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5DD8AC" w14:textId="6EAE9ED7"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14:paraId="332E754D" w14:textId="77777777" w:rsidR="00161740" w:rsidRDefault="00161740" w:rsidP="00161740">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14:paraId="1856D7C7" w14:textId="77777777" w:rsidR="00161740" w:rsidRPr="00C1017D" w:rsidRDefault="00161740" w:rsidP="00161740">
      <w:pPr>
        <w:jc w:val="right"/>
        <w:rPr>
          <w:rFonts w:ascii="Times New Roman" w:eastAsia="Times New Roman" w:hAnsi="Times New Roman" w:cs="Times New Roman"/>
          <w:b/>
          <w:sz w:val="24"/>
          <w:szCs w:val="20"/>
          <w:lang w:eastAsia="ru-RU"/>
        </w:rPr>
      </w:pPr>
      <w:r w:rsidRPr="00C1017D">
        <w:rPr>
          <w:rFonts w:ascii="Times New Roman" w:eastAsia="Times New Roman" w:hAnsi="Times New Roman" w:cs="Times New Roman"/>
          <w:b/>
          <w:sz w:val="24"/>
          <w:szCs w:val="20"/>
          <w:lang w:eastAsia="ru-RU"/>
        </w:rPr>
        <w:t xml:space="preserve">13.02.13 Эксплуатация и обслуживание </w:t>
      </w:r>
    </w:p>
    <w:p w14:paraId="56A0A7BC" w14:textId="77777777" w:rsidR="00161740" w:rsidRPr="00C1017D" w:rsidRDefault="00161740" w:rsidP="00161740">
      <w:pPr>
        <w:jc w:val="right"/>
        <w:rPr>
          <w:rFonts w:ascii="Times New Roman" w:eastAsia="Times New Roman" w:hAnsi="Times New Roman" w:cs="Times New Roman"/>
          <w:b/>
          <w:sz w:val="24"/>
          <w:szCs w:val="20"/>
          <w:lang w:eastAsia="ru-RU"/>
        </w:rPr>
      </w:pPr>
      <w:r w:rsidRPr="00C1017D">
        <w:rPr>
          <w:rFonts w:ascii="Times New Roman" w:eastAsia="Times New Roman" w:hAnsi="Times New Roman" w:cs="Times New Roman"/>
          <w:b/>
          <w:sz w:val="24"/>
          <w:szCs w:val="20"/>
          <w:lang w:eastAsia="ru-RU"/>
        </w:rPr>
        <w:t xml:space="preserve">электрического и электромеханического </w:t>
      </w:r>
    </w:p>
    <w:p w14:paraId="6C4FCB35" w14:textId="77777777" w:rsidR="00161740" w:rsidRPr="00817BB0" w:rsidRDefault="00161740" w:rsidP="00161740">
      <w:pPr>
        <w:jc w:val="right"/>
        <w:rPr>
          <w:rFonts w:ascii="Times New Roman" w:hAnsi="Times New Roman" w:cs="Times New Roman"/>
          <w:b/>
          <w:bCs/>
          <w:sz w:val="24"/>
          <w:szCs w:val="24"/>
        </w:rPr>
      </w:pPr>
      <w:r w:rsidRPr="00C1017D">
        <w:rPr>
          <w:rFonts w:ascii="Times New Roman" w:eastAsia="Times New Roman" w:hAnsi="Times New Roman" w:cs="Times New Roman"/>
          <w:b/>
          <w:sz w:val="24"/>
          <w:szCs w:val="20"/>
          <w:lang w:eastAsia="ru-RU"/>
        </w:rPr>
        <w:t>оборудования (по отраслям)</w:t>
      </w:r>
    </w:p>
    <w:p w14:paraId="43FA2AF0" w14:textId="77777777" w:rsidR="008F578C" w:rsidRPr="004D41E5" w:rsidRDefault="008F578C" w:rsidP="004D41E5"/>
    <w:p w14:paraId="3BD51D45" w14:textId="685CFAE6" w:rsidR="00CD2973" w:rsidRPr="006E7FF4" w:rsidRDefault="008F578C"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1" w:name="_Toc150695620"/>
      <w:r>
        <w:rPr>
          <w:rFonts w:ascii="Times New Roman" w:eastAsia="Times New Roman" w:hAnsi="Times New Roman" w:cs="Times New Roman"/>
          <w:b/>
          <w:bCs/>
          <w:kern w:val="32"/>
          <w:sz w:val="24"/>
          <w:szCs w:val="24"/>
          <w:lang w:eastAsia="x-none"/>
        </w:rPr>
        <w:t>РАБОЧИЕ</w:t>
      </w:r>
      <w:r w:rsidRPr="00985111">
        <w:rPr>
          <w:rFonts w:ascii="Times New Roman" w:eastAsia="Times New Roman" w:hAnsi="Times New Roman" w:cs="Times New Roman"/>
          <w:b/>
          <w:bCs/>
          <w:kern w:val="32"/>
          <w:sz w:val="24"/>
          <w:szCs w:val="24"/>
          <w:lang w:eastAsia="x-none"/>
        </w:rPr>
        <w:t xml:space="preserve"> </w:t>
      </w:r>
      <w:r w:rsidRPr="00985111">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1"/>
    </w:p>
    <w:p w14:paraId="1BB398B4" w14:textId="77777777" w:rsidR="001844AE" w:rsidRDefault="001844AE" w:rsidP="001844AE">
      <w:pPr>
        <w:jc w:val="center"/>
        <w:rPr>
          <w:rFonts w:ascii="Times New Roman" w:hAnsi="Times New Roman" w:cs="Times New Roman"/>
          <w:sz w:val="24"/>
          <w:szCs w:val="24"/>
          <w:lang w:eastAsia="x-none"/>
        </w:rPr>
      </w:pPr>
    </w:p>
    <w:p w14:paraId="00291C3C" w14:textId="7F5FDD24" w:rsidR="00C7536E" w:rsidRPr="001844AE" w:rsidRDefault="001844AE" w:rsidP="001844AE">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p w14:paraId="4C6B001E" w14:textId="77777777" w:rsidR="00161740" w:rsidRDefault="00896BB3" w:rsidP="00161740">
      <w:pPr>
        <w:pStyle w:val="14"/>
        <w:rPr>
          <w:rFonts w:asciiTheme="minorHAnsi" w:eastAsiaTheme="minorEastAsia" w:hAnsiTheme="minorHAnsi" w:cstheme="minorBidi"/>
          <w:b w:val="0"/>
          <w:bCs w:val="0"/>
          <w:lang w:eastAsia="ru-RU"/>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p>
    <w:tbl>
      <w:tblPr>
        <w:tblW w:w="9377" w:type="dxa"/>
        <w:tblLook w:val="04A0" w:firstRow="1" w:lastRow="0" w:firstColumn="1" w:lastColumn="0" w:noHBand="0" w:noVBand="1"/>
      </w:tblPr>
      <w:tblGrid>
        <w:gridCol w:w="1073"/>
        <w:gridCol w:w="7490"/>
        <w:gridCol w:w="814"/>
      </w:tblGrid>
      <w:tr w:rsidR="00161740" w:rsidRPr="00C1017D" w14:paraId="63001D89" w14:textId="77777777" w:rsidTr="00161740">
        <w:trPr>
          <w:trHeight w:val="336"/>
        </w:trPr>
        <w:tc>
          <w:tcPr>
            <w:tcW w:w="1100" w:type="dxa"/>
            <w:shd w:val="clear" w:color="auto" w:fill="auto"/>
            <w:hideMark/>
          </w:tcPr>
          <w:p w14:paraId="3FF0534E" w14:textId="274215BD" w:rsidR="00161740" w:rsidRPr="00447CF9" w:rsidRDefault="00161740" w:rsidP="00DE31D2">
            <w:pPr>
              <w:spacing w:beforeLines="60" w:before="144" w:afterLines="60" w:after="14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ПМ</w:t>
            </w:r>
            <w:r w:rsidRPr="00447CF9">
              <w:rPr>
                <w:rFonts w:ascii="Times New Roman" w:eastAsia="Times New Roman" w:hAnsi="Times New Roman" w:cs="Times New Roman"/>
                <w:color w:val="000000"/>
                <w:sz w:val="24"/>
                <w:szCs w:val="24"/>
                <w:lang w:eastAsia="ru-RU"/>
              </w:rPr>
              <w:t>.01</w:t>
            </w:r>
          </w:p>
        </w:tc>
        <w:tc>
          <w:tcPr>
            <w:tcW w:w="7405" w:type="dxa"/>
            <w:shd w:val="clear" w:color="auto" w:fill="auto"/>
            <w:vAlign w:val="center"/>
            <w:hideMark/>
          </w:tcPr>
          <w:p w14:paraId="01B8B5C0" w14:textId="011BF8F9" w:rsidR="00161740" w:rsidRPr="00447CF9" w:rsidRDefault="00161740" w:rsidP="00DE31D2">
            <w:pPr>
              <w:spacing w:beforeLines="60" w:before="144" w:afterLines="60" w:after="144"/>
              <w:rPr>
                <w:rFonts w:ascii="Times New Roman" w:eastAsia="Times New Roman" w:hAnsi="Times New Roman" w:cs="Times New Roman"/>
                <w:color w:val="000000"/>
                <w:sz w:val="24"/>
                <w:szCs w:val="24"/>
                <w:lang w:eastAsia="ru-RU"/>
              </w:rPr>
            </w:pPr>
            <w:r w:rsidRPr="00161740">
              <w:rPr>
                <w:rFonts w:ascii="Times New Roman" w:eastAsia="Times New Roman" w:hAnsi="Times New Roman" w:cs="Times New Roman"/>
                <w:color w:val="000000"/>
                <w:sz w:val="24"/>
                <w:szCs w:val="24"/>
                <w:lang w:eastAsia="ru-RU"/>
              </w:rPr>
              <w:t>ОСУЩЕСТВЛЕНИЕ ТЕХНИЧЕСКОГО ОБСЛУЖИВАНИЯ И РЕМОНТА ЭЛЕКТРИЧЕСКОГО И ЭЛЕКТРОМЕХАНИЧЕСКОГО ОБОРУДОВАНИЯ</w:t>
            </w:r>
            <w:r>
              <w:rPr>
                <w:rFonts w:ascii="Times New Roman" w:eastAsia="Times New Roman" w:hAnsi="Times New Roman" w:cs="Times New Roman"/>
                <w:color w:val="000000"/>
                <w:sz w:val="24"/>
                <w:szCs w:val="24"/>
                <w:lang w:eastAsia="ru-RU"/>
              </w:rPr>
              <w:t>…………………………………………………………</w:t>
            </w:r>
          </w:p>
        </w:tc>
        <w:tc>
          <w:tcPr>
            <w:tcW w:w="872" w:type="dxa"/>
            <w:vAlign w:val="bottom"/>
          </w:tcPr>
          <w:p w14:paraId="26213522" w14:textId="6944A27E" w:rsidR="00161740" w:rsidRPr="00C1017D" w:rsidRDefault="00817BB0" w:rsidP="00DE31D2">
            <w:pPr>
              <w:spacing w:beforeLines="60" w:before="144" w:afterLines="60" w:after="14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161740" w:rsidRPr="00161740" w14:paraId="17A7DD50" w14:textId="77777777" w:rsidTr="00161740">
        <w:trPr>
          <w:trHeight w:val="336"/>
        </w:trPr>
        <w:tc>
          <w:tcPr>
            <w:tcW w:w="1100" w:type="dxa"/>
            <w:shd w:val="clear" w:color="auto" w:fill="auto"/>
            <w:hideMark/>
          </w:tcPr>
          <w:p w14:paraId="167A0CDB" w14:textId="56F66A34" w:rsidR="00161740" w:rsidRPr="00161740" w:rsidRDefault="00161740" w:rsidP="00DE31D2">
            <w:pPr>
              <w:spacing w:beforeLines="60" w:before="144" w:afterLines="60" w:after="144"/>
              <w:jc w:val="center"/>
              <w:rPr>
                <w:rFonts w:ascii="Times New Roman" w:eastAsia="Times New Roman" w:hAnsi="Times New Roman" w:cs="Times New Roman"/>
                <w:color w:val="000000"/>
                <w:sz w:val="24"/>
                <w:szCs w:val="24"/>
                <w:lang w:eastAsia="ru-RU"/>
              </w:rPr>
            </w:pPr>
            <w:r w:rsidRPr="00161740">
              <w:rPr>
                <w:rFonts w:ascii="Times New Roman" w:hAnsi="Times New Roman" w:cs="Times New Roman"/>
                <w:sz w:val="24"/>
                <w:szCs w:val="24"/>
              </w:rPr>
              <w:t>ПМ.02</w:t>
            </w:r>
          </w:p>
        </w:tc>
        <w:tc>
          <w:tcPr>
            <w:tcW w:w="7405" w:type="dxa"/>
            <w:shd w:val="clear" w:color="auto" w:fill="auto"/>
            <w:vAlign w:val="center"/>
            <w:hideMark/>
          </w:tcPr>
          <w:p w14:paraId="634BD93D" w14:textId="1B958E50" w:rsidR="00161740" w:rsidRPr="00161740" w:rsidRDefault="00161740" w:rsidP="00DE31D2">
            <w:pPr>
              <w:pStyle w:val="1"/>
              <w:spacing w:beforeLines="60" w:before="144" w:beforeAutospacing="0" w:afterLines="60" w:after="144" w:afterAutospacing="0"/>
              <w:jc w:val="left"/>
              <w:rPr>
                <w:b w:val="0"/>
              </w:rPr>
            </w:pPr>
            <w:bookmarkStart w:id="2" w:name="_Toc150695621"/>
            <w:bookmarkStart w:id="3" w:name="_Toc150695786"/>
            <w:bookmarkStart w:id="4" w:name="_Toc156819857"/>
            <w:r w:rsidRPr="00161740">
              <w:rPr>
                <w:b w:val="0"/>
              </w:rPr>
              <w:t>ОРГАНИЗАЦИОННОЕ ОБЕСПЕЧЕНИЕ ЭКСПЛУАТАЦИИ, ТЕХНИЧЕСКОГО ОБСЛУЖИВАНИЯ И РЕМОНТА ЭЛЕКТРИЧЕСКОГО И ЭЛЕКТРОМЕХАНИЧЕСКОГО ОБОРУДОВАНИЯ</w:t>
            </w:r>
            <w:bookmarkEnd w:id="2"/>
            <w:bookmarkEnd w:id="3"/>
            <w:bookmarkEnd w:id="4"/>
            <w:r w:rsidRPr="00161740">
              <w:rPr>
                <w:b w:val="0"/>
              </w:rPr>
              <w:t>………………………………………………………</w:t>
            </w:r>
            <w:r>
              <w:rPr>
                <w:b w:val="0"/>
              </w:rPr>
              <w:t>…</w:t>
            </w:r>
          </w:p>
        </w:tc>
        <w:tc>
          <w:tcPr>
            <w:tcW w:w="872" w:type="dxa"/>
            <w:vAlign w:val="bottom"/>
          </w:tcPr>
          <w:p w14:paraId="6FD9F563" w14:textId="4E05E730" w:rsidR="00161740" w:rsidRPr="00161740" w:rsidRDefault="00817BB0" w:rsidP="00DE31D2">
            <w:pPr>
              <w:spacing w:beforeLines="60" w:before="144" w:afterLines="60" w:after="14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w:t>
            </w:r>
          </w:p>
        </w:tc>
      </w:tr>
      <w:tr w:rsidR="00161740" w:rsidRPr="00161740" w14:paraId="1D9E9244" w14:textId="77777777" w:rsidTr="00161740">
        <w:trPr>
          <w:trHeight w:val="336"/>
        </w:trPr>
        <w:tc>
          <w:tcPr>
            <w:tcW w:w="1100" w:type="dxa"/>
            <w:shd w:val="clear" w:color="auto" w:fill="auto"/>
            <w:hideMark/>
          </w:tcPr>
          <w:p w14:paraId="1DE213C4" w14:textId="359F4BAA" w:rsidR="00161740" w:rsidRPr="00161740" w:rsidRDefault="00161740" w:rsidP="00DE31D2">
            <w:pPr>
              <w:spacing w:beforeLines="60" w:before="144" w:afterLines="60" w:after="144"/>
              <w:jc w:val="center"/>
              <w:rPr>
                <w:rFonts w:ascii="Times New Roman" w:eastAsia="Times New Roman" w:hAnsi="Times New Roman" w:cs="Times New Roman"/>
                <w:color w:val="000000"/>
                <w:sz w:val="24"/>
                <w:szCs w:val="24"/>
                <w:lang w:eastAsia="ru-RU"/>
              </w:rPr>
            </w:pPr>
            <w:r w:rsidRPr="00161740">
              <w:rPr>
                <w:rFonts w:ascii="Times New Roman" w:eastAsia="Times New Roman" w:hAnsi="Times New Roman" w:cs="Times New Roman"/>
                <w:color w:val="000000"/>
                <w:sz w:val="24"/>
                <w:szCs w:val="24"/>
                <w:lang w:eastAsia="ru-RU"/>
              </w:rPr>
              <w:t>ПМ.03</w:t>
            </w:r>
          </w:p>
        </w:tc>
        <w:tc>
          <w:tcPr>
            <w:tcW w:w="7405" w:type="dxa"/>
            <w:shd w:val="clear" w:color="auto" w:fill="auto"/>
            <w:vAlign w:val="center"/>
            <w:hideMark/>
          </w:tcPr>
          <w:p w14:paraId="0020E7AF" w14:textId="6CA1CB69" w:rsidR="00161740" w:rsidRPr="00161740" w:rsidRDefault="00161740" w:rsidP="00DE31D2">
            <w:pPr>
              <w:spacing w:before="60" w:after="60"/>
              <w:rPr>
                <w:rFonts w:ascii="Times New Roman" w:eastAsia="Times New Roman" w:hAnsi="Times New Roman" w:cs="Times New Roman"/>
                <w:color w:val="000000"/>
                <w:sz w:val="24"/>
                <w:szCs w:val="24"/>
                <w:lang w:eastAsia="ru-RU"/>
              </w:rPr>
            </w:pPr>
            <w:r w:rsidRPr="00161740">
              <w:rPr>
                <w:rFonts w:ascii="Times New Roman" w:eastAsia="Times New Roman" w:hAnsi="Times New Roman" w:cs="Times New Roman"/>
                <w:color w:val="000000"/>
                <w:sz w:val="24"/>
                <w:szCs w:val="24"/>
                <w:lang w:eastAsia="ru-RU"/>
              </w:rPr>
              <w:t>ОСУЩЕСТВЛЕНИЕ ТЕХНИЧЕСКОГО ОБСЛУЖИВАНИЯ И</w:t>
            </w:r>
          </w:p>
          <w:p w14:paraId="0964CFD0" w14:textId="67EA3EA7" w:rsidR="00161740" w:rsidRPr="00161740" w:rsidRDefault="00161740" w:rsidP="00DE31D2">
            <w:pPr>
              <w:spacing w:before="60" w:after="60"/>
              <w:rPr>
                <w:rFonts w:ascii="Times New Roman" w:eastAsia="Times New Roman" w:hAnsi="Times New Roman" w:cs="Times New Roman"/>
                <w:color w:val="000000"/>
                <w:sz w:val="24"/>
                <w:szCs w:val="24"/>
                <w:lang w:eastAsia="ru-RU"/>
              </w:rPr>
            </w:pPr>
            <w:r w:rsidRPr="00161740">
              <w:rPr>
                <w:rFonts w:ascii="Times New Roman" w:eastAsia="Times New Roman" w:hAnsi="Times New Roman" w:cs="Times New Roman"/>
                <w:color w:val="000000"/>
                <w:sz w:val="24"/>
                <w:szCs w:val="24"/>
                <w:lang w:eastAsia="ru-RU"/>
              </w:rPr>
              <w:t>РЕМОНТА ЭЛЕКТРИЧЕСКОГО И</w:t>
            </w:r>
          </w:p>
          <w:p w14:paraId="7B850A9E" w14:textId="600FB82E" w:rsidR="00161740" w:rsidRPr="00161740" w:rsidRDefault="00161740" w:rsidP="00DE31D2">
            <w:pPr>
              <w:spacing w:before="60" w:after="60"/>
              <w:rPr>
                <w:rFonts w:ascii="Times New Roman" w:eastAsia="Times New Roman" w:hAnsi="Times New Roman" w:cs="Times New Roman"/>
                <w:color w:val="000000"/>
                <w:sz w:val="24"/>
                <w:szCs w:val="24"/>
                <w:lang w:eastAsia="ru-RU"/>
              </w:rPr>
            </w:pPr>
            <w:r w:rsidRPr="00161740">
              <w:rPr>
                <w:rFonts w:ascii="Times New Roman" w:eastAsia="Times New Roman" w:hAnsi="Times New Roman" w:cs="Times New Roman"/>
                <w:color w:val="000000"/>
                <w:sz w:val="24"/>
                <w:szCs w:val="24"/>
                <w:lang w:eastAsia="ru-RU"/>
              </w:rPr>
              <w:t>ЭЛЕКТРОМЕХАНИЧЕСКОГО ОБОРУДОВАНИЯ</w:t>
            </w:r>
          </w:p>
          <w:p w14:paraId="051D078B" w14:textId="6BB8ACCF" w:rsidR="00161740" w:rsidRPr="00161740" w:rsidRDefault="00161740" w:rsidP="00DE31D2">
            <w:pPr>
              <w:spacing w:before="60" w:after="60"/>
              <w:rPr>
                <w:rFonts w:ascii="Times New Roman" w:eastAsia="Times New Roman" w:hAnsi="Times New Roman" w:cs="Times New Roman"/>
                <w:color w:val="000000"/>
                <w:sz w:val="24"/>
                <w:szCs w:val="24"/>
                <w:lang w:eastAsia="ru-RU"/>
              </w:rPr>
            </w:pPr>
            <w:r w:rsidRPr="00161740">
              <w:rPr>
                <w:rFonts w:ascii="Times New Roman" w:eastAsia="Times New Roman" w:hAnsi="Times New Roman" w:cs="Times New Roman"/>
                <w:color w:val="000000"/>
                <w:sz w:val="24"/>
                <w:szCs w:val="24"/>
                <w:lang w:eastAsia="ru-RU"/>
              </w:rPr>
              <w:t>ЭНЕРГОУСТАНОВОК</w:t>
            </w:r>
            <w:r>
              <w:rPr>
                <w:rFonts w:ascii="Times New Roman" w:eastAsia="Times New Roman" w:hAnsi="Times New Roman" w:cs="Times New Roman"/>
                <w:color w:val="000000"/>
                <w:sz w:val="24"/>
                <w:szCs w:val="24"/>
                <w:lang w:eastAsia="ru-RU"/>
              </w:rPr>
              <w:t>…………………………………………………….</w:t>
            </w:r>
          </w:p>
        </w:tc>
        <w:tc>
          <w:tcPr>
            <w:tcW w:w="872" w:type="dxa"/>
            <w:vAlign w:val="bottom"/>
          </w:tcPr>
          <w:p w14:paraId="45B721F5" w14:textId="38DF608B" w:rsidR="00161740" w:rsidRPr="00161740" w:rsidRDefault="00817BB0" w:rsidP="00DE31D2">
            <w:pPr>
              <w:spacing w:beforeLines="60" w:before="144" w:afterLines="60" w:after="14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w:t>
            </w:r>
          </w:p>
        </w:tc>
      </w:tr>
      <w:tr w:rsidR="00161740" w:rsidRPr="00161740" w14:paraId="07E9A6D1" w14:textId="77777777" w:rsidTr="00161740">
        <w:trPr>
          <w:trHeight w:val="336"/>
        </w:trPr>
        <w:tc>
          <w:tcPr>
            <w:tcW w:w="1100" w:type="dxa"/>
            <w:shd w:val="clear" w:color="auto" w:fill="auto"/>
            <w:hideMark/>
          </w:tcPr>
          <w:p w14:paraId="675E0182" w14:textId="4190A7E4" w:rsidR="00161740" w:rsidRPr="00161740" w:rsidRDefault="00161740" w:rsidP="00DE31D2">
            <w:pPr>
              <w:spacing w:beforeLines="60" w:before="144" w:afterLines="60" w:after="144"/>
              <w:jc w:val="center"/>
              <w:rPr>
                <w:rFonts w:ascii="Times New Roman" w:eastAsia="Times New Roman" w:hAnsi="Times New Roman" w:cs="Times New Roman"/>
                <w:color w:val="000000"/>
                <w:sz w:val="24"/>
                <w:szCs w:val="24"/>
                <w:lang w:eastAsia="ru-RU"/>
              </w:rPr>
            </w:pPr>
            <w:r w:rsidRPr="00161740">
              <w:rPr>
                <w:rFonts w:ascii="Times New Roman" w:eastAsia="Times New Roman" w:hAnsi="Times New Roman" w:cs="Times New Roman"/>
                <w:color w:val="000000"/>
                <w:sz w:val="24"/>
                <w:szCs w:val="24"/>
                <w:lang w:eastAsia="ru-RU"/>
              </w:rPr>
              <w:t>ПМ.04</w:t>
            </w:r>
          </w:p>
        </w:tc>
        <w:tc>
          <w:tcPr>
            <w:tcW w:w="7405" w:type="dxa"/>
            <w:shd w:val="clear" w:color="auto" w:fill="auto"/>
            <w:vAlign w:val="center"/>
            <w:hideMark/>
          </w:tcPr>
          <w:p w14:paraId="1C6CCB05" w14:textId="53815419" w:rsidR="00161740" w:rsidRPr="00161740" w:rsidRDefault="00161740" w:rsidP="00DE31D2">
            <w:pPr>
              <w:spacing w:beforeLines="60" w:before="144" w:afterLines="60" w:after="144"/>
              <w:rPr>
                <w:rFonts w:ascii="Times New Roman" w:eastAsia="Times New Roman" w:hAnsi="Times New Roman" w:cs="Times New Roman"/>
                <w:bCs/>
                <w:color w:val="000000"/>
                <w:sz w:val="24"/>
                <w:szCs w:val="24"/>
                <w:lang w:eastAsia="ru-RU"/>
              </w:rPr>
            </w:pPr>
            <w:r w:rsidRPr="00161740">
              <w:rPr>
                <w:rFonts w:ascii="Times New Roman" w:eastAsia="Times New Roman" w:hAnsi="Times New Roman" w:cs="Times New Roman"/>
                <w:bCs/>
                <w:color w:val="000000"/>
                <w:sz w:val="24"/>
                <w:szCs w:val="24"/>
                <w:lang w:eastAsia="ru-RU"/>
              </w:rPr>
              <w:t>ОСВОЕНИЕ РАБОТ ПО ПРОФЕССИИ 185690 СЛЕСАРЬ-ЭЛЕКТРИК ПО РЕМОНТУ ЭЛЕКТРООБОРУДОВАНИЯ………</w:t>
            </w:r>
            <w:r>
              <w:rPr>
                <w:rFonts w:ascii="Times New Roman" w:eastAsia="Times New Roman" w:hAnsi="Times New Roman" w:cs="Times New Roman"/>
                <w:bCs/>
                <w:color w:val="000000"/>
                <w:sz w:val="24"/>
                <w:szCs w:val="24"/>
                <w:lang w:eastAsia="ru-RU"/>
              </w:rPr>
              <w:t>.........</w:t>
            </w:r>
          </w:p>
        </w:tc>
        <w:tc>
          <w:tcPr>
            <w:tcW w:w="872" w:type="dxa"/>
            <w:vAlign w:val="bottom"/>
          </w:tcPr>
          <w:p w14:paraId="14B53CC9" w14:textId="3845D5C1" w:rsidR="00161740" w:rsidRPr="00161740" w:rsidRDefault="00817BB0" w:rsidP="00DE31D2">
            <w:pPr>
              <w:spacing w:beforeLines="60" w:before="144" w:afterLines="60" w:after="14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p>
        </w:tc>
      </w:tr>
    </w:tbl>
    <w:p w14:paraId="29960228" w14:textId="3307C706" w:rsidR="001D20BA" w:rsidRDefault="001D20BA" w:rsidP="00161740">
      <w:pPr>
        <w:pStyle w:val="14"/>
        <w:rPr>
          <w:rFonts w:asciiTheme="minorHAnsi" w:eastAsiaTheme="minorEastAsia" w:hAnsiTheme="minorHAnsi" w:cstheme="minorBidi"/>
          <w:b w:val="0"/>
          <w:bCs w:val="0"/>
          <w:lang w:eastAsia="ru-RU"/>
        </w:rPr>
      </w:pPr>
    </w:p>
    <w:p w14:paraId="15516DDC" w14:textId="7ADD7EF6" w:rsidR="00CD2973" w:rsidRDefault="00896BB3" w:rsidP="00502F97">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p>
    <w:p w14:paraId="27B3CCC9" w14:textId="7E68D7D1" w:rsidR="006E7FF4" w:rsidRDefault="006E7FF4" w:rsidP="00CD2973">
      <w:pPr>
        <w:jc w:val="center"/>
        <w:rPr>
          <w:rFonts w:ascii="Times New Roman" w:hAnsi="Times New Roman" w:cs="Times New Roman"/>
          <w:b/>
          <w:i/>
          <w:sz w:val="24"/>
          <w:szCs w:val="24"/>
        </w:rPr>
      </w:pP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315FFDB9" w14:textId="4A9560C6" w:rsidR="00D32F37" w:rsidRDefault="00D32F37" w:rsidP="00CD2973">
      <w:pPr>
        <w:jc w:val="center"/>
        <w:rPr>
          <w:rFonts w:ascii="Times New Roman" w:hAnsi="Times New Roman" w:cs="Times New Roman"/>
          <w:b/>
          <w:i/>
          <w:sz w:val="24"/>
          <w:szCs w:val="24"/>
        </w:rPr>
      </w:pPr>
    </w:p>
    <w:p w14:paraId="5FAE591B" w14:textId="3E9D3E18" w:rsidR="00D32F37" w:rsidRDefault="00D32F37" w:rsidP="00CD2973">
      <w:pPr>
        <w:jc w:val="center"/>
        <w:rPr>
          <w:rFonts w:ascii="Times New Roman" w:hAnsi="Times New Roman" w:cs="Times New Roman"/>
          <w:b/>
          <w:i/>
          <w:sz w:val="24"/>
          <w:szCs w:val="24"/>
        </w:rPr>
      </w:pPr>
    </w:p>
    <w:p w14:paraId="3163FE07" w14:textId="77777777" w:rsidR="00D32F37" w:rsidRDefault="00D32F37" w:rsidP="00CD2973">
      <w:pPr>
        <w:jc w:val="center"/>
        <w:rPr>
          <w:rFonts w:ascii="Times New Roman" w:hAnsi="Times New Roman" w:cs="Times New Roman"/>
          <w:b/>
          <w:i/>
          <w:sz w:val="24"/>
          <w:szCs w:val="24"/>
        </w:rPr>
      </w:pPr>
    </w:p>
    <w:p w14:paraId="7A3EF97E" w14:textId="293CC49B" w:rsidR="008018C7" w:rsidRDefault="008018C7" w:rsidP="00CD2973">
      <w:pPr>
        <w:jc w:val="center"/>
        <w:rPr>
          <w:rFonts w:ascii="Times New Roman" w:hAnsi="Times New Roman" w:cs="Times New Roman"/>
          <w:b/>
          <w:i/>
          <w:sz w:val="24"/>
          <w:szCs w:val="24"/>
        </w:rPr>
      </w:pPr>
    </w:p>
    <w:p w14:paraId="1B4F399D" w14:textId="49620491" w:rsidR="00502F97" w:rsidRDefault="00502F97" w:rsidP="00CD2973">
      <w:pPr>
        <w:jc w:val="center"/>
        <w:rPr>
          <w:rFonts w:ascii="Times New Roman" w:hAnsi="Times New Roman" w:cs="Times New Roman"/>
          <w:b/>
          <w:i/>
          <w:sz w:val="24"/>
          <w:szCs w:val="24"/>
        </w:rPr>
      </w:pPr>
    </w:p>
    <w:p w14:paraId="505601EC" w14:textId="0E948D02" w:rsidR="00502F97" w:rsidRDefault="00502F97" w:rsidP="00CD2973">
      <w:pPr>
        <w:jc w:val="center"/>
        <w:rPr>
          <w:rFonts w:ascii="Times New Roman" w:hAnsi="Times New Roman" w:cs="Times New Roman"/>
          <w:b/>
          <w:i/>
          <w:sz w:val="24"/>
          <w:szCs w:val="24"/>
        </w:rPr>
      </w:pPr>
    </w:p>
    <w:p w14:paraId="73F24A22" w14:textId="3112F456" w:rsidR="00502F97" w:rsidRDefault="00502F97" w:rsidP="00CD2973">
      <w:pPr>
        <w:jc w:val="center"/>
        <w:rPr>
          <w:rFonts w:ascii="Times New Roman" w:hAnsi="Times New Roman" w:cs="Times New Roman"/>
          <w:b/>
          <w:i/>
          <w:sz w:val="24"/>
          <w:szCs w:val="24"/>
        </w:rPr>
      </w:pPr>
    </w:p>
    <w:p w14:paraId="3F3455FE" w14:textId="55D3C771" w:rsidR="00502F97" w:rsidRDefault="00502F97" w:rsidP="00CD2973">
      <w:pPr>
        <w:jc w:val="center"/>
        <w:rPr>
          <w:rFonts w:ascii="Times New Roman" w:hAnsi="Times New Roman" w:cs="Times New Roman"/>
          <w:b/>
          <w:i/>
          <w:sz w:val="24"/>
          <w:szCs w:val="24"/>
        </w:rPr>
      </w:pPr>
    </w:p>
    <w:p w14:paraId="6ABB7C6F" w14:textId="5E3EDC9F" w:rsidR="00502F97" w:rsidRDefault="00502F97" w:rsidP="00254836">
      <w:pPr>
        <w:rPr>
          <w:rFonts w:ascii="Times New Roman" w:hAnsi="Times New Roman" w:cs="Times New Roman"/>
          <w:b/>
          <w:i/>
          <w:sz w:val="24"/>
          <w:szCs w:val="24"/>
        </w:rPr>
      </w:pPr>
    </w:p>
    <w:p w14:paraId="6C8C9A37" w14:textId="7F96EBB3" w:rsidR="00254836" w:rsidRDefault="008018C7" w:rsidP="00254836">
      <w:pPr>
        <w:jc w:val="center"/>
        <w:rPr>
          <w:rFonts w:ascii="Times New Roman" w:hAnsi="Times New Roman" w:cs="Times New Roman"/>
          <w:b/>
          <w:iCs/>
          <w:sz w:val="24"/>
          <w:szCs w:val="24"/>
        </w:rPr>
      </w:pPr>
      <w:r w:rsidRPr="008018C7">
        <w:rPr>
          <w:rFonts w:ascii="Times New Roman" w:hAnsi="Times New Roman" w:cs="Times New Roman"/>
          <w:b/>
          <w:iCs/>
          <w:sz w:val="24"/>
          <w:szCs w:val="24"/>
        </w:rPr>
        <w:t>202</w:t>
      </w:r>
      <w:r w:rsidR="00161740">
        <w:rPr>
          <w:rFonts w:ascii="Times New Roman" w:hAnsi="Times New Roman" w:cs="Times New Roman"/>
          <w:b/>
          <w:iCs/>
          <w:sz w:val="24"/>
          <w:szCs w:val="24"/>
        </w:rPr>
        <w:t>4</w:t>
      </w:r>
      <w:r w:rsidRPr="008018C7">
        <w:rPr>
          <w:rFonts w:ascii="Times New Roman" w:hAnsi="Times New Roman" w:cs="Times New Roman"/>
          <w:b/>
          <w:iCs/>
          <w:sz w:val="24"/>
          <w:szCs w:val="24"/>
        </w:rPr>
        <w:t xml:space="preserve"> г.</w:t>
      </w:r>
    </w:p>
    <w:p w14:paraId="5BDD2DBC" w14:textId="77777777" w:rsidR="00254836" w:rsidRDefault="00254836">
      <w:pPr>
        <w:rPr>
          <w:rFonts w:ascii="Times New Roman" w:hAnsi="Times New Roman" w:cs="Times New Roman"/>
          <w:b/>
          <w:iCs/>
          <w:sz w:val="24"/>
          <w:szCs w:val="24"/>
        </w:rPr>
      </w:pPr>
      <w:r>
        <w:rPr>
          <w:rFonts w:ascii="Times New Roman" w:hAnsi="Times New Roman" w:cs="Times New Roman"/>
          <w:b/>
          <w:iCs/>
          <w:sz w:val="24"/>
          <w:szCs w:val="24"/>
        </w:rPr>
        <w:br w:type="page"/>
      </w:r>
    </w:p>
    <w:p w14:paraId="7ED2FF3E" w14:textId="77777777" w:rsidR="00254836" w:rsidRPr="00254836" w:rsidRDefault="00254836" w:rsidP="00254836">
      <w:pPr>
        <w:jc w:val="center"/>
        <w:rPr>
          <w:rFonts w:ascii="Times New Roman" w:hAnsi="Times New Roman" w:cs="Times New Roman"/>
          <w:b/>
          <w:iCs/>
          <w:sz w:val="24"/>
          <w:szCs w:val="24"/>
        </w:rPr>
      </w:pPr>
    </w:p>
    <w:p w14:paraId="69052817" w14:textId="77777777" w:rsidR="00254836" w:rsidRPr="00254836" w:rsidRDefault="00254836" w:rsidP="00254836">
      <w:pPr>
        <w:jc w:val="right"/>
        <w:rPr>
          <w:rFonts w:ascii="Times New Roman" w:eastAsia="Calibri" w:hAnsi="Times New Roman" w:cs="Times New Roman"/>
          <w:b/>
          <w:bCs/>
          <w:sz w:val="24"/>
          <w:szCs w:val="24"/>
        </w:rPr>
      </w:pPr>
      <w:r w:rsidRPr="00254836">
        <w:rPr>
          <w:rFonts w:ascii="Times New Roman" w:eastAsia="Calibri" w:hAnsi="Times New Roman" w:cs="Times New Roman"/>
          <w:b/>
          <w:bCs/>
          <w:sz w:val="24"/>
          <w:szCs w:val="24"/>
        </w:rPr>
        <w:t>Приложение 1.1</w:t>
      </w:r>
    </w:p>
    <w:p w14:paraId="05DFDACB" w14:textId="77777777" w:rsidR="00254836" w:rsidRPr="00254836" w:rsidRDefault="00254836" w:rsidP="00254836">
      <w:pPr>
        <w:jc w:val="right"/>
        <w:rPr>
          <w:rFonts w:ascii="Times New Roman" w:eastAsia="Calibri" w:hAnsi="Times New Roman" w:cs="Times New Roman"/>
          <w:b/>
          <w:bCs/>
          <w:sz w:val="24"/>
          <w:szCs w:val="24"/>
        </w:rPr>
      </w:pPr>
      <w:r w:rsidRPr="00254836">
        <w:rPr>
          <w:rFonts w:ascii="Times New Roman" w:eastAsia="Calibri" w:hAnsi="Times New Roman" w:cs="Times New Roman"/>
          <w:b/>
          <w:bCs/>
          <w:sz w:val="24"/>
          <w:szCs w:val="24"/>
        </w:rPr>
        <w:t>к ОПОП-П по специальности</w:t>
      </w:r>
    </w:p>
    <w:p w14:paraId="77D94874" w14:textId="77777777" w:rsidR="00254836" w:rsidRPr="00254836" w:rsidRDefault="00254836" w:rsidP="00254836">
      <w:pPr>
        <w:jc w:val="right"/>
        <w:rPr>
          <w:rFonts w:ascii="Times New Roman" w:eastAsia="Calibri" w:hAnsi="Times New Roman" w:cs="Times New Roman"/>
          <w:b/>
          <w:bCs/>
          <w:sz w:val="24"/>
          <w:szCs w:val="24"/>
        </w:rPr>
      </w:pPr>
      <w:r w:rsidRPr="00254836">
        <w:rPr>
          <w:rFonts w:ascii="Times New Roman" w:eastAsia="Calibri" w:hAnsi="Times New Roman" w:cs="Times New Roman"/>
          <w:b/>
          <w:bCs/>
          <w:sz w:val="24"/>
          <w:szCs w:val="24"/>
        </w:rPr>
        <w:t xml:space="preserve">13.02.13 Эксплуатация и обслуживание </w:t>
      </w:r>
    </w:p>
    <w:p w14:paraId="65BD7882" w14:textId="77777777" w:rsidR="00254836" w:rsidRPr="00254836" w:rsidRDefault="00254836" w:rsidP="00254836">
      <w:pPr>
        <w:jc w:val="right"/>
        <w:rPr>
          <w:rFonts w:ascii="Times New Roman" w:eastAsia="Calibri" w:hAnsi="Times New Roman" w:cs="Times New Roman"/>
          <w:b/>
          <w:bCs/>
          <w:sz w:val="24"/>
          <w:szCs w:val="24"/>
        </w:rPr>
      </w:pPr>
      <w:r w:rsidRPr="00254836">
        <w:rPr>
          <w:rFonts w:ascii="Times New Roman" w:eastAsia="Calibri" w:hAnsi="Times New Roman" w:cs="Times New Roman"/>
          <w:b/>
          <w:bCs/>
          <w:sz w:val="24"/>
          <w:szCs w:val="24"/>
        </w:rPr>
        <w:t>электрического и электромеханического</w:t>
      </w:r>
    </w:p>
    <w:p w14:paraId="30C5027F" w14:textId="77777777" w:rsidR="00254836" w:rsidRPr="00254836" w:rsidRDefault="00254836" w:rsidP="00254836">
      <w:pPr>
        <w:jc w:val="right"/>
        <w:rPr>
          <w:rFonts w:ascii="Times New Roman" w:eastAsia="Calibri" w:hAnsi="Times New Roman" w:cs="Times New Roman"/>
          <w:b/>
          <w:bCs/>
          <w:sz w:val="24"/>
          <w:szCs w:val="24"/>
        </w:rPr>
      </w:pPr>
      <w:r w:rsidRPr="00254836">
        <w:rPr>
          <w:rFonts w:ascii="Times New Roman" w:eastAsia="Calibri" w:hAnsi="Times New Roman" w:cs="Times New Roman"/>
          <w:b/>
          <w:bCs/>
          <w:sz w:val="24"/>
          <w:szCs w:val="24"/>
        </w:rPr>
        <w:t xml:space="preserve"> оборудования (по отраслям)</w:t>
      </w:r>
    </w:p>
    <w:p w14:paraId="10FD91DD" w14:textId="77777777" w:rsidR="00254836" w:rsidRPr="00254836" w:rsidRDefault="00254836" w:rsidP="00254836">
      <w:pPr>
        <w:jc w:val="right"/>
        <w:rPr>
          <w:rFonts w:ascii="Times New Roman" w:eastAsia="Calibri" w:hAnsi="Times New Roman" w:cs="Times New Roman"/>
          <w:b/>
          <w:bCs/>
          <w:sz w:val="24"/>
          <w:szCs w:val="24"/>
        </w:rPr>
      </w:pPr>
    </w:p>
    <w:p w14:paraId="6AD188F3" w14:textId="77777777" w:rsidR="00254836" w:rsidRPr="00254836" w:rsidRDefault="00254836" w:rsidP="00254836">
      <w:pPr>
        <w:jc w:val="right"/>
        <w:rPr>
          <w:rFonts w:ascii="Times New Roman" w:eastAsia="Calibri" w:hAnsi="Times New Roman" w:cs="Times New Roman"/>
          <w:b/>
          <w:bCs/>
          <w:sz w:val="24"/>
          <w:szCs w:val="24"/>
        </w:rPr>
      </w:pPr>
    </w:p>
    <w:p w14:paraId="037FBEED" w14:textId="77777777" w:rsidR="00254836" w:rsidRPr="00254836" w:rsidRDefault="00254836" w:rsidP="00254836">
      <w:pPr>
        <w:jc w:val="right"/>
        <w:rPr>
          <w:rFonts w:ascii="Times New Roman" w:eastAsia="Calibri" w:hAnsi="Times New Roman" w:cs="Times New Roman"/>
          <w:b/>
          <w:bCs/>
          <w:sz w:val="24"/>
          <w:szCs w:val="24"/>
        </w:rPr>
      </w:pPr>
    </w:p>
    <w:p w14:paraId="56CC4C42" w14:textId="77777777" w:rsidR="00254836" w:rsidRPr="00254836" w:rsidRDefault="00254836" w:rsidP="00254836">
      <w:pPr>
        <w:jc w:val="right"/>
        <w:rPr>
          <w:rFonts w:ascii="Times New Roman" w:eastAsia="Calibri" w:hAnsi="Times New Roman" w:cs="Times New Roman"/>
          <w:b/>
          <w:bCs/>
          <w:sz w:val="24"/>
          <w:szCs w:val="24"/>
        </w:rPr>
      </w:pPr>
    </w:p>
    <w:p w14:paraId="769668B9" w14:textId="77777777" w:rsidR="00254836" w:rsidRPr="00254836" w:rsidRDefault="00254836" w:rsidP="00254836">
      <w:pPr>
        <w:jc w:val="right"/>
        <w:rPr>
          <w:rFonts w:ascii="Times New Roman" w:eastAsia="Calibri" w:hAnsi="Times New Roman" w:cs="Times New Roman"/>
          <w:b/>
          <w:bCs/>
          <w:sz w:val="24"/>
          <w:szCs w:val="24"/>
        </w:rPr>
      </w:pPr>
    </w:p>
    <w:p w14:paraId="033C7EDE" w14:textId="77777777" w:rsidR="00254836" w:rsidRPr="00254836" w:rsidRDefault="00254836" w:rsidP="00254836">
      <w:pPr>
        <w:jc w:val="right"/>
        <w:rPr>
          <w:rFonts w:ascii="Times New Roman" w:eastAsia="Calibri" w:hAnsi="Times New Roman" w:cs="Times New Roman"/>
          <w:b/>
          <w:bCs/>
          <w:sz w:val="24"/>
          <w:szCs w:val="24"/>
        </w:rPr>
      </w:pPr>
    </w:p>
    <w:p w14:paraId="42DBAF4A" w14:textId="77777777" w:rsidR="00254836" w:rsidRPr="00254836" w:rsidRDefault="00254836" w:rsidP="00254836">
      <w:pPr>
        <w:jc w:val="right"/>
        <w:rPr>
          <w:rFonts w:ascii="Times New Roman" w:eastAsia="Calibri" w:hAnsi="Times New Roman" w:cs="Times New Roman"/>
          <w:b/>
          <w:bCs/>
          <w:sz w:val="24"/>
          <w:szCs w:val="24"/>
        </w:rPr>
      </w:pPr>
    </w:p>
    <w:p w14:paraId="00E07CE9" w14:textId="77777777" w:rsidR="00254836" w:rsidRPr="00254836" w:rsidRDefault="00254836" w:rsidP="00254836">
      <w:pPr>
        <w:jc w:val="right"/>
        <w:rPr>
          <w:rFonts w:ascii="Times New Roman" w:eastAsia="Calibri" w:hAnsi="Times New Roman" w:cs="Times New Roman"/>
          <w:b/>
          <w:bCs/>
          <w:sz w:val="24"/>
          <w:szCs w:val="24"/>
        </w:rPr>
      </w:pPr>
    </w:p>
    <w:p w14:paraId="3F24A4A7" w14:textId="77777777" w:rsidR="00254836" w:rsidRPr="00254836" w:rsidRDefault="00254836" w:rsidP="00254836">
      <w:pPr>
        <w:jc w:val="right"/>
        <w:rPr>
          <w:rFonts w:ascii="Times New Roman" w:eastAsia="Calibri" w:hAnsi="Times New Roman" w:cs="Times New Roman"/>
          <w:b/>
          <w:bCs/>
          <w:sz w:val="24"/>
          <w:szCs w:val="24"/>
        </w:rPr>
      </w:pPr>
    </w:p>
    <w:p w14:paraId="7BCD625F" w14:textId="77777777" w:rsidR="00254836" w:rsidRPr="00254836" w:rsidRDefault="00254836" w:rsidP="00254836">
      <w:pPr>
        <w:jc w:val="right"/>
        <w:rPr>
          <w:rFonts w:ascii="Times New Roman" w:eastAsia="Calibri" w:hAnsi="Times New Roman" w:cs="Times New Roman"/>
          <w:b/>
          <w:bCs/>
          <w:sz w:val="24"/>
          <w:szCs w:val="24"/>
        </w:rPr>
      </w:pPr>
    </w:p>
    <w:p w14:paraId="1143DBAA" w14:textId="77777777" w:rsidR="00254836" w:rsidRPr="00254836" w:rsidRDefault="00254836" w:rsidP="00254836">
      <w:pPr>
        <w:jc w:val="right"/>
        <w:rPr>
          <w:rFonts w:ascii="Times New Roman" w:eastAsia="Calibri" w:hAnsi="Times New Roman" w:cs="Times New Roman"/>
          <w:b/>
          <w:bCs/>
          <w:sz w:val="24"/>
          <w:szCs w:val="24"/>
        </w:rPr>
      </w:pPr>
    </w:p>
    <w:p w14:paraId="734EB3B0" w14:textId="77777777" w:rsidR="00254836" w:rsidRPr="00254836" w:rsidRDefault="00254836" w:rsidP="00254836">
      <w:pPr>
        <w:jc w:val="center"/>
        <w:rPr>
          <w:rFonts w:ascii="Times New Roman" w:eastAsia="Calibri" w:hAnsi="Times New Roman" w:cs="Times New Roman"/>
          <w:b/>
          <w:bCs/>
          <w:sz w:val="24"/>
          <w:szCs w:val="24"/>
        </w:rPr>
      </w:pPr>
      <w:r w:rsidRPr="00254836">
        <w:rPr>
          <w:rFonts w:ascii="Times New Roman" w:eastAsia="Calibri" w:hAnsi="Times New Roman" w:cs="Times New Roman"/>
          <w:b/>
          <w:bCs/>
          <w:sz w:val="24"/>
          <w:szCs w:val="24"/>
        </w:rPr>
        <w:t>Рабочая программа профессионального модуля</w:t>
      </w:r>
    </w:p>
    <w:p w14:paraId="2D506A37" w14:textId="716D9B52" w:rsidR="00254836" w:rsidRPr="00254836" w:rsidRDefault="00254836" w:rsidP="00254836">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254836">
        <w:rPr>
          <w:rFonts w:ascii="Times New Roman" w:eastAsia="Times New Roman" w:hAnsi="Times New Roman" w:cs="Times New Roman"/>
          <w:b/>
          <w:bCs/>
          <w:kern w:val="36"/>
          <w:sz w:val="24"/>
          <w:szCs w:val="24"/>
          <w:lang w:eastAsia="ru-RU"/>
        </w:rPr>
        <w:t>«ПМ.01 ОСУЩЕСТВЛЕНИЕ ТЕХНИЧЕСКОГО ОБСЛУЖИВАНИЯ И РЕМОНТА ЭЛЕКТРИЧЕСКОГО И ЭЛЕКТРОМЕХАНИЧЕСКОГО ОБОРУДОВАНИЯ»</w:t>
      </w:r>
    </w:p>
    <w:p w14:paraId="01077C74" w14:textId="77777777" w:rsidR="00254836" w:rsidRPr="00254836" w:rsidRDefault="00254836" w:rsidP="00254836">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73E11A9" w14:textId="77777777" w:rsidR="00254836" w:rsidRPr="00254836" w:rsidRDefault="00254836" w:rsidP="00254836">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338379E" w14:textId="77777777" w:rsidR="00254836" w:rsidRPr="00254836" w:rsidRDefault="00254836" w:rsidP="00254836">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EBA88B8" w14:textId="77777777" w:rsidR="00254836" w:rsidRPr="00254836" w:rsidRDefault="00254836" w:rsidP="00254836">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51BD49C" w14:textId="77777777" w:rsidR="00254836" w:rsidRPr="00254836" w:rsidRDefault="00254836" w:rsidP="00254836">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7B82F61" w14:textId="77777777" w:rsidR="00254836" w:rsidRPr="00254836" w:rsidRDefault="00254836" w:rsidP="00254836">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FFE5363" w14:textId="77777777" w:rsidR="00254836" w:rsidRPr="00254836" w:rsidRDefault="00254836" w:rsidP="00254836">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AD1CAD1" w14:textId="77777777" w:rsidR="00254836" w:rsidRPr="00254836" w:rsidRDefault="00254836" w:rsidP="00254836">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D5E8332" w14:textId="77777777" w:rsidR="00254836" w:rsidRPr="00254836" w:rsidRDefault="00254836" w:rsidP="00254836">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DDC1C1D" w14:textId="77777777" w:rsidR="00254836" w:rsidRPr="00254836" w:rsidRDefault="00254836" w:rsidP="00254836">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02F3D41" w14:textId="77777777" w:rsidR="00254836" w:rsidRPr="00254836" w:rsidRDefault="00254836" w:rsidP="00254836">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F4DD3B5" w14:textId="77777777" w:rsidR="00254836" w:rsidRPr="00254836" w:rsidRDefault="00254836" w:rsidP="00254836">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03299DB" w14:textId="77777777" w:rsidR="00254836" w:rsidRPr="00254836" w:rsidRDefault="00254836" w:rsidP="00254836">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04521FA" w14:textId="77777777" w:rsidR="00254836" w:rsidRPr="00254836" w:rsidRDefault="00254836" w:rsidP="00254836">
      <w:pPr>
        <w:jc w:val="center"/>
        <w:rPr>
          <w:rFonts w:ascii="Times New Roman" w:eastAsia="Calibri" w:hAnsi="Times New Roman" w:cs="Times New Roman"/>
          <w:b/>
          <w:bCs/>
          <w:sz w:val="24"/>
          <w:szCs w:val="24"/>
        </w:rPr>
      </w:pPr>
      <w:bookmarkStart w:id="5" w:name="_Toc156228940"/>
      <w:r w:rsidRPr="00254836">
        <w:rPr>
          <w:rFonts w:ascii="Times New Roman" w:eastAsia="Calibri" w:hAnsi="Times New Roman" w:cs="Times New Roman"/>
          <w:b/>
          <w:bCs/>
          <w:sz w:val="24"/>
          <w:szCs w:val="24"/>
        </w:rPr>
        <w:t>2024 г.</w:t>
      </w:r>
      <w:bookmarkEnd w:id="5"/>
    </w:p>
    <w:p w14:paraId="07354F3D" w14:textId="77777777" w:rsidR="00254836" w:rsidRPr="00254836" w:rsidRDefault="00254836" w:rsidP="00254836">
      <w:pPr>
        <w:rPr>
          <w:rFonts w:ascii="Times New Roman" w:eastAsia="Calibri" w:hAnsi="Times New Roman" w:cs="Times New Roman"/>
          <w:b/>
          <w:bCs/>
          <w:sz w:val="24"/>
          <w:szCs w:val="24"/>
        </w:rPr>
      </w:pPr>
      <w:r w:rsidRPr="00254836">
        <w:rPr>
          <w:rFonts w:ascii="Times New Roman" w:eastAsia="Calibri" w:hAnsi="Times New Roman" w:cs="Times New Roman"/>
          <w:b/>
          <w:bCs/>
          <w:sz w:val="24"/>
          <w:szCs w:val="24"/>
        </w:rPr>
        <w:br w:type="page"/>
      </w:r>
    </w:p>
    <w:p w14:paraId="232D7B5A" w14:textId="77777777" w:rsidR="00254836" w:rsidRPr="00254836" w:rsidRDefault="00254836" w:rsidP="00254836">
      <w:pPr>
        <w:jc w:val="center"/>
        <w:rPr>
          <w:rFonts w:ascii="Times New Roman" w:eastAsia="Calibri" w:hAnsi="Times New Roman" w:cs="Times New Roman"/>
          <w:b/>
          <w:bCs/>
        </w:rPr>
      </w:pPr>
      <w:r w:rsidRPr="00254836">
        <w:rPr>
          <w:rFonts w:ascii="Times New Roman" w:eastAsia="Calibri" w:hAnsi="Times New Roman" w:cs="Times New Roman"/>
          <w:b/>
          <w:bCs/>
        </w:rPr>
        <w:lastRenderedPageBreak/>
        <w:t>СОДЕРЖАНИЕ ПРОГРАММЫ</w:t>
      </w:r>
    </w:p>
    <w:p w14:paraId="22E1FB45" w14:textId="77777777" w:rsidR="00254836" w:rsidRPr="00254836" w:rsidRDefault="00254836" w:rsidP="00254836">
      <w:pPr>
        <w:jc w:val="center"/>
        <w:rPr>
          <w:rFonts w:ascii="Times New Roman" w:eastAsia="Calibri" w:hAnsi="Times New Roman" w:cs="Times New Roman"/>
          <w:b/>
          <w:bCs/>
        </w:rPr>
      </w:pPr>
    </w:p>
    <w:p w14:paraId="52715C29" w14:textId="77777777" w:rsidR="00254836" w:rsidRPr="00254836" w:rsidRDefault="00254836" w:rsidP="00254836">
      <w:pPr>
        <w:tabs>
          <w:tab w:val="left" w:pos="567"/>
          <w:tab w:val="right" w:leader="dot" w:pos="9639"/>
        </w:tabs>
        <w:spacing w:before="120" w:line="276" w:lineRule="auto"/>
        <w:rPr>
          <w:rFonts w:ascii="Calibri" w:eastAsia="Calibri" w:hAnsi="Calibri" w:cs="Times New Roman"/>
          <w:noProof/>
          <w:lang w:eastAsia="ru-RU"/>
        </w:rPr>
      </w:pPr>
      <w:r w:rsidRPr="00254836">
        <w:rPr>
          <w:rFonts w:ascii="Times New Roman" w:eastAsia="Calibri" w:hAnsi="Times New Roman" w:cs="Times New Roman"/>
          <w:noProof/>
        </w:rPr>
        <w:fldChar w:fldCharType="begin"/>
      </w:r>
      <w:r w:rsidRPr="00254836">
        <w:rPr>
          <w:rFonts w:ascii="Times New Roman" w:eastAsia="Calibri" w:hAnsi="Times New Roman" w:cs="Times New Roman"/>
          <w:noProof/>
        </w:rPr>
        <w:instrText xml:space="preserve"> TOC \h \z \t "Раздел 1;1;Раздел 1.1;2" </w:instrText>
      </w:r>
      <w:r w:rsidRPr="00254836">
        <w:rPr>
          <w:rFonts w:ascii="Times New Roman" w:eastAsia="Calibri" w:hAnsi="Times New Roman" w:cs="Times New Roman"/>
          <w:noProof/>
        </w:rPr>
        <w:fldChar w:fldCharType="separate"/>
      </w:r>
      <w:hyperlink w:anchor="_Toc162370387" w:history="1">
        <w:r w:rsidRPr="00254836">
          <w:rPr>
            <w:rFonts w:ascii="Times New Roman" w:eastAsia="Calibri" w:hAnsi="Times New Roman" w:cs="Times New Roman"/>
            <w:b/>
            <w:bCs/>
            <w:noProof/>
          </w:rPr>
          <w:t>1. Общая характеристика РАБОЧЕЙ ПРОГРАММЫ ПРОФЕССИОНАЛЬНОГО МОДУЛЯ</w:t>
        </w:r>
        <w:r w:rsidRPr="00254836">
          <w:rPr>
            <w:rFonts w:ascii="Times New Roman" w:eastAsia="Calibri" w:hAnsi="Times New Roman" w:cs="Times New Roman"/>
            <w:b/>
            <w:bCs/>
            <w:noProof/>
            <w:webHidden/>
          </w:rPr>
          <w:tab/>
          <w:t>2</w:t>
        </w:r>
      </w:hyperlink>
    </w:p>
    <w:p w14:paraId="61E95F6B" w14:textId="77777777" w:rsidR="00254836" w:rsidRPr="00254836" w:rsidRDefault="001B2C54" w:rsidP="00254836">
      <w:pPr>
        <w:tabs>
          <w:tab w:val="left" w:pos="567"/>
          <w:tab w:val="left" w:pos="960"/>
          <w:tab w:val="right" w:leader="dot" w:pos="9639"/>
        </w:tabs>
        <w:spacing w:before="120"/>
        <w:rPr>
          <w:rFonts w:ascii="Calibri" w:eastAsia="Times New Roman" w:hAnsi="Calibri" w:cs="Times New Roman"/>
          <w:noProof/>
          <w:lang w:eastAsia="ru-RU"/>
        </w:rPr>
      </w:pPr>
      <w:hyperlink w:anchor="_Toc162370388" w:history="1">
        <w:r w:rsidR="00254836" w:rsidRPr="00254836">
          <w:rPr>
            <w:rFonts w:ascii="Times New Roman" w:eastAsia="Times New Roman" w:hAnsi="Times New Roman" w:cs="Times New Roman"/>
            <w:iCs/>
            <w:noProof/>
            <w:sz w:val="24"/>
            <w:szCs w:val="24"/>
            <w:lang w:eastAsia="ru-RU"/>
          </w:rPr>
          <w:t>1.1.</w:t>
        </w:r>
        <w:r w:rsidR="00254836" w:rsidRPr="00254836">
          <w:rPr>
            <w:rFonts w:ascii="Calibri" w:eastAsia="Times New Roman" w:hAnsi="Calibri" w:cs="Times New Roman"/>
            <w:noProof/>
            <w:lang w:eastAsia="ru-RU"/>
          </w:rPr>
          <w:tab/>
        </w:r>
        <w:r w:rsidR="00254836" w:rsidRPr="00254836">
          <w:rPr>
            <w:rFonts w:ascii="Times New Roman" w:eastAsia="Times New Roman" w:hAnsi="Times New Roman" w:cs="Times New Roman"/>
            <w:iCs/>
            <w:noProof/>
            <w:sz w:val="24"/>
            <w:szCs w:val="24"/>
            <w:lang w:eastAsia="ru-RU"/>
          </w:rPr>
          <w:t>Цель и место профессионального модуля в структуре образовательной программы</w:t>
        </w:r>
        <w:r w:rsidR="00254836" w:rsidRPr="00254836">
          <w:rPr>
            <w:rFonts w:ascii="Times New Roman" w:eastAsia="Times New Roman" w:hAnsi="Times New Roman" w:cs="Times New Roman"/>
            <w:iCs/>
            <w:noProof/>
            <w:webHidden/>
            <w:sz w:val="24"/>
            <w:szCs w:val="24"/>
            <w:lang w:eastAsia="ru-RU"/>
          </w:rPr>
          <w:tab/>
        </w:r>
        <w:r w:rsidR="00254836" w:rsidRPr="00254836">
          <w:rPr>
            <w:rFonts w:ascii="Times New Roman" w:eastAsia="Times New Roman" w:hAnsi="Times New Roman" w:cs="Times New Roman"/>
            <w:iCs/>
            <w:noProof/>
            <w:webHidden/>
            <w:sz w:val="24"/>
            <w:szCs w:val="24"/>
            <w:lang w:eastAsia="ru-RU"/>
          </w:rPr>
          <w:fldChar w:fldCharType="begin"/>
        </w:r>
        <w:r w:rsidR="00254836" w:rsidRPr="00254836">
          <w:rPr>
            <w:rFonts w:ascii="Times New Roman" w:eastAsia="Times New Roman" w:hAnsi="Times New Roman" w:cs="Times New Roman"/>
            <w:iCs/>
            <w:noProof/>
            <w:webHidden/>
            <w:sz w:val="24"/>
            <w:szCs w:val="24"/>
            <w:lang w:eastAsia="ru-RU"/>
          </w:rPr>
          <w:instrText xml:space="preserve"> PAGEREF _Toc162370388 \h </w:instrText>
        </w:r>
        <w:r w:rsidR="00254836" w:rsidRPr="00254836">
          <w:rPr>
            <w:rFonts w:ascii="Times New Roman" w:eastAsia="Times New Roman" w:hAnsi="Times New Roman" w:cs="Times New Roman"/>
            <w:iCs/>
            <w:noProof/>
            <w:webHidden/>
            <w:sz w:val="24"/>
            <w:szCs w:val="24"/>
            <w:lang w:eastAsia="ru-RU"/>
          </w:rPr>
        </w:r>
        <w:r w:rsidR="00254836" w:rsidRPr="00254836">
          <w:rPr>
            <w:rFonts w:ascii="Times New Roman" w:eastAsia="Times New Roman" w:hAnsi="Times New Roman" w:cs="Times New Roman"/>
            <w:iCs/>
            <w:noProof/>
            <w:webHidden/>
            <w:sz w:val="24"/>
            <w:szCs w:val="24"/>
            <w:lang w:eastAsia="ru-RU"/>
          </w:rPr>
          <w:fldChar w:fldCharType="separate"/>
        </w:r>
        <w:r w:rsidR="00254836" w:rsidRPr="00254836">
          <w:rPr>
            <w:rFonts w:ascii="Times New Roman" w:eastAsia="Times New Roman" w:hAnsi="Times New Roman" w:cs="Times New Roman"/>
            <w:iCs/>
            <w:noProof/>
            <w:webHidden/>
            <w:sz w:val="24"/>
            <w:szCs w:val="24"/>
            <w:lang w:eastAsia="ru-RU"/>
          </w:rPr>
          <w:t>3</w:t>
        </w:r>
        <w:r w:rsidR="00254836" w:rsidRPr="00254836">
          <w:rPr>
            <w:rFonts w:ascii="Times New Roman" w:eastAsia="Times New Roman" w:hAnsi="Times New Roman" w:cs="Times New Roman"/>
            <w:iCs/>
            <w:noProof/>
            <w:webHidden/>
            <w:sz w:val="24"/>
            <w:szCs w:val="24"/>
            <w:lang w:eastAsia="ru-RU"/>
          </w:rPr>
          <w:fldChar w:fldCharType="end"/>
        </w:r>
      </w:hyperlink>
    </w:p>
    <w:p w14:paraId="50FE737F" w14:textId="77777777" w:rsidR="00254836" w:rsidRPr="00254836" w:rsidRDefault="001B2C54" w:rsidP="00254836">
      <w:pPr>
        <w:tabs>
          <w:tab w:val="left" w:pos="567"/>
          <w:tab w:val="left" w:pos="960"/>
          <w:tab w:val="right" w:leader="dot" w:pos="9639"/>
        </w:tabs>
        <w:spacing w:before="120"/>
        <w:rPr>
          <w:rFonts w:ascii="Calibri" w:eastAsia="Times New Roman" w:hAnsi="Calibri" w:cs="Times New Roman"/>
          <w:noProof/>
          <w:lang w:eastAsia="ru-RU"/>
        </w:rPr>
      </w:pPr>
      <w:hyperlink w:anchor="_Toc162370389" w:history="1">
        <w:r w:rsidR="00254836" w:rsidRPr="00254836">
          <w:rPr>
            <w:rFonts w:ascii="Times New Roman" w:eastAsia="Times New Roman" w:hAnsi="Times New Roman" w:cs="Times New Roman"/>
            <w:iCs/>
            <w:noProof/>
            <w:sz w:val="24"/>
            <w:szCs w:val="24"/>
            <w:lang w:eastAsia="ru-RU"/>
          </w:rPr>
          <w:t>1.2.</w:t>
        </w:r>
        <w:r w:rsidR="00254836" w:rsidRPr="00254836">
          <w:rPr>
            <w:rFonts w:ascii="Calibri" w:eastAsia="Times New Roman" w:hAnsi="Calibri" w:cs="Times New Roman"/>
            <w:noProof/>
            <w:lang w:eastAsia="ru-RU"/>
          </w:rPr>
          <w:tab/>
        </w:r>
        <w:r w:rsidR="00254836" w:rsidRPr="00254836">
          <w:rPr>
            <w:rFonts w:ascii="Times New Roman" w:eastAsia="Times New Roman" w:hAnsi="Times New Roman" w:cs="Times New Roman"/>
            <w:iCs/>
            <w:noProof/>
            <w:sz w:val="24"/>
            <w:szCs w:val="24"/>
            <w:lang w:eastAsia="ru-RU"/>
          </w:rPr>
          <w:t>Планируемые результаты освоения профессионального модуля</w:t>
        </w:r>
        <w:r w:rsidR="00254836" w:rsidRPr="00254836">
          <w:rPr>
            <w:rFonts w:ascii="Times New Roman" w:eastAsia="Times New Roman" w:hAnsi="Times New Roman" w:cs="Times New Roman"/>
            <w:iCs/>
            <w:noProof/>
            <w:webHidden/>
            <w:sz w:val="24"/>
            <w:szCs w:val="24"/>
            <w:lang w:eastAsia="ru-RU"/>
          </w:rPr>
          <w:tab/>
        </w:r>
        <w:r w:rsidR="00254836" w:rsidRPr="00254836">
          <w:rPr>
            <w:rFonts w:ascii="Times New Roman" w:eastAsia="Times New Roman" w:hAnsi="Times New Roman" w:cs="Times New Roman"/>
            <w:iCs/>
            <w:noProof/>
            <w:webHidden/>
            <w:sz w:val="24"/>
            <w:szCs w:val="24"/>
            <w:lang w:eastAsia="ru-RU"/>
          </w:rPr>
          <w:fldChar w:fldCharType="begin"/>
        </w:r>
        <w:r w:rsidR="00254836" w:rsidRPr="00254836">
          <w:rPr>
            <w:rFonts w:ascii="Times New Roman" w:eastAsia="Times New Roman" w:hAnsi="Times New Roman" w:cs="Times New Roman"/>
            <w:iCs/>
            <w:noProof/>
            <w:webHidden/>
            <w:sz w:val="24"/>
            <w:szCs w:val="24"/>
            <w:lang w:eastAsia="ru-RU"/>
          </w:rPr>
          <w:instrText xml:space="preserve"> PAGEREF _Toc162370389 \h </w:instrText>
        </w:r>
        <w:r w:rsidR="00254836" w:rsidRPr="00254836">
          <w:rPr>
            <w:rFonts w:ascii="Times New Roman" w:eastAsia="Times New Roman" w:hAnsi="Times New Roman" w:cs="Times New Roman"/>
            <w:iCs/>
            <w:noProof/>
            <w:webHidden/>
            <w:sz w:val="24"/>
            <w:szCs w:val="24"/>
            <w:lang w:eastAsia="ru-RU"/>
          </w:rPr>
        </w:r>
        <w:r w:rsidR="00254836" w:rsidRPr="00254836">
          <w:rPr>
            <w:rFonts w:ascii="Times New Roman" w:eastAsia="Times New Roman" w:hAnsi="Times New Roman" w:cs="Times New Roman"/>
            <w:iCs/>
            <w:noProof/>
            <w:webHidden/>
            <w:sz w:val="24"/>
            <w:szCs w:val="24"/>
            <w:lang w:eastAsia="ru-RU"/>
          </w:rPr>
          <w:fldChar w:fldCharType="separate"/>
        </w:r>
        <w:r w:rsidR="00254836" w:rsidRPr="00254836">
          <w:rPr>
            <w:rFonts w:ascii="Times New Roman" w:eastAsia="Times New Roman" w:hAnsi="Times New Roman" w:cs="Times New Roman"/>
            <w:iCs/>
            <w:noProof/>
            <w:webHidden/>
            <w:sz w:val="24"/>
            <w:szCs w:val="24"/>
            <w:lang w:eastAsia="ru-RU"/>
          </w:rPr>
          <w:t>3</w:t>
        </w:r>
        <w:r w:rsidR="00254836" w:rsidRPr="00254836">
          <w:rPr>
            <w:rFonts w:ascii="Times New Roman" w:eastAsia="Times New Roman" w:hAnsi="Times New Roman" w:cs="Times New Roman"/>
            <w:iCs/>
            <w:noProof/>
            <w:webHidden/>
            <w:sz w:val="24"/>
            <w:szCs w:val="24"/>
            <w:lang w:eastAsia="ru-RU"/>
          </w:rPr>
          <w:fldChar w:fldCharType="end"/>
        </w:r>
      </w:hyperlink>
    </w:p>
    <w:p w14:paraId="4CA1B0FE" w14:textId="77777777" w:rsidR="00254836" w:rsidRPr="00254836" w:rsidRDefault="001B2C54" w:rsidP="00254836">
      <w:pPr>
        <w:tabs>
          <w:tab w:val="left" w:pos="567"/>
          <w:tab w:val="left" w:pos="960"/>
          <w:tab w:val="right" w:leader="dot" w:pos="9639"/>
        </w:tabs>
        <w:spacing w:before="120"/>
        <w:rPr>
          <w:rFonts w:ascii="Calibri" w:eastAsia="Times New Roman" w:hAnsi="Calibri" w:cs="Times New Roman"/>
          <w:noProof/>
          <w:lang w:eastAsia="ru-RU"/>
        </w:rPr>
      </w:pPr>
      <w:hyperlink w:anchor="_Toc162370390" w:history="1">
        <w:r w:rsidR="00254836" w:rsidRPr="00254836">
          <w:rPr>
            <w:rFonts w:ascii="Times New Roman" w:eastAsia="Times New Roman" w:hAnsi="Times New Roman" w:cs="Times New Roman"/>
            <w:iCs/>
            <w:noProof/>
            <w:sz w:val="24"/>
            <w:szCs w:val="24"/>
            <w:lang w:eastAsia="ru-RU"/>
          </w:rPr>
          <w:t>1.3.</w:t>
        </w:r>
        <w:r w:rsidR="00254836" w:rsidRPr="00254836">
          <w:rPr>
            <w:rFonts w:ascii="Calibri" w:eastAsia="Times New Roman" w:hAnsi="Calibri" w:cs="Times New Roman"/>
            <w:noProof/>
            <w:lang w:eastAsia="ru-RU"/>
          </w:rPr>
          <w:tab/>
        </w:r>
        <w:r w:rsidR="00254836" w:rsidRPr="00254836">
          <w:rPr>
            <w:rFonts w:ascii="Times New Roman" w:eastAsia="Times New Roman" w:hAnsi="Times New Roman" w:cs="Times New Roman"/>
            <w:iCs/>
            <w:noProof/>
            <w:sz w:val="24"/>
            <w:szCs w:val="24"/>
            <w:lang w:eastAsia="ru-RU"/>
          </w:rPr>
          <w:t>Обоснование часов вариативной части ОПОП-П</w:t>
        </w:r>
        <w:r w:rsidR="00254836" w:rsidRPr="00254836">
          <w:rPr>
            <w:rFonts w:ascii="Times New Roman" w:eastAsia="Times New Roman" w:hAnsi="Times New Roman" w:cs="Times New Roman"/>
            <w:iCs/>
            <w:noProof/>
            <w:webHidden/>
            <w:sz w:val="24"/>
            <w:szCs w:val="24"/>
            <w:lang w:eastAsia="ru-RU"/>
          </w:rPr>
          <w:tab/>
          <w:t>7</w:t>
        </w:r>
      </w:hyperlink>
    </w:p>
    <w:p w14:paraId="720FE2A7" w14:textId="77777777" w:rsidR="00254836" w:rsidRPr="00254836" w:rsidRDefault="001B2C54" w:rsidP="00254836">
      <w:pPr>
        <w:tabs>
          <w:tab w:val="left" w:pos="567"/>
          <w:tab w:val="right" w:leader="dot" w:pos="9639"/>
        </w:tabs>
        <w:spacing w:before="120" w:line="276" w:lineRule="auto"/>
        <w:rPr>
          <w:rFonts w:ascii="Calibri" w:eastAsia="Calibri" w:hAnsi="Calibri" w:cs="Times New Roman"/>
          <w:noProof/>
          <w:lang w:eastAsia="ru-RU"/>
        </w:rPr>
      </w:pPr>
      <w:hyperlink w:anchor="_Toc162370391" w:history="1">
        <w:r w:rsidR="00254836" w:rsidRPr="00254836">
          <w:rPr>
            <w:rFonts w:ascii="Times New Roman" w:eastAsia="Calibri" w:hAnsi="Times New Roman" w:cs="Times New Roman"/>
            <w:b/>
            <w:bCs/>
            <w:noProof/>
          </w:rPr>
          <w:t>2. Структура и содержание профессионального модуля</w:t>
        </w:r>
        <w:r w:rsidR="00254836" w:rsidRPr="00254836">
          <w:rPr>
            <w:rFonts w:ascii="Times New Roman" w:eastAsia="Calibri" w:hAnsi="Times New Roman" w:cs="Times New Roman"/>
            <w:b/>
            <w:bCs/>
            <w:noProof/>
            <w:webHidden/>
          </w:rPr>
          <w:tab/>
          <w:t>11</w:t>
        </w:r>
      </w:hyperlink>
    </w:p>
    <w:p w14:paraId="66770D76" w14:textId="77777777" w:rsidR="00254836" w:rsidRPr="00254836" w:rsidRDefault="001B2C54" w:rsidP="00254836">
      <w:pPr>
        <w:tabs>
          <w:tab w:val="left" w:pos="567"/>
          <w:tab w:val="right" w:leader="dot" w:pos="9639"/>
        </w:tabs>
        <w:spacing w:before="120"/>
        <w:rPr>
          <w:rFonts w:ascii="Calibri" w:eastAsia="Times New Roman" w:hAnsi="Calibri" w:cs="Times New Roman"/>
          <w:noProof/>
          <w:lang w:eastAsia="ru-RU"/>
        </w:rPr>
      </w:pPr>
      <w:hyperlink w:anchor="_Toc162370392" w:history="1">
        <w:r w:rsidR="00254836" w:rsidRPr="00254836">
          <w:rPr>
            <w:rFonts w:ascii="Times New Roman" w:eastAsia="Times New Roman" w:hAnsi="Times New Roman" w:cs="Times New Roman"/>
            <w:iCs/>
            <w:noProof/>
            <w:sz w:val="24"/>
            <w:szCs w:val="24"/>
            <w:lang w:eastAsia="ru-RU"/>
          </w:rPr>
          <w:t>2.1. Трудоемкость освоения модуля</w:t>
        </w:r>
        <w:r w:rsidR="00254836" w:rsidRPr="00254836">
          <w:rPr>
            <w:rFonts w:ascii="Times New Roman" w:eastAsia="Times New Roman" w:hAnsi="Times New Roman" w:cs="Times New Roman"/>
            <w:iCs/>
            <w:noProof/>
            <w:webHidden/>
            <w:sz w:val="24"/>
            <w:szCs w:val="24"/>
            <w:lang w:eastAsia="ru-RU"/>
          </w:rPr>
          <w:tab/>
          <w:t>11</w:t>
        </w:r>
      </w:hyperlink>
    </w:p>
    <w:p w14:paraId="004C5E2F" w14:textId="77777777" w:rsidR="00254836" w:rsidRPr="00254836" w:rsidRDefault="001B2C54" w:rsidP="00254836">
      <w:pPr>
        <w:tabs>
          <w:tab w:val="left" w:pos="567"/>
          <w:tab w:val="right" w:leader="dot" w:pos="9639"/>
        </w:tabs>
        <w:spacing w:before="120"/>
        <w:rPr>
          <w:rFonts w:ascii="Calibri" w:eastAsia="Times New Roman" w:hAnsi="Calibri" w:cs="Times New Roman"/>
          <w:noProof/>
          <w:lang w:eastAsia="ru-RU"/>
        </w:rPr>
      </w:pPr>
      <w:hyperlink w:anchor="_Toc162370393" w:history="1">
        <w:r w:rsidR="00254836" w:rsidRPr="00254836">
          <w:rPr>
            <w:rFonts w:ascii="Times New Roman" w:eastAsia="Times New Roman" w:hAnsi="Times New Roman" w:cs="Times New Roman"/>
            <w:iCs/>
            <w:noProof/>
            <w:sz w:val="24"/>
            <w:szCs w:val="24"/>
            <w:lang w:eastAsia="ru-RU"/>
          </w:rPr>
          <w:t>2.2. Структура профессионального модуля</w:t>
        </w:r>
        <w:r w:rsidR="00254836" w:rsidRPr="00254836">
          <w:rPr>
            <w:rFonts w:ascii="Times New Roman" w:eastAsia="Times New Roman" w:hAnsi="Times New Roman" w:cs="Times New Roman"/>
            <w:iCs/>
            <w:noProof/>
            <w:webHidden/>
            <w:sz w:val="24"/>
            <w:szCs w:val="24"/>
            <w:lang w:eastAsia="ru-RU"/>
          </w:rPr>
          <w:tab/>
          <w:t>11</w:t>
        </w:r>
      </w:hyperlink>
    </w:p>
    <w:p w14:paraId="0CC5DD49" w14:textId="77777777" w:rsidR="00254836" w:rsidRPr="00254836" w:rsidRDefault="001B2C54" w:rsidP="00254836">
      <w:pPr>
        <w:tabs>
          <w:tab w:val="left" w:pos="567"/>
          <w:tab w:val="right" w:leader="dot" w:pos="9639"/>
        </w:tabs>
        <w:spacing w:before="120"/>
        <w:rPr>
          <w:rFonts w:ascii="Calibri" w:eastAsia="Times New Roman" w:hAnsi="Calibri" w:cs="Times New Roman"/>
          <w:noProof/>
          <w:lang w:eastAsia="ru-RU"/>
        </w:rPr>
      </w:pPr>
      <w:hyperlink w:anchor="_Toc162370394" w:history="1">
        <w:r w:rsidR="00254836" w:rsidRPr="00254836">
          <w:rPr>
            <w:rFonts w:ascii="Times New Roman" w:eastAsia="Times New Roman" w:hAnsi="Times New Roman" w:cs="Times New Roman"/>
            <w:iCs/>
            <w:noProof/>
            <w:sz w:val="24"/>
            <w:szCs w:val="24"/>
            <w:lang w:eastAsia="ru-RU"/>
          </w:rPr>
          <w:t>2.3. Содержание профессионального модуля</w:t>
        </w:r>
        <w:r w:rsidR="00254836" w:rsidRPr="00254836">
          <w:rPr>
            <w:rFonts w:ascii="Times New Roman" w:eastAsia="Times New Roman" w:hAnsi="Times New Roman" w:cs="Times New Roman"/>
            <w:iCs/>
            <w:noProof/>
            <w:webHidden/>
            <w:sz w:val="24"/>
            <w:szCs w:val="24"/>
            <w:lang w:eastAsia="ru-RU"/>
          </w:rPr>
          <w:tab/>
          <w:t>12</w:t>
        </w:r>
      </w:hyperlink>
    </w:p>
    <w:p w14:paraId="1DC6F371" w14:textId="77777777" w:rsidR="00254836" w:rsidRPr="00254836" w:rsidRDefault="001B2C54" w:rsidP="00254836">
      <w:pPr>
        <w:tabs>
          <w:tab w:val="left" w:pos="567"/>
          <w:tab w:val="right" w:leader="dot" w:pos="9639"/>
        </w:tabs>
        <w:spacing w:before="120"/>
        <w:rPr>
          <w:rFonts w:ascii="Calibri" w:eastAsia="Times New Roman" w:hAnsi="Calibri" w:cs="Times New Roman"/>
          <w:noProof/>
          <w:lang w:eastAsia="ru-RU"/>
        </w:rPr>
      </w:pPr>
      <w:hyperlink w:anchor="_Toc162370395" w:history="1">
        <w:r w:rsidR="00254836" w:rsidRPr="00254836">
          <w:rPr>
            <w:rFonts w:ascii="Times New Roman" w:eastAsia="Times New Roman" w:hAnsi="Times New Roman" w:cs="Times New Roman"/>
            <w:iCs/>
            <w:noProof/>
            <w:sz w:val="24"/>
            <w:szCs w:val="24"/>
            <w:lang w:eastAsia="ru-RU"/>
          </w:rPr>
          <w:t xml:space="preserve">2.4. Курсовой проект  </w:t>
        </w:r>
        <w:r w:rsidR="00254836" w:rsidRPr="00254836">
          <w:rPr>
            <w:rFonts w:ascii="Times New Roman" w:eastAsia="Times New Roman" w:hAnsi="Times New Roman" w:cs="Times New Roman"/>
            <w:iCs/>
            <w:noProof/>
            <w:webHidden/>
            <w:sz w:val="24"/>
            <w:szCs w:val="24"/>
            <w:lang w:eastAsia="ru-RU"/>
          </w:rPr>
          <w:tab/>
          <w:t>21</w:t>
        </w:r>
      </w:hyperlink>
    </w:p>
    <w:p w14:paraId="7476078F" w14:textId="77777777" w:rsidR="00254836" w:rsidRPr="00254836" w:rsidRDefault="001B2C54" w:rsidP="00254836">
      <w:pPr>
        <w:tabs>
          <w:tab w:val="left" w:pos="567"/>
          <w:tab w:val="right" w:leader="dot" w:pos="9639"/>
        </w:tabs>
        <w:spacing w:before="120" w:line="276" w:lineRule="auto"/>
        <w:rPr>
          <w:rFonts w:ascii="Calibri" w:eastAsia="Calibri" w:hAnsi="Calibri" w:cs="Times New Roman"/>
          <w:noProof/>
          <w:lang w:eastAsia="ru-RU"/>
        </w:rPr>
      </w:pPr>
      <w:hyperlink w:anchor="_Toc162370397" w:history="1">
        <w:r w:rsidR="00254836" w:rsidRPr="00254836">
          <w:rPr>
            <w:rFonts w:ascii="Times New Roman" w:eastAsia="Calibri" w:hAnsi="Times New Roman" w:cs="Times New Roman"/>
            <w:b/>
            <w:bCs/>
            <w:noProof/>
          </w:rPr>
          <w:t>3. Условия реализации профессионального модуля</w:t>
        </w:r>
        <w:r w:rsidR="00254836" w:rsidRPr="00254836">
          <w:rPr>
            <w:rFonts w:ascii="Times New Roman" w:eastAsia="Calibri" w:hAnsi="Times New Roman" w:cs="Times New Roman"/>
            <w:b/>
            <w:bCs/>
            <w:noProof/>
            <w:webHidden/>
          </w:rPr>
          <w:tab/>
          <w:t>22</w:t>
        </w:r>
      </w:hyperlink>
    </w:p>
    <w:p w14:paraId="6F0D01E1" w14:textId="77777777" w:rsidR="00254836" w:rsidRPr="00254836" w:rsidRDefault="001B2C54" w:rsidP="00254836">
      <w:pPr>
        <w:tabs>
          <w:tab w:val="left" w:pos="567"/>
          <w:tab w:val="right" w:leader="dot" w:pos="9639"/>
        </w:tabs>
        <w:spacing w:before="120"/>
        <w:rPr>
          <w:rFonts w:ascii="Calibri" w:eastAsia="Times New Roman" w:hAnsi="Calibri" w:cs="Times New Roman"/>
          <w:noProof/>
          <w:lang w:eastAsia="ru-RU"/>
        </w:rPr>
      </w:pPr>
      <w:hyperlink w:anchor="_Toc162370398" w:history="1">
        <w:r w:rsidR="00254836" w:rsidRPr="00254836">
          <w:rPr>
            <w:rFonts w:ascii="Times New Roman" w:eastAsia="Times New Roman" w:hAnsi="Times New Roman" w:cs="Times New Roman"/>
            <w:iCs/>
            <w:noProof/>
            <w:sz w:val="24"/>
            <w:szCs w:val="24"/>
            <w:lang w:eastAsia="ru-RU"/>
          </w:rPr>
          <w:t>3.1. Материально-техническое обеспечение</w:t>
        </w:r>
        <w:r w:rsidR="00254836" w:rsidRPr="00254836">
          <w:rPr>
            <w:rFonts w:ascii="Times New Roman" w:eastAsia="Times New Roman" w:hAnsi="Times New Roman" w:cs="Times New Roman"/>
            <w:iCs/>
            <w:noProof/>
            <w:webHidden/>
            <w:sz w:val="24"/>
            <w:szCs w:val="24"/>
            <w:lang w:eastAsia="ru-RU"/>
          </w:rPr>
          <w:tab/>
          <w:t>22</w:t>
        </w:r>
      </w:hyperlink>
    </w:p>
    <w:p w14:paraId="610DFFCF" w14:textId="77777777" w:rsidR="00254836" w:rsidRPr="00254836" w:rsidRDefault="001B2C54" w:rsidP="00254836">
      <w:pPr>
        <w:tabs>
          <w:tab w:val="left" w:pos="567"/>
          <w:tab w:val="right" w:leader="dot" w:pos="9639"/>
        </w:tabs>
        <w:spacing w:before="120"/>
        <w:rPr>
          <w:rFonts w:ascii="Calibri" w:eastAsia="Times New Roman" w:hAnsi="Calibri" w:cs="Times New Roman"/>
          <w:noProof/>
          <w:lang w:eastAsia="ru-RU"/>
        </w:rPr>
      </w:pPr>
      <w:hyperlink w:anchor="_Toc162370399" w:history="1">
        <w:r w:rsidR="00254836" w:rsidRPr="00254836">
          <w:rPr>
            <w:rFonts w:ascii="Times New Roman" w:eastAsia="Times New Roman" w:hAnsi="Times New Roman" w:cs="Times New Roman"/>
            <w:iCs/>
            <w:noProof/>
            <w:sz w:val="24"/>
            <w:szCs w:val="24"/>
            <w:lang w:eastAsia="ru-RU"/>
          </w:rPr>
          <w:t>3.2. Учебно-методическое обеспечение</w:t>
        </w:r>
        <w:r w:rsidR="00254836" w:rsidRPr="00254836">
          <w:rPr>
            <w:rFonts w:ascii="Times New Roman" w:eastAsia="Times New Roman" w:hAnsi="Times New Roman" w:cs="Times New Roman"/>
            <w:iCs/>
            <w:noProof/>
            <w:webHidden/>
            <w:sz w:val="24"/>
            <w:szCs w:val="24"/>
            <w:lang w:eastAsia="ru-RU"/>
          </w:rPr>
          <w:tab/>
          <w:t>22</w:t>
        </w:r>
      </w:hyperlink>
    </w:p>
    <w:p w14:paraId="711B97C4" w14:textId="77777777" w:rsidR="00254836" w:rsidRPr="00254836" w:rsidRDefault="001B2C54" w:rsidP="00254836">
      <w:pPr>
        <w:tabs>
          <w:tab w:val="left" w:pos="567"/>
          <w:tab w:val="right" w:leader="dot" w:pos="9639"/>
        </w:tabs>
        <w:spacing w:before="120" w:line="276" w:lineRule="auto"/>
        <w:rPr>
          <w:rFonts w:ascii="Calibri" w:eastAsia="Calibri" w:hAnsi="Calibri" w:cs="Times New Roman"/>
          <w:noProof/>
          <w:lang w:eastAsia="ru-RU"/>
        </w:rPr>
      </w:pPr>
      <w:hyperlink w:anchor="_Toc162370400" w:history="1">
        <w:r w:rsidR="00254836" w:rsidRPr="00254836">
          <w:rPr>
            <w:rFonts w:ascii="Times New Roman" w:eastAsia="Calibri" w:hAnsi="Times New Roman" w:cs="Times New Roman"/>
            <w:b/>
            <w:bCs/>
            <w:noProof/>
          </w:rPr>
          <w:t>4. Контроль и оценка результатов освоения  профессионального модуля…………………………</w:t>
        </w:r>
      </w:hyperlink>
      <w:r w:rsidR="00254836" w:rsidRPr="00254836">
        <w:rPr>
          <w:rFonts w:ascii="Times New Roman" w:eastAsia="Calibri" w:hAnsi="Times New Roman" w:cs="Times New Roman"/>
          <w:b/>
          <w:bCs/>
          <w:noProof/>
        </w:rPr>
        <w:t>24</w:t>
      </w:r>
    </w:p>
    <w:p w14:paraId="4A9A25CD" w14:textId="77777777" w:rsidR="00254836" w:rsidRPr="00254836" w:rsidRDefault="00254836" w:rsidP="00254836">
      <w:pPr>
        <w:tabs>
          <w:tab w:val="left" w:pos="567"/>
        </w:tabs>
        <w:jc w:val="center"/>
        <w:rPr>
          <w:rFonts w:ascii="Times New Roman" w:eastAsia="Calibri" w:hAnsi="Times New Roman" w:cs="Times New Roman"/>
          <w:b/>
          <w:bCs/>
        </w:rPr>
      </w:pPr>
      <w:r w:rsidRPr="00254836">
        <w:rPr>
          <w:rFonts w:ascii="Calibri" w:eastAsia="Calibri" w:hAnsi="Calibri" w:cs="Times New Roman"/>
          <w:b/>
          <w:bCs/>
        </w:rPr>
        <w:fldChar w:fldCharType="end"/>
      </w:r>
    </w:p>
    <w:p w14:paraId="16A8FD05" w14:textId="77777777" w:rsidR="00254836" w:rsidRPr="00254836" w:rsidRDefault="00254836" w:rsidP="00254836">
      <w:pPr>
        <w:keepNext/>
        <w:spacing w:after="120"/>
        <w:outlineLvl w:val="0"/>
        <w:rPr>
          <w:rFonts w:ascii="Times New Roman Полужирный" w:eastAsia="Calibri" w:hAnsi="Times New Roman Полужирный" w:cs="Times New Roman"/>
          <w:b/>
          <w:bCs/>
          <w:caps/>
          <w:kern w:val="32"/>
          <w:sz w:val="24"/>
          <w:szCs w:val="24"/>
          <w:lang w:eastAsia="ru-RU"/>
        </w:rPr>
        <w:sectPr w:rsidR="00254836" w:rsidRPr="00254836" w:rsidSect="00502F97">
          <w:headerReference w:type="even" r:id="rId8"/>
          <w:headerReference w:type="default" r:id="rId9"/>
          <w:pgSz w:w="11906" w:h="16838"/>
          <w:pgMar w:top="1134" w:right="567" w:bottom="1134" w:left="1701" w:header="709" w:footer="709" w:gutter="0"/>
          <w:cols w:space="708"/>
          <w:docGrid w:linePitch="360"/>
        </w:sectPr>
      </w:pPr>
      <w:bookmarkStart w:id="6" w:name="_Toc149904144"/>
      <w:bookmarkStart w:id="7" w:name="_Toc150695622"/>
      <w:bookmarkStart w:id="8" w:name="_Toc150695787"/>
    </w:p>
    <w:p w14:paraId="6BFF7098" w14:textId="77777777" w:rsidR="00254836" w:rsidRPr="00254836" w:rsidRDefault="00254836" w:rsidP="00254836">
      <w:pPr>
        <w:keepNext/>
        <w:spacing w:after="120"/>
        <w:jc w:val="center"/>
        <w:outlineLvl w:val="0"/>
        <w:rPr>
          <w:rFonts w:ascii="Times New Roman" w:eastAsia="Calibri" w:hAnsi="Times New Roman" w:cs="Times New Roman"/>
          <w:b/>
          <w:bCs/>
          <w:caps/>
          <w:kern w:val="32"/>
          <w:sz w:val="24"/>
          <w:szCs w:val="24"/>
          <w:lang w:eastAsia="ru-RU"/>
        </w:rPr>
      </w:pPr>
      <w:bookmarkStart w:id="9" w:name="_Toc162370387"/>
      <w:r w:rsidRPr="00254836">
        <w:rPr>
          <w:rFonts w:ascii="Times New Roman Полужирный" w:eastAsia="Calibri" w:hAnsi="Times New Roman Полужирный" w:cs="Times New Roman"/>
          <w:b/>
          <w:bCs/>
          <w:caps/>
          <w:kern w:val="32"/>
          <w:sz w:val="24"/>
          <w:szCs w:val="24"/>
          <w:lang w:eastAsia="ru-RU"/>
        </w:rPr>
        <w:lastRenderedPageBreak/>
        <w:t xml:space="preserve">1. </w:t>
      </w:r>
      <w:r w:rsidRPr="00254836">
        <w:rPr>
          <w:rFonts w:ascii="Times New Roman Полужирный" w:eastAsia="Times New Roman" w:hAnsi="Times New Roman Полужирный" w:cs="Times New Roman" w:hint="eastAsia"/>
          <w:b/>
          <w:bCs/>
          <w:caps/>
          <w:kern w:val="32"/>
          <w:sz w:val="24"/>
          <w:szCs w:val="24"/>
          <w:lang w:eastAsia="ru-RU"/>
        </w:rPr>
        <w:t>Общая</w:t>
      </w:r>
      <w:r w:rsidRPr="00254836">
        <w:rPr>
          <w:rFonts w:ascii="Times New Roman Полужирный" w:eastAsia="Calibri" w:hAnsi="Times New Roman Полужирный" w:cs="Times New Roman"/>
          <w:b/>
          <w:bCs/>
          <w:caps/>
          <w:kern w:val="32"/>
          <w:sz w:val="24"/>
          <w:szCs w:val="24"/>
          <w:lang w:eastAsia="ru-RU"/>
        </w:rPr>
        <w:t xml:space="preserve"> </w:t>
      </w:r>
      <w:r w:rsidRPr="00254836">
        <w:rPr>
          <w:rFonts w:ascii="Times New Roman Полужирный" w:eastAsia="Times New Roman" w:hAnsi="Times New Roman Полужирный" w:cs="Times New Roman" w:hint="eastAsia"/>
          <w:b/>
          <w:bCs/>
          <w:caps/>
          <w:kern w:val="32"/>
          <w:sz w:val="24"/>
          <w:szCs w:val="24"/>
          <w:lang w:eastAsia="ru-RU"/>
        </w:rPr>
        <w:t>характеристика</w:t>
      </w:r>
      <w:bookmarkEnd w:id="6"/>
      <w:bookmarkEnd w:id="7"/>
      <w:bookmarkEnd w:id="8"/>
      <w:r w:rsidRPr="00254836">
        <w:rPr>
          <w:rFonts w:ascii="Calibri" w:eastAsia="Calibri" w:hAnsi="Calibri" w:cs="Times New Roman"/>
          <w:b/>
          <w:bCs/>
          <w:caps/>
          <w:kern w:val="32"/>
          <w:sz w:val="24"/>
          <w:szCs w:val="24"/>
          <w:lang w:eastAsia="ru-RU"/>
        </w:rPr>
        <w:t xml:space="preserve"> </w:t>
      </w:r>
      <w:r w:rsidRPr="00254836">
        <w:rPr>
          <w:rFonts w:ascii="Times New Roman" w:eastAsia="Calibri" w:hAnsi="Times New Roman" w:cs="Times New Roman"/>
          <w:b/>
          <w:bCs/>
          <w:caps/>
          <w:kern w:val="32"/>
          <w:sz w:val="24"/>
          <w:szCs w:val="24"/>
          <w:lang w:eastAsia="ru-RU"/>
        </w:rPr>
        <w:t>РАБОЧЕЙ ПРОГРАММЫ ПРОФЕССИОНАЛЬНОГО МОДУЛЯ</w:t>
      </w:r>
      <w:bookmarkEnd w:id="9"/>
    </w:p>
    <w:p w14:paraId="418F77DF" w14:textId="77777777" w:rsidR="00254836" w:rsidRPr="00254836" w:rsidRDefault="00254836" w:rsidP="00254836">
      <w:pPr>
        <w:widowControl w:val="0"/>
        <w:jc w:val="center"/>
        <w:rPr>
          <w:rFonts w:ascii="Times New Roman" w:eastAsia="Times New Roman" w:hAnsi="Times New Roman" w:cs="Times New Roman"/>
          <w:b/>
          <w:sz w:val="24"/>
          <w:szCs w:val="24"/>
          <w:lang w:eastAsia="nl-NL"/>
        </w:rPr>
      </w:pPr>
      <w:r w:rsidRPr="00254836">
        <w:rPr>
          <w:rFonts w:ascii="Times New Roman" w:eastAsia="Times New Roman" w:hAnsi="Times New Roman" w:cs="Times New Roman"/>
          <w:b/>
          <w:sz w:val="24"/>
          <w:szCs w:val="24"/>
          <w:lang w:eastAsia="nl-NL"/>
        </w:rPr>
        <w:t>«ПМ.01 Осуществление технического обслуживания и ремонта электрического и электромеханического оборудования»</w:t>
      </w:r>
    </w:p>
    <w:p w14:paraId="37F67B35" w14:textId="77777777" w:rsidR="00254836" w:rsidRPr="00254836" w:rsidRDefault="00254836" w:rsidP="00254836">
      <w:pPr>
        <w:spacing w:after="200" w:line="276" w:lineRule="auto"/>
        <w:ind w:firstLine="709"/>
        <w:jc w:val="both"/>
        <w:rPr>
          <w:rFonts w:ascii="Times New Roman" w:eastAsia="Times New Roman" w:hAnsi="Times New Roman" w:cs="Times New Roman"/>
          <w:sz w:val="24"/>
          <w:szCs w:val="24"/>
          <w:lang w:eastAsia="nl-NL"/>
        </w:rPr>
      </w:pPr>
    </w:p>
    <w:p w14:paraId="05E167E4" w14:textId="77777777" w:rsidR="00254836" w:rsidRPr="00254836" w:rsidRDefault="00254836" w:rsidP="00254836">
      <w:pPr>
        <w:numPr>
          <w:ilvl w:val="1"/>
          <w:numId w:val="14"/>
        </w:numPr>
        <w:spacing w:after="120" w:line="276" w:lineRule="auto"/>
        <w:ind w:left="0" w:firstLine="709"/>
        <w:jc w:val="both"/>
        <w:outlineLvl w:val="1"/>
        <w:rPr>
          <w:rFonts w:ascii="Times New Roman" w:eastAsia="Calibri" w:hAnsi="Times New Roman" w:cs="Times New Roman"/>
          <w:b/>
          <w:bCs/>
          <w:sz w:val="24"/>
          <w:szCs w:val="24"/>
          <w:lang w:eastAsia="ru-RU"/>
        </w:rPr>
      </w:pPr>
      <w:bookmarkStart w:id="10" w:name="_Toc150695623"/>
      <w:bookmarkStart w:id="11" w:name="_Toc162370388"/>
      <w:r w:rsidRPr="00254836">
        <w:rPr>
          <w:rFonts w:ascii="Times New Roman" w:eastAsia="Calibri" w:hAnsi="Times New Roman" w:cs="Times New Roman"/>
          <w:b/>
          <w:bCs/>
          <w:sz w:val="24"/>
          <w:szCs w:val="24"/>
          <w:lang w:eastAsia="ru-RU"/>
        </w:rPr>
        <w:t>Цель и место профессионального модуля</w:t>
      </w:r>
      <w:bookmarkEnd w:id="10"/>
      <w:r w:rsidRPr="00254836">
        <w:rPr>
          <w:rFonts w:ascii="Times New Roman" w:eastAsia="Calibri" w:hAnsi="Times New Roman" w:cs="Times New Roman"/>
          <w:b/>
          <w:bCs/>
          <w:sz w:val="24"/>
          <w:szCs w:val="24"/>
          <w:lang w:eastAsia="ru-RU"/>
        </w:rPr>
        <w:t xml:space="preserve"> в структуре образовательной программы</w:t>
      </w:r>
      <w:bookmarkEnd w:id="11"/>
      <w:r w:rsidRPr="00254836">
        <w:rPr>
          <w:rFonts w:ascii="Times New Roman" w:eastAsia="Calibri" w:hAnsi="Times New Roman" w:cs="Times New Roman"/>
          <w:b/>
          <w:bCs/>
          <w:sz w:val="24"/>
          <w:szCs w:val="24"/>
          <w:lang w:eastAsia="ru-RU"/>
        </w:rPr>
        <w:t xml:space="preserve"> </w:t>
      </w:r>
    </w:p>
    <w:p w14:paraId="335B3BD1" w14:textId="77777777" w:rsidR="00254836" w:rsidRPr="00254836" w:rsidRDefault="00254836" w:rsidP="00254836">
      <w:pPr>
        <w:suppressAutoHyphens/>
        <w:spacing w:line="276" w:lineRule="auto"/>
        <w:ind w:firstLine="709"/>
        <w:contextualSpacing/>
        <w:jc w:val="both"/>
        <w:rPr>
          <w:rFonts w:ascii="Times New Roman" w:eastAsia="Calibri" w:hAnsi="Times New Roman" w:cs="Times New Roman"/>
          <w:sz w:val="24"/>
          <w:szCs w:val="24"/>
          <w:lang w:eastAsia="ru-RU"/>
        </w:rPr>
      </w:pPr>
      <w:r w:rsidRPr="00254836">
        <w:rPr>
          <w:rFonts w:ascii="Times New Roman" w:eastAsia="Calibri" w:hAnsi="Times New Roman" w:cs="Times New Roman"/>
          <w:sz w:val="24"/>
          <w:szCs w:val="24"/>
          <w:lang w:eastAsia="ru-RU"/>
        </w:rPr>
        <w:t xml:space="preserve">Цель модуля: освоение вида деятельности </w:t>
      </w:r>
      <w:r w:rsidRPr="00254836">
        <w:rPr>
          <w:rFonts w:ascii="Times New Roman" w:eastAsia="Calibri" w:hAnsi="Times New Roman" w:cs="Times New Roman"/>
          <w:i/>
          <w:iCs/>
          <w:sz w:val="24"/>
          <w:szCs w:val="24"/>
          <w:lang w:eastAsia="ru-RU"/>
        </w:rPr>
        <w:t>«</w:t>
      </w:r>
      <w:r w:rsidRPr="00254836">
        <w:rPr>
          <w:rFonts w:ascii="Times New Roman" w:eastAsia="Calibri" w:hAnsi="Times New Roman" w:cs="Times New Roman"/>
          <w:iCs/>
          <w:sz w:val="24"/>
        </w:rPr>
        <w:t>Осуществление технического обслуживания и ремонта электрического и электромеханического оборудования</w:t>
      </w:r>
      <w:r w:rsidRPr="00254836">
        <w:rPr>
          <w:rFonts w:ascii="Times New Roman" w:eastAsia="Calibri" w:hAnsi="Times New Roman" w:cs="Times New Roman"/>
          <w:bCs/>
          <w:i/>
          <w:iCs/>
          <w:sz w:val="24"/>
          <w:szCs w:val="24"/>
          <w:lang w:eastAsia="ru-RU"/>
        </w:rPr>
        <w:t>»</w:t>
      </w:r>
      <w:r w:rsidRPr="00254836">
        <w:rPr>
          <w:rFonts w:ascii="Times New Roman" w:eastAsia="Calibri" w:hAnsi="Times New Roman" w:cs="Times New Roman"/>
          <w:sz w:val="24"/>
          <w:szCs w:val="24"/>
          <w:lang w:eastAsia="ru-RU"/>
        </w:rPr>
        <w:t>.</w:t>
      </w:r>
    </w:p>
    <w:p w14:paraId="4E129E49" w14:textId="77777777" w:rsidR="00254836" w:rsidRPr="00254836" w:rsidRDefault="00254836" w:rsidP="00254836">
      <w:pPr>
        <w:suppressAutoHyphens/>
        <w:spacing w:line="276" w:lineRule="auto"/>
        <w:ind w:firstLine="709"/>
        <w:contextualSpacing/>
        <w:jc w:val="both"/>
        <w:rPr>
          <w:rFonts w:ascii="Times New Roman" w:eastAsia="Calibri" w:hAnsi="Times New Roman" w:cs="Times New Roman"/>
          <w:color w:val="FF0000"/>
          <w:sz w:val="24"/>
          <w:szCs w:val="24"/>
        </w:rPr>
      </w:pPr>
      <w:r w:rsidRPr="00254836">
        <w:rPr>
          <w:rFonts w:ascii="Times New Roman" w:eastAsia="Calibri" w:hAnsi="Times New Roman" w:cs="Times New Roman"/>
          <w:sz w:val="24"/>
          <w:szCs w:val="24"/>
        </w:rPr>
        <w:t>Профессиональный модуль включен в обязательную часть образовательной программы.</w:t>
      </w:r>
      <w:r w:rsidRPr="00254836">
        <w:rPr>
          <w:rFonts w:ascii="Times New Roman" w:eastAsia="Calibri" w:hAnsi="Times New Roman" w:cs="Times New Roman"/>
          <w:i/>
          <w:color w:val="0070C0"/>
          <w:sz w:val="24"/>
          <w:szCs w:val="24"/>
        </w:rPr>
        <w:t xml:space="preserve"> </w:t>
      </w:r>
    </w:p>
    <w:p w14:paraId="3B4F3CCC" w14:textId="77777777" w:rsidR="00254836" w:rsidRPr="00254836" w:rsidRDefault="00254836" w:rsidP="00254836">
      <w:pPr>
        <w:spacing w:after="120" w:line="276" w:lineRule="auto"/>
        <w:ind w:left="1129"/>
        <w:outlineLvl w:val="1"/>
        <w:rPr>
          <w:rFonts w:ascii="Times New Roman" w:eastAsia="Calibri" w:hAnsi="Times New Roman" w:cs="Times New Roman"/>
          <w:b/>
          <w:bCs/>
          <w:sz w:val="24"/>
          <w:szCs w:val="24"/>
          <w:lang w:eastAsia="ru-RU"/>
        </w:rPr>
      </w:pPr>
    </w:p>
    <w:p w14:paraId="69DC35A0" w14:textId="77777777" w:rsidR="00254836" w:rsidRPr="00254836" w:rsidRDefault="00254836" w:rsidP="00254836">
      <w:pPr>
        <w:numPr>
          <w:ilvl w:val="1"/>
          <w:numId w:val="14"/>
        </w:numPr>
        <w:spacing w:after="120" w:line="276" w:lineRule="auto"/>
        <w:outlineLvl w:val="1"/>
        <w:rPr>
          <w:rFonts w:ascii="Times New Roman" w:eastAsia="Calibri" w:hAnsi="Times New Roman" w:cs="Times New Roman"/>
          <w:b/>
          <w:bCs/>
          <w:sz w:val="24"/>
          <w:szCs w:val="24"/>
          <w:lang w:eastAsia="ru-RU"/>
        </w:rPr>
      </w:pPr>
      <w:bookmarkStart w:id="12" w:name="_Toc162370389"/>
      <w:r w:rsidRPr="00254836">
        <w:rPr>
          <w:rFonts w:ascii="Times New Roman" w:eastAsia="Calibri" w:hAnsi="Times New Roman" w:cs="Times New Roman"/>
          <w:b/>
          <w:bCs/>
          <w:sz w:val="24"/>
          <w:szCs w:val="24"/>
          <w:lang w:eastAsia="ru-RU"/>
        </w:rPr>
        <w:t>Планируемые результаты освоения профессионального модуля</w:t>
      </w:r>
      <w:bookmarkEnd w:id="12"/>
    </w:p>
    <w:p w14:paraId="40021AF5" w14:textId="77777777" w:rsidR="00254836" w:rsidRPr="00254836" w:rsidRDefault="00254836" w:rsidP="00254836">
      <w:pPr>
        <w:spacing w:line="276" w:lineRule="auto"/>
        <w:ind w:firstLine="709"/>
        <w:jc w:val="both"/>
        <w:rPr>
          <w:rFonts w:ascii="Times New Roman" w:eastAsia="Calibri" w:hAnsi="Times New Roman" w:cs="Times New Roman"/>
          <w:sz w:val="24"/>
          <w:szCs w:val="24"/>
          <w:lang w:eastAsia="ru-RU"/>
        </w:rPr>
      </w:pPr>
      <w:r w:rsidRPr="00254836">
        <w:rPr>
          <w:rFonts w:ascii="Times New Roman" w:eastAsia="Calibri"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ОПОП-П).</w:t>
      </w:r>
    </w:p>
    <w:p w14:paraId="2BD10F0F" w14:textId="77777777" w:rsidR="00254836" w:rsidRPr="00254836" w:rsidRDefault="00254836" w:rsidP="00254836">
      <w:pPr>
        <w:spacing w:after="120" w:line="276" w:lineRule="auto"/>
        <w:ind w:firstLine="709"/>
        <w:rPr>
          <w:rFonts w:ascii="Times New Roman" w:eastAsia="Calibri" w:hAnsi="Times New Roman" w:cs="Times New Roman"/>
          <w:bCs/>
          <w:sz w:val="24"/>
          <w:szCs w:val="24"/>
        </w:rPr>
      </w:pPr>
      <w:r w:rsidRPr="00254836">
        <w:rPr>
          <w:rFonts w:ascii="Times New Roman" w:eastAsia="Calibri"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5"/>
        <w:gridCol w:w="2705"/>
        <w:gridCol w:w="2815"/>
        <w:gridCol w:w="2923"/>
      </w:tblGrid>
      <w:tr w:rsidR="00254836" w:rsidRPr="00254836" w14:paraId="3DFA2884" w14:textId="77777777" w:rsidTr="00164169">
        <w:tc>
          <w:tcPr>
            <w:tcW w:w="1185" w:type="dxa"/>
          </w:tcPr>
          <w:p w14:paraId="0E3B7510" w14:textId="77777777" w:rsidR="00254836" w:rsidRPr="00254836" w:rsidRDefault="00254836" w:rsidP="00254836">
            <w:pPr>
              <w:rPr>
                <w:rFonts w:ascii="Times New Roman" w:eastAsia="Calibri" w:hAnsi="Times New Roman" w:cs="Times New Roman"/>
                <w:b/>
              </w:rPr>
            </w:pPr>
            <w:r w:rsidRPr="00254836">
              <w:rPr>
                <w:rFonts w:ascii="Times New Roman" w:eastAsia="Calibri" w:hAnsi="Times New Roman" w:cs="Times New Roman"/>
                <w:b/>
                <w:i/>
              </w:rPr>
              <w:t xml:space="preserve">Код ОК, </w:t>
            </w:r>
          </w:p>
          <w:p w14:paraId="1A06ACA6" w14:textId="77777777" w:rsidR="00254836" w:rsidRPr="00254836" w:rsidRDefault="00254836" w:rsidP="00254836">
            <w:pPr>
              <w:rPr>
                <w:rFonts w:ascii="Times New Roman" w:eastAsia="Calibri" w:hAnsi="Times New Roman" w:cs="Times New Roman"/>
                <w:b/>
                <w:i/>
              </w:rPr>
            </w:pPr>
            <w:r w:rsidRPr="00254836">
              <w:rPr>
                <w:rFonts w:ascii="Times New Roman" w:eastAsia="Calibri" w:hAnsi="Times New Roman" w:cs="Times New Roman"/>
                <w:b/>
                <w:i/>
              </w:rPr>
              <w:t xml:space="preserve">ПК </w:t>
            </w:r>
          </w:p>
        </w:tc>
        <w:tc>
          <w:tcPr>
            <w:tcW w:w="2705" w:type="dxa"/>
          </w:tcPr>
          <w:p w14:paraId="0D1A1AE0" w14:textId="77777777" w:rsidR="00254836" w:rsidRPr="00254836" w:rsidRDefault="00254836" w:rsidP="00254836">
            <w:pPr>
              <w:jc w:val="center"/>
              <w:rPr>
                <w:rFonts w:ascii="Times New Roman" w:eastAsia="Calibri" w:hAnsi="Times New Roman" w:cs="Times New Roman"/>
                <w:b/>
              </w:rPr>
            </w:pPr>
            <w:r w:rsidRPr="00254836">
              <w:rPr>
                <w:rFonts w:ascii="Times New Roman" w:eastAsia="Calibri" w:hAnsi="Times New Roman" w:cs="Times New Roman"/>
                <w:b/>
              </w:rPr>
              <w:t>Уметь</w:t>
            </w:r>
          </w:p>
        </w:tc>
        <w:tc>
          <w:tcPr>
            <w:tcW w:w="2815" w:type="dxa"/>
          </w:tcPr>
          <w:p w14:paraId="3D85AA30" w14:textId="77777777" w:rsidR="00254836" w:rsidRPr="00254836" w:rsidRDefault="00254836" w:rsidP="00254836">
            <w:pPr>
              <w:jc w:val="center"/>
              <w:rPr>
                <w:rFonts w:ascii="Times New Roman" w:eastAsia="Calibri" w:hAnsi="Times New Roman" w:cs="Times New Roman"/>
                <w:b/>
                <w:i/>
              </w:rPr>
            </w:pPr>
            <w:r w:rsidRPr="00254836">
              <w:rPr>
                <w:rFonts w:ascii="Times New Roman" w:eastAsia="Calibri" w:hAnsi="Times New Roman" w:cs="Times New Roman"/>
                <w:b/>
              </w:rPr>
              <w:t>Знать</w:t>
            </w:r>
          </w:p>
        </w:tc>
        <w:tc>
          <w:tcPr>
            <w:tcW w:w="2923" w:type="dxa"/>
          </w:tcPr>
          <w:p w14:paraId="4BDED0B9" w14:textId="77777777" w:rsidR="00254836" w:rsidRPr="00254836" w:rsidRDefault="00254836" w:rsidP="00254836">
            <w:pPr>
              <w:jc w:val="center"/>
              <w:rPr>
                <w:rFonts w:ascii="Times New Roman" w:eastAsia="Calibri" w:hAnsi="Times New Roman" w:cs="Times New Roman"/>
                <w:b/>
                <w:i/>
              </w:rPr>
            </w:pPr>
            <w:r w:rsidRPr="00254836">
              <w:rPr>
                <w:rFonts w:ascii="Times New Roman" w:eastAsia="Calibri" w:hAnsi="Times New Roman" w:cs="Times New Roman"/>
                <w:b/>
              </w:rPr>
              <w:t xml:space="preserve">Владеть навыками </w:t>
            </w:r>
          </w:p>
        </w:tc>
      </w:tr>
      <w:tr w:rsidR="00254836" w:rsidRPr="00254836" w14:paraId="72FF2B27" w14:textId="77777777" w:rsidTr="00164169">
        <w:tc>
          <w:tcPr>
            <w:tcW w:w="1185" w:type="dxa"/>
            <w:vMerge w:val="restart"/>
          </w:tcPr>
          <w:p w14:paraId="40F12B97" w14:textId="77777777" w:rsidR="00254836" w:rsidRPr="00254836" w:rsidRDefault="00254836" w:rsidP="00254836">
            <w:pPr>
              <w:rPr>
                <w:rFonts w:ascii="Times New Roman" w:eastAsia="Calibri" w:hAnsi="Times New Roman" w:cs="Times New Roman"/>
                <w:bCs/>
              </w:rPr>
            </w:pPr>
            <w:r w:rsidRPr="00254836">
              <w:rPr>
                <w:rFonts w:ascii="Times New Roman" w:eastAsia="Calibri" w:hAnsi="Times New Roman" w:cs="Times New Roman"/>
                <w:bCs/>
              </w:rPr>
              <w:t>ОК.01</w:t>
            </w:r>
          </w:p>
        </w:tc>
        <w:tc>
          <w:tcPr>
            <w:tcW w:w="2705" w:type="dxa"/>
          </w:tcPr>
          <w:p w14:paraId="7F221F50" w14:textId="77777777" w:rsidR="00254836" w:rsidRPr="00254836" w:rsidRDefault="00254836" w:rsidP="00254836">
            <w:pPr>
              <w:rPr>
                <w:rFonts w:ascii="Times New Roman" w:eastAsia="Calibri" w:hAnsi="Times New Roman" w:cs="Times New Roman"/>
                <w:b/>
              </w:rPr>
            </w:pPr>
            <w:r w:rsidRPr="00254836">
              <w:rPr>
                <w:rFonts w:ascii="Times New Roman" w:eastAsia="Calibri" w:hAnsi="Times New Roman" w:cs="Times New Roman"/>
              </w:rPr>
              <w:t>распознавать задачу и/или проблему в профессиональном и/или социальном контексте, анализировать и выделять её составные части</w:t>
            </w:r>
          </w:p>
        </w:tc>
        <w:tc>
          <w:tcPr>
            <w:tcW w:w="2815" w:type="dxa"/>
          </w:tcPr>
          <w:p w14:paraId="5B1829A3" w14:textId="77777777" w:rsidR="00254836" w:rsidRPr="00254836" w:rsidRDefault="00254836" w:rsidP="00254836">
            <w:pPr>
              <w:rPr>
                <w:rFonts w:ascii="Times New Roman" w:eastAsia="Calibri" w:hAnsi="Times New Roman" w:cs="Times New Roman"/>
              </w:rPr>
            </w:pPr>
            <w:r w:rsidRPr="00254836">
              <w:rPr>
                <w:rFonts w:ascii="Times New Roman" w:eastAsia="Calibri" w:hAnsi="Times New Roman" w:cs="Times New Roman"/>
              </w:rPr>
              <w:t xml:space="preserve">актуальный профессиональный и социальный контекст, в котором приходится работать и жить </w:t>
            </w:r>
          </w:p>
        </w:tc>
        <w:tc>
          <w:tcPr>
            <w:tcW w:w="2923" w:type="dxa"/>
          </w:tcPr>
          <w:p w14:paraId="49022982" w14:textId="77777777" w:rsidR="00254836" w:rsidRPr="00254836" w:rsidRDefault="00254836" w:rsidP="00254836">
            <w:pPr>
              <w:jc w:val="center"/>
              <w:rPr>
                <w:rFonts w:ascii="Times New Roman" w:eastAsia="Calibri" w:hAnsi="Times New Roman" w:cs="Times New Roman"/>
                <w:bCs/>
                <w:i/>
              </w:rPr>
            </w:pPr>
            <w:r w:rsidRPr="00254836">
              <w:rPr>
                <w:rFonts w:ascii="Times New Roman" w:eastAsia="Calibri" w:hAnsi="Times New Roman" w:cs="Times New Roman"/>
                <w:bCs/>
                <w:i/>
              </w:rPr>
              <w:t>-</w:t>
            </w:r>
          </w:p>
        </w:tc>
      </w:tr>
      <w:tr w:rsidR="00254836" w:rsidRPr="00254836" w14:paraId="46AB404E" w14:textId="77777777" w:rsidTr="00164169">
        <w:tc>
          <w:tcPr>
            <w:tcW w:w="1185" w:type="dxa"/>
            <w:vMerge/>
          </w:tcPr>
          <w:p w14:paraId="42276995" w14:textId="77777777" w:rsidR="00254836" w:rsidRPr="00254836" w:rsidRDefault="00254836" w:rsidP="00254836">
            <w:pPr>
              <w:rPr>
                <w:rFonts w:ascii="Times New Roman" w:eastAsia="Calibri" w:hAnsi="Times New Roman" w:cs="Times New Roman"/>
                <w:bCs/>
              </w:rPr>
            </w:pPr>
          </w:p>
        </w:tc>
        <w:tc>
          <w:tcPr>
            <w:tcW w:w="2705" w:type="dxa"/>
          </w:tcPr>
          <w:p w14:paraId="7D0A610D" w14:textId="77777777" w:rsidR="00254836" w:rsidRPr="00254836" w:rsidRDefault="00254836" w:rsidP="00254836">
            <w:pPr>
              <w:rPr>
                <w:rFonts w:ascii="Times New Roman" w:eastAsia="Calibri" w:hAnsi="Times New Roman" w:cs="Times New Roman"/>
              </w:rPr>
            </w:pPr>
            <w:r w:rsidRPr="00254836">
              <w:rPr>
                <w:rFonts w:ascii="Times New Roman" w:eastAsia="Calibri" w:hAnsi="Times New Roman" w:cs="Times New Roman"/>
              </w:rPr>
              <w:t>определять этапы решения задачи, составлять план действия, реализовывать составленный план, определять необходимые ресурсы</w:t>
            </w:r>
          </w:p>
        </w:tc>
        <w:tc>
          <w:tcPr>
            <w:tcW w:w="2815" w:type="dxa"/>
          </w:tcPr>
          <w:p w14:paraId="123A2D75" w14:textId="77777777" w:rsidR="00254836" w:rsidRPr="00254836" w:rsidRDefault="00254836" w:rsidP="00254836">
            <w:pPr>
              <w:rPr>
                <w:rFonts w:ascii="Times New Roman" w:eastAsia="Calibri" w:hAnsi="Times New Roman" w:cs="Times New Roman"/>
              </w:rPr>
            </w:pPr>
            <w:r w:rsidRPr="00254836">
              <w:rPr>
                <w:rFonts w:ascii="Times New Roman" w:eastAsia="Calibri" w:hAnsi="Times New Roman" w:cs="Times New Roman"/>
              </w:rPr>
              <w:t>структура плана для решения задач, алгоритмы выполнения работ в профессиональной и смежных областях</w:t>
            </w:r>
          </w:p>
        </w:tc>
        <w:tc>
          <w:tcPr>
            <w:tcW w:w="2923" w:type="dxa"/>
          </w:tcPr>
          <w:p w14:paraId="5CEE8D30" w14:textId="77777777" w:rsidR="00254836" w:rsidRPr="00254836" w:rsidRDefault="00254836" w:rsidP="00254836">
            <w:pPr>
              <w:jc w:val="center"/>
              <w:rPr>
                <w:rFonts w:ascii="Times New Roman" w:eastAsia="Calibri" w:hAnsi="Times New Roman" w:cs="Times New Roman"/>
                <w:bCs/>
                <w:i/>
              </w:rPr>
            </w:pPr>
            <w:r w:rsidRPr="00254836">
              <w:rPr>
                <w:rFonts w:ascii="Times New Roman" w:eastAsia="Calibri" w:hAnsi="Times New Roman" w:cs="Times New Roman"/>
                <w:bCs/>
                <w:i/>
              </w:rPr>
              <w:t>-</w:t>
            </w:r>
          </w:p>
        </w:tc>
      </w:tr>
      <w:tr w:rsidR="00254836" w:rsidRPr="00254836" w14:paraId="022474D9" w14:textId="77777777" w:rsidTr="00164169">
        <w:tc>
          <w:tcPr>
            <w:tcW w:w="1185" w:type="dxa"/>
            <w:vMerge/>
          </w:tcPr>
          <w:p w14:paraId="32CED052" w14:textId="77777777" w:rsidR="00254836" w:rsidRPr="00254836" w:rsidRDefault="00254836" w:rsidP="00254836">
            <w:pPr>
              <w:rPr>
                <w:rFonts w:ascii="Times New Roman" w:eastAsia="Calibri" w:hAnsi="Times New Roman" w:cs="Times New Roman"/>
                <w:bCs/>
              </w:rPr>
            </w:pPr>
          </w:p>
        </w:tc>
        <w:tc>
          <w:tcPr>
            <w:tcW w:w="2705" w:type="dxa"/>
          </w:tcPr>
          <w:p w14:paraId="431AA76A" w14:textId="77777777" w:rsidR="00254836" w:rsidRPr="00254836" w:rsidRDefault="00254836" w:rsidP="00254836">
            <w:pPr>
              <w:rPr>
                <w:rFonts w:ascii="Times New Roman" w:eastAsia="Calibri" w:hAnsi="Times New Roman" w:cs="Times New Roman"/>
              </w:rPr>
            </w:pPr>
            <w:r w:rsidRPr="00254836">
              <w:rPr>
                <w:rFonts w:ascii="Times New Roman" w:eastAsia="Calibri" w:hAnsi="Times New Roman" w:cs="Times New Roman"/>
              </w:rPr>
              <w:t>выявлять и эффективно искать информацию, необходимую для решения задачи и/или проблемы</w:t>
            </w:r>
          </w:p>
        </w:tc>
        <w:tc>
          <w:tcPr>
            <w:tcW w:w="2815" w:type="dxa"/>
          </w:tcPr>
          <w:p w14:paraId="70956E3D" w14:textId="77777777" w:rsidR="00254836" w:rsidRPr="00254836" w:rsidRDefault="00254836" w:rsidP="00254836">
            <w:pPr>
              <w:rPr>
                <w:rFonts w:ascii="Times New Roman" w:eastAsia="Calibri" w:hAnsi="Times New Roman" w:cs="Times New Roman"/>
                <w:b/>
              </w:rPr>
            </w:pPr>
            <w:r w:rsidRPr="00254836">
              <w:rPr>
                <w:rFonts w:ascii="Times New Roman" w:eastAsia="Calibri" w:hAnsi="Times New Roman" w:cs="Times New Roman"/>
              </w:rPr>
              <w:t>основные источники информации и ресурсы для решения задач и/или проблем в профессиональном и/или социальном контексте</w:t>
            </w:r>
          </w:p>
        </w:tc>
        <w:tc>
          <w:tcPr>
            <w:tcW w:w="2923" w:type="dxa"/>
          </w:tcPr>
          <w:p w14:paraId="2FB3071B" w14:textId="77777777" w:rsidR="00254836" w:rsidRPr="00254836" w:rsidRDefault="00254836" w:rsidP="00254836">
            <w:pPr>
              <w:jc w:val="center"/>
              <w:rPr>
                <w:rFonts w:ascii="Times New Roman" w:eastAsia="Calibri" w:hAnsi="Times New Roman" w:cs="Times New Roman"/>
                <w:bCs/>
                <w:i/>
              </w:rPr>
            </w:pPr>
            <w:r w:rsidRPr="00254836">
              <w:rPr>
                <w:rFonts w:ascii="Times New Roman" w:eastAsia="Calibri" w:hAnsi="Times New Roman" w:cs="Times New Roman"/>
                <w:bCs/>
                <w:i/>
              </w:rPr>
              <w:t>-</w:t>
            </w:r>
          </w:p>
        </w:tc>
      </w:tr>
      <w:tr w:rsidR="00254836" w:rsidRPr="00254836" w14:paraId="6775C5E0" w14:textId="77777777" w:rsidTr="00164169">
        <w:tc>
          <w:tcPr>
            <w:tcW w:w="1185" w:type="dxa"/>
            <w:vMerge/>
          </w:tcPr>
          <w:p w14:paraId="4BA35ABC" w14:textId="77777777" w:rsidR="00254836" w:rsidRPr="00254836" w:rsidRDefault="00254836" w:rsidP="00254836">
            <w:pPr>
              <w:rPr>
                <w:rFonts w:ascii="Times New Roman" w:eastAsia="Calibri" w:hAnsi="Times New Roman" w:cs="Times New Roman"/>
                <w:bCs/>
              </w:rPr>
            </w:pPr>
          </w:p>
        </w:tc>
        <w:tc>
          <w:tcPr>
            <w:tcW w:w="2705" w:type="dxa"/>
          </w:tcPr>
          <w:p w14:paraId="54DCB717" w14:textId="77777777" w:rsidR="00254836" w:rsidRPr="00254836" w:rsidRDefault="00254836" w:rsidP="00254836">
            <w:pPr>
              <w:rPr>
                <w:rFonts w:ascii="Times New Roman" w:eastAsia="Calibri" w:hAnsi="Times New Roman" w:cs="Times New Roman"/>
              </w:rPr>
            </w:pPr>
            <w:r w:rsidRPr="00254836">
              <w:rPr>
                <w:rFonts w:ascii="Times New Roman" w:eastAsia="Calibri" w:hAnsi="Times New Roman" w:cs="Times New Roman"/>
              </w:rPr>
              <w:t>владеть актуальными методами работы в профессиональной и смежных сферах</w:t>
            </w:r>
          </w:p>
        </w:tc>
        <w:tc>
          <w:tcPr>
            <w:tcW w:w="2815" w:type="dxa"/>
          </w:tcPr>
          <w:p w14:paraId="3268C134" w14:textId="77777777" w:rsidR="00254836" w:rsidRPr="00254836" w:rsidRDefault="00254836" w:rsidP="00254836">
            <w:pPr>
              <w:rPr>
                <w:rFonts w:ascii="Times New Roman" w:eastAsia="Calibri" w:hAnsi="Times New Roman" w:cs="Times New Roman"/>
              </w:rPr>
            </w:pPr>
            <w:r w:rsidRPr="00254836">
              <w:rPr>
                <w:rFonts w:ascii="Times New Roman" w:eastAsia="Calibri" w:hAnsi="Times New Roman" w:cs="Times New Roman"/>
              </w:rPr>
              <w:t>методы работы в профессиональной и смежных сферах</w:t>
            </w:r>
          </w:p>
        </w:tc>
        <w:tc>
          <w:tcPr>
            <w:tcW w:w="2923" w:type="dxa"/>
          </w:tcPr>
          <w:p w14:paraId="77C8A52E" w14:textId="77777777" w:rsidR="00254836" w:rsidRPr="00254836" w:rsidRDefault="00254836" w:rsidP="00254836">
            <w:pPr>
              <w:jc w:val="center"/>
              <w:rPr>
                <w:rFonts w:ascii="Times New Roman" w:eastAsia="Calibri" w:hAnsi="Times New Roman" w:cs="Times New Roman"/>
                <w:bCs/>
                <w:i/>
              </w:rPr>
            </w:pPr>
            <w:r w:rsidRPr="00254836">
              <w:rPr>
                <w:rFonts w:ascii="Times New Roman" w:eastAsia="Calibri" w:hAnsi="Times New Roman" w:cs="Times New Roman"/>
                <w:bCs/>
                <w:i/>
              </w:rPr>
              <w:t>-</w:t>
            </w:r>
          </w:p>
        </w:tc>
      </w:tr>
      <w:tr w:rsidR="00254836" w:rsidRPr="00254836" w14:paraId="7EBBC006" w14:textId="77777777" w:rsidTr="00164169">
        <w:tc>
          <w:tcPr>
            <w:tcW w:w="1185" w:type="dxa"/>
            <w:vMerge/>
          </w:tcPr>
          <w:p w14:paraId="2C351F6F" w14:textId="77777777" w:rsidR="00254836" w:rsidRPr="00254836" w:rsidRDefault="00254836" w:rsidP="00254836">
            <w:pPr>
              <w:rPr>
                <w:rFonts w:ascii="Times New Roman" w:eastAsia="Calibri" w:hAnsi="Times New Roman" w:cs="Times New Roman"/>
                <w:bCs/>
              </w:rPr>
            </w:pPr>
          </w:p>
        </w:tc>
        <w:tc>
          <w:tcPr>
            <w:tcW w:w="2705" w:type="dxa"/>
          </w:tcPr>
          <w:p w14:paraId="0D039EDF" w14:textId="77777777" w:rsidR="00254836" w:rsidRPr="00254836" w:rsidRDefault="00254836" w:rsidP="00254836">
            <w:pPr>
              <w:rPr>
                <w:rFonts w:ascii="Times New Roman" w:eastAsia="Calibri" w:hAnsi="Times New Roman" w:cs="Times New Roman"/>
              </w:rPr>
            </w:pPr>
            <w:r w:rsidRPr="00254836">
              <w:rPr>
                <w:rFonts w:ascii="Times New Roman" w:eastAsia="Calibri" w:hAnsi="Times New Roman" w:cs="Times New Roman"/>
              </w:rPr>
              <w:t>оценивать результат и последствия своих действий (самостоятельно или с помощью наставника)</w:t>
            </w:r>
          </w:p>
        </w:tc>
        <w:tc>
          <w:tcPr>
            <w:tcW w:w="2815" w:type="dxa"/>
          </w:tcPr>
          <w:p w14:paraId="5EF297AB" w14:textId="77777777" w:rsidR="00254836" w:rsidRPr="00254836" w:rsidRDefault="00254836" w:rsidP="00254836">
            <w:pPr>
              <w:rPr>
                <w:rFonts w:ascii="Times New Roman" w:eastAsia="Calibri" w:hAnsi="Times New Roman" w:cs="Times New Roman"/>
              </w:rPr>
            </w:pPr>
            <w:r w:rsidRPr="00254836">
              <w:rPr>
                <w:rFonts w:ascii="Times New Roman" w:eastAsia="Calibri" w:hAnsi="Times New Roman" w:cs="Times New Roman"/>
              </w:rPr>
              <w:t>порядок оценки результатов решения задач профессиональной деятельности</w:t>
            </w:r>
          </w:p>
        </w:tc>
        <w:tc>
          <w:tcPr>
            <w:tcW w:w="2923" w:type="dxa"/>
          </w:tcPr>
          <w:p w14:paraId="1BB15FFA" w14:textId="77777777" w:rsidR="00254836" w:rsidRPr="00254836" w:rsidRDefault="00254836" w:rsidP="00254836">
            <w:pPr>
              <w:jc w:val="center"/>
              <w:rPr>
                <w:rFonts w:ascii="Times New Roman" w:eastAsia="Calibri" w:hAnsi="Times New Roman" w:cs="Times New Roman"/>
                <w:bCs/>
                <w:i/>
              </w:rPr>
            </w:pPr>
            <w:r w:rsidRPr="00254836">
              <w:rPr>
                <w:rFonts w:ascii="Times New Roman" w:eastAsia="Calibri" w:hAnsi="Times New Roman" w:cs="Times New Roman"/>
                <w:bCs/>
                <w:i/>
              </w:rPr>
              <w:t>-</w:t>
            </w:r>
          </w:p>
        </w:tc>
      </w:tr>
      <w:tr w:rsidR="00164169" w:rsidRPr="00254836" w14:paraId="53B45B48" w14:textId="77777777" w:rsidTr="00164169">
        <w:tc>
          <w:tcPr>
            <w:tcW w:w="1185" w:type="dxa"/>
            <w:vMerge w:val="restart"/>
          </w:tcPr>
          <w:p w14:paraId="03C2ADF4" w14:textId="77777777" w:rsidR="00164169" w:rsidRPr="00254836" w:rsidRDefault="00164169" w:rsidP="00254836">
            <w:pPr>
              <w:rPr>
                <w:rFonts w:ascii="Times New Roman" w:eastAsia="Calibri" w:hAnsi="Times New Roman" w:cs="Times New Roman"/>
                <w:bCs/>
              </w:rPr>
            </w:pPr>
            <w:r w:rsidRPr="00254836">
              <w:rPr>
                <w:rFonts w:ascii="Times New Roman" w:eastAsia="Calibri" w:hAnsi="Times New Roman" w:cs="Times New Roman"/>
                <w:bCs/>
              </w:rPr>
              <w:t>ОК.02</w:t>
            </w:r>
          </w:p>
          <w:p w14:paraId="5E982236" w14:textId="77777777" w:rsidR="00164169" w:rsidRPr="00254836" w:rsidRDefault="00164169" w:rsidP="00254836">
            <w:pPr>
              <w:rPr>
                <w:rFonts w:ascii="Times New Roman" w:eastAsia="Calibri" w:hAnsi="Times New Roman" w:cs="Times New Roman"/>
                <w:bCs/>
              </w:rPr>
            </w:pPr>
          </w:p>
        </w:tc>
        <w:tc>
          <w:tcPr>
            <w:tcW w:w="2705" w:type="dxa"/>
          </w:tcPr>
          <w:p w14:paraId="0D6550C8" w14:textId="77777777" w:rsidR="00164169" w:rsidRPr="00254836" w:rsidRDefault="00164169" w:rsidP="00254836">
            <w:pPr>
              <w:rPr>
                <w:rFonts w:ascii="Times New Roman" w:eastAsia="Calibri" w:hAnsi="Times New Roman" w:cs="Times New Roman"/>
                <w:b/>
              </w:rPr>
            </w:pPr>
            <w:r w:rsidRPr="00254836">
              <w:rPr>
                <w:rFonts w:ascii="Times New Roman" w:eastAsia="Calibri" w:hAnsi="Times New Roman" w:cs="Times New Roman"/>
              </w:rPr>
              <w:t xml:space="preserve">определять задачи для поиска информации, </w:t>
            </w:r>
            <w:r w:rsidRPr="00254836">
              <w:rPr>
                <w:rFonts w:ascii="Times New Roman" w:eastAsia="Calibri" w:hAnsi="Times New Roman" w:cs="Times New Roman"/>
              </w:rPr>
              <w:lastRenderedPageBreak/>
              <w:t>планировать процесс поиска, выбирать необходимые источники информации</w:t>
            </w:r>
          </w:p>
        </w:tc>
        <w:tc>
          <w:tcPr>
            <w:tcW w:w="2815" w:type="dxa"/>
          </w:tcPr>
          <w:p w14:paraId="02D8AFFF" w14:textId="77777777" w:rsidR="00164169" w:rsidRPr="00254836" w:rsidRDefault="00164169" w:rsidP="00254836">
            <w:pPr>
              <w:rPr>
                <w:rFonts w:ascii="Times New Roman" w:eastAsia="Calibri" w:hAnsi="Times New Roman" w:cs="Times New Roman"/>
                <w:b/>
              </w:rPr>
            </w:pPr>
            <w:r w:rsidRPr="00254836">
              <w:rPr>
                <w:rFonts w:ascii="Times New Roman" w:eastAsia="Calibri" w:hAnsi="Times New Roman" w:cs="Times New Roman"/>
              </w:rPr>
              <w:lastRenderedPageBreak/>
              <w:t xml:space="preserve">номенклатура информационных </w:t>
            </w:r>
            <w:r w:rsidRPr="00254836">
              <w:rPr>
                <w:rFonts w:ascii="Times New Roman" w:eastAsia="Calibri" w:hAnsi="Times New Roman" w:cs="Times New Roman"/>
              </w:rPr>
              <w:lastRenderedPageBreak/>
              <w:t>источников, применяемых в профессиональной деятельности</w:t>
            </w:r>
          </w:p>
        </w:tc>
        <w:tc>
          <w:tcPr>
            <w:tcW w:w="2923" w:type="dxa"/>
          </w:tcPr>
          <w:p w14:paraId="4DE48AF9" w14:textId="77777777" w:rsidR="00164169" w:rsidRPr="00254836" w:rsidRDefault="00164169" w:rsidP="00254836">
            <w:pPr>
              <w:jc w:val="center"/>
              <w:rPr>
                <w:rFonts w:ascii="Times New Roman" w:eastAsia="Calibri" w:hAnsi="Times New Roman" w:cs="Times New Roman"/>
                <w:bCs/>
                <w:i/>
              </w:rPr>
            </w:pPr>
            <w:r w:rsidRPr="00254836">
              <w:rPr>
                <w:rFonts w:ascii="Times New Roman" w:eastAsia="Calibri" w:hAnsi="Times New Roman" w:cs="Times New Roman"/>
                <w:bCs/>
                <w:i/>
              </w:rPr>
              <w:lastRenderedPageBreak/>
              <w:t>-</w:t>
            </w:r>
          </w:p>
        </w:tc>
      </w:tr>
      <w:tr w:rsidR="00164169" w:rsidRPr="00254836" w14:paraId="6DBCF2EE" w14:textId="77777777" w:rsidTr="00164169">
        <w:tc>
          <w:tcPr>
            <w:tcW w:w="1185" w:type="dxa"/>
            <w:vMerge/>
          </w:tcPr>
          <w:p w14:paraId="491ECE6B" w14:textId="77777777" w:rsidR="00164169" w:rsidRPr="00254836" w:rsidRDefault="00164169" w:rsidP="00254836">
            <w:pPr>
              <w:rPr>
                <w:rFonts w:ascii="Times New Roman" w:eastAsia="Calibri" w:hAnsi="Times New Roman" w:cs="Times New Roman"/>
                <w:bCs/>
              </w:rPr>
            </w:pPr>
          </w:p>
        </w:tc>
        <w:tc>
          <w:tcPr>
            <w:tcW w:w="2705" w:type="dxa"/>
          </w:tcPr>
          <w:p w14:paraId="3DE1C2FA" w14:textId="77777777" w:rsidR="00164169" w:rsidRPr="00254836" w:rsidRDefault="00164169" w:rsidP="00254836">
            <w:pPr>
              <w:rPr>
                <w:rFonts w:ascii="Times New Roman" w:eastAsia="Calibri" w:hAnsi="Times New Roman" w:cs="Times New Roman"/>
                <w:b/>
              </w:rPr>
            </w:pPr>
            <w:r w:rsidRPr="00254836">
              <w:rPr>
                <w:rFonts w:ascii="Times New Roman" w:eastAsia="Calibri" w:hAnsi="Times New Roman" w:cs="Times New Roman"/>
              </w:rPr>
              <w:t>выделять наиболее значимое в перечне информации, структурировать получаемую информацию, оформлять результаты поиска</w:t>
            </w:r>
          </w:p>
        </w:tc>
        <w:tc>
          <w:tcPr>
            <w:tcW w:w="2815" w:type="dxa"/>
          </w:tcPr>
          <w:p w14:paraId="1901BE13" w14:textId="77777777" w:rsidR="00164169" w:rsidRPr="00254836" w:rsidRDefault="00164169" w:rsidP="00254836">
            <w:pPr>
              <w:rPr>
                <w:rFonts w:ascii="Times New Roman" w:eastAsia="Calibri" w:hAnsi="Times New Roman" w:cs="Times New Roman"/>
                <w:b/>
              </w:rPr>
            </w:pPr>
            <w:r w:rsidRPr="00254836">
              <w:rPr>
                <w:rFonts w:ascii="Times New Roman" w:eastAsia="Calibri" w:hAnsi="Times New Roman" w:cs="Times New Roman"/>
              </w:rPr>
              <w:t>приемы структурирования информации</w:t>
            </w:r>
          </w:p>
        </w:tc>
        <w:tc>
          <w:tcPr>
            <w:tcW w:w="2923" w:type="dxa"/>
          </w:tcPr>
          <w:p w14:paraId="72E59CCA" w14:textId="77777777" w:rsidR="00164169" w:rsidRPr="00254836" w:rsidRDefault="00164169" w:rsidP="00254836">
            <w:pPr>
              <w:jc w:val="center"/>
              <w:rPr>
                <w:rFonts w:ascii="Times New Roman" w:eastAsia="Calibri" w:hAnsi="Times New Roman" w:cs="Times New Roman"/>
                <w:bCs/>
              </w:rPr>
            </w:pPr>
            <w:r w:rsidRPr="00254836">
              <w:rPr>
                <w:rFonts w:ascii="Times New Roman" w:eastAsia="Calibri" w:hAnsi="Times New Roman" w:cs="Times New Roman"/>
                <w:bCs/>
              </w:rPr>
              <w:t>-</w:t>
            </w:r>
          </w:p>
        </w:tc>
      </w:tr>
      <w:tr w:rsidR="00164169" w:rsidRPr="00254836" w14:paraId="21C3A0C3" w14:textId="77777777" w:rsidTr="00164169">
        <w:trPr>
          <w:trHeight w:val="327"/>
        </w:trPr>
        <w:tc>
          <w:tcPr>
            <w:tcW w:w="1185" w:type="dxa"/>
            <w:vMerge/>
          </w:tcPr>
          <w:p w14:paraId="04C096EA" w14:textId="77777777" w:rsidR="00164169" w:rsidRPr="00254836" w:rsidRDefault="00164169" w:rsidP="00254836">
            <w:pPr>
              <w:rPr>
                <w:rFonts w:ascii="Times New Roman" w:eastAsia="Calibri" w:hAnsi="Times New Roman" w:cs="Times New Roman"/>
                <w:bCs/>
              </w:rPr>
            </w:pPr>
          </w:p>
        </w:tc>
        <w:tc>
          <w:tcPr>
            <w:tcW w:w="2705" w:type="dxa"/>
          </w:tcPr>
          <w:p w14:paraId="6B6A4B9F" w14:textId="77777777" w:rsidR="00164169" w:rsidRPr="00254836" w:rsidRDefault="00164169" w:rsidP="00254836">
            <w:pPr>
              <w:rPr>
                <w:rFonts w:ascii="Times New Roman" w:eastAsia="Calibri" w:hAnsi="Times New Roman" w:cs="Times New Roman"/>
              </w:rPr>
            </w:pPr>
            <w:r w:rsidRPr="00254836">
              <w:rPr>
                <w:rFonts w:ascii="Times New Roman" w:eastAsia="Calibri" w:hAnsi="Times New Roman" w:cs="Times New Roman"/>
              </w:rPr>
              <w:t>оценивать практическую значимость результатов поиска</w:t>
            </w:r>
          </w:p>
        </w:tc>
        <w:tc>
          <w:tcPr>
            <w:tcW w:w="2815" w:type="dxa"/>
          </w:tcPr>
          <w:p w14:paraId="67E410F0" w14:textId="77777777" w:rsidR="00164169" w:rsidRPr="00254836" w:rsidRDefault="00164169" w:rsidP="00254836">
            <w:pPr>
              <w:rPr>
                <w:rFonts w:ascii="Times New Roman" w:eastAsia="Calibri" w:hAnsi="Times New Roman" w:cs="Times New Roman"/>
              </w:rPr>
            </w:pPr>
            <w:r w:rsidRPr="00254836">
              <w:rPr>
                <w:rFonts w:ascii="Times New Roman" w:eastAsia="Calibri" w:hAnsi="Times New Roman" w:cs="Times New Roman"/>
              </w:rPr>
              <w:t>формат оформления результатов поиска информации</w:t>
            </w:r>
          </w:p>
        </w:tc>
        <w:tc>
          <w:tcPr>
            <w:tcW w:w="2923" w:type="dxa"/>
          </w:tcPr>
          <w:p w14:paraId="336AC2E5" w14:textId="77777777" w:rsidR="00164169" w:rsidRPr="00254836" w:rsidRDefault="00164169" w:rsidP="00254836">
            <w:pPr>
              <w:jc w:val="center"/>
              <w:rPr>
                <w:rFonts w:ascii="Calibri" w:eastAsia="Calibri" w:hAnsi="Calibri" w:cs="Times New Roman"/>
              </w:rPr>
            </w:pPr>
            <w:r w:rsidRPr="00254836">
              <w:rPr>
                <w:rFonts w:ascii="Times New Roman" w:eastAsia="Calibri" w:hAnsi="Times New Roman" w:cs="Times New Roman"/>
                <w:bCs/>
              </w:rPr>
              <w:t>-</w:t>
            </w:r>
          </w:p>
        </w:tc>
      </w:tr>
      <w:tr w:rsidR="00164169" w:rsidRPr="00254836" w14:paraId="6158B7BE" w14:textId="77777777" w:rsidTr="00164169">
        <w:trPr>
          <w:trHeight w:val="1034"/>
        </w:trPr>
        <w:tc>
          <w:tcPr>
            <w:tcW w:w="1185" w:type="dxa"/>
            <w:vMerge/>
          </w:tcPr>
          <w:p w14:paraId="68FB1CF3" w14:textId="77777777" w:rsidR="00164169" w:rsidRPr="00254836" w:rsidRDefault="00164169" w:rsidP="00254836">
            <w:pPr>
              <w:rPr>
                <w:rFonts w:ascii="Times New Roman" w:eastAsia="Calibri" w:hAnsi="Times New Roman" w:cs="Times New Roman"/>
                <w:bCs/>
              </w:rPr>
            </w:pPr>
          </w:p>
        </w:tc>
        <w:tc>
          <w:tcPr>
            <w:tcW w:w="2705" w:type="dxa"/>
          </w:tcPr>
          <w:p w14:paraId="04927464" w14:textId="77777777" w:rsidR="00164169" w:rsidRPr="00254836" w:rsidRDefault="00164169" w:rsidP="00254836">
            <w:pPr>
              <w:rPr>
                <w:rFonts w:ascii="Times New Roman" w:eastAsia="Calibri" w:hAnsi="Times New Roman" w:cs="Times New Roman"/>
              </w:rPr>
            </w:pPr>
            <w:r w:rsidRPr="00254836">
              <w:rPr>
                <w:rFonts w:ascii="Times New Roman" w:eastAsia="Calibri" w:hAnsi="Times New Roman" w:cs="Times New Roman"/>
              </w:rPr>
              <w:t>применять средства информационных технологий для решения профессиональных задач</w:t>
            </w:r>
          </w:p>
        </w:tc>
        <w:tc>
          <w:tcPr>
            <w:tcW w:w="2815" w:type="dxa"/>
          </w:tcPr>
          <w:p w14:paraId="0187D934" w14:textId="77777777" w:rsidR="00164169" w:rsidRPr="00254836" w:rsidRDefault="00164169" w:rsidP="00254836">
            <w:pPr>
              <w:rPr>
                <w:rFonts w:ascii="Times New Roman" w:eastAsia="Calibri" w:hAnsi="Times New Roman" w:cs="Times New Roman"/>
                <w:b/>
              </w:rPr>
            </w:pPr>
            <w:r w:rsidRPr="00254836">
              <w:rPr>
                <w:rFonts w:ascii="Times New Roman" w:eastAsia="Calibri" w:hAnsi="Times New Roman" w:cs="Times New Roman"/>
              </w:rPr>
              <w:t xml:space="preserve">современные средства и устройства информатизации, порядок их применения и </w:t>
            </w:r>
          </w:p>
        </w:tc>
        <w:tc>
          <w:tcPr>
            <w:tcW w:w="2923" w:type="dxa"/>
          </w:tcPr>
          <w:p w14:paraId="53A44E32" w14:textId="77777777" w:rsidR="00164169" w:rsidRPr="00254836" w:rsidRDefault="00164169" w:rsidP="00254836">
            <w:pPr>
              <w:jc w:val="center"/>
              <w:rPr>
                <w:rFonts w:ascii="Calibri" w:eastAsia="Calibri" w:hAnsi="Calibri" w:cs="Times New Roman"/>
              </w:rPr>
            </w:pPr>
            <w:r w:rsidRPr="00254836">
              <w:rPr>
                <w:rFonts w:ascii="Times New Roman" w:eastAsia="Calibri" w:hAnsi="Times New Roman" w:cs="Times New Roman"/>
                <w:bCs/>
              </w:rPr>
              <w:t>-</w:t>
            </w:r>
          </w:p>
        </w:tc>
      </w:tr>
      <w:tr w:rsidR="00164169" w:rsidRPr="00254836" w14:paraId="5BFA7939" w14:textId="77777777" w:rsidTr="00836FAC">
        <w:trPr>
          <w:trHeight w:val="327"/>
        </w:trPr>
        <w:tc>
          <w:tcPr>
            <w:tcW w:w="1185" w:type="dxa"/>
            <w:vMerge/>
          </w:tcPr>
          <w:p w14:paraId="238DE8B0" w14:textId="77777777" w:rsidR="00164169" w:rsidRPr="00254836" w:rsidRDefault="00164169" w:rsidP="00254836">
            <w:pPr>
              <w:rPr>
                <w:rFonts w:ascii="Times New Roman" w:eastAsia="Calibri" w:hAnsi="Times New Roman" w:cs="Times New Roman"/>
                <w:bCs/>
              </w:rPr>
            </w:pPr>
          </w:p>
        </w:tc>
        <w:tc>
          <w:tcPr>
            <w:tcW w:w="2705" w:type="dxa"/>
          </w:tcPr>
          <w:p w14:paraId="16247AA9" w14:textId="77777777" w:rsidR="00164169" w:rsidRPr="00254836" w:rsidRDefault="00164169" w:rsidP="00254836">
            <w:pPr>
              <w:rPr>
                <w:rFonts w:ascii="Times New Roman" w:eastAsia="Calibri" w:hAnsi="Times New Roman" w:cs="Times New Roman"/>
                <w:b/>
              </w:rPr>
            </w:pPr>
            <w:r w:rsidRPr="00254836">
              <w:rPr>
                <w:rFonts w:ascii="Times New Roman" w:eastAsia="Calibri" w:hAnsi="Times New Roman" w:cs="Times New Roman"/>
              </w:rPr>
              <w:t>использовать современное программное обеспечение в профессиональной деятельности</w:t>
            </w:r>
          </w:p>
        </w:tc>
        <w:tc>
          <w:tcPr>
            <w:tcW w:w="2815" w:type="dxa"/>
          </w:tcPr>
          <w:p w14:paraId="10826D41" w14:textId="77777777" w:rsidR="00164169" w:rsidRPr="00254836" w:rsidRDefault="00164169" w:rsidP="00254836">
            <w:pPr>
              <w:rPr>
                <w:rFonts w:ascii="Times New Roman" w:eastAsia="Calibri" w:hAnsi="Times New Roman" w:cs="Times New Roman"/>
              </w:rPr>
            </w:pPr>
            <w:r w:rsidRPr="00254836">
              <w:rPr>
                <w:rFonts w:ascii="Times New Roman" w:eastAsia="Calibri" w:hAnsi="Times New Roman" w:cs="Times New Roman"/>
              </w:rPr>
              <w:t>программное обеспечение в профессиональной деятельности, в том числе цифровые средства</w:t>
            </w:r>
          </w:p>
        </w:tc>
        <w:tc>
          <w:tcPr>
            <w:tcW w:w="2923" w:type="dxa"/>
          </w:tcPr>
          <w:p w14:paraId="76A61181" w14:textId="77777777" w:rsidR="00164169" w:rsidRPr="00254836" w:rsidRDefault="00164169" w:rsidP="00254836">
            <w:pPr>
              <w:jc w:val="center"/>
              <w:rPr>
                <w:rFonts w:ascii="Calibri" w:eastAsia="Calibri" w:hAnsi="Calibri" w:cs="Times New Roman"/>
              </w:rPr>
            </w:pPr>
            <w:r w:rsidRPr="00254836">
              <w:rPr>
                <w:rFonts w:ascii="Times New Roman" w:eastAsia="Calibri" w:hAnsi="Times New Roman" w:cs="Times New Roman"/>
                <w:bCs/>
              </w:rPr>
              <w:t>-</w:t>
            </w:r>
          </w:p>
        </w:tc>
      </w:tr>
      <w:tr w:rsidR="00164169" w:rsidRPr="00254836" w14:paraId="5BD6DB27" w14:textId="77777777" w:rsidTr="00836FAC">
        <w:trPr>
          <w:trHeight w:val="327"/>
        </w:trPr>
        <w:tc>
          <w:tcPr>
            <w:tcW w:w="1185" w:type="dxa"/>
            <w:vMerge/>
          </w:tcPr>
          <w:p w14:paraId="3309672F" w14:textId="77777777" w:rsidR="00164169" w:rsidRPr="00254836" w:rsidRDefault="00164169" w:rsidP="00254836">
            <w:pPr>
              <w:rPr>
                <w:rFonts w:ascii="Times New Roman" w:eastAsia="Calibri" w:hAnsi="Times New Roman" w:cs="Times New Roman"/>
                <w:bCs/>
              </w:rPr>
            </w:pPr>
          </w:p>
        </w:tc>
        <w:tc>
          <w:tcPr>
            <w:tcW w:w="2705" w:type="dxa"/>
          </w:tcPr>
          <w:p w14:paraId="0AC849FF" w14:textId="77777777" w:rsidR="00164169" w:rsidRPr="00254836" w:rsidRDefault="00164169" w:rsidP="00254836">
            <w:pPr>
              <w:rPr>
                <w:rFonts w:ascii="Times New Roman" w:eastAsia="Calibri" w:hAnsi="Times New Roman" w:cs="Times New Roman"/>
                <w:b/>
              </w:rPr>
            </w:pPr>
            <w:r w:rsidRPr="00254836">
              <w:rPr>
                <w:rFonts w:ascii="Times New Roman" w:eastAsia="Calibri" w:hAnsi="Times New Roman" w:cs="Times New Roman"/>
              </w:rPr>
              <w:t>использовать различные цифровые средства для решения профессиональных задач</w:t>
            </w:r>
          </w:p>
        </w:tc>
        <w:tc>
          <w:tcPr>
            <w:tcW w:w="2815" w:type="dxa"/>
          </w:tcPr>
          <w:p w14:paraId="40CB7FE6" w14:textId="77777777" w:rsidR="00164169" w:rsidRPr="00254836" w:rsidRDefault="00164169" w:rsidP="00254836">
            <w:pPr>
              <w:rPr>
                <w:rFonts w:ascii="Times New Roman" w:eastAsia="Calibri" w:hAnsi="Times New Roman" w:cs="Times New Roman"/>
                <w:b/>
              </w:rPr>
            </w:pPr>
          </w:p>
        </w:tc>
        <w:tc>
          <w:tcPr>
            <w:tcW w:w="2923" w:type="dxa"/>
          </w:tcPr>
          <w:p w14:paraId="59F6603D" w14:textId="77777777" w:rsidR="00164169" w:rsidRPr="00254836" w:rsidRDefault="00164169" w:rsidP="00254836">
            <w:pPr>
              <w:jc w:val="center"/>
              <w:rPr>
                <w:rFonts w:ascii="Calibri" w:eastAsia="Calibri" w:hAnsi="Calibri" w:cs="Times New Roman"/>
              </w:rPr>
            </w:pPr>
            <w:r w:rsidRPr="00254836">
              <w:rPr>
                <w:rFonts w:ascii="Times New Roman" w:eastAsia="Calibri" w:hAnsi="Times New Roman" w:cs="Times New Roman"/>
                <w:bCs/>
              </w:rPr>
              <w:t>-</w:t>
            </w:r>
          </w:p>
        </w:tc>
      </w:tr>
      <w:tr w:rsidR="00164169" w:rsidRPr="00254836" w14:paraId="53218CA2" w14:textId="77777777" w:rsidTr="00164169">
        <w:trPr>
          <w:trHeight w:val="327"/>
        </w:trPr>
        <w:tc>
          <w:tcPr>
            <w:tcW w:w="1185" w:type="dxa"/>
            <w:vMerge w:val="restart"/>
            <w:tcBorders>
              <w:top w:val="nil"/>
            </w:tcBorders>
          </w:tcPr>
          <w:p w14:paraId="5CA23C96" w14:textId="77777777" w:rsidR="00164169" w:rsidRPr="00254836" w:rsidRDefault="00164169" w:rsidP="00254836">
            <w:pPr>
              <w:rPr>
                <w:rFonts w:ascii="Times New Roman" w:eastAsia="Calibri" w:hAnsi="Times New Roman" w:cs="Times New Roman"/>
                <w:bCs/>
              </w:rPr>
            </w:pPr>
            <w:r w:rsidRPr="00254836">
              <w:rPr>
                <w:rFonts w:ascii="Times New Roman" w:eastAsia="Calibri" w:hAnsi="Times New Roman" w:cs="Times New Roman"/>
              </w:rPr>
              <w:t>ОК 03</w:t>
            </w:r>
          </w:p>
        </w:tc>
        <w:tc>
          <w:tcPr>
            <w:tcW w:w="2705" w:type="dxa"/>
          </w:tcPr>
          <w:p w14:paraId="56FB2307" w14:textId="77777777" w:rsidR="00164169" w:rsidRPr="00254836" w:rsidRDefault="00164169" w:rsidP="00254836">
            <w:pPr>
              <w:rPr>
                <w:rFonts w:ascii="Times New Roman" w:eastAsia="Calibri" w:hAnsi="Times New Roman" w:cs="Times New Roman"/>
              </w:rPr>
            </w:pPr>
            <w:r w:rsidRPr="00254836">
              <w:rPr>
                <w:rFonts w:ascii="Times New Roman" w:eastAsia="Calibri" w:hAnsi="Times New Roman" w:cs="Times New Roman"/>
              </w:rPr>
              <w:t>определять актуальность нормативно-правовой документации в профессиональной деятельности</w:t>
            </w:r>
          </w:p>
        </w:tc>
        <w:tc>
          <w:tcPr>
            <w:tcW w:w="2815" w:type="dxa"/>
          </w:tcPr>
          <w:p w14:paraId="7B7BA9E4" w14:textId="77777777" w:rsidR="00164169" w:rsidRPr="00254836" w:rsidRDefault="00164169" w:rsidP="00254836">
            <w:pPr>
              <w:rPr>
                <w:rFonts w:ascii="Times New Roman" w:eastAsia="Calibri" w:hAnsi="Times New Roman" w:cs="Times New Roman"/>
                <w:b/>
              </w:rPr>
            </w:pPr>
            <w:r w:rsidRPr="00254836">
              <w:rPr>
                <w:rFonts w:ascii="Times New Roman" w:eastAsia="Calibri" w:hAnsi="Times New Roman" w:cs="Times New Roman"/>
              </w:rPr>
              <w:t>содержание актуальной нормативно-правовой документации</w:t>
            </w:r>
          </w:p>
        </w:tc>
        <w:tc>
          <w:tcPr>
            <w:tcW w:w="2923" w:type="dxa"/>
          </w:tcPr>
          <w:p w14:paraId="523194AD" w14:textId="77777777" w:rsidR="00164169" w:rsidRPr="00254836" w:rsidRDefault="00164169" w:rsidP="00254836">
            <w:pPr>
              <w:jc w:val="center"/>
              <w:rPr>
                <w:rFonts w:ascii="Calibri" w:eastAsia="Calibri" w:hAnsi="Calibri" w:cs="Times New Roman"/>
              </w:rPr>
            </w:pPr>
            <w:r w:rsidRPr="00254836">
              <w:rPr>
                <w:rFonts w:ascii="Times New Roman" w:eastAsia="Calibri" w:hAnsi="Times New Roman" w:cs="Times New Roman"/>
                <w:bCs/>
              </w:rPr>
              <w:t>-</w:t>
            </w:r>
          </w:p>
        </w:tc>
      </w:tr>
      <w:tr w:rsidR="00164169" w:rsidRPr="00254836" w14:paraId="434B2540" w14:textId="77777777" w:rsidTr="00164169">
        <w:trPr>
          <w:trHeight w:val="327"/>
        </w:trPr>
        <w:tc>
          <w:tcPr>
            <w:tcW w:w="1185" w:type="dxa"/>
            <w:vMerge/>
          </w:tcPr>
          <w:p w14:paraId="491D103F" w14:textId="77777777" w:rsidR="00164169" w:rsidRPr="00254836" w:rsidRDefault="00164169" w:rsidP="00254836">
            <w:pPr>
              <w:rPr>
                <w:rFonts w:ascii="Times New Roman" w:eastAsia="Calibri" w:hAnsi="Times New Roman" w:cs="Times New Roman"/>
                <w:bCs/>
              </w:rPr>
            </w:pPr>
          </w:p>
        </w:tc>
        <w:tc>
          <w:tcPr>
            <w:tcW w:w="2705" w:type="dxa"/>
          </w:tcPr>
          <w:p w14:paraId="7B052237" w14:textId="77777777" w:rsidR="00164169" w:rsidRPr="00254836" w:rsidRDefault="00164169" w:rsidP="00254836">
            <w:pPr>
              <w:rPr>
                <w:rFonts w:ascii="Times New Roman" w:eastAsia="Calibri" w:hAnsi="Times New Roman" w:cs="Times New Roman"/>
              </w:rPr>
            </w:pPr>
            <w:r w:rsidRPr="00254836">
              <w:rPr>
                <w:rFonts w:ascii="Times New Roman" w:eastAsia="Calibri" w:hAnsi="Times New Roman" w:cs="Times New Roman"/>
              </w:rPr>
              <w:t>применять современную научную профессиональную терминологию</w:t>
            </w:r>
          </w:p>
        </w:tc>
        <w:tc>
          <w:tcPr>
            <w:tcW w:w="2815" w:type="dxa"/>
          </w:tcPr>
          <w:p w14:paraId="0EFE9650" w14:textId="77777777" w:rsidR="00164169" w:rsidRPr="00254836" w:rsidRDefault="00164169" w:rsidP="00254836">
            <w:pPr>
              <w:rPr>
                <w:rFonts w:ascii="Times New Roman" w:eastAsia="Calibri" w:hAnsi="Times New Roman" w:cs="Times New Roman"/>
                <w:b/>
              </w:rPr>
            </w:pPr>
            <w:r w:rsidRPr="00254836">
              <w:rPr>
                <w:rFonts w:ascii="Times New Roman" w:eastAsia="Calibri" w:hAnsi="Times New Roman" w:cs="Times New Roman"/>
              </w:rPr>
              <w:t>современная научная и профессиональная терминология</w:t>
            </w:r>
          </w:p>
        </w:tc>
        <w:tc>
          <w:tcPr>
            <w:tcW w:w="2923" w:type="dxa"/>
          </w:tcPr>
          <w:p w14:paraId="57D93821" w14:textId="77777777" w:rsidR="00164169" w:rsidRPr="00254836" w:rsidRDefault="00164169" w:rsidP="00254836">
            <w:pPr>
              <w:jc w:val="center"/>
              <w:rPr>
                <w:rFonts w:ascii="Calibri" w:eastAsia="Calibri" w:hAnsi="Calibri" w:cs="Times New Roman"/>
              </w:rPr>
            </w:pPr>
            <w:r w:rsidRPr="00254836">
              <w:rPr>
                <w:rFonts w:ascii="Times New Roman" w:eastAsia="Calibri" w:hAnsi="Times New Roman" w:cs="Times New Roman"/>
                <w:bCs/>
              </w:rPr>
              <w:t>-</w:t>
            </w:r>
          </w:p>
        </w:tc>
      </w:tr>
      <w:tr w:rsidR="00164169" w:rsidRPr="00254836" w14:paraId="65EAC77E" w14:textId="77777777" w:rsidTr="00164169">
        <w:trPr>
          <w:trHeight w:val="327"/>
        </w:trPr>
        <w:tc>
          <w:tcPr>
            <w:tcW w:w="1185" w:type="dxa"/>
            <w:vMerge/>
          </w:tcPr>
          <w:p w14:paraId="34E0EB3B" w14:textId="77777777" w:rsidR="00164169" w:rsidRPr="00254836" w:rsidRDefault="00164169" w:rsidP="00254836">
            <w:pPr>
              <w:rPr>
                <w:rFonts w:ascii="Times New Roman" w:eastAsia="Calibri" w:hAnsi="Times New Roman" w:cs="Times New Roman"/>
                <w:bCs/>
              </w:rPr>
            </w:pPr>
          </w:p>
        </w:tc>
        <w:tc>
          <w:tcPr>
            <w:tcW w:w="2705" w:type="dxa"/>
          </w:tcPr>
          <w:p w14:paraId="33AD0E40" w14:textId="77777777" w:rsidR="00164169" w:rsidRPr="00254836" w:rsidRDefault="00164169" w:rsidP="00254836">
            <w:pPr>
              <w:rPr>
                <w:rFonts w:ascii="Times New Roman" w:eastAsia="Calibri" w:hAnsi="Times New Roman" w:cs="Times New Roman"/>
              </w:rPr>
            </w:pPr>
            <w:r w:rsidRPr="00254836">
              <w:rPr>
                <w:rFonts w:ascii="Times New Roman" w:eastAsia="Calibri" w:hAnsi="Times New Roman" w:cs="Times New Roman"/>
              </w:rPr>
              <w:t>определять и выстраивать траектории профессионального развития и самообразования</w:t>
            </w:r>
          </w:p>
        </w:tc>
        <w:tc>
          <w:tcPr>
            <w:tcW w:w="2815" w:type="dxa"/>
          </w:tcPr>
          <w:p w14:paraId="11088299" w14:textId="77777777" w:rsidR="00164169" w:rsidRPr="00254836" w:rsidRDefault="00164169" w:rsidP="00254836">
            <w:pPr>
              <w:rPr>
                <w:rFonts w:ascii="Times New Roman" w:eastAsia="Calibri" w:hAnsi="Times New Roman" w:cs="Times New Roman"/>
                <w:b/>
              </w:rPr>
            </w:pPr>
            <w:r w:rsidRPr="00254836">
              <w:rPr>
                <w:rFonts w:ascii="Times New Roman" w:eastAsia="Calibri" w:hAnsi="Times New Roman" w:cs="Times New Roman"/>
              </w:rPr>
              <w:t>возможные траектории профессионального развития и самообразования</w:t>
            </w:r>
          </w:p>
        </w:tc>
        <w:tc>
          <w:tcPr>
            <w:tcW w:w="2923" w:type="dxa"/>
          </w:tcPr>
          <w:p w14:paraId="0E86D6CA" w14:textId="77777777" w:rsidR="00164169" w:rsidRPr="00254836" w:rsidRDefault="00164169" w:rsidP="00254836">
            <w:pPr>
              <w:jc w:val="center"/>
              <w:rPr>
                <w:rFonts w:ascii="Calibri" w:eastAsia="Calibri" w:hAnsi="Calibri" w:cs="Times New Roman"/>
              </w:rPr>
            </w:pPr>
            <w:r w:rsidRPr="00254836">
              <w:rPr>
                <w:rFonts w:ascii="Times New Roman" w:eastAsia="Calibri" w:hAnsi="Times New Roman" w:cs="Times New Roman"/>
                <w:bCs/>
              </w:rPr>
              <w:t>-</w:t>
            </w:r>
          </w:p>
        </w:tc>
      </w:tr>
      <w:tr w:rsidR="00164169" w:rsidRPr="00254836" w14:paraId="72701DAA" w14:textId="77777777" w:rsidTr="00164169">
        <w:trPr>
          <w:trHeight w:val="327"/>
        </w:trPr>
        <w:tc>
          <w:tcPr>
            <w:tcW w:w="1185" w:type="dxa"/>
            <w:vMerge/>
          </w:tcPr>
          <w:p w14:paraId="7AF40AE1" w14:textId="77777777" w:rsidR="00164169" w:rsidRPr="00254836" w:rsidRDefault="00164169" w:rsidP="00254836">
            <w:pPr>
              <w:rPr>
                <w:rFonts w:ascii="Times New Roman" w:eastAsia="Calibri" w:hAnsi="Times New Roman" w:cs="Times New Roman"/>
                <w:bCs/>
              </w:rPr>
            </w:pPr>
          </w:p>
        </w:tc>
        <w:tc>
          <w:tcPr>
            <w:tcW w:w="2705" w:type="dxa"/>
          </w:tcPr>
          <w:p w14:paraId="7F525F55" w14:textId="77777777" w:rsidR="00164169" w:rsidRPr="00254836" w:rsidRDefault="00164169" w:rsidP="00254836">
            <w:pPr>
              <w:rPr>
                <w:rFonts w:ascii="Times New Roman" w:eastAsia="Calibri" w:hAnsi="Times New Roman" w:cs="Times New Roman"/>
              </w:rPr>
            </w:pPr>
            <w:r w:rsidRPr="00254836">
              <w:rPr>
                <w:rFonts w:ascii="Times New Roman" w:eastAsia="Calibri" w:hAnsi="Times New Roman" w:cs="Times New Roman"/>
              </w:rPr>
              <w:t>выявлять достоинства и недостатки коммерческой идеи</w:t>
            </w:r>
          </w:p>
        </w:tc>
        <w:tc>
          <w:tcPr>
            <w:tcW w:w="2815" w:type="dxa"/>
          </w:tcPr>
          <w:p w14:paraId="16203AFD" w14:textId="77777777" w:rsidR="00164169" w:rsidRPr="00254836" w:rsidRDefault="00164169" w:rsidP="00254836">
            <w:pPr>
              <w:rPr>
                <w:rFonts w:ascii="Times New Roman" w:eastAsia="Calibri" w:hAnsi="Times New Roman" w:cs="Times New Roman"/>
                <w:b/>
              </w:rPr>
            </w:pPr>
            <w:r w:rsidRPr="00254836">
              <w:rPr>
                <w:rFonts w:ascii="Times New Roman" w:eastAsia="Calibri" w:hAnsi="Times New Roman" w:cs="Times New Roman"/>
              </w:rPr>
              <w:t>основы предпринимательской деятельности, правовой и финансовой грамотности</w:t>
            </w:r>
          </w:p>
        </w:tc>
        <w:tc>
          <w:tcPr>
            <w:tcW w:w="2923" w:type="dxa"/>
          </w:tcPr>
          <w:p w14:paraId="6D83C02B" w14:textId="77777777" w:rsidR="00164169" w:rsidRPr="00254836" w:rsidRDefault="00164169" w:rsidP="00254836">
            <w:pPr>
              <w:jc w:val="center"/>
              <w:rPr>
                <w:rFonts w:ascii="Calibri" w:eastAsia="Calibri" w:hAnsi="Calibri" w:cs="Times New Roman"/>
              </w:rPr>
            </w:pPr>
            <w:r w:rsidRPr="00254836">
              <w:rPr>
                <w:rFonts w:ascii="Times New Roman" w:eastAsia="Calibri" w:hAnsi="Times New Roman" w:cs="Times New Roman"/>
                <w:bCs/>
              </w:rPr>
              <w:t>-</w:t>
            </w:r>
          </w:p>
        </w:tc>
      </w:tr>
      <w:tr w:rsidR="00164169" w:rsidRPr="00254836" w14:paraId="215A7A32" w14:textId="77777777" w:rsidTr="00164169">
        <w:trPr>
          <w:trHeight w:val="327"/>
        </w:trPr>
        <w:tc>
          <w:tcPr>
            <w:tcW w:w="1185" w:type="dxa"/>
            <w:vMerge/>
          </w:tcPr>
          <w:p w14:paraId="522F0043" w14:textId="77777777" w:rsidR="00164169" w:rsidRPr="00254836" w:rsidRDefault="00164169" w:rsidP="00254836">
            <w:pPr>
              <w:rPr>
                <w:rFonts w:ascii="Times New Roman" w:eastAsia="Calibri" w:hAnsi="Times New Roman" w:cs="Times New Roman"/>
                <w:bCs/>
              </w:rPr>
            </w:pPr>
          </w:p>
        </w:tc>
        <w:tc>
          <w:tcPr>
            <w:tcW w:w="2705" w:type="dxa"/>
          </w:tcPr>
          <w:p w14:paraId="7029EDC4" w14:textId="77777777" w:rsidR="00164169" w:rsidRPr="00254836" w:rsidRDefault="00164169" w:rsidP="00254836">
            <w:pPr>
              <w:rPr>
                <w:rFonts w:ascii="Times New Roman" w:eastAsia="Calibri" w:hAnsi="Times New Roman" w:cs="Times New Roman"/>
              </w:rPr>
            </w:pPr>
            <w:r w:rsidRPr="00254836">
              <w:rPr>
                <w:rFonts w:ascii="Times New Roman" w:eastAsia="Calibri" w:hAnsi="Times New Roman" w:cs="Times New Roman"/>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c>
          <w:tcPr>
            <w:tcW w:w="2815" w:type="dxa"/>
          </w:tcPr>
          <w:p w14:paraId="139379D5" w14:textId="77777777" w:rsidR="00164169" w:rsidRPr="00254836" w:rsidRDefault="00164169" w:rsidP="00254836">
            <w:pPr>
              <w:rPr>
                <w:rFonts w:ascii="Times New Roman" w:eastAsia="Calibri" w:hAnsi="Times New Roman" w:cs="Times New Roman"/>
                <w:b/>
              </w:rPr>
            </w:pPr>
            <w:r w:rsidRPr="00254836">
              <w:rPr>
                <w:rFonts w:ascii="Times New Roman" w:eastAsia="Calibri" w:hAnsi="Times New Roman" w:cs="Times New Roman"/>
              </w:rPr>
              <w:t>правила разработки презентации</w:t>
            </w:r>
          </w:p>
        </w:tc>
        <w:tc>
          <w:tcPr>
            <w:tcW w:w="2923" w:type="dxa"/>
          </w:tcPr>
          <w:p w14:paraId="1BB59D26" w14:textId="77777777" w:rsidR="00164169" w:rsidRPr="00254836" w:rsidRDefault="00164169" w:rsidP="00254836">
            <w:pPr>
              <w:jc w:val="center"/>
              <w:rPr>
                <w:rFonts w:ascii="Calibri" w:eastAsia="Calibri" w:hAnsi="Calibri" w:cs="Times New Roman"/>
              </w:rPr>
            </w:pPr>
            <w:r w:rsidRPr="00254836">
              <w:rPr>
                <w:rFonts w:ascii="Times New Roman" w:eastAsia="Calibri" w:hAnsi="Times New Roman" w:cs="Times New Roman"/>
                <w:bCs/>
              </w:rPr>
              <w:t>-</w:t>
            </w:r>
          </w:p>
        </w:tc>
      </w:tr>
      <w:tr w:rsidR="00164169" w:rsidRPr="00254836" w14:paraId="5B875BBB" w14:textId="77777777" w:rsidTr="00164169">
        <w:trPr>
          <w:trHeight w:val="327"/>
        </w:trPr>
        <w:tc>
          <w:tcPr>
            <w:tcW w:w="1185" w:type="dxa"/>
            <w:vMerge/>
          </w:tcPr>
          <w:p w14:paraId="270E9D44" w14:textId="77777777" w:rsidR="00164169" w:rsidRPr="00254836" w:rsidRDefault="00164169" w:rsidP="00254836">
            <w:pPr>
              <w:rPr>
                <w:rFonts w:ascii="Times New Roman" w:eastAsia="Calibri" w:hAnsi="Times New Roman" w:cs="Times New Roman"/>
                <w:bCs/>
              </w:rPr>
            </w:pPr>
          </w:p>
        </w:tc>
        <w:tc>
          <w:tcPr>
            <w:tcW w:w="2705" w:type="dxa"/>
          </w:tcPr>
          <w:p w14:paraId="76B41004" w14:textId="77777777" w:rsidR="00164169" w:rsidRPr="00254836" w:rsidRDefault="00164169" w:rsidP="00254836">
            <w:pPr>
              <w:rPr>
                <w:rFonts w:ascii="Times New Roman" w:eastAsia="Calibri" w:hAnsi="Times New Roman" w:cs="Times New Roman"/>
              </w:rPr>
            </w:pPr>
            <w:r w:rsidRPr="00254836">
              <w:rPr>
                <w:rFonts w:ascii="Times New Roman" w:eastAsia="Calibri" w:hAnsi="Times New Roman" w:cs="Times New Roman"/>
              </w:rPr>
              <w:t xml:space="preserve">презентовать идеи открытия собственного </w:t>
            </w:r>
            <w:r w:rsidRPr="00254836">
              <w:rPr>
                <w:rFonts w:ascii="Times New Roman" w:eastAsia="Calibri" w:hAnsi="Times New Roman" w:cs="Times New Roman"/>
              </w:rPr>
              <w:lastRenderedPageBreak/>
              <w:t>дела в профессиональной деятельности</w:t>
            </w:r>
          </w:p>
        </w:tc>
        <w:tc>
          <w:tcPr>
            <w:tcW w:w="2815" w:type="dxa"/>
          </w:tcPr>
          <w:p w14:paraId="74D7733E" w14:textId="77777777" w:rsidR="00164169" w:rsidRPr="00254836" w:rsidRDefault="00164169" w:rsidP="00254836">
            <w:pPr>
              <w:rPr>
                <w:rFonts w:ascii="Times New Roman" w:eastAsia="Calibri" w:hAnsi="Times New Roman" w:cs="Times New Roman"/>
                <w:b/>
              </w:rPr>
            </w:pPr>
            <w:r w:rsidRPr="00254836">
              <w:rPr>
                <w:rFonts w:ascii="Times New Roman" w:eastAsia="Calibri" w:hAnsi="Times New Roman" w:cs="Times New Roman"/>
              </w:rPr>
              <w:lastRenderedPageBreak/>
              <w:t>основные этапы разработки и реализации проекта</w:t>
            </w:r>
          </w:p>
        </w:tc>
        <w:tc>
          <w:tcPr>
            <w:tcW w:w="2923" w:type="dxa"/>
          </w:tcPr>
          <w:p w14:paraId="086D133A" w14:textId="77777777" w:rsidR="00164169" w:rsidRPr="00254836" w:rsidRDefault="00164169" w:rsidP="00254836">
            <w:pPr>
              <w:jc w:val="center"/>
              <w:rPr>
                <w:rFonts w:ascii="Calibri" w:eastAsia="Calibri" w:hAnsi="Calibri" w:cs="Times New Roman"/>
              </w:rPr>
            </w:pPr>
            <w:r w:rsidRPr="00254836">
              <w:rPr>
                <w:rFonts w:ascii="Times New Roman" w:eastAsia="Calibri" w:hAnsi="Times New Roman" w:cs="Times New Roman"/>
                <w:bCs/>
              </w:rPr>
              <w:t>-</w:t>
            </w:r>
          </w:p>
        </w:tc>
      </w:tr>
      <w:tr w:rsidR="00164169" w:rsidRPr="00254836" w14:paraId="5ECE934B" w14:textId="77777777" w:rsidTr="00164169">
        <w:trPr>
          <w:trHeight w:val="327"/>
        </w:trPr>
        <w:tc>
          <w:tcPr>
            <w:tcW w:w="1185" w:type="dxa"/>
            <w:vMerge/>
          </w:tcPr>
          <w:p w14:paraId="72D6EF98" w14:textId="77777777" w:rsidR="00164169" w:rsidRPr="00254836" w:rsidRDefault="00164169" w:rsidP="00254836">
            <w:pPr>
              <w:rPr>
                <w:rFonts w:ascii="Times New Roman" w:eastAsia="Calibri" w:hAnsi="Times New Roman" w:cs="Times New Roman"/>
                <w:bCs/>
              </w:rPr>
            </w:pPr>
          </w:p>
        </w:tc>
        <w:tc>
          <w:tcPr>
            <w:tcW w:w="2705" w:type="dxa"/>
          </w:tcPr>
          <w:p w14:paraId="3AB2922E" w14:textId="77777777" w:rsidR="00164169" w:rsidRPr="00254836" w:rsidRDefault="00164169" w:rsidP="00254836">
            <w:pPr>
              <w:rPr>
                <w:rFonts w:ascii="Times New Roman" w:eastAsia="Calibri" w:hAnsi="Times New Roman" w:cs="Times New Roman"/>
              </w:rPr>
            </w:pPr>
            <w:r w:rsidRPr="00254836">
              <w:rPr>
                <w:rFonts w:ascii="Times New Roman" w:eastAsia="Calibri" w:hAnsi="Times New Roman" w:cs="Times New Roman"/>
              </w:rPr>
              <w:t>определять источники достоверной правовой информации</w:t>
            </w:r>
          </w:p>
        </w:tc>
        <w:tc>
          <w:tcPr>
            <w:tcW w:w="2815" w:type="dxa"/>
          </w:tcPr>
          <w:p w14:paraId="6F9EC134" w14:textId="77777777" w:rsidR="00164169" w:rsidRPr="00254836" w:rsidRDefault="00164169" w:rsidP="00254836">
            <w:pPr>
              <w:rPr>
                <w:rFonts w:ascii="Times New Roman" w:eastAsia="Calibri" w:hAnsi="Times New Roman" w:cs="Times New Roman"/>
                <w:b/>
              </w:rPr>
            </w:pPr>
          </w:p>
        </w:tc>
        <w:tc>
          <w:tcPr>
            <w:tcW w:w="2923" w:type="dxa"/>
          </w:tcPr>
          <w:p w14:paraId="3866E792" w14:textId="77777777" w:rsidR="00164169" w:rsidRPr="00254836" w:rsidRDefault="00164169" w:rsidP="00254836">
            <w:pPr>
              <w:jc w:val="center"/>
              <w:rPr>
                <w:rFonts w:ascii="Calibri" w:eastAsia="Calibri" w:hAnsi="Calibri" w:cs="Times New Roman"/>
              </w:rPr>
            </w:pPr>
            <w:r w:rsidRPr="00254836">
              <w:rPr>
                <w:rFonts w:ascii="Times New Roman" w:eastAsia="Calibri" w:hAnsi="Times New Roman" w:cs="Times New Roman"/>
                <w:bCs/>
              </w:rPr>
              <w:t>-</w:t>
            </w:r>
          </w:p>
        </w:tc>
      </w:tr>
      <w:tr w:rsidR="00164169" w:rsidRPr="00254836" w14:paraId="2159F183" w14:textId="77777777" w:rsidTr="00164169">
        <w:trPr>
          <w:trHeight w:val="327"/>
        </w:trPr>
        <w:tc>
          <w:tcPr>
            <w:tcW w:w="1185" w:type="dxa"/>
            <w:vMerge/>
          </w:tcPr>
          <w:p w14:paraId="35F59A7C" w14:textId="77777777" w:rsidR="00164169" w:rsidRPr="00254836" w:rsidRDefault="00164169" w:rsidP="00254836">
            <w:pPr>
              <w:rPr>
                <w:rFonts w:ascii="Times New Roman" w:eastAsia="Calibri" w:hAnsi="Times New Roman" w:cs="Times New Roman"/>
                <w:bCs/>
              </w:rPr>
            </w:pPr>
          </w:p>
        </w:tc>
        <w:tc>
          <w:tcPr>
            <w:tcW w:w="2705" w:type="dxa"/>
          </w:tcPr>
          <w:p w14:paraId="2A3452A7" w14:textId="77777777" w:rsidR="00164169" w:rsidRPr="00254836" w:rsidRDefault="00164169" w:rsidP="00254836">
            <w:pPr>
              <w:rPr>
                <w:rFonts w:ascii="Times New Roman" w:eastAsia="Calibri" w:hAnsi="Times New Roman" w:cs="Times New Roman"/>
              </w:rPr>
            </w:pPr>
            <w:r w:rsidRPr="00254836">
              <w:rPr>
                <w:rFonts w:ascii="Times New Roman" w:eastAsia="Calibri" w:hAnsi="Times New Roman" w:cs="Times New Roman"/>
              </w:rPr>
              <w:t>составлять различные правовые документы</w:t>
            </w:r>
          </w:p>
        </w:tc>
        <w:tc>
          <w:tcPr>
            <w:tcW w:w="2815" w:type="dxa"/>
          </w:tcPr>
          <w:p w14:paraId="34538EB6" w14:textId="77777777" w:rsidR="00164169" w:rsidRPr="00254836" w:rsidRDefault="00164169" w:rsidP="00254836">
            <w:pPr>
              <w:rPr>
                <w:rFonts w:ascii="Times New Roman" w:eastAsia="Calibri" w:hAnsi="Times New Roman" w:cs="Times New Roman"/>
                <w:b/>
              </w:rPr>
            </w:pPr>
          </w:p>
        </w:tc>
        <w:tc>
          <w:tcPr>
            <w:tcW w:w="2923" w:type="dxa"/>
          </w:tcPr>
          <w:p w14:paraId="04969EE2" w14:textId="77777777" w:rsidR="00164169" w:rsidRPr="00254836" w:rsidRDefault="00164169" w:rsidP="00254836">
            <w:pPr>
              <w:jc w:val="center"/>
              <w:rPr>
                <w:rFonts w:ascii="Calibri" w:eastAsia="Calibri" w:hAnsi="Calibri" w:cs="Times New Roman"/>
              </w:rPr>
            </w:pPr>
            <w:r w:rsidRPr="00254836">
              <w:rPr>
                <w:rFonts w:ascii="Times New Roman" w:eastAsia="Calibri" w:hAnsi="Times New Roman" w:cs="Times New Roman"/>
                <w:bCs/>
              </w:rPr>
              <w:t>-</w:t>
            </w:r>
          </w:p>
        </w:tc>
      </w:tr>
      <w:tr w:rsidR="00164169" w:rsidRPr="00254836" w14:paraId="41B3AD99" w14:textId="77777777" w:rsidTr="00164169">
        <w:trPr>
          <w:trHeight w:val="327"/>
        </w:trPr>
        <w:tc>
          <w:tcPr>
            <w:tcW w:w="1185" w:type="dxa"/>
            <w:vMerge/>
          </w:tcPr>
          <w:p w14:paraId="1292E4EA" w14:textId="77777777" w:rsidR="00164169" w:rsidRPr="00254836" w:rsidRDefault="00164169" w:rsidP="00254836">
            <w:pPr>
              <w:rPr>
                <w:rFonts w:ascii="Times New Roman" w:eastAsia="Calibri" w:hAnsi="Times New Roman" w:cs="Times New Roman"/>
                <w:bCs/>
              </w:rPr>
            </w:pPr>
          </w:p>
        </w:tc>
        <w:tc>
          <w:tcPr>
            <w:tcW w:w="2705" w:type="dxa"/>
          </w:tcPr>
          <w:p w14:paraId="2864B2EF" w14:textId="77777777" w:rsidR="00164169" w:rsidRPr="00254836" w:rsidRDefault="00164169" w:rsidP="00254836">
            <w:pPr>
              <w:rPr>
                <w:rFonts w:ascii="Times New Roman" w:eastAsia="Calibri" w:hAnsi="Times New Roman" w:cs="Times New Roman"/>
              </w:rPr>
            </w:pPr>
            <w:r w:rsidRPr="00254836">
              <w:rPr>
                <w:rFonts w:ascii="Times New Roman" w:eastAsia="Calibri" w:hAnsi="Times New Roman" w:cs="Times New Roman"/>
              </w:rPr>
              <w:t>находить интересные проектные идеи, грамотно их формулировать и документировать</w:t>
            </w:r>
          </w:p>
        </w:tc>
        <w:tc>
          <w:tcPr>
            <w:tcW w:w="2815" w:type="dxa"/>
          </w:tcPr>
          <w:p w14:paraId="3A315111" w14:textId="77777777" w:rsidR="00164169" w:rsidRPr="00254836" w:rsidRDefault="00164169" w:rsidP="00254836">
            <w:pPr>
              <w:rPr>
                <w:rFonts w:ascii="Times New Roman" w:eastAsia="Calibri" w:hAnsi="Times New Roman" w:cs="Times New Roman"/>
                <w:b/>
              </w:rPr>
            </w:pPr>
          </w:p>
        </w:tc>
        <w:tc>
          <w:tcPr>
            <w:tcW w:w="2923" w:type="dxa"/>
          </w:tcPr>
          <w:p w14:paraId="10FFD5A4" w14:textId="77777777" w:rsidR="00164169" w:rsidRPr="00254836" w:rsidRDefault="00164169" w:rsidP="00254836">
            <w:pPr>
              <w:jc w:val="center"/>
              <w:rPr>
                <w:rFonts w:ascii="Calibri" w:eastAsia="Calibri" w:hAnsi="Calibri" w:cs="Times New Roman"/>
              </w:rPr>
            </w:pPr>
            <w:r w:rsidRPr="00254836">
              <w:rPr>
                <w:rFonts w:ascii="Times New Roman" w:eastAsia="Calibri" w:hAnsi="Times New Roman" w:cs="Times New Roman"/>
                <w:bCs/>
              </w:rPr>
              <w:t>-</w:t>
            </w:r>
          </w:p>
        </w:tc>
      </w:tr>
      <w:tr w:rsidR="00164169" w:rsidRPr="00254836" w14:paraId="552C290B" w14:textId="77777777" w:rsidTr="00164169">
        <w:trPr>
          <w:trHeight w:val="327"/>
        </w:trPr>
        <w:tc>
          <w:tcPr>
            <w:tcW w:w="1185" w:type="dxa"/>
            <w:vMerge/>
          </w:tcPr>
          <w:p w14:paraId="2517A931" w14:textId="77777777" w:rsidR="00164169" w:rsidRPr="00254836" w:rsidRDefault="00164169" w:rsidP="00254836">
            <w:pPr>
              <w:rPr>
                <w:rFonts w:ascii="Times New Roman" w:eastAsia="Calibri" w:hAnsi="Times New Roman" w:cs="Times New Roman"/>
                <w:bCs/>
              </w:rPr>
            </w:pPr>
          </w:p>
        </w:tc>
        <w:tc>
          <w:tcPr>
            <w:tcW w:w="2705" w:type="dxa"/>
          </w:tcPr>
          <w:p w14:paraId="17C271C7" w14:textId="77777777" w:rsidR="00164169" w:rsidRPr="00254836" w:rsidRDefault="00164169" w:rsidP="00254836">
            <w:pPr>
              <w:rPr>
                <w:rFonts w:ascii="Times New Roman" w:eastAsia="Calibri" w:hAnsi="Times New Roman" w:cs="Times New Roman"/>
              </w:rPr>
            </w:pPr>
            <w:r w:rsidRPr="00254836">
              <w:rPr>
                <w:rFonts w:ascii="Times New Roman" w:eastAsia="Calibri" w:hAnsi="Times New Roman" w:cs="Times New Roman"/>
              </w:rPr>
              <w:t>оценивать жизнеспособность проектной идеи, составлять план проекта</w:t>
            </w:r>
          </w:p>
        </w:tc>
        <w:tc>
          <w:tcPr>
            <w:tcW w:w="2815" w:type="dxa"/>
          </w:tcPr>
          <w:p w14:paraId="1993A2E2" w14:textId="77777777" w:rsidR="00164169" w:rsidRPr="00254836" w:rsidRDefault="00164169" w:rsidP="00254836">
            <w:pPr>
              <w:rPr>
                <w:rFonts w:ascii="Times New Roman" w:eastAsia="Calibri" w:hAnsi="Times New Roman" w:cs="Times New Roman"/>
                <w:b/>
              </w:rPr>
            </w:pPr>
          </w:p>
        </w:tc>
        <w:tc>
          <w:tcPr>
            <w:tcW w:w="2923" w:type="dxa"/>
          </w:tcPr>
          <w:p w14:paraId="4FDC656F" w14:textId="77777777" w:rsidR="00164169" w:rsidRPr="00254836" w:rsidRDefault="00164169" w:rsidP="00254836">
            <w:pPr>
              <w:jc w:val="center"/>
              <w:rPr>
                <w:rFonts w:ascii="Calibri" w:eastAsia="Calibri" w:hAnsi="Calibri" w:cs="Times New Roman"/>
              </w:rPr>
            </w:pPr>
            <w:r w:rsidRPr="00254836">
              <w:rPr>
                <w:rFonts w:ascii="Times New Roman" w:eastAsia="Calibri" w:hAnsi="Times New Roman" w:cs="Times New Roman"/>
                <w:bCs/>
              </w:rPr>
              <w:t>-</w:t>
            </w:r>
          </w:p>
        </w:tc>
      </w:tr>
      <w:tr w:rsidR="00254836" w:rsidRPr="00254836" w14:paraId="77003D08" w14:textId="77777777" w:rsidTr="00164169">
        <w:trPr>
          <w:trHeight w:val="327"/>
        </w:trPr>
        <w:tc>
          <w:tcPr>
            <w:tcW w:w="1185" w:type="dxa"/>
            <w:vMerge w:val="restart"/>
            <w:tcBorders>
              <w:top w:val="nil"/>
            </w:tcBorders>
          </w:tcPr>
          <w:p w14:paraId="1A2F5D0C" w14:textId="77777777" w:rsidR="00254836" w:rsidRPr="00254836" w:rsidRDefault="00254836" w:rsidP="00254836">
            <w:pPr>
              <w:rPr>
                <w:rFonts w:ascii="Times New Roman" w:eastAsia="Calibri" w:hAnsi="Times New Roman" w:cs="Times New Roman"/>
                <w:bCs/>
              </w:rPr>
            </w:pPr>
            <w:r w:rsidRPr="00254836">
              <w:rPr>
                <w:rFonts w:ascii="Times New Roman" w:eastAsia="Calibri" w:hAnsi="Times New Roman" w:cs="Times New Roman"/>
                <w:bCs/>
              </w:rPr>
              <w:t>ОК.04</w:t>
            </w:r>
          </w:p>
        </w:tc>
        <w:tc>
          <w:tcPr>
            <w:tcW w:w="2705" w:type="dxa"/>
          </w:tcPr>
          <w:p w14:paraId="261144DE" w14:textId="77777777" w:rsidR="00254836" w:rsidRPr="00254836" w:rsidRDefault="00254836" w:rsidP="00254836">
            <w:pPr>
              <w:rPr>
                <w:rFonts w:ascii="Times New Roman" w:eastAsia="Calibri" w:hAnsi="Times New Roman" w:cs="Times New Roman"/>
              </w:rPr>
            </w:pPr>
            <w:r w:rsidRPr="00254836">
              <w:rPr>
                <w:rFonts w:ascii="Times New Roman" w:eastAsia="Calibri" w:hAnsi="Times New Roman" w:cs="Times New Roman"/>
                <w:spacing w:val="-4"/>
              </w:rPr>
              <w:t>организовывать работу коллектива и команды</w:t>
            </w:r>
          </w:p>
        </w:tc>
        <w:tc>
          <w:tcPr>
            <w:tcW w:w="2815" w:type="dxa"/>
          </w:tcPr>
          <w:p w14:paraId="7F8BB244" w14:textId="77777777" w:rsidR="00254836" w:rsidRPr="00254836" w:rsidRDefault="00254836" w:rsidP="00254836">
            <w:pPr>
              <w:rPr>
                <w:rFonts w:ascii="Times New Roman" w:eastAsia="Calibri" w:hAnsi="Times New Roman" w:cs="Times New Roman"/>
                <w:b/>
              </w:rPr>
            </w:pPr>
            <w:r w:rsidRPr="00254836">
              <w:rPr>
                <w:rFonts w:ascii="Times New Roman" w:eastAsia="Calibri" w:hAnsi="Times New Roman" w:cs="Times New Roman"/>
              </w:rPr>
              <w:t>психологические основы деятельности коллектива</w:t>
            </w:r>
          </w:p>
        </w:tc>
        <w:tc>
          <w:tcPr>
            <w:tcW w:w="2923" w:type="dxa"/>
          </w:tcPr>
          <w:p w14:paraId="2D42CEB2" w14:textId="77777777" w:rsidR="00254836" w:rsidRPr="00254836" w:rsidRDefault="00254836" w:rsidP="00254836">
            <w:pPr>
              <w:jc w:val="center"/>
              <w:rPr>
                <w:rFonts w:ascii="Calibri" w:eastAsia="Calibri" w:hAnsi="Calibri" w:cs="Times New Roman"/>
              </w:rPr>
            </w:pPr>
            <w:r w:rsidRPr="00254836">
              <w:rPr>
                <w:rFonts w:ascii="Times New Roman" w:eastAsia="Calibri" w:hAnsi="Times New Roman" w:cs="Times New Roman"/>
                <w:bCs/>
              </w:rPr>
              <w:t>-</w:t>
            </w:r>
          </w:p>
        </w:tc>
      </w:tr>
      <w:tr w:rsidR="00254836" w:rsidRPr="00254836" w14:paraId="2C213022" w14:textId="77777777" w:rsidTr="00164169">
        <w:trPr>
          <w:trHeight w:val="327"/>
        </w:trPr>
        <w:tc>
          <w:tcPr>
            <w:tcW w:w="1185" w:type="dxa"/>
            <w:vMerge/>
          </w:tcPr>
          <w:p w14:paraId="5F3248DA" w14:textId="77777777" w:rsidR="00254836" w:rsidRPr="00254836" w:rsidRDefault="00254836" w:rsidP="00254836">
            <w:pPr>
              <w:rPr>
                <w:rFonts w:ascii="Times New Roman" w:eastAsia="Calibri" w:hAnsi="Times New Roman" w:cs="Times New Roman"/>
                <w:bCs/>
              </w:rPr>
            </w:pPr>
          </w:p>
        </w:tc>
        <w:tc>
          <w:tcPr>
            <w:tcW w:w="2705" w:type="dxa"/>
          </w:tcPr>
          <w:p w14:paraId="2721B13B" w14:textId="77777777" w:rsidR="00254836" w:rsidRPr="00254836" w:rsidRDefault="00254836" w:rsidP="00254836">
            <w:pPr>
              <w:rPr>
                <w:rFonts w:ascii="Times New Roman" w:eastAsia="Calibri" w:hAnsi="Times New Roman" w:cs="Times New Roman"/>
              </w:rPr>
            </w:pPr>
            <w:r w:rsidRPr="00254836">
              <w:rPr>
                <w:rFonts w:ascii="Times New Roman" w:eastAsia="Calibri" w:hAnsi="Times New Roman" w:cs="Times New Roman"/>
                <w:spacing w:val="-4"/>
              </w:rPr>
              <w:t>взаимодействовать с коллегами, руководством, клиентами в ходе профессиональной деятельности</w:t>
            </w:r>
          </w:p>
        </w:tc>
        <w:tc>
          <w:tcPr>
            <w:tcW w:w="2815" w:type="dxa"/>
          </w:tcPr>
          <w:p w14:paraId="5298FCB3" w14:textId="77777777" w:rsidR="00254836" w:rsidRPr="00254836" w:rsidRDefault="00254836" w:rsidP="00254836">
            <w:pPr>
              <w:rPr>
                <w:rFonts w:ascii="Times New Roman" w:eastAsia="Calibri" w:hAnsi="Times New Roman" w:cs="Times New Roman"/>
                <w:b/>
              </w:rPr>
            </w:pPr>
            <w:r w:rsidRPr="00254836">
              <w:rPr>
                <w:rFonts w:ascii="Times New Roman" w:eastAsia="Calibri" w:hAnsi="Times New Roman" w:cs="Times New Roman"/>
              </w:rPr>
              <w:t>психологические особенности личности</w:t>
            </w:r>
          </w:p>
        </w:tc>
        <w:tc>
          <w:tcPr>
            <w:tcW w:w="2923" w:type="dxa"/>
          </w:tcPr>
          <w:p w14:paraId="522337D1" w14:textId="77777777" w:rsidR="00254836" w:rsidRPr="00254836" w:rsidRDefault="00254836" w:rsidP="00254836">
            <w:pPr>
              <w:jc w:val="center"/>
              <w:rPr>
                <w:rFonts w:ascii="Calibri" w:eastAsia="Calibri" w:hAnsi="Calibri" w:cs="Times New Roman"/>
              </w:rPr>
            </w:pPr>
            <w:r w:rsidRPr="00254836">
              <w:rPr>
                <w:rFonts w:ascii="Times New Roman" w:eastAsia="Calibri" w:hAnsi="Times New Roman" w:cs="Times New Roman"/>
                <w:bCs/>
              </w:rPr>
              <w:t>-</w:t>
            </w:r>
          </w:p>
        </w:tc>
      </w:tr>
      <w:tr w:rsidR="00254836" w:rsidRPr="00254836" w14:paraId="07AB73C4" w14:textId="77777777" w:rsidTr="00164169">
        <w:trPr>
          <w:trHeight w:val="327"/>
        </w:trPr>
        <w:tc>
          <w:tcPr>
            <w:tcW w:w="1185" w:type="dxa"/>
            <w:vMerge w:val="restart"/>
          </w:tcPr>
          <w:p w14:paraId="10404EB6" w14:textId="77777777" w:rsidR="00254836" w:rsidRPr="00254836" w:rsidRDefault="00254836" w:rsidP="00254836">
            <w:pPr>
              <w:rPr>
                <w:rFonts w:ascii="Times New Roman" w:eastAsia="Calibri" w:hAnsi="Times New Roman" w:cs="Times New Roman"/>
                <w:bCs/>
              </w:rPr>
            </w:pPr>
            <w:r w:rsidRPr="00254836">
              <w:rPr>
                <w:rFonts w:ascii="Times New Roman" w:eastAsia="Calibri" w:hAnsi="Times New Roman" w:cs="Times New Roman"/>
                <w:bCs/>
              </w:rPr>
              <w:t>ОК.05</w:t>
            </w:r>
          </w:p>
        </w:tc>
        <w:tc>
          <w:tcPr>
            <w:tcW w:w="2705" w:type="dxa"/>
          </w:tcPr>
          <w:p w14:paraId="0E18651A" w14:textId="77777777" w:rsidR="00254836" w:rsidRPr="00254836" w:rsidRDefault="00254836" w:rsidP="00254836">
            <w:pPr>
              <w:rPr>
                <w:rFonts w:ascii="Times New Roman" w:eastAsia="Calibri" w:hAnsi="Times New Roman" w:cs="Times New Roman"/>
                <w:b/>
              </w:rPr>
            </w:pPr>
            <w:r w:rsidRPr="00254836">
              <w:rPr>
                <w:rFonts w:ascii="Times New Roman" w:eastAsia="Calibri" w:hAnsi="Times New Roman" w:cs="Times New Roman"/>
              </w:rPr>
              <w:t>грамотно излагать свои мысли и оформлять документы по профессиональной тематике на государственном языке</w:t>
            </w:r>
          </w:p>
        </w:tc>
        <w:tc>
          <w:tcPr>
            <w:tcW w:w="2815" w:type="dxa"/>
          </w:tcPr>
          <w:p w14:paraId="58EB46C6" w14:textId="77777777" w:rsidR="00254836" w:rsidRPr="00254836" w:rsidRDefault="00254836" w:rsidP="00254836">
            <w:pPr>
              <w:rPr>
                <w:rFonts w:ascii="Times New Roman" w:eastAsia="Calibri" w:hAnsi="Times New Roman" w:cs="Times New Roman"/>
              </w:rPr>
            </w:pPr>
            <w:r w:rsidRPr="00254836">
              <w:rPr>
                <w:rFonts w:ascii="Times New Roman" w:eastAsia="Calibri" w:hAnsi="Times New Roman" w:cs="Times New Roman"/>
              </w:rPr>
              <w:t xml:space="preserve">правила оформления документов </w:t>
            </w:r>
          </w:p>
        </w:tc>
        <w:tc>
          <w:tcPr>
            <w:tcW w:w="2923" w:type="dxa"/>
          </w:tcPr>
          <w:p w14:paraId="5506F9D6" w14:textId="77777777" w:rsidR="00254836" w:rsidRPr="00254836" w:rsidRDefault="00254836" w:rsidP="00254836">
            <w:pPr>
              <w:jc w:val="center"/>
              <w:rPr>
                <w:rFonts w:ascii="Calibri" w:eastAsia="Calibri" w:hAnsi="Calibri" w:cs="Times New Roman"/>
              </w:rPr>
            </w:pPr>
            <w:r w:rsidRPr="00254836">
              <w:rPr>
                <w:rFonts w:ascii="Times New Roman" w:eastAsia="Calibri" w:hAnsi="Times New Roman" w:cs="Times New Roman"/>
                <w:bCs/>
              </w:rPr>
              <w:t>-</w:t>
            </w:r>
          </w:p>
        </w:tc>
      </w:tr>
      <w:tr w:rsidR="00254836" w:rsidRPr="00254836" w14:paraId="327AB2FF" w14:textId="77777777" w:rsidTr="00164169">
        <w:trPr>
          <w:trHeight w:val="327"/>
        </w:trPr>
        <w:tc>
          <w:tcPr>
            <w:tcW w:w="1185" w:type="dxa"/>
            <w:vMerge/>
          </w:tcPr>
          <w:p w14:paraId="5784E4B1" w14:textId="77777777" w:rsidR="00254836" w:rsidRPr="00254836" w:rsidRDefault="00254836" w:rsidP="00254836">
            <w:pPr>
              <w:rPr>
                <w:rFonts w:ascii="Times New Roman" w:eastAsia="Calibri" w:hAnsi="Times New Roman" w:cs="Times New Roman"/>
                <w:bCs/>
              </w:rPr>
            </w:pPr>
          </w:p>
        </w:tc>
        <w:tc>
          <w:tcPr>
            <w:tcW w:w="2705" w:type="dxa"/>
            <w:vMerge w:val="restart"/>
          </w:tcPr>
          <w:p w14:paraId="204646E0" w14:textId="77777777" w:rsidR="00254836" w:rsidRPr="00254836" w:rsidRDefault="00254836" w:rsidP="00254836">
            <w:pPr>
              <w:rPr>
                <w:rFonts w:ascii="Times New Roman" w:eastAsia="Calibri" w:hAnsi="Times New Roman" w:cs="Times New Roman"/>
              </w:rPr>
            </w:pPr>
            <w:r w:rsidRPr="00254836">
              <w:rPr>
                <w:rFonts w:ascii="Times New Roman" w:eastAsia="Calibri" w:hAnsi="Times New Roman" w:cs="Times New Roman"/>
              </w:rPr>
              <w:t>проявлять толерантность в рабочем коллективе</w:t>
            </w:r>
          </w:p>
        </w:tc>
        <w:tc>
          <w:tcPr>
            <w:tcW w:w="2815" w:type="dxa"/>
          </w:tcPr>
          <w:p w14:paraId="4319BA6B" w14:textId="77777777" w:rsidR="00254836" w:rsidRPr="00254836" w:rsidRDefault="00254836" w:rsidP="00254836">
            <w:pPr>
              <w:rPr>
                <w:rFonts w:ascii="Times New Roman" w:eastAsia="Calibri" w:hAnsi="Times New Roman" w:cs="Times New Roman"/>
                <w:b/>
              </w:rPr>
            </w:pPr>
            <w:r w:rsidRPr="00254836">
              <w:rPr>
                <w:rFonts w:ascii="Times New Roman" w:eastAsia="Calibri" w:hAnsi="Times New Roman" w:cs="Times New Roman"/>
              </w:rPr>
              <w:t>правила построения устных сообщений</w:t>
            </w:r>
          </w:p>
        </w:tc>
        <w:tc>
          <w:tcPr>
            <w:tcW w:w="2923" w:type="dxa"/>
          </w:tcPr>
          <w:p w14:paraId="4D1179CE" w14:textId="77777777" w:rsidR="00254836" w:rsidRPr="00254836" w:rsidRDefault="00254836" w:rsidP="00254836">
            <w:pPr>
              <w:jc w:val="center"/>
              <w:rPr>
                <w:rFonts w:ascii="Calibri" w:eastAsia="Calibri" w:hAnsi="Calibri" w:cs="Times New Roman"/>
              </w:rPr>
            </w:pPr>
            <w:r w:rsidRPr="00254836">
              <w:rPr>
                <w:rFonts w:ascii="Times New Roman" w:eastAsia="Calibri" w:hAnsi="Times New Roman" w:cs="Times New Roman"/>
                <w:bCs/>
              </w:rPr>
              <w:t>-</w:t>
            </w:r>
          </w:p>
        </w:tc>
      </w:tr>
      <w:tr w:rsidR="00254836" w:rsidRPr="00254836" w14:paraId="3D6C5886" w14:textId="77777777" w:rsidTr="00164169">
        <w:trPr>
          <w:trHeight w:val="327"/>
        </w:trPr>
        <w:tc>
          <w:tcPr>
            <w:tcW w:w="1185" w:type="dxa"/>
            <w:vMerge/>
          </w:tcPr>
          <w:p w14:paraId="2831AE57" w14:textId="77777777" w:rsidR="00254836" w:rsidRPr="00254836" w:rsidRDefault="00254836" w:rsidP="00254836">
            <w:pPr>
              <w:rPr>
                <w:rFonts w:ascii="Times New Roman" w:eastAsia="Calibri" w:hAnsi="Times New Roman" w:cs="Times New Roman"/>
                <w:bCs/>
              </w:rPr>
            </w:pPr>
          </w:p>
        </w:tc>
        <w:tc>
          <w:tcPr>
            <w:tcW w:w="2705" w:type="dxa"/>
            <w:vMerge/>
          </w:tcPr>
          <w:p w14:paraId="14FA00F2" w14:textId="77777777" w:rsidR="00254836" w:rsidRPr="00254836" w:rsidRDefault="00254836" w:rsidP="00254836">
            <w:pPr>
              <w:rPr>
                <w:rFonts w:ascii="Times New Roman" w:eastAsia="Calibri" w:hAnsi="Times New Roman" w:cs="Times New Roman"/>
              </w:rPr>
            </w:pPr>
          </w:p>
        </w:tc>
        <w:tc>
          <w:tcPr>
            <w:tcW w:w="2815" w:type="dxa"/>
          </w:tcPr>
          <w:p w14:paraId="56030660" w14:textId="77777777" w:rsidR="00254836" w:rsidRPr="00254836" w:rsidRDefault="00254836" w:rsidP="00254836">
            <w:pPr>
              <w:rPr>
                <w:rFonts w:ascii="Times New Roman" w:eastAsia="Calibri" w:hAnsi="Times New Roman" w:cs="Times New Roman"/>
              </w:rPr>
            </w:pPr>
            <w:r w:rsidRPr="00254836">
              <w:rPr>
                <w:rFonts w:ascii="Times New Roman" w:eastAsia="Calibri" w:hAnsi="Times New Roman" w:cs="Times New Roman"/>
              </w:rPr>
              <w:t>особенности социального и культурного контекста</w:t>
            </w:r>
          </w:p>
        </w:tc>
        <w:tc>
          <w:tcPr>
            <w:tcW w:w="2923" w:type="dxa"/>
          </w:tcPr>
          <w:p w14:paraId="4D186F22" w14:textId="77777777" w:rsidR="00254836" w:rsidRPr="00254836" w:rsidRDefault="00254836" w:rsidP="00254836">
            <w:pPr>
              <w:jc w:val="center"/>
              <w:rPr>
                <w:rFonts w:ascii="Calibri" w:eastAsia="Calibri" w:hAnsi="Calibri" w:cs="Times New Roman"/>
              </w:rPr>
            </w:pPr>
            <w:r w:rsidRPr="00254836">
              <w:rPr>
                <w:rFonts w:ascii="Times New Roman" w:eastAsia="Calibri" w:hAnsi="Times New Roman" w:cs="Times New Roman"/>
                <w:bCs/>
              </w:rPr>
              <w:t>-</w:t>
            </w:r>
          </w:p>
        </w:tc>
      </w:tr>
      <w:tr w:rsidR="00254836" w:rsidRPr="00254836" w14:paraId="2E7D3972" w14:textId="77777777" w:rsidTr="00164169">
        <w:trPr>
          <w:trHeight w:val="327"/>
        </w:trPr>
        <w:tc>
          <w:tcPr>
            <w:tcW w:w="1185" w:type="dxa"/>
            <w:vMerge w:val="restart"/>
          </w:tcPr>
          <w:p w14:paraId="008CD91C" w14:textId="77777777" w:rsidR="00254836" w:rsidRPr="00254836" w:rsidRDefault="00254836" w:rsidP="00254836">
            <w:pPr>
              <w:rPr>
                <w:rFonts w:ascii="Times New Roman" w:eastAsia="Calibri" w:hAnsi="Times New Roman" w:cs="Times New Roman"/>
                <w:bCs/>
              </w:rPr>
            </w:pPr>
            <w:r w:rsidRPr="00254836">
              <w:rPr>
                <w:rFonts w:ascii="Times New Roman" w:eastAsia="Calibri" w:hAnsi="Times New Roman" w:cs="Times New Roman"/>
                <w:bCs/>
              </w:rPr>
              <w:t>ОК.07</w:t>
            </w:r>
          </w:p>
        </w:tc>
        <w:tc>
          <w:tcPr>
            <w:tcW w:w="2705" w:type="dxa"/>
          </w:tcPr>
          <w:p w14:paraId="3671C523" w14:textId="77777777" w:rsidR="00254836" w:rsidRPr="00254836" w:rsidRDefault="00254836" w:rsidP="00254836">
            <w:pPr>
              <w:rPr>
                <w:rFonts w:ascii="Times New Roman" w:eastAsia="Calibri" w:hAnsi="Times New Roman" w:cs="Times New Roman"/>
              </w:rPr>
            </w:pPr>
            <w:r w:rsidRPr="00254836">
              <w:rPr>
                <w:rFonts w:ascii="Times New Roman" w:eastAsia="Calibri" w:hAnsi="Times New Roman" w:cs="Times New Roman"/>
              </w:rPr>
              <w:t>соблюдать нормы экологической безопасности</w:t>
            </w:r>
          </w:p>
        </w:tc>
        <w:tc>
          <w:tcPr>
            <w:tcW w:w="2815" w:type="dxa"/>
          </w:tcPr>
          <w:p w14:paraId="45A4B1DF" w14:textId="77777777" w:rsidR="00254836" w:rsidRPr="00254836" w:rsidRDefault="00254836" w:rsidP="00254836">
            <w:pPr>
              <w:rPr>
                <w:rFonts w:ascii="Times New Roman" w:eastAsia="Calibri" w:hAnsi="Times New Roman" w:cs="Times New Roman"/>
              </w:rPr>
            </w:pPr>
            <w:r w:rsidRPr="00254836">
              <w:rPr>
                <w:rFonts w:ascii="Times New Roman" w:eastAsia="Calibri" w:hAnsi="Times New Roman" w:cs="Times New Roman"/>
              </w:rPr>
              <w:t xml:space="preserve">правила экологической безопасности при ведении профессиональной деятельности </w:t>
            </w:r>
          </w:p>
        </w:tc>
        <w:tc>
          <w:tcPr>
            <w:tcW w:w="2923" w:type="dxa"/>
          </w:tcPr>
          <w:p w14:paraId="5A489B5E" w14:textId="77777777" w:rsidR="00254836" w:rsidRPr="00254836" w:rsidRDefault="00254836" w:rsidP="00254836">
            <w:pPr>
              <w:jc w:val="center"/>
              <w:rPr>
                <w:rFonts w:ascii="Calibri" w:eastAsia="Calibri" w:hAnsi="Calibri" w:cs="Times New Roman"/>
              </w:rPr>
            </w:pPr>
            <w:r w:rsidRPr="00254836">
              <w:rPr>
                <w:rFonts w:ascii="Times New Roman" w:eastAsia="Calibri" w:hAnsi="Times New Roman" w:cs="Times New Roman"/>
                <w:bCs/>
              </w:rPr>
              <w:t>-</w:t>
            </w:r>
          </w:p>
        </w:tc>
      </w:tr>
      <w:tr w:rsidR="00254836" w:rsidRPr="00164169" w14:paraId="00F7BA28" w14:textId="77777777" w:rsidTr="00164169">
        <w:trPr>
          <w:trHeight w:val="327"/>
        </w:trPr>
        <w:tc>
          <w:tcPr>
            <w:tcW w:w="1185" w:type="dxa"/>
            <w:vMerge/>
          </w:tcPr>
          <w:p w14:paraId="15118B28" w14:textId="77777777" w:rsidR="00254836" w:rsidRPr="00164169" w:rsidRDefault="00254836" w:rsidP="00254836">
            <w:pPr>
              <w:rPr>
                <w:rFonts w:ascii="Times New Roman" w:eastAsia="Calibri" w:hAnsi="Times New Roman" w:cs="Times New Roman"/>
                <w:bCs/>
                <w:sz w:val="24"/>
                <w:szCs w:val="24"/>
              </w:rPr>
            </w:pPr>
          </w:p>
        </w:tc>
        <w:tc>
          <w:tcPr>
            <w:tcW w:w="2705" w:type="dxa"/>
          </w:tcPr>
          <w:p w14:paraId="5D142E9C" w14:textId="77777777" w:rsidR="00254836" w:rsidRPr="00164169" w:rsidRDefault="00254836" w:rsidP="00254836">
            <w:pPr>
              <w:rPr>
                <w:rFonts w:ascii="Times New Roman" w:eastAsia="Calibri" w:hAnsi="Times New Roman" w:cs="Times New Roman"/>
                <w:sz w:val="24"/>
                <w:szCs w:val="24"/>
              </w:rPr>
            </w:pPr>
            <w:r w:rsidRPr="00164169">
              <w:rPr>
                <w:rFonts w:ascii="Times New Roman" w:eastAsia="Calibri" w:hAnsi="Times New Roman" w:cs="Times New Roman"/>
                <w:sz w:val="24"/>
                <w:szCs w:val="24"/>
              </w:rPr>
              <w:t>определять направления ресурсосбережения в рамках профессиональной деятельности по специальности</w:t>
            </w:r>
          </w:p>
        </w:tc>
        <w:tc>
          <w:tcPr>
            <w:tcW w:w="2815" w:type="dxa"/>
          </w:tcPr>
          <w:p w14:paraId="6A4CEF89" w14:textId="77777777" w:rsidR="00254836" w:rsidRPr="00164169" w:rsidRDefault="00254836" w:rsidP="00254836">
            <w:pPr>
              <w:rPr>
                <w:rFonts w:ascii="Times New Roman" w:eastAsia="Calibri" w:hAnsi="Times New Roman" w:cs="Times New Roman"/>
                <w:sz w:val="24"/>
                <w:szCs w:val="24"/>
              </w:rPr>
            </w:pPr>
            <w:r w:rsidRPr="00164169">
              <w:rPr>
                <w:rFonts w:ascii="Times New Roman" w:eastAsia="Calibri" w:hAnsi="Times New Roman" w:cs="Times New Roman"/>
                <w:sz w:val="24"/>
                <w:szCs w:val="24"/>
              </w:rPr>
              <w:t>основные ресурсы, задействованные в профессиональной деятельности</w:t>
            </w:r>
          </w:p>
        </w:tc>
        <w:tc>
          <w:tcPr>
            <w:tcW w:w="2923" w:type="dxa"/>
          </w:tcPr>
          <w:p w14:paraId="248E44F2" w14:textId="77777777" w:rsidR="00254836" w:rsidRPr="00164169" w:rsidRDefault="00254836" w:rsidP="00254836">
            <w:pPr>
              <w:jc w:val="center"/>
              <w:rPr>
                <w:rFonts w:ascii="Calibri" w:eastAsia="Calibri" w:hAnsi="Calibri" w:cs="Times New Roman"/>
                <w:sz w:val="24"/>
                <w:szCs w:val="24"/>
              </w:rPr>
            </w:pPr>
            <w:r w:rsidRPr="00164169">
              <w:rPr>
                <w:rFonts w:ascii="Times New Roman" w:eastAsia="Calibri" w:hAnsi="Times New Roman" w:cs="Times New Roman"/>
                <w:bCs/>
                <w:sz w:val="24"/>
                <w:szCs w:val="24"/>
              </w:rPr>
              <w:t>-</w:t>
            </w:r>
          </w:p>
        </w:tc>
      </w:tr>
      <w:tr w:rsidR="00254836" w:rsidRPr="00164169" w14:paraId="2541D66D" w14:textId="77777777" w:rsidTr="00164169">
        <w:trPr>
          <w:trHeight w:val="327"/>
        </w:trPr>
        <w:tc>
          <w:tcPr>
            <w:tcW w:w="1185" w:type="dxa"/>
            <w:vMerge/>
          </w:tcPr>
          <w:p w14:paraId="3AAD3386" w14:textId="77777777" w:rsidR="00254836" w:rsidRPr="00164169" w:rsidRDefault="00254836" w:rsidP="00254836">
            <w:pPr>
              <w:rPr>
                <w:rFonts w:ascii="Times New Roman" w:eastAsia="Calibri" w:hAnsi="Times New Roman" w:cs="Times New Roman"/>
                <w:bCs/>
                <w:sz w:val="24"/>
                <w:szCs w:val="24"/>
              </w:rPr>
            </w:pPr>
          </w:p>
        </w:tc>
        <w:tc>
          <w:tcPr>
            <w:tcW w:w="2705" w:type="dxa"/>
          </w:tcPr>
          <w:p w14:paraId="219E6EDA" w14:textId="77777777" w:rsidR="00254836" w:rsidRPr="00164169" w:rsidRDefault="00254836" w:rsidP="00254836">
            <w:pPr>
              <w:rPr>
                <w:rFonts w:ascii="Times New Roman" w:eastAsia="Calibri" w:hAnsi="Times New Roman" w:cs="Times New Roman"/>
                <w:sz w:val="24"/>
                <w:szCs w:val="24"/>
              </w:rPr>
            </w:pPr>
            <w:r w:rsidRPr="00164169">
              <w:rPr>
                <w:rFonts w:ascii="Times New Roman" w:eastAsia="Calibri" w:hAnsi="Times New Roman" w:cs="Times New Roman"/>
                <w:sz w:val="24"/>
                <w:szCs w:val="24"/>
              </w:rPr>
              <w:t>организовывать профессиональную деятельность с соблюдением принципов бережливого производства</w:t>
            </w:r>
          </w:p>
        </w:tc>
        <w:tc>
          <w:tcPr>
            <w:tcW w:w="2815" w:type="dxa"/>
          </w:tcPr>
          <w:p w14:paraId="560F77F6" w14:textId="77777777" w:rsidR="00254836" w:rsidRPr="00164169" w:rsidRDefault="00254836" w:rsidP="00254836">
            <w:pPr>
              <w:rPr>
                <w:rFonts w:ascii="Times New Roman" w:eastAsia="Calibri" w:hAnsi="Times New Roman" w:cs="Times New Roman"/>
                <w:sz w:val="24"/>
                <w:szCs w:val="24"/>
              </w:rPr>
            </w:pPr>
            <w:r w:rsidRPr="00164169">
              <w:rPr>
                <w:rFonts w:ascii="Times New Roman" w:eastAsia="Calibri" w:hAnsi="Times New Roman" w:cs="Times New Roman"/>
                <w:sz w:val="24"/>
                <w:szCs w:val="24"/>
              </w:rPr>
              <w:t>пути обеспечения ресурсосбережения</w:t>
            </w:r>
          </w:p>
        </w:tc>
        <w:tc>
          <w:tcPr>
            <w:tcW w:w="2923" w:type="dxa"/>
          </w:tcPr>
          <w:p w14:paraId="2A79FF3F" w14:textId="77777777" w:rsidR="00254836" w:rsidRPr="00164169" w:rsidRDefault="00254836" w:rsidP="00254836">
            <w:pPr>
              <w:jc w:val="center"/>
              <w:rPr>
                <w:rFonts w:ascii="Calibri" w:eastAsia="Calibri" w:hAnsi="Calibri" w:cs="Times New Roman"/>
                <w:sz w:val="24"/>
                <w:szCs w:val="24"/>
              </w:rPr>
            </w:pPr>
            <w:r w:rsidRPr="00164169">
              <w:rPr>
                <w:rFonts w:ascii="Times New Roman" w:eastAsia="Calibri" w:hAnsi="Times New Roman" w:cs="Times New Roman"/>
                <w:bCs/>
                <w:sz w:val="24"/>
                <w:szCs w:val="24"/>
              </w:rPr>
              <w:t>-</w:t>
            </w:r>
          </w:p>
        </w:tc>
      </w:tr>
      <w:tr w:rsidR="00254836" w:rsidRPr="00164169" w14:paraId="202A5A4D" w14:textId="77777777" w:rsidTr="00164169">
        <w:trPr>
          <w:trHeight w:val="327"/>
        </w:trPr>
        <w:tc>
          <w:tcPr>
            <w:tcW w:w="1185" w:type="dxa"/>
            <w:vMerge/>
          </w:tcPr>
          <w:p w14:paraId="69CBD276" w14:textId="77777777" w:rsidR="00254836" w:rsidRPr="00164169" w:rsidRDefault="00254836" w:rsidP="00254836">
            <w:pPr>
              <w:rPr>
                <w:rFonts w:ascii="Times New Roman" w:eastAsia="Calibri" w:hAnsi="Times New Roman" w:cs="Times New Roman"/>
                <w:bCs/>
                <w:sz w:val="24"/>
                <w:szCs w:val="24"/>
              </w:rPr>
            </w:pPr>
          </w:p>
        </w:tc>
        <w:tc>
          <w:tcPr>
            <w:tcW w:w="2705" w:type="dxa"/>
          </w:tcPr>
          <w:p w14:paraId="4B55E1EB" w14:textId="77777777" w:rsidR="00254836" w:rsidRPr="00164169" w:rsidRDefault="00254836" w:rsidP="00254836">
            <w:pPr>
              <w:rPr>
                <w:rFonts w:ascii="Times New Roman" w:eastAsia="Calibri" w:hAnsi="Times New Roman" w:cs="Times New Roman"/>
                <w:sz w:val="24"/>
                <w:szCs w:val="24"/>
              </w:rPr>
            </w:pPr>
            <w:r w:rsidRPr="00164169">
              <w:rPr>
                <w:rFonts w:ascii="Times New Roman" w:eastAsia="Calibri" w:hAnsi="Times New Roman" w:cs="Times New Roman"/>
                <w:sz w:val="24"/>
                <w:szCs w:val="24"/>
              </w:rPr>
              <w:t xml:space="preserve">организовывать профессиональную деятельность с учетом знаний об изменении </w:t>
            </w:r>
            <w:r w:rsidRPr="00164169">
              <w:rPr>
                <w:rFonts w:ascii="Times New Roman" w:eastAsia="Calibri" w:hAnsi="Times New Roman" w:cs="Times New Roman"/>
                <w:sz w:val="24"/>
                <w:szCs w:val="24"/>
              </w:rPr>
              <w:lastRenderedPageBreak/>
              <w:t>климатических условий региона</w:t>
            </w:r>
          </w:p>
        </w:tc>
        <w:tc>
          <w:tcPr>
            <w:tcW w:w="2815" w:type="dxa"/>
          </w:tcPr>
          <w:p w14:paraId="38C8C12C" w14:textId="77777777" w:rsidR="00254836" w:rsidRPr="00164169" w:rsidRDefault="00254836" w:rsidP="00254836">
            <w:pPr>
              <w:rPr>
                <w:rFonts w:ascii="Times New Roman" w:eastAsia="Calibri" w:hAnsi="Times New Roman" w:cs="Times New Roman"/>
                <w:sz w:val="24"/>
                <w:szCs w:val="24"/>
              </w:rPr>
            </w:pPr>
            <w:r w:rsidRPr="00164169">
              <w:rPr>
                <w:rFonts w:ascii="Times New Roman" w:eastAsia="Calibri" w:hAnsi="Times New Roman" w:cs="Times New Roman"/>
                <w:sz w:val="24"/>
                <w:szCs w:val="24"/>
              </w:rPr>
              <w:lastRenderedPageBreak/>
              <w:t>принципы бережливого производства</w:t>
            </w:r>
          </w:p>
        </w:tc>
        <w:tc>
          <w:tcPr>
            <w:tcW w:w="2923" w:type="dxa"/>
          </w:tcPr>
          <w:p w14:paraId="08A795CC" w14:textId="77777777" w:rsidR="00254836" w:rsidRPr="00164169" w:rsidRDefault="00254836" w:rsidP="00254836">
            <w:pPr>
              <w:jc w:val="center"/>
              <w:rPr>
                <w:rFonts w:ascii="Calibri" w:eastAsia="Calibri" w:hAnsi="Calibri" w:cs="Times New Roman"/>
                <w:sz w:val="24"/>
                <w:szCs w:val="24"/>
              </w:rPr>
            </w:pPr>
            <w:r w:rsidRPr="00164169">
              <w:rPr>
                <w:rFonts w:ascii="Times New Roman" w:eastAsia="Calibri" w:hAnsi="Times New Roman" w:cs="Times New Roman"/>
                <w:bCs/>
                <w:sz w:val="24"/>
                <w:szCs w:val="24"/>
              </w:rPr>
              <w:t>-</w:t>
            </w:r>
          </w:p>
        </w:tc>
      </w:tr>
      <w:tr w:rsidR="00254836" w:rsidRPr="00164169" w14:paraId="36643937" w14:textId="77777777" w:rsidTr="00164169">
        <w:trPr>
          <w:trHeight w:val="327"/>
        </w:trPr>
        <w:tc>
          <w:tcPr>
            <w:tcW w:w="1185" w:type="dxa"/>
            <w:vMerge/>
          </w:tcPr>
          <w:p w14:paraId="13D6EF60" w14:textId="77777777" w:rsidR="00254836" w:rsidRPr="00164169" w:rsidRDefault="00254836" w:rsidP="00254836">
            <w:pPr>
              <w:rPr>
                <w:rFonts w:ascii="Times New Roman" w:eastAsia="Calibri" w:hAnsi="Times New Roman" w:cs="Times New Roman"/>
                <w:bCs/>
                <w:sz w:val="24"/>
                <w:szCs w:val="24"/>
              </w:rPr>
            </w:pPr>
          </w:p>
        </w:tc>
        <w:tc>
          <w:tcPr>
            <w:tcW w:w="2705" w:type="dxa"/>
            <w:vMerge w:val="restart"/>
          </w:tcPr>
          <w:p w14:paraId="37AA0094" w14:textId="77777777" w:rsidR="00254836" w:rsidRPr="00164169" w:rsidRDefault="00254836" w:rsidP="00254836">
            <w:pPr>
              <w:rPr>
                <w:rFonts w:ascii="Times New Roman" w:eastAsia="Calibri" w:hAnsi="Times New Roman" w:cs="Times New Roman"/>
                <w:sz w:val="24"/>
                <w:szCs w:val="24"/>
              </w:rPr>
            </w:pPr>
            <w:r w:rsidRPr="00164169">
              <w:rPr>
                <w:rFonts w:ascii="Times New Roman" w:eastAsia="Calibri" w:hAnsi="Times New Roman" w:cs="Times New Roman"/>
                <w:sz w:val="24"/>
                <w:szCs w:val="24"/>
              </w:rPr>
              <w:t>эффективно действовать в чрезвычайных ситуациях</w:t>
            </w:r>
          </w:p>
        </w:tc>
        <w:tc>
          <w:tcPr>
            <w:tcW w:w="2815" w:type="dxa"/>
          </w:tcPr>
          <w:p w14:paraId="0FE50B48" w14:textId="77777777" w:rsidR="00254836" w:rsidRPr="00164169" w:rsidRDefault="00254836" w:rsidP="00254836">
            <w:pPr>
              <w:rPr>
                <w:rFonts w:ascii="Times New Roman" w:eastAsia="Calibri" w:hAnsi="Times New Roman" w:cs="Times New Roman"/>
                <w:sz w:val="24"/>
                <w:szCs w:val="24"/>
              </w:rPr>
            </w:pPr>
            <w:r w:rsidRPr="00164169">
              <w:rPr>
                <w:rFonts w:ascii="Times New Roman" w:eastAsia="Calibri" w:hAnsi="Times New Roman" w:cs="Times New Roman"/>
                <w:sz w:val="24"/>
                <w:szCs w:val="24"/>
              </w:rPr>
              <w:t>основные направления изменения климатических условий региона</w:t>
            </w:r>
          </w:p>
        </w:tc>
        <w:tc>
          <w:tcPr>
            <w:tcW w:w="2923" w:type="dxa"/>
          </w:tcPr>
          <w:p w14:paraId="60EE70A4" w14:textId="77777777" w:rsidR="00254836" w:rsidRPr="00164169" w:rsidRDefault="00254836" w:rsidP="00254836">
            <w:pPr>
              <w:jc w:val="center"/>
              <w:rPr>
                <w:rFonts w:ascii="Calibri" w:eastAsia="Calibri" w:hAnsi="Calibri" w:cs="Times New Roman"/>
                <w:sz w:val="24"/>
                <w:szCs w:val="24"/>
              </w:rPr>
            </w:pPr>
            <w:r w:rsidRPr="00164169">
              <w:rPr>
                <w:rFonts w:ascii="Times New Roman" w:eastAsia="Calibri" w:hAnsi="Times New Roman" w:cs="Times New Roman"/>
                <w:bCs/>
                <w:sz w:val="24"/>
                <w:szCs w:val="24"/>
              </w:rPr>
              <w:t>-</w:t>
            </w:r>
          </w:p>
        </w:tc>
      </w:tr>
      <w:tr w:rsidR="00254836" w:rsidRPr="00164169" w14:paraId="5392BB5A" w14:textId="77777777" w:rsidTr="00164169">
        <w:trPr>
          <w:trHeight w:val="327"/>
        </w:trPr>
        <w:tc>
          <w:tcPr>
            <w:tcW w:w="1185" w:type="dxa"/>
            <w:vMerge/>
          </w:tcPr>
          <w:p w14:paraId="3DF3D390" w14:textId="77777777" w:rsidR="00254836" w:rsidRPr="00164169" w:rsidRDefault="00254836" w:rsidP="00254836">
            <w:pPr>
              <w:rPr>
                <w:rFonts w:ascii="Times New Roman" w:eastAsia="Calibri" w:hAnsi="Times New Roman" w:cs="Times New Roman"/>
                <w:bCs/>
                <w:sz w:val="24"/>
                <w:szCs w:val="24"/>
              </w:rPr>
            </w:pPr>
          </w:p>
        </w:tc>
        <w:tc>
          <w:tcPr>
            <w:tcW w:w="2705" w:type="dxa"/>
            <w:vMerge/>
          </w:tcPr>
          <w:p w14:paraId="4E081A52" w14:textId="77777777" w:rsidR="00254836" w:rsidRPr="00164169" w:rsidRDefault="00254836" w:rsidP="00254836">
            <w:pPr>
              <w:rPr>
                <w:rFonts w:ascii="Times New Roman" w:eastAsia="Calibri" w:hAnsi="Times New Roman" w:cs="Times New Roman"/>
                <w:sz w:val="24"/>
                <w:szCs w:val="24"/>
              </w:rPr>
            </w:pPr>
          </w:p>
        </w:tc>
        <w:tc>
          <w:tcPr>
            <w:tcW w:w="2815" w:type="dxa"/>
          </w:tcPr>
          <w:p w14:paraId="27E6A1EB" w14:textId="77777777" w:rsidR="00254836" w:rsidRPr="00164169" w:rsidRDefault="00254836" w:rsidP="00254836">
            <w:pPr>
              <w:rPr>
                <w:rFonts w:ascii="Times New Roman" w:eastAsia="Calibri" w:hAnsi="Times New Roman" w:cs="Times New Roman"/>
                <w:sz w:val="24"/>
                <w:szCs w:val="24"/>
              </w:rPr>
            </w:pPr>
            <w:r w:rsidRPr="00164169">
              <w:rPr>
                <w:rFonts w:ascii="Times New Roman" w:eastAsia="Calibri" w:hAnsi="Times New Roman" w:cs="Times New Roman"/>
                <w:sz w:val="24"/>
                <w:szCs w:val="24"/>
              </w:rPr>
              <w:t>правила поведения в чрезвычайных ситуациях</w:t>
            </w:r>
          </w:p>
        </w:tc>
        <w:tc>
          <w:tcPr>
            <w:tcW w:w="2923" w:type="dxa"/>
          </w:tcPr>
          <w:p w14:paraId="55DE7DF3" w14:textId="77777777" w:rsidR="00254836" w:rsidRPr="00164169" w:rsidRDefault="00254836" w:rsidP="00254836">
            <w:pPr>
              <w:jc w:val="center"/>
              <w:rPr>
                <w:rFonts w:ascii="Calibri" w:eastAsia="Calibri" w:hAnsi="Calibri" w:cs="Times New Roman"/>
                <w:sz w:val="24"/>
                <w:szCs w:val="24"/>
              </w:rPr>
            </w:pPr>
            <w:r w:rsidRPr="00164169">
              <w:rPr>
                <w:rFonts w:ascii="Times New Roman" w:eastAsia="Calibri" w:hAnsi="Times New Roman" w:cs="Times New Roman"/>
                <w:bCs/>
                <w:sz w:val="24"/>
                <w:szCs w:val="24"/>
              </w:rPr>
              <w:t>-</w:t>
            </w:r>
          </w:p>
        </w:tc>
      </w:tr>
      <w:tr w:rsidR="00254836" w:rsidRPr="00164169" w14:paraId="7791EA00" w14:textId="77777777" w:rsidTr="00164169">
        <w:trPr>
          <w:trHeight w:val="327"/>
        </w:trPr>
        <w:tc>
          <w:tcPr>
            <w:tcW w:w="1185" w:type="dxa"/>
            <w:vMerge w:val="restart"/>
          </w:tcPr>
          <w:p w14:paraId="3F2A5100" w14:textId="77777777" w:rsidR="00254836" w:rsidRPr="00164169" w:rsidRDefault="00254836" w:rsidP="00254836">
            <w:pPr>
              <w:rPr>
                <w:rFonts w:ascii="Times New Roman" w:eastAsia="Calibri" w:hAnsi="Times New Roman" w:cs="Times New Roman"/>
                <w:bCs/>
                <w:sz w:val="24"/>
                <w:szCs w:val="24"/>
              </w:rPr>
            </w:pPr>
            <w:r w:rsidRPr="00164169">
              <w:rPr>
                <w:rFonts w:ascii="Times New Roman" w:eastAsia="Calibri" w:hAnsi="Times New Roman" w:cs="Times New Roman"/>
                <w:bCs/>
                <w:sz w:val="24"/>
                <w:szCs w:val="24"/>
              </w:rPr>
              <w:t>ОК.09</w:t>
            </w:r>
          </w:p>
        </w:tc>
        <w:tc>
          <w:tcPr>
            <w:tcW w:w="2705" w:type="dxa"/>
          </w:tcPr>
          <w:p w14:paraId="557236A7" w14:textId="77777777" w:rsidR="00254836" w:rsidRPr="00164169" w:rsidRDefault="00254836" w:rsidP="00254836">
            <w:pPr>
              <w:rPr>
                <w:rFonts w:ascii="Times New Roman" w:eastAsia="Calibri" w:hAnsi="Times New Roman" w:cs="Times New Roman"/>
                <w:b/>
                <w:sz w:val="24"/>
                <w:szCs w:val="24"/>
              </w:rPr>
            </w:pPr>
            <w:r w:rsidRPr="00164169">
              <w:rPr>
                <w:rFonts w:ascii="Times New Roman" w:eastAsia="Calibri" w:hAnsi="Times New Roman" w:cs="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2815" w:type="dxa"/>
          </w:tcPr>
          <w:p w14:paraId="19A793B7" w14:textId="77777777" w:rsidR="00254836" w:rsidRPr="00164169" w:rsidRDefault="00254836" w:rsidP="00254836">
            <w:pPr>
              <w:rPr>
                <w:rFonts w:ascii="Times New Roman" w:eastAsia="Calibri" w:hAnsi="Times New Roman" w:cs="Times New Roman"/>
                <w:b/>
                <w:sz w:val="24"/>
                <w:szCs w:val="24"/>
              </w:rPr>
            </w:pPr>
            <w:r w:rsidRPr="00164169">
              <w:rPr>
                <w:rFonts w:ascii="Times New Roman" w:eastAsia="Calibri" w:hAnsi="Times New Roman" w:cs="Times New Roman"/>
                <w:sz w:val="24"/>
                <w:szCs w:val="24"/>
              </w:rPr>
              <w:t>правила построения простых и сложных предложений на профессиональные темы</w:t>
            </w:r>
          </w:p>
        </w:tc>
        <w:tc>
          <w:tcPr>
            <w:tcW w:w="2923" w:type="dxa"/>
          </w:tcPr>
          <w:p w14:paraId="4CDA8E4C" w14:textId="77777777" w:rsidR="00254836" w:rsidRPr="00164169" w:rsidRDefault="00254836" w:rsidP="00254836">
            <w:pPr>
              <w:jc w:val="center"/>
              <w:rPr>
                <w:rFonts w:ascii="Calibri" w:eastAsia="Calibri" w:hAnsi="Calibri" w:cs="Times New Roman"/>
                <w:sz w:val="24"/>
                <w:szCs w:val="24"/>
              </w:rPr>
            </w:pPr>
            <w:r w:rsidRPr="00164169">
              <w:rPr>
                <w:rFonts w:ascii="Times New Roman" w:eastAsia="Calibri" w:hAnsi="Times New Roman" w:cs="Times New Roman"/>
                <w:bCs/>
                <w:sz w:val="24"/>
                <w:szCs w:val="24"/>
              </w:rPr>
              <w:t>-</w:t>
            </w:r>
          </w:p>
        </w:tc>
      </w:tr>
      <w:tr w:rsidR="00254836" w:rsidRPr="00164169" w14:paraId="35582583" w14:textId="77777777" w:rsidTr="00164169">
        <w:trPr>
          <w:trHeight w:val="327"/>
        </w:trPr>
        <w:tc>
          <w:tcPr>
            <w:tcW w:w="1185" w:type="dxa"/>
            <w:vMerge/>
          </w:tcPr>
          <w:p w14:paraId="33CAED86" w14:textId="77777777" w:rsidR="00254836" w:rsidRPr="00164169" w:rsidRDefault="00254836" w:rsidP="00254836">
            <w:pPr>
              <w:rPr>
                <w:rFonts w:ascii="Times New Roman" w:eastAsia="Calibri" w:hAnsi="Times New Roman" w:cs="Times New Roman"/>
                <w:bCs/>
                <w:sz w:val="24"/>
                <w:szCs w:val="24"/>
              </w:rPr>
            </w:pPr>
          </w:p>
        </w:tc>
        <w:tc>
          <w:tcPr>
            <w:tcW w:w="2705" w:type="dxa"/>
          </w:tcPr>
          <w:p w14:paraId="0B06FA56" w14:textId="77777777" w:rsidR="00254836" w:rsidRPr="00164169" w:rsidRDefault="00254836" w:rsidP="00254836">
            <w:pPr>
              <w:rPr>
                <w:rFonts w:ascii="Times New Roman" w:eastAsia="Calibri" w:hAnsi="Times New Roman" w:cs="Times New Roman"/>
                <w:b/>
                <w:sz w:val="24"/>
                <w:szCs w:val="24"/>
              </w:rPr>
            </w:pPr>
            <w:r w:rsidRPr="00164169">
              <w:rPr>
                <w:rFonts w:ascii="Times New Roman" w:eastAsia="Calibri" w:hAnsi="Times New Roman" w:cs="Times New Roman"/>
                <w:sz w:val="24"/>
                <w:szCs w:val="24"/>
              </w:rPr>
              <w:t>участвовать в диалогах на знакомые общие и профессиональные темы</w:t>
            </w:r>
          </w:p>
        </w:tc>
        <w:tc>
          <w:tcPr>
            <w:tcW w:w="2815" w:type="dxa"/>
          </w:tcPr>
          <w:p w14:paraId="25BE61C0" w14:textId="77777777" w:rsidR="00254836" w:rsidRPr="00164169" w:rsidRDefault="00254836" w:rsidP="00254836">
            <w:pPr>
              <w:rPr>
                <w:rFonts w:ascii="Times New Roman" w:eastAsia="Calibri" w:hAnsi="Times New Roman" w:cs="Times New Roman"/>
                <w:b/>
                <w:sz w:val="24"/>
                <w:szCs w:val="24"/>
              </w:rPr>
            </w:pPr>
            <w:r w:rsidRPr="00164169">
              <w:rPr>
                <w:rFonts w:ascii="Times New Roman" w:eastAsia="Calibri" w:hAnsi="Times New Roman" w:cs="Times New Roman"/>
                <w:sz w:val="24"/>
                <w:szCs w:val="24"/>
              </w:rPr>
              <w:t>основные общеупотребительные глаголы (бытовая и профессиональная лексика)</w:t>
            </w:r>
          </w:p>
        </w:tc>
        <w:tc>
          <w:tcPr>
            <w:tcW w:w="2923" w:type="dxa"/>
          </w:tcPr>
          <w:p w14:paraId="13B8D88C" w14:textId="77777777" w:rsidR="00254836" w:rsidRPr="00164169" w:rsidRDefault="00254836" w:rsidP="00254836">
            <w:pPr>
              <w:jc w:val="center"/>
              <w:rPr>
                <w:rFonts w:ascii="Calibri" w:eastAsia="Calibri" w:hAnsi="Calibri" w:cs="Times New Roman"/>
                <w:sz w:val="24"/>
                <w:szCs w:val="24"/>
              </w:rPr>
            </w:pPr>
            <w:r w:rsidRPr="00164169">
              <w:rPr>
                <w:rFonts w:ascii="Times New Roman" w:eastAsia="Calibri" w:hAnsi="Times New Roman" w:cs="Times New Roman"/>
                <w:bCs/>
                <w:sz w:val="24"/>
                <w:szCs w:val="24"/>
              </w:rPr>
              <w:t>-</w:t>
            </w:r>
          </w:p>
        </w:tc>
      </w:tr>
      <w:tr w:rsidR="00254836" w:rsidRPr="00164169" w14:paraId="442DBAA7" w14:textId="77777777" w:rsidTr="00164169">
        <w:trPr>
          <w:trHeight w:val="327"/>
        </w:trPr>
        <w:tc>
          <w:tcPr>
            <w:tcW w:w="1185" w:type="dxa"/>
            <w:vMerge/>
          </w:tcPr>
          <w:p w14:paraId="11A3E457" w14:textId="77777777" w:rsidR="00254836" w:rsidRPr="00164169" w:rsidRDefault="00254836" w:rsidP="00254836">
            <w:pPr>
              <w:rPr>
                <w:rFonts w:ascii="Times New Roman" w:eastAsia="Calibri" w:hAnsi="Times New Roman" w:cs="Times New Roman"/>
                <w:bCs/>
                <w:sz w:val="24"/>
                <w:szCs w:val="24"/>
              </w:rPr>
            </w:pPr>
          </w:p>
        </w:tc>
        <w:tc>
          <w:tcPr>
            <w:tcW w:w="2705" w:type="dxa"/>
          </w:tcPr>
          <w:p w14:paraId="577B9799" w14:textId="77777777" w:rsidR="00254836" w:rsidRPr="00164169" w:rsidRDefault="00254836" w:rsidP="00254836">
            <w:pPr>
              <w:rPr>
                <w:rFonts w:ascii="Times New Roman" w:eastAsia="Calibri" w:hAnsi="Times New Roman" w:cs="Times New Roman"/>
                <w:b/>
                <w:sz w:val="24"/>
                <w:szCs w:val="24"/>
              </w:rPr>
            </w:pPr>
            <w:r w:rsidRPr="00164169">
              <w:rPr>
                <w:rFonts w:ascii="Times New Roman" w:eastAsia="Calibri" w:hAnsi="Times New Roman" w:cs="Times New Roman"/>
                <w:sz w:val="24"/>
                <w:szCs w:val="24"/>
              </w:rPr>
              <w:t>строить простые высказывания о себе и о своей профессиональной деятельности</w:t>
            </w:r>
          </w:p>
        </w:tc>
        <w:tc>
          <w:tcPr>
            <w:tcW w:w="2815" w:type="dxa"/>
          </w:tcPr>
          <w:p w14:paraId="3B73B90D" w14:textId="77777777" w:rsidR="00254836" w:rsidRPr="00164169" w:rsidRDefault="00254836" w:rsidP="00254836">
            <w:pPr>
              <w:rPr>
                <w:rFonts w:ascii="Times New Roman" w:eastAsia="Calibri" w:hAnsi="Times New Roman" w:cs="Times New Roman"/>
                <w:b/>
                <w:sz w:val="24"/>
                <w:szCs w:val="24"/>
              </w:rPr>
            </w:pPr>
            <w:r w:rsidRPr="00164169">
              <w:rPr>
                <w:rFonts w:ascii="Times New Roman" w:eastAsia="Calibri" w:hAnsi="Times New Roman" w:cs="Times New Roman"/>
                <w:sz w:val="24"/>
                <w:szCs w:val="24"/>
              </w:rPr>
              <w:t>лексический минимум, относящийся к описанию предметов, средств и процессов профессиональной деятельности</w:t>
            </w:r>
          </w:p>
        </w:tc>
        <w:tc>
          <w:tcPr>
            <w:tcW w:w="2923" w:type="dxa"/>
          </w:tcPr>
          <w:p w14:paraId="618EF3D9" w14:textId="77777777" w:rsidR="00254836" w:rsidRPr="00164169" w:rsidRDefault="00254836" w:rsidP="00254836">
            <w:pPr>
              <w:jc w:val="center"/>
              <w:rPr>
                <w:rFonts w:ascii="Calibri" w:eastAsia="Calibri" w:hAnsi="Calibri" w:cs="Times New Roman"/>
                <w:sz w:val="24"/>
                <w:szCs w:val="24"/>
              </w:rPr>
            </w:pPr>
            <w:r w:rsidRPr="00164169">
              <w:rPr>
                <w:rFonts w:ascii="Times New Roman" w:eastAsia="Calibri" w:hAnsi="Times New Roman" w:cs="Times New Roman"/>
                <w:bCs/>
                <w:sz w:val="24"/>
                <w:szCs w:val="24"/>
              </w:rPr>
              <w:t>-</w:t>
            </w:r>
          </w:p>
        </w:tc>
      </w:tr>
      <w:tr w:rsidR="00254836" w:rsidRPr="00164169" w14:paraId="7809D30A" w14:textId="77777777" w:rsidTr="00164169">
        <w:trPr>
          <w:trHeight w:val="327"/>
        </w:trPr>
        <w:tc>
          <w:tcPr>
            <w:tcW w:w="1185" w:type="dxa"/>
            <w:vMerge/>
          </w:tcPr>
          <w:p w14:paraId="295E64F2" w14:textId="77777777" w:rsidR="00254836" w:rsidRPr="00164169" w:rsidRDefault="00254836" w:rsidP="00254836">
            <w:pPr>
              <w:rPr>
                <w:rFonts w:ascii="Times New Roman" w:eastAsia="Calibri" w:hAnsi="Times New Roman" w:cs="Times New Roman"/>
                <w:bCs/>
                <w:sz w:val="24"/>
                <w:szCs w:val="24"/>
              </w:rPr>
            </w:pPr>
          </w:p>
        </w:tc>
        <w:tc>
          <w:tcPr>
            <w:tcW w:w="2705" w:type="dxa"/>
          </w:tcPr>
          <w:p w14:paraId="25536E4F" w14:textId="77777777" w:rsidR="00254836" w:rsidRPr="00164169" w:rsidRDefault="00254836" w:rsidP="00254836">
            <w:pPr>
              <w:rPr>
                <w:rFonts w:ascii="Times New Roman" w:eastAsia="Calibri" w:hAnsi="Times New Roman" w:cs="Times New Roman"/>
                <w:b/>
                <w:sz w:val="24"/>
                <w:szCs w:val="24"/>
              </w:rPr>
            </w:pPr>
            <w:r w:rsidRPr="00164169">
              <w:rPr>
                <w:rFonts w:ascii="Times New Roman" w:eastAsia="Calibri" w:hAnsi="Times New Roman" w:cs="Times New Roman"/>
                <w:sz w:val="24"/>
                <w:szCs w:val="24"/>
              </w:rPr>
              <w:t>кратко обосновывать и объяснять свои действия (текущие и планируемые)</w:t>
            </w:r>
          </w:p>
        </w:tc>
        <w:tc>
          <w:tcPr>
            <w:tcW w:w="2815" w:type="dxa"/>
          </w:tcPr>
          <w:p w14:paraId="0CBB90BD" w14:textId="77777777" w:rsidR="00254836" w:rsidRPr="00164169" w:rsidRDefault="00254836" w:rsidP="00254836">
            <w:pPr>
              <w:rPr>
                <w:rFonts w:ascii="Times New Roman" w:eastAsia="Calibri" w:hAnsi="Times New Roman" w:cs="Times New Roman"/>
                <w:b/>
                <w:sz w:val="24"/>
                <w:szCs w:val="24"/>
              </w:rPr>
            </w:pPr>
            <w:r w:rsidRPr="00164169">
              <w:rPr>
                <w:rFonts w:ascii="Times New Roman" w:eastAsia="Calibri" w:hAnsi="Times New Roman" w:cs="Times New Roman"/>
                <w:sz w:val="24"/>
                <w:szCs w:val="24"/>
              </w:rPr>
              <w:t>особенности произношения</w:t>
            </w:r>
          </w:p>
        </w:tc>
        <w:tc>
          <w:tcPr>
            <w:tcW w:w="2923" w:type="dxa"/>
          </w:tcPr>
          <w:p w14:paraId="12AC5371" w14:textId="77777777" w:rsidR="00254836" w:rsidRPr="00164169" w:rsidRDefault="00254836" w:rsidP="00254836">
            <w:pPr>
              <w:jc w:val="center"/>
              <w:rPr>
                <w:rFonts w:ascii="Calibri" w:eastAsia="Calibri" w:hAnsi="Calibri" w:cs="Times New Roman"/>
                <w:sz w:val="24"/>
                <w:szCs w:val="24"/>
              </w:rPr>
            </w:pPr>
            <w:r w:rsidRPr="00164169">
              <w:rPr>
                <w:rFonts w:ascii="Times New Roman" w:eastAsia="Calibri" w:hAnsi="Times New Roman" w:cs="Times New Roman"/>
                <w:bCs/>
                <w:sz w:val="24"/>
                <w:szCs w:val="24"/>
              </w:rPr>
              <w:t>-</w:t>
            </w:r>
          </w:p>
        </w:tc>
      </w:tr>
      <w:tr w:rsidR="00254836" w:rsidRPr="00164169" w14:paraId="5D34434F" w14:textId="77777777" w:rsidTr="00164169">
        <w:trPr>
          <w:trHeight w:val="327"/>
        </w:trPr>
        <w:tc>
          <w:tcPr>
            <w:tcW w:w="1185" w:type="dxa"/>
            <w:vMerge/>
          </w:tcPr>
          <w:p w14:paraId="2BF2214B" w14:textId="77777777" w:rsidR="00254836" w:rsidRPr="00164169" w:rsidRDefault="00254836" w:rsidP="00254836">
            <w:pPr>
              <w:rPr>
                <w:rFonts w:ascii="Times New Roman" w:eastAsia="Calibri" w:hAnsi="Times New Roman" w:cs="Times New Roman"/>
                <w:bCs/>
                <w:sz w:val="24"/>
                <w:szCs w:val="24"/>
              </w:rPr>
            </w:pPr>
          </w:p>
        </w:tc>
        <w:tc>
          <w:tcPr>
            <w:tcW w:w="2705" w:type="dxa"/>
          </w:tcPr>
          <w:p w14:paraId="02F3FB10" w14:textId="77777777" w:rsidR="00254836" w:rsidRPr="00164169" w:rsidRDefault="00254836" w:rsidP="00254836">
            <w:pPr>
              <w:rPr>
                <w:rFonts w:ascii="Times New Roman" w:eastAsia="Calibri" w:hAnsi="Times New Roman" w:cs="Times New Roman"/>
                <w:b/>
                <w:sz w:val="24"/>
                <w:szCs w:val="24"/>
              </w:rPr>
            </w:pPr>
            <w:r w:rsidRPr="00164169">
              <w:rPr>
                <w:rFonts w:ascii="Times New Roman" w:eastAsia="Calibri" w:hAnsi="Times New Roman" w:cs="Times New Roman"/>
                <w:sz w:val="24"/>
                <w:szCs w:val="24"/>
              </w:rPr>
              <w:t>писать простые связные сообщения на знакомые или интересующие профессиональные темы</w:t>
            </w:r>
          </w:p>
        </w:tc>
        <w:tc>
          <w:tcPr>
            <w:tcW w:w="2815" w:type="dxa"/>
          </w:tcPr>
          <w:p w14:paraId="64F34CDB" w14:textId="77777777" w:rsidR="00254836" w:rsidRPr="00164169" w:rsidRDefault="00254836" w:rsidP="00254836">
            <w:pPr>
              <w:suppressAutoHyphens/>
              <w:rPr>
                <w:rFonts w:ascii="Times New Roman" w:eastAsia="Calibri" w:hAnsi="Times New Roman" w:cs="Times New Roman"/>
                <w:iCs/>
                <w:sz w:val="24"/>
                <w:szCs w:val="24"/>
              </w:rPr>
            </w:pPr>
            <w:r w:rsidRPr="00164169">
              <w:rPr>
                <w:rFonts w:ascii="Times New Roman" w:eastAsia="Calibri" w:hAnsi="Times New Roman" w:cs="Times New Roman"/>
                <w:sz w:val="24"/>
                <w:szCs w:val="24"/>
              </w:rPr>
              <w:t>правила чтения текстов профессиональной направленности</w:t>
            </w:r>
          </w:p>
        </w:tc>
        <w:tc>
          <w:tcPr>
            <w:tcW w:w="2923" w:type="dxa"/>
          </w:tcPr>
          <w:p w14:paraId="64D868AB" w14:textId="77777777" w:rsidR="00254836" w:rsidRPr="00164169" w:rsidRDefault="00254836" w:rsidP="00254836">
            <w:pPr>
              <w:jc w:val="center"/>
              <w:rPr>
                <w:rFonts w:ascii="Calibri" w:eastAsia="Calibri" w:hAnsi="Calibri" w:cs="Times New Roman"/>
                <w:sz w:val="24"/>
                <w:szCs w:val="24"/>
              </w:rPr>
            </w:pPr>
            <w:r w:rsidRPr="00164169">
              <w:rPr>
                <w:rFonts w:ascii="Times New Roman" w:eastAsia="Calibri" w:hAnsi="Times New Roman" w:cs="Times New Roman"/>
                <w:bCs/>
                <w:sz w:val="24"/>
                <w:szCs w:val="24"/>
              </w:rPr>
              <w:t>-</w:t>
            </w:r>
          </w:p>
        </w:tc>
      </w:tr>
      <w:tr w:rsidR="00254836" w:rsidRPr="00164169" w14:paraId="775B1CD8" w14:textId="77777777" w:rsidTr="00164169">
        <w:trPr>
          <w:trHeight w:val="327"/>
        </w:trPr>
        <w:tc>
          <w:tcPr>
            <w:tcW w:w="1185" w:type="dxa"/>
          </w:tcPr>
          <w:p w14:paraId="390709B6" w14:textId="77777777" w:rsidR="00254836" w:rsidRPr="00164169" w:rsidRDefault="00254836" w:rsidP="00254836">
            <w:pPr>
              <w:rPr>
                <w:rFonts w:ascii="Times New Roman" w:eastAsia="Calibri" w:hAnsi="Times New Roman" w:cs="Times New Roman"/>
                <w:bCs/>
                <w:sz w:val="24"/>
                <w:szCs w:val="24"/>
              </w:rPr>
            </w:pPr>
            <w:r w:rsidRPr="00164169">
              <w:rPr>
                <w:rFonts w:ascii="Times New Roman" w:eastAsia="Calibri" w:hAnsi="Times New Roman" w:cs="Times New Roman"/>
                <w:bCs/>
                <w:sz w:val="24"/>
                <w:szCs w:val="24"/>
              </w:rPr>
              <w:t>ПК 1.1</w:t>
            </w:r>
          </w:p>
        </w:tc>
        <w:tc>
          <w:tcPr>
            <w:tcW w:w="2705" w:type="dxa"/>
          </w:tcPr>
          <w:p w14:paraId="5E0C670D" w14:textId="77777777" w:rsidR="00254836" w:rsidRPr="00164169" w:rsidRDefault="00254836" w:rsidP="00254836">
            <w:pPr>
              <w:widowControl w:val="0"/>
              <w:numPr>
                <w:ilvl w:val="0"/>
                <w:numId w:val="21"/>
              </w:numPr>
              <w:tabs>
                <w:tab w:val="left" w:pos="189"/>
              </w:tabs>
              <w:autoSpaceDE w:val="0"/>
              <w:autoSpaceDN w:val="0"/>
              <w:adjustRightInd w:val="0"/>
              <w:ind w:left="47" w:hanging="13"/>
              <w:contextualSpacing/>
              <w:rPr>
                <w:rFonts w:ascii="Times New Roman" w:eastAsia="Calibri" w:hAnsi="Times New Roman" w:cs="Times New Roman"/>
                <w:sz w:val="24"/>
                <w:szCs w:val="24"/>
              </w:rPr>
            </w:pPr>
            <w:r w:rsidRPr="00164169">
              <w:rPr>
                <w:rFonts w:ascii="Times New Roman" w:eastAsia="Calibri" w:hAnsi="Times New Roman" w:cs="Times New Roman"/>
                <w:sz w:val="24"/>
                <w:szCs w:val="24"/>
              </w:rPr>
              <w:t>читать электрические и простые электронные схемы,</w:t>
            </w:r>
          </w:p>
          <w:p w14:paraId="1CDA590F" w14:textId="77777777" w:rsidR="00254836" w:rsidRPr="00164169" w:rsidRDefault="00254836" w:rsidP="00254836">
            <w:pPr>
              <w:widowControl w:val="0"/>
              <w:numPr>
                <w:ilvl w:val="0"/>
                <w:numId w:val="21"/>
              </w:numPr>
              <w:tabs>
                <w:tab w:val="left" w:pos="189"/>
              </w:tabs>
              <w:autoSpaceDE w:val="0"/>
              <w:autoSpaceDN w:val="0"/>
              <w:adjustRightInd w:val="0"/>
              <w:ind w:left="47" w:hanging="13"/>
              <w:contextualSpacing/>
              <w:rPr>
                <w:rFonts w:ascii="Times New Roman" w:eastAsia="Calibri" w:hAnsi="Times New Roman" w:cs="Times New Roman"/>
                <w:sz w:val="24"/>
                <w:szCs w:val="24"/>
              </w:rPr>
            </w:pPr>
            <w:r w:rsidRPr="00164169">
              <w:rPr>
                <w:rFonts w:ascii="Times New Roman" w:eastAsia="Calibri" w:hAnsi="Times New Roman" w:cs="Times New Roman"/>
                <w:sz w:val="24"/>
                <w:szCs w:val="24"/>
              </w:rPr>
              <w:t xml:space="preserve">обнаруживать неисправности в </w:t>
            </w:r>
            <w:proofErr w:type="spellStart"/>
            <w:r w:rsidRPr="00164169">
              <w:rPr>
                <w:rFonts w:ascii="Times New Roman" w:eastAsia="Calibri" w:hAnsi="Times New Roman" w:cs="Times New Roman"/>
                <w:sz w:val="24"/>
                <w:szCs w:val="24"/>
              </w:rPr>
              <w:t>электроцепях</w:t>
            </w:r>
            <w:proofErr w:type="spellEnd"/>
            <w:r w:rsidRPr="00164169">
              <w:rPr>
                <w:rFonts w:ascii="Times New Roman" w:eastAsia="Calibri" w:hAnsi="Times New Roman" w:cs="Times New Roman"/>
                <w:sz w:val="24"/>
                <w:szCs w:val="24"/>
              </w:rPr>
              <w:t>, места дефектов и принимать меры по предотвращению повреждений,</w:t>
            </w:r>
          </w:p>
          <w:p w14:paraId="7F97472C" w14:textId="77777777" w:rsidR="00254836" w:rsidRPr="00164169" w:rsidRDefault="00254836" w:rsidP="00254836">
            <w:pPr>
              <w:widowControl w:val="0"/>
              <w:numPr>
                <w:ilvl w:val="0"/>
                <w:numId w:val="21"/>
              </w:numPr>
              <w:tabs>
                <w:tab w:val="left" w:pos="189"/>
              </w:tabs>
              <w:autoSpaceDE w:val="0"/>
              <w:autoSpaceDN w:val="0"/>
              <w:adjustRightInd w:val="0"/>
              <w:ind w:left="47" w:hanging="13"/>
              <w:contextualSpacing/>
              <w:rPr>
                <w:rFonts w:ascii="Times New Roman" w:eastAsia="Calibri" w:hAnsi="Times New Roman" w:cs="Times New Roman"/>
                <w:iCs/>
                <w:sz w:val="24"/>
                <w:szCs w:val="24"/>
              </w:rPr>
            </w:pPr>
            <w:r w:rsidRPr="00164169">
              <w:rPr>
                <w:rFonts w:ascii="Times New Roman" w:eastAsia="Calibri" w:hAnsi="Times New Roman" w:cs="Times New Roman"/>
                <w:sz w:val="24"/>
                <w:szCs w:val="24"/>
              </w:rPr>
              <w:t>эксплуатировать электроприводы и системы управления ими,</w:t>
            </w:r>
          </w:p>
          <w:p w14:paraId="6992620F" w14:textId="77777777" w:rsidR="00254836" w:rsidRPr="00164169" w:rsidRDefault="00254836" w:rsidP="00254836">
            <w:pPr>
              <w:widowControl w:val="0"/>
              <w:numPr>
                <w:ilvl w:val="0"/>
                <w:numId w:val="21"/>
              </w:numPr>
              <w:tabs>
                <w:tab w:val="left" w:pos="189"/>
              </w:tabs>
              <w:autoSpaceDE w:val="0"/>
              <w:autoSpaceDN w:val="0"/>
              <w:adjustRightInd w:val="0"/>
              <w:ind w:left="47" w:hanging="13"/>
              <w:contextualSpacing/>
              <w:rPr>
                <w:rFonts w:ascii="Times New Roman" w:eastAsia="Calibri" w:hAnsi="Times New Roman" w:cs="Times New Roman"/>
                <w:iCs/>
                <w:sz w:val="24"/>
                <w:szCs w:val="24"/>
              </w:rPr>
            </w:pPr>
            <w:r w:rsidRPr="00164169">
              <w:rPr>
                <w:rFonts w:ascii="Times New Roman" w:eastAsia="Calibri" w:hAnsi="Times New Roman" w:cs="Times New Roman"/>
                <w:sz w:val="24"/>
                <w:szCs w:val="24"/>
              </w:rPr>
              <w:lastRenderedPageBreak/>
              <w:t xml:space="preserve"> эксплуатировать электрические преобразователи, генераторы и их системы управления..</w:t>
            </w:r>
          </w:p>
        </w:tc>
        <w:tc>
          <w:tcPr>
            <w:tcW w:w="2815" w:type="dxa"/>
          </w:tcPr>
          <w:p w14:paraId="2FC8DC0D" w14:textId="77777777" w:rsidR="00254836" w:rsidRPr="00164169" w:rsidRDefault="00254836" w:rsidP="00254836">
            <w:pPr>
              <w:widowControl w:val="0"/>
              <w:tabs>
                <w:tab w:val="left" w:pos="189"/>
              </w:tabs>
              <w:autoSpaceDE w:val="0"/>
              <w:autoSpaceDN w:val="0"/>
              <w:adjustRightInd w:val="0"/>
              <w:ind w:left="47" w:hanging="13"/>
              <w:contextualSpacing/>
              <w:jc w:val="both"/>
              <w:rPr>
                <w:rFonts w:ascii="Times New Roman" w:eastAsia="Calibri" w:hAnsi="Times New Roman" w:cs="Times New Roman"/>
                <w:sz w:val="24"/>
                <w:szCs w:val="24"/>
              </w:rPr>
            </w:pPr>
            <w:r w:rsidRPr="00164169">
              <w:rPr>
                <w:rFonts w:ascii="Times New Roman" w:eastAsia="Calibri" w:hAnsi="Times New Roman" w:cs="Times New Roman"/>
                <w:sz w:val="24"/>
                <w:szCs w:val="24"/>
              </w:rPr>
              <w:lastRenderedPageBreak/>
              <w:t>устройство и принципы действия электрических машин и электрооборудования;</w:t>
            </w:r>
          </w:p>
          <w:p w14:paraId="47AEA934" w14:textId="77777777" w:rsidR="00254836" w:rsidRPr="00164169" w:rsidRDefault="00254836" w:rsidP="00254836">
            <w:pPr>
              <w:widowControl w:val="0"/>
              <w:numPr>
                <w:ilvl w:val="0"/>
                <w:numId w:val="21"/>
              </w:numPr>
              <w:tabs>
                <w:tab w:val="left" w:pos="189"/>
              </w:tabs>
              <w:autoSpaceDE w:val="0"/>
              <w:autoSpaceDN w:val="0"/>
              <w:adjustRightInd w:val="0"/>
              <w:ind w:left="47" w:hanging="13"/>
              <w:contextualSpacing/>
              <w:jc w:val="both"/>
              <w:rPr>
                <w:rFonts w:ascii="Times New Roman" w:eastAsia="Calibri" w:hAnsi="Times New Roman" w:cs="Times New Roman"/>
                <w:sz w:val="24"/>
                <w:szCs w:val="24"/>
              </w:rPr>
            </w:pPr>
            <w:r w:rsidRPr="00164169">
              <w:rPr>
                <w:rFonts w:ascii="Times New Roman" w:eastAsia="Calibri" w:hAnsi="Times New Roman" w:cs="Times New Roman"/>
                <w:sz w:val="24"/>
                <w:szCs w:val="24"/>
              </w:rPr>
              <w:t>методика технического обслуживания и ремонта электрооборудования, способы обнаружения неисправностей,</w:t>
            </w:r>
          </w:p>
          <w:p w14:paraId="129DF880" w14:textId="77777777" w:rsidR="00254836" w:rsidRPr="00164169" w:rsidRDefault="00254836" w:rsidP="00254836">
            <w:pPr>
              <w:tabs>
                <w:tab w:val="left" w:pos="189"/>
              </w:tabs>
              <w:ind w:left="47" w:hanging="13"/>
              <w:jc w:val="both"/>
              <w:rPr>
                <w:rFonts w:ascii="Times New Roman" w:eastAsia="Calibri" w:hAnsi="Times New Roman" w:cs="Times New Roman"/>
                <w:bCs/>
                <w:i/>
                <w:sz w:val="24"/>
                <w:szCs w:val="24"/>
              </w:rPr>
            </w:pPr>
            <w:r w:rsidRPr="00164169">
              <w:rPr>
                <w:rFonts w:ascii="Times New Roman" w:eastAsia="Calibri" w:hAnsi="Times New Roman" w:cs="Times New Roman"/>
                <w:sz w:val="24"/>
                <w:szCs w:val="24"/>
              </w:rPr>
              <w:t>-основы монтажа электрооборудования.</w:t>
            </w:r>
          </w:p>
        </w:tc>
        <w:tc>
          <w:tcPr>
            <w:tcW w:w="2923" w:type="dxa"/>
          </w:tcPr>
          <w:p w14:paraId="5152FA5A" w14:textId="77777777" w:rsidR="00254836" w:rsidRPr="00164169" w:rsidRDefault="00254836" w:rsidP="00254836">
            <w:pPr>
              <w:widowControl w:val="0"/>
              <w:numPr>
                <w:ilvl w:val="0"/>
                <w:numId w:val="21"/>
              </w:numPr>
              <w:tabs>
                <w:tab w:val="left" w:pos="189"/>
              </w:tabs>
              <w:autoSpaceDE w:val="0"/>
              <w:autoSpaceDN w:val="0"/>
              <w:adjustRightInd w:val="0"/>
              <w:ind w:left="47" w:hanging="13"/>
              <w:contextualSpacing/>
              <w:rPr>
                <w:rFonts w:ascii="Times New Roman" w:eastAsia="Calibri" w:hAnsi="Times New Roman" w:cs="Times New Roman"/>
                <w:b/>
                <w:sz w:val="24"/>
                <w:szCs w:val="24"/>
              </w:rPr>
            </w:pPr>
            <w:r w:rsidRPr="00164169">
              <w:rPr>
                <w:rFonts w:ascii="Times New Roman" w:eastAsia="Calibri" w:hAnsi="Times New Roman" w:cs="Times New Roman"/>
                <w:sz w:val="24"/>
                <w:szCs w:val="24"/>
              </w:rPr>
              <w:t xml:space="preserve">технического обслуживания и ремонта электрических систем, распределительных щитов, электромоторов, генераторов, а также </w:t>
            </w:r>
            <w:proofErr w:type="spellStart"/>
            <w:r w:rsidRPr="00164169">
              <w:rPr>
                <w:rFonts w:ascii="Times New Roman" w:eastAsia="Calibri" w:hAnsi="Times New Roman" w:cs="Times New Roman"/>
                <w:sz w:val="24"/>
                <w:szCs w:val="24"/>
              </w:rPr>
              <w:t>электросистем</w:t>
            </w:r>
            <w:proofErr w:type="spellEnd"/>
            <w:r w:rsidRPr="00164169">
              <w:rPr>
                <w:rFonts w:ascii="Times New Roman" w:eastAsia="Calibri" w:hAnsi="Times New Roman" w:cs="Times New Roman"/>
                <w:sz w:val="24"/>
                <w:szCs w:val="24"/>
              </w:rPr>
              <w:t xml:space="preserve"> и оборудования постоянного и переменного тока.</w:t>
            </w:r>
          </w:p>
        </w:tc>
      </w:tr>
      <w:tr w:rsidR="00254836" w:rsidRPr="00164169" w14:paraId="7D279556" w14:textId="77777777" w:rsidTr="00164169">
        <w:trPr>
          <w:trHeight w:val="327"/>
        </w:trPr>
        <w:tc>
          <w:tcPr>
            <w:tcW w:w="1185" w:type="dxa"/>
          </w:tcPr>
          <w:p w14:paraId="7D6E759D" w14:textId="77777777" w:rsidR="00254836" w:rsidRPr="00164169" w:rsidRDefault="00254836" w:rsidP="00254836">
            <w:pPr>
              <w:rPr>
                <w:rFonts w:ascii="Times New Roman" w:eastAsia="Calibri" w:hAnsi="Times New Roman" w:cs="Times New Roman"/>
                <w:bCs/>
                <w:sz w:val="24"/>
                <w:szCs w:val="24"/>
              </w:rPr>
            </w:pPr>
            <w:r w:rsidRPr="00164169">
              <w:rPr>
                <w:rFonts w:ascii="Times New Roman" w:eastAsia="Calibri" w:hAnsi="Times New Roman" w:cs="Times New Roman"/>
                <w:bCs/>
                <w:sz w:val="24"/>
                <w:szCs w:val="24"/>
              </w:rPr>
              <w:lastRenderedPageBreak/>
              <w:t>ПК 1.2</w:t>
            </w:r>
          </w:p>
        </w:tc>
        <w:tc>
          <w:tcPr>
            <w:tcW w:w="2705" w:type="dxa"/>
          </w:tcPr>
          <w:p w14:paraId="11A2FEA6" w14:textId="77777777" w:rsidR="00254836" w:rsidRPr="00164169" w:rsidRDefault="00254836" w:rsidP="00254836">
            <w:pPr>
              <w:widowControl w:val="0"/>
              <w:numPr>
                <w:ilvl w:val="0"/>
                <w:numId w:val="21"/>
              </w:numPr>
              <w:tabs>
                <w:tab w:val="left" w:pos="189"/>
              </w:tabs>
              <w:autoSpaceDE w:val="0"/>
              <w:autoSpaceDN w:val="0"/>
              <w:adjustRightInd w:val="0"/>
              <w:ind w:left="47" w:hanging="13"/>
              <w:contextualSpacing/>
              <w:rPr>
                <w:rFonts w:ascii="Times New Roman" w:eastAsia="Calibri" w:hAnsi="Times New Roman" w:cs="Times New Roman"/>
                <w:sz w:val="24"/>
                <w:szCs w:val="24"/>
              </w:rPr>
            </w:pPr>
            <w:r w:rsidRPr="00164169">
              <w:rPr>
                <w:rFonts w:ascii="Times New Roman" w:eastAsia="Calibri" w:hAnsi="Times New Roman" w:cs="Times New Roman"/>
                <w:sz w:val="24"/>
                <w:szCs w:val="24"/>
              </w:rPr>
              <w:t>читать электрические и простые электронные схемы,</w:t>
            </w:r>
          </w:p>
          <w:p w14:paraId="350FEE76" w14:textId="77777777" w:rsidR="00254836" w:rsidRPr="00164169" w:rsidRDefault="00254836" w:rsidP="00254836">
            <w:pPr>
              <w:widowControl w:val="0"/>
              <w:numPr>
                <w:ilvl w:val="0"/>
                <w:numId w:val="21"/>
              </w:numPr>
              <w:tabs>
                <w:tab w:val="left" w:pos="189"/>
              </w:tabs>
              <w:autoSpaceDE w:val="0"/>
              <w:autoSpaceDN w:val="0"/>
              <w:adjustRightInd w:val="0"/>
              <w:ind w:left="47" w:hanging="13"/>
              <w:contextualSpacing/>
              <w:rPr>
                <w:rFonts w:ascii="Times New Roman" w:eastAsia="Calibri" w:hAnsi="Times New Roman" w:cs="Times New Roman"/>
                <w:sz w:val="24"/>
                <w:szCs w:val="24"/>
              </w:rPr>
            </w:pPr>
            <w:r w:rsidRPr="00164169">
              <w:rPr>
                <w:rFonts w:ascii="Times New Roman" w:eastAsia="Calibri" w:hAnsi="Times New Roman" w:cs="Times New Roman"/>
                <w:sz w:val="24"/>
                <w:szCs w:val="24"/>
              </w:rPr>
              <w:t xml:space="preserve">обнаруживать неисправности в </w:t>
            </w:r>
            <w:proofErr w:type="spellStart"/>
            <w:r w:rsidRPr="00164169">
              <w:rPr>
                <w:rFonts w:ascii="Times New Roman" w:eastAsia="Calibri" w:hAnsi="Times New Roman" w:cs="Times New Roman"/>
                <w:sz w:val="24"/>
                <w:szCs w:val="24"/>
              </w:rPr>
              <w:t>электроцепях</w:t>
            </w:r>
            <w:proofErr w:type="spellEnd"/>
            <w:r w:rsidRPr="00164169">
              <w:rPr>
                <w:rFonts w:ascii="Times New Roman" w:eastAsia="Calibri" w:hAnsi="Times New Roman" w:cs="Times New Roman"/>
                <w:sz w:val="24"/>
                <w:szCs w:val="24"/>
              </w:rPr>
              <w:t>, места дефектов и принимать меры по предотвращению повреждений,</w:t>
            </w:r>
          </w:p>
          <w:p w14:paraId="3F3BFBA2" w14:textId="77777777" w:rsidR="00254836" w:rsidRPr="00164169" w:rsidRDefault="00254836" w:rsidP="00254836">
            <w:pPr>
              <w:widowControl w:val="0"/>
              <w:numPr>
                <w:ilvl w:val="0"/>
                <w:numId w:val="21"/>
              </w:numPr>
              <w:tabs>
                <w:tab w:val="left" w:pos="189"/>
              </w:tabs>
              <w:autoSpaceDE w:val="0"/>
              <w:autoSpaceDN w:val="0"/>
              <w:adjustRightInd w:val="0"/>
              <w:ind w:left="47" w:hanging="13"/>
              <w:contextualSpacing/>
              <w:rPr>
                <w:rFonts w:ascii="Times New Roman" w:eastAsia="Calibri" w:hAnsi="Times New Roman" w:cs="Times New Roman"/>
                <w:iCs/>
                <w:sz w:val="24"/>
                <w:szCs w:val="24"/>
              </w:rPr>
            </w:pPr>
            <w:r w:rsidRPr="00164169">
              <w:rPr>
                <w:rFonts w:ascii="Times New Roman" w:eastAsia="Calibri" w:hAnsi="Times New Roman" w:cs="Times New Roman"/>
                <w:sz w:val="24"/>
                <w:szCs w:val="24"/>
              </w:rPr>
              <w:t>эксплуатировать электроприводы и системы управления ими,</w:t>
            </w:r>
          </w:p>
          <w:p w14:paraId="7B315CBA" w14:textId="77777777" w:rsidR="00254836" w:rsidRPr="00164169" w:rsidRDefault="00254836" w:rsidP="00254836">
            <w:pPr>
              <w:widowControl w:val="0"/>
              <w:numPr>
                <w:ilvl w:val="0"/>
                <w:numId w:val="21"/>
              </w:numPr>
              <w:tabs>
                <w:tab w:val="left" w:pos="189"/>
              </w:tabs>
              <w:autoSpaceDE w:val="0"/>
              <w:autoSpaceDN w:val="0"/>
              <w:adjustRightInd w:val="0"/>
              <w:ind w:left="47" w:hanging="13"/>
              <w:contextualSpacing/>
              <w:rPr>
                <w:rFonts w:ascii="Times New Roman" w:eastAsia="Calibri" w:hAnsi="Times New Roman" w:cs="Times New Roman"/>
                <w:iCs/>
                <w:sz w:val="24"/>
                <w:szCs w:val="24"/>
              </w:rPr>
            </w:pPr>
            <w:r w:rsidRPr="00164169">
              <w:rPr>
                <w:rFonts w:ascii="Times New Roman" w:eastAsia="Calibri" w:hAnsi="Times New Roman" w:cs="Times New Roman"/>
                <w:sz w:val="24"/>
                <w:szCs w:val="24"/>
              </w:rPr>
              <w:t xml:space="preserve"> эксплуатировать электрические преобразователи, генераторы и их системы управления.</w:t>
            </w:r>
          </w:p>
        </w:tc>
        <w:tc>
          <w:tcPr>
            <w:tcW w:w="2815" w:type="dxa"/>
          </w:tcPr>
          <w:p w14:paraId="2FBF3479" w14:textId="77777777" w:rsidR="00254836" w:rsidRPr="00164169" w:rsidRDefault="00254836" w:rsidP="00254836">
            <w:pPr>
              <w:widowControl w:val="0"/>
              <w:numPr>
                <w:ilvl w:val="0"/>
                <w:numId w:val="21"/>
              </w:numPr>
              <w:tabs>
                <w:tab w:val="left" w:pos="189"/>
              </w:tabs>
              <w:autoSpaceDE w:val="0"/>
              <w:autoSpaceDN w:val="0"/>
              <w:adjustRightInd w:val="0"/>
              <w:ind w:left="47" w:hanging="13"/>
              <w:contextualSpacing/>
              <w:rPr>
                <w:rFonts w:ascii="Times New Roman" w:eastAsia="Calibri" w:hAnsi="Times New Roman" w:cs="Times New Roman"/>
                <w:bCs/>
                <w:i/>
                <w:sz w:val="24"/>
                <w:szCs w:val="24"/>
              </w:rPr>
            </w:pPr>
            <w:r w:rsidRPr="00164169">
              <w:rPr>
                <w:rFonts w:ascii="Times New Roman" w:eastAsia="Calibri" w:hAnsi="Times New Roman" w:cs="Times New Roman"/>
                <w:sz w:val="24"/>
                <w:szCs w:val="24"/>
              </w:rPr>
              <w:t>устройство и принципы действия электрических машин и электрооборудования; методика технического обслуживания и ремонта электрооборудования, способы обнаружения неисправностей..</w:t>
            </w:r>
          </w:p>
        </w:tc>
        <w:tc>
          <w:tcPr>
            <w:tcW w:w="2923" w:type="dxa"/>
          </w:tcPr>
          <w:p w14:paraId="554CC4D2" w14:textId="77777777" w:rsidR="00254836" w:rsidRPr="00164169" w:rsidRDefault="00254836" w:rsidP="00254836">
            <w:pPr>
              <w:widowControl w:val="0"/>
              <w:numPr>
                <w:ilvl w:val="0"/>
                <w:numId w:val="21"/>
              </w:numPr>
              <w:tabs>
                <w:tab w:val="left" w:pos="189"/>
              </w:tabs>
              <w:autoSpaceDE w:val="0"/>
              <w:autoSpaceDN w:val="0"/>
              <w:adjustRightInd w:val="0"/>
              <w:ind w:left="47" w:hanging="13"/>
              <w:contextualSpacing/>
              <w:rPr>
                <w:rFonts w:ascii="Times New Roman" w:eastAsia="Calibri" w:hAnsi="Times New Roman" w:cs="Times New Roman"/>
                <w:b/>
                <w:sz w:val="24"/>
                <w:szCs w:val="24"/>
              </w:rPr>
            </w:pPr>
            <w:r w:rsidRPr="00164169">
              <w:rPr>
                <w:rFonts w:ascii="Times New Roman" w:eastAsia="Calibri" w:hAnsi="Times New Roman" w:cs="Times New Roman"/>
                <w:sz w:val="24"/>
                <w:szCs w:val="24"/>
              </w:rPr>
              <w:t>проведения диагностики и профилактических испытаний электрооборудования</w:t>
            </w:r>
          </w:p>
        </w:tc>
      </w:tr>
      <w:tr w:rsidR="00254836" w:rsidRPr="00164169" w14:paraId="39510A91" w14:textId="77777777" w:rsidTr="00164169">
        <w:trPr>
          <w:trHeight w:val="327"/>
        </w:trPr>
        <w:tc>
          <w:tcPr>
            <w:tcW w:w="1185" w:type="dxa"/>
          </w:tcPr>
          <w:p w14:paraId="7298F767" w14:textId="77777777" w:rsidR="00254836" w:rsidRPr="00164169" w:rsidRDefault="00254836" w:rsidP="00254836">
            <w:pPr>
              <w:rPr>
                <w:rFonts w:ascii="Times New Roman" w:eastAsia="Calibri" w:hAnsi="Times New Roman" w:cs="Times New Roman"/>
                <w:bCs/>
                <w:sz w:val="24"/>
                <w:szCs w:val="24"/>
              </w:rPr>
            </w:pPr>
            <w:r w:rsidRPr="00164169">
              <w:rPr>
                <w:rFonts w:ascii="Times New Roman" w:eastAsia="Calibri" w:hAnsi="Times New Roman" w:cs="Times New Roman"/>
                <w:bCs/>
                <w:sz w:val="24"/>
                <w:szCs w:val="24"/>
              </w:rPr>
              <w:t>ПК 1.3</w:t>
            </w:r>
          </w:p>
        </w:tc>
        <w:tc>
          <w:tcPr>
            <w:tcW w:w="2705" w:type="dxa"/>
          </w:tcPr>
          <w:p w14:paraId="715831A9" w14:textId="77777777" w:rsidR="00254836" w:rsidRPr="00164169" w:rsidRDefault="00254836" w:rsidP="00254836">
            <w:pPr>
              <w:widowControl w:val="0"/>
              <w:numPr>
                <w:ilvl w:val="0"/>
                <w:numId w:val="21"/>
              </w:numPr>
              <w:tabs>
                <w:tab w:val="left" w:pos="189"/>
              </w:tabs>
              <w:autoSpaceDE w:val="0"/>
              <w:autoSpaceDN w:val="0"/>
              <w:adjustRightInd w:val="0"/>
              <w:ind w:left="47" w:hanging="13"/>
              <w:contextualSpacing/>
              <w:rPr>
                <w:rFonts w:ascii="Times New Roman" w:eastAsia="Calibri" w:hAnsi="Times New Roman" w:cs="Times New Roman"/>
                <w:sz w:val="24"/>
                <w:szCs w:val="24"/>
              </w:rPr>
            </w:pPr>
            <w:r w:rsidRPr="00164169">
              <w:rPr>
                <w:rFonts w:ascii="Times New Roman" w:eastAsia="Calibri" w:hAnsi="Times New Roman" w:cs="Times New Roman"/>
                <w:sz w:val="24"/>
                <w:szCs w:val="24"/>
              </w:rPr>
              <w:t>читать электрические и простые электронные схемы,</w:t>
            </w:r>
          </w:p>
          <w:p w14:paraId="5F761B5A" w14:textId="77777777" w:rsidR="00254836" w:rsidRPr="00164169" w:rsidRDefault="00254836" w:rsidP="00254836">
            <w:pPr>
              <w:widowControl w:val="0"/>
              <w:numPr>
                <w:ilvl w:val="0"/>
                <w:numId w:val="21"/>
              </w:numPr>
              <w:tabs>
                <w:tab w:val="left" w:pos="189"/>
              </w:tabs>
              <w:autoSpaceDE w:val="0"/>
              <w:autoSpaceDN w:val="0"/>
              <w:adjustRightInd w:val="0"/>
              <w:ind w:left="47" w:hanging="13"/>
              <w:contextualSpacing/>
              <w:rPr>
                <w:rFonts w:ascii="Times New Roman" w:eastAsia="Calibri" w:hAnsi="Times New Roman" w:cs="Times New Roman"/>
                <w:sz w:val="24"/>
                <w:szCs w:val="24"/>
              </w:rPr>
            </w:pPr>
            <w:r w:rsidRPr="00164169">
              <w:rPr>
                <w:rFonts w:ascii="Times New Roman" w:eastAsia="Calibri" w:hAnsi="Times New Roman" w:cs="Times New Roman"/>
                <w:sz w:val="24"/>
                <w:szCs w:val="24"/>
              </w:rPr>
              <w:t xml:space="preserve">обнаруживать неисправности в </w:t>
            </w:r>
            <w:proofErr w:type="spellStart"/>
            <w:r w:rsidRPr="00164169">
              <w:rPr>
                <w:rFonts w:ascii="Times New Roman" w:eastAsia="Calibri" w:hAnsi="Times New Roman" w:cs="Times New Roman"/>
                <w:sz w:val="24"/>
                <w:szCs w:val="24"/>
              </w:rPr>
              <w:t>электроцепях</w:t>
            </w:r>
            <w:proofErr w:type="spellEnd"/>
            <w:r w:rsidRPr="00164169">
              <w:rPr>
                <w:rFonts w:ascii="Times New Roman" w:eastAsia="Calibri" w:hAnsi="Times New Roman" w:cs="Times New Roman"/>
                <w:sz w:val="24"/>
                <w:szCs w:val="24"/>
              </w:rPr>
              <w:t>, места дефектов и принимать меры по предотвращению повреждений,</w:t>
            </w:r>
          </w:p>
          <w:p w14:paraId="51042862" w14:textId="77777777" w:rsidR="00254836" w:rsidRPr="00164169" w:rsidRDefault="00254836" w:rsidP="00254836">
            <w:pPr>
              <w:widowControl w:val="0"/>
              <w:numPr>
                <w:ilvl w:val="0"/>
                <w:numId w:val="21"/>
              </w:numPr>
              <w:tabs>
                <w:tab w:val="left" w:pos="189"/>
              </w:tabs>
              <w:autoSpaceDE w:val="0"/>
              <w:autoSpaceDN w:val="0"/>
              <w:adjustRightInd w:val="0"/>
              <w:ind w:left="47" w:hanging="13"/>
              <w:contextualSpacing/>
              <w:rPr>
                <w:rFonts w:ascii="Times New Roman" w:eastAsia="Calibri" w:hAnsi="Times New Roman" w:cs="Times New Roman"/>
                <w:iCs/>
                <w:sz w:val="24"/>
                <w:szCs w:val="24"/>
              </w:rPr>
            </w:pPr>
            <w:r w:rsidRPr="00164169">
              <w:rPr>
                <w:rFonts w:ascii="Times New Roman" w:eastAsia="Calibri" w:hAnsi="Times New Roman" w:cs="Times New Roman"/>
                <w:sz w:val="24"/>
                <w:szCs w:val="24"/>
              </w:rPr>
              <w:t>эксплуатировать электроприводы и системы управления ими,</w:t>
            </w:r>
          </w:p>
          <w:p w14:paraId="278E0587" w14:textId="77777777" w:rsidR="00254836" w:rsidRPr="00164169" w:rsidRDefault="00254836" w:rsidP="00254836">
            <w:pPr>
              <w:widowControl w:val="0"/>
              <w:numPr>
                <w:ilvl w:val="0"/>
                <w:numId w:val="21"/>
              </w:numPr>
              <w:tabs>
                <w:tab w:val="left" w:pos="189"/>
              </w:tabs>
              <w:autoSpaceDE w:val="0"/>
              <w:autoSpaceDN w:val="0"/>
              <w:adjustRightInd w:val="0"/>
              <w:ind w:left="47" w:hanging="13"/>
              <w:contextualSpacing/>
              <w:rPr>
                <w:rFonts w:ascii="Times New Roman" w:eastAsia="Calibri" w:hAnsi="Times New Roman" w:cs="Times New Roman"/>
                <w:iCs/>
                <w:sz w:val="24"/>
                <w:szCs w:val="24"/>
              </w:rPr>
            </w:pPr>
            <w:r w:rsidRPr="00164169">
              <w:rPr>
                <w:rFonts w:ascii="Times New Roman" w:eastAsia="Calibri" w:hAnsi="Times New Roman" w:cs="Times New Roman"/>
                <w:sz w:val="24"/>
                <w:szCs w:val="24"/>
              </w:rPr>
              <w:t xml:space="preserve"> эксплуатировать электрические преобразователи, генераторы и их системы управления.</w:t>
            </w:r>
          </w:p>
        </w:tc>
        <w:tc>
          <w:tcPr>
            <w:tcW w:w="2815" w:type="dxa"/>
          </w:tcPr>
          <w:p w14:paraId="0E76E24A" w14:textId="77777777" w:rsidR="00254836" w:rsidRPr="00164169" w:rsidRDefault="00254836" w:rsidP="00254836">
            <w:pPr>
              <w:widowControl w:val="0"/>
              <w:numPr>
                <w:ilvl w:val="0"/>
                <w:numId w:val="21"/>
              </w:numPr>
              <w:tabs>
                <w:tab w:val="left" w:pos="189"/>
              </w:tabs>
              <w:autoSpaceDE w:val="0"/>
              <w:autoSpaceDN w:val="0"/>
              <w:adjustRightInd w:val="0"/>
              <w:ind w:left="47" w:hanging="13"/>
              <w:contextualSpacing/>
              <w:rPr>
                <w:rFonts w:ascii="Times New Roman" w:eastAsia="Calibri" w:hAnsi="Times New Roman" w:cs="Times New Roman"/>
                <w:bCs/>
                <w:i/>
                <w:sz w:val="24"/>
                <w:szCs w:val="24"/>
              </w:rPr>
            </w:pPr>
            <w:r w:rsidRPr="00164169">
              <w:rPr>
                <w:rFonts w:ascii="Times New Roman" w:eastAsia="Calibri" w:hAnsi="Times New Roman" w:cs="Times New Roman"/>
                <w:sz w:val="24"/>
                <w:szCs w:val="24"/>
              </w:rPr>
              <w:t>устройство и принципы действия электрических машин и электрооборудования; методика технического обслуживания и ремонта электрооборудования, способы обнаружения неисправностей.</w:t>
            </w:r>
          </w:p>
        </w:tc>
        <w:tc>
          <w:tcPr>
            <w:tcW w:w="2923" w:type="dxa"/>
          </w:tcPr>
          <w:p w14:paraId="01D3E6FC" w14:textId="77777777" w:rsidR="00254836" w:rsidRPr="00164169" w:rsidRDefault="00254836" w:rsidP="00254836">
            <w:pPr>
              <w:tabs>
                <w:tab w:val="left" w:pos="189"/>
              </w:tabs>
              <w:ind w:left="47" w:hanging="13"/>
              <w:rPr>
                <w:rFonts w:ascii="Times New Roman" w:eastAsia="Calibri" w:hAnsi="Times New Roman" w:cs="Times New Roman"/>
                <w:sz w:val="24"/>
                <w:szCs w:val="24"/>
              </w:rPr>
            </w:pPr>
            <w:r w:rsidRPr="00164169">
              <w:rPr>
                <w:rFonts w:ascii="Times New Roman" w:eastAsia="Calibri" w:hAnsi="Times New Roman" w:cs="Times New Roman"/>
                <w:sz w:val="24"/>
                <w:szCs w:val="24"/>
              </w:rPr>
              <w:t>осуществления оценки производственно-технических показателей работы электрооборудования.</w:t>
            </w:r>
          </w:p>
        </w:tc>
      </w:tr>
    </w:tbl>
    <w:p w14:paraId="750F3F48" w14:textId="77777777" w:rsidR="00254836" w:rsidRPr="00164169" w:rsidRDefault="00254836" w:rsidP="00254836">
      <w:pPr>
        <w:rPr>
          <w:rFonts w:ascii="Calibri" w:eastAsia="Calibri" w:hAnsi="Calibri" w:cs="Times New Roman"/>
          <w:sz w:val="24"/>
          <w:szCs w:val="24"/>
        </w:rPr>
      </w:pPr>
    </w:p>
    <w:p w14:paraId="64FB9F7F" w14:textId="77777777" w:rsidR="00254836" w:rsidRPr="00164169" w:rsidRDefault="00254836" w:rsidP="00254836">
      <w:pPr>
        <w:numPr>
          <w:ilvl w:val="1"/>
          <w:numId w:val="14"/>
        </w:numPr>
        <w:spacing w:after="120" w:line="276" w:lineRule="auto"/>
        <w:outlineLvl w:val="1"/>
        <w:rPr>
          <w:rFonts w:ascii="Times New Roman" w:eastAsia="Calibri" w:hAnsi="Times New Roman" w:cs="Times New Roman"/>
          <w:b/>
          <w:bCs/>
          <w:sz w:val="24"/>
          <w:szCs w:val="24"/>
          <w:lang w:eastAsia="ru-RU"/>
        </w:rPr>
      </w:pPr>
      <w:bookmarkStart w:id="13" w:name="_Toc162370390"/>
      <w:r w:rsidRPr="00164169">
        <w:rPr>
          <w:rFonts w:ascii="Times New Roman" w:eastAsia="Calibri" w:hAnsi="Times New Roman" w:cs="Times New Roman"/>
          <w:b/>
          <w:bCs/>
          <w:sz w:val="24"/>
          <w:szCs w:val="24"/>
          <w:lang w:eastAsia="ru-RU"/>
        </w:rPr>
        <w:t>Обоснование часов вариативной части ОПОП-П</w:t>
      </w:r>
      <w:bookmarkEnd w:id="13"/>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4"/>
        <w:gridCol w:w="2080"/>
        <w:gridCol w:w="2121"/>
        <w:gridCol w:w="2080"/>
        <w:gridCol w:w="792"/>
        <w:gridCol w:w="1956"/>
      </w:tblGrid>
      <w:tr w:rsidR="00254836" w:rsidRPr="00164169" w14:paraId="6EEA537C" w14:textId="77777777" w:rsidTr="0097440A">
        <w:tc>
          <w:tcPr>
            <w:tcW w:w="657" w:type="dxa"/>
          </w:tcPr>
          <w:p w14:paraId="2422AC2C" w14:textId="77777777" w:rsidR="00254836" w:rsidRPr="00164169" w:rsidRDefault="00254836" w:rsidP="00254836">
            <w:pPr>
              <w:spacing w:after="120"/>
              <w:contextualSpacing/>
              <w:rPr>
                <w:rFonts w:ascii="Times New Roman" w:eastAsia="Calibri" w:hAnsi="Times New Roman" w:cs="Times New Roman"/>
                <w:b/>
                <w:sz w:val="24"/>
                <w:szCs w:val="24"/>
              </w:rPr>
            </w:pPr>
            <w:r w:rsidRPr="00164169">
              <w:rPr>
                <w:rFonts w:ascii="Times New Roman" w:eastAsia="Calibri" w:hAnsi="Times New Roman" w:cs="Times New Roman"/>
                <w:b/>
                <w:sz w:val="24"/>
                <w:szCs w:val="24"/>
              </w:rPr>
              <w:t>№№ п/п</w:t>
            </w:r>
          </w:p>
        </w:tc>
        <w:tc>
          <w:tcPr>
            <w:tcW w:w="2125" w:type="dxa"/>
          </w:tcPr>
          <w:p w14:paraId="6133D013" w14:textId="77777777" w:rsidR="00254836" w:rsidRPr="00164169" w:rsidRDefault="00254836" w:rsidP="00254836">
            <w:pPr>
              <w:spacing w:after="120"/>
              <w:contextualSpacing/>
              <w:rPr>
                <w:rFonts w:ascii="Times New Roman" w:eastAsia="Calibri" w:hAnsi="Times New Roman" w:cs="Times New Roman"/>
                <w:b/>
                <w:sz w:val="24"/>
                <w:szCs w:val="24"/>
              </w:rPr>
            </w:pPr>
            <w:r w:rsidRPr="00164169">
              <w:rPr>
                <w:rFonts w:ascii="Times New Roman" w:eastAsia="Calibri" w:hAnsi="Times New Roman" w:cs="Times New Roman"/>
                <w:b/>
                <w:sz w:val="24"/>
                <w:szCs w:val="24"/>
              </w:rPr>
              <w:t>Дополнительные профессиональные компетенции</w:t>
            </w:r>
          </w:p>
        </w:tc>
        <w:tc>
          <w:tcPr>
            <w:tcW w:w="2009" w:type="dxa"/>
          </w:tcPr>
          <w:p w14:paraId="1BC25CAB" w14:textId="77777777" w:rsidR="00254836" w:rsidRPr="00164169" w:rsidRDefault="00254836" w:rsidP="00254836">
            <w:pPr>
              <w:spacing w:after="120"/>
              <w:contextualSpacing/>
              <w:rPr>
                <w:rFonts w:ascii="Times New Roman" w:eastAsia="Calibri" w:hAnsi="Times New Roman" w:cs="Times New Roman"/>
                <w:b/>
                <w:sz w:val="24"/>
                <w:szCs w:val="24"/>
              </w:rPr>
            </w:pPr>
            <w:r w:rsidRPr="00164169">
              <w:rPr>
                <w:rFonts w:ascii="Times New Roman" w:eastAsia="Calibri" w:hAnsi="Times New Roman" w:cs="Times New Roman"/>
                <w:b/>
                <w:sz w:val="24"/>
                <w:szCs w:val="24"/>
              </w:rPr>
              <w:t>Дополнительные знания, умения, навыки</w:t>
            </w:r>
          </w:p>
        </w:tc>
        <w:tc>
          <w:tcPr>
            <w:tcW w:w="2081" w:type="dxa"/>
          </w:tcPr>
          <w:p w14:paraId="0A69D7F4" w14:textId="77777777" w:rsidR="00254836" w:rsidRPr="00164169" w:rsidRDefault="00254836" w:rsidP="00254836">
            <w:pPr>
              <w:spacing w:after="120"/>
              <w:contextualSpacing/>
              <w:rPr>
                <w:rFonts w:ascii="Times New Roman" w:eastAsia="Calibri" w:hAnsi="Times New Roman" w:cs="Times New Roman"/>
                <w:b/>
                <w:sz w:val="24"/>
                <w:szCs w:val="24"/>
              </w:rPr>
            </w:pPr>
            <w:r w:rsidRPr="00164169">
              <w:rPr>
                <w:rFonts w:ascii="Times New Roman" w:eastAsia="Calibri" w:hAnsi="Times New Roman" w:cs="Times New Roman"/>
                <w:b/>
                <w:sz w:val="24"/>
                <w:szCs w:val="24"/>
              </w:rPr>
              <w:t>№, наименование темы</w:t>
            </w:r>
          </w:p>
        </w:tc>
        <w:tc>
          <w:tcPr>
            <w:tcW w:w="872" w:type="dxa"/>
          </w:tcPr>
          <w:p w14:paraId="198E583A" w14:textId="77777777" w:rsidR="00254836" w:rsidRPr="00164169" w:rsidRDefault="00254836" w:rsidP="00254836">
            <w:pPr>
              <w:spacing w:after="120"/>
              <w:contextualSpacing/>
              <w:rPr>
                <w:rFonts w:ascii="Times New Roman" w:eastAsia="Calibri" w:hAnsi="Times New Roman" w:cs="Times New Roman"/>
                <w:b/>
                <w:sz w:val="24"/>
                <w:szCs w:val="24"/>
              </w:rPr>
            </w:pPr>
            <w:r w:rsidRPr="00164169">
              <w:rPr>
                <w:rFonts w:ascii="Times New Roman" w:eastAsia="Calibri" w:hAnsi="Times New Roman" w:cs="Times New Roman"/>
                <w:b/>
                <w:sz w:val="24"/>
                <w:szCs w:val="24"/>
              </w:rPr>
              <w:t>Объем часов</w:t>
            </w:r>
          </w:p>
        </w:tc>
        <w:tc>
          <w:tcPr>
            <w:tcW w:w="2115" w:type="dxa"/>
          </w:tcPr>
          <w:p w14:paraId="04DB5F79" w14:textId="77777777" w:rsidR="00254836" w:rsidRPr="00164169" w:rsidRDefault="00254836" w:rsidP="00254836">
            <w:pPr>
              <w:spacing w:after="120"/>
              <w:contextualSpacing/>
              <w:rPr>
                <w:rFonts w:ascii="Times New Roman" w:eastAsia="Calibri" w:hAnsi="Times New Roman" w:cs="Times New Roman"/>
                <w:b/>
                <w:sz w:val="24"/>
                <w:szCs w:val="24"/>
              </w:rPr>
            </w:pPr>
            <w:r w:rsidRPr="00164169">
              <w:rPr>
                <w:rFonts w:ascii="Times New Roman" w:eastAsia="Calibri" w:hAnsi="Times New Roman" w:cs="Times New Roman"/>
                <w:b/>
                <w:sz w:val="24"/>
                <w:szCs w:val="24"/>
              </w:rPr>
              <w:t>Обоснование включения в рабочую программу</w:t>
            </w:r>
          </w:p>
        </w:tc>
      </w:tr>
      <w:tr w:rsidR="00254836" w:rsidRPr="00164169" w14:paraId="68E91A96" w14:textId="77777777" w:rsidTr="0097440A">
        <w:tc>
          <w:tcPr>
            <w:tcW w:w="657" w:type="dxa"/>
          </w:tcPr>
          <w:p w14:paraId="2E91B488" w14:textId="77777777" w:rsidR="00254836" w:rsidRPr="00164169" w:rsidRDefault="00254836" w:rsidP="00254836">
            <w:pPr>
              <w:spacing w:after="120"/>
              <w:contextualSpacing/>
              <w:rPr>
                <w:rFonts w:ascii="Times New Roman" w:eastAsia="Calibri" w:hAnsi="Times New Roman" w:cs="Times New Roman"/>
                <w:bCs/>
                <w:sz w:val="24"/>
                <w:szCs w:val="24"/>
              </w:rPr>
            </w:pPr>
            <w:r w:rsidRPr="00164169">
              <w:rPr>
                <w:rFonts w:ascii="Times New Roman" w:eastAsia="Calibri" w:hAnsi="Times New Roman" w:cs="Times New Roman"/>
                <w:bCs/>
                <w:sz w:val="24"/>
                <w:szCs w:val="24"/>
              </w:rPr>
              <w:lastRenderedPageBreak/>
              <w:t>1</w:t>
            </w:r>
          </w:p>
        </w:tc>
        <w:tc>
          <w:tcPr>
            <w:tcW w:w="2125" w:type="dxa"/>
          </w:tcPr>
          <w:p w14:paraId="26C7A23F" w14:textId="77777777" w:rsidR="00254836" w:rsidRPr="00164169" w:rsidRDefault="00254836" w:rsidP="00254836">
            <w:pPr>
              <w:spacing w:after="120"/>
              <w:contextualSpacing/>
              <w:rPr>
                <w:rFonts w:ascii="Times New Roman" w:eastAsia="Calibri" w:hAnsi="Times New Roman" w:cs="Times New Roman"/>
                <w:bCs/>
                <w:sz w:val="24"/>
                <w:szCs w:val="24"/>
              </w:rPr>
            </w:pPr>
          </w:p>
        </w:tc>
        <w:tc>
          <w:tcPr>
            <w:tcW w:w="2009" w:type="dxa"/>
          </w:tcPr>
          <w:p w14:paraId="53A80062" w14:textId="77777777" w:rsidR="00254836" w:rsidRPr="00164169" w:rsidRDefault="00254836" w:rsidP="00254836">
            <w:pPr>
              <w:shd w:val="clear" w:color="auto" w:fill="FFFFFF"/>
              <w:textAlignment w:val="baseline"/>
              <w:rPr>
                <w:rFonts w:ascii="Times New Roman" w:eastAsia="Times New Roman" w:hAnsi="Times New Roman" w:cs="Times New Roman"/>
                <w:bCs/>
                <w:sz w:val="24"/>
                <w:szCs w:val="24"/>
                <w:lang w:eastAsia="ru-RU"/>
              </w:rPr>
            </w:pPr>
            <w:r w:rsidRPr="00164169">
              <w:rPr>
                <w:rFonts w:ascii="Times New Roman" w:eastAsia="Times New Roman" w:hAnsi="Times New Roman" w:cs="Times New Roman"/>
                <w:sz w:val="24"/>
                <w:szCs w:val="24"/>
                <w:lang w:eastAsia="ru-RU"/>
              </w:rPr>
              <w:t>Классификацию основного электрического оборудования отрасли Источники света: лампы накаливания, газоразрядные лампы. Условия эксплуатации электрооборудования Пути и средства повышения долговечности оборудования</w:t>
            </w:r>
          </w:p>
        </w:tc>
        <w:tc>
          <w:tcPr>
            <w:tcW w:w="2081" w:type="dxa"/>
          </w:tcPr>
          <w:p w14:paraId="6F23A3F6" w14:textId="77777777" w:rsidR="00254836" w:rsidRPr="00164169" w:rsidRDefault="00254836" w:rsidP="00254836">
            <w:pPr>
              <w:spacing w:after="120"/>
              <w:contextualSpacing/>
              <w:rPr>
                <w:rFonts w:ascii="Times New Roman" w:eastAsia="Calibri" w:hAnsi="Times New Roman" w:cs="Times New Roman"/>
                <w:bCs/>
                <w:sz w:val="24"/>
                <w:szCs w:val="24"/>
              </w:rPr>
            </w:pPr>
            <w:r w:rsidRPr="00164169">
              <w:rPr>
                <w:rFonts w:ascii="Times New Roman" w:eastAsia="Calibri" w:hAnsi="Times New Roman" w:cs="Times New Roman"/>
                <w:bCs/>
                <w:sz w:val="24"/>
                <w:szCs w:val="24"/>
              </w:rPr>
              <w:t>Тема 1.2. Эксплуатация электрического и электромеханического оборудования</w:t>
            </w:r>
          </w:p>
        </w:tc>
        <w:tc>
          <w:tcPr>
            <w:tcW w:w="872" w:type="dxa"/>
          </w:tcPr>
          <w:p w14:paraId="455617F1" w14:textId="77777777" w:rsidR="00254836" w:rsidRPr="00164169" w:rsidRDefault="00254836" w:rsidP="00254836">
            <w:pPr>
              <w:spacing w:after="120"/>
              <w:contextualSpacing/>
              <w:rPr>
                <w:rFonts w:ascii="Times New Roman" w:eastAsia="Calibri" w:hAnsi="Times New Roman" w:cs="Times New Roman"/>
                <w:bCs/>
                <w:sz w:val="24"/>
                <w:szCs w:val="24"/>
              </w:rPr>
            </w:pPr>
            <w:r w:rsidRPr="00164169">
              <w:rPr>
                <w:rFonts w:ascii="Times New Roman" w:eastAsia="Calibri" w:hAnsi="Times New Roman" w:cs="Times New Roman"/>
                <w:bCs/>
                <w:sz w:val="24"/>
                <w:szCs w:val="24"/>
              </w:rPr>
              <w:t>9</w:t>
            </w:r>
          </w:p>
        </w:tc>
        <w:tc>
          <w:tcPr>
            <w:tcW w:w="2115" w:type="dxa"/>
          </w:tcPr>
          <w:p w14:paraId="12E150E5" w14:textId="77777777" w:rsidR="00254836" w:rsidRPr="00164169" w:rsidRDefault="00254836" w:rsidP="00254836">
            <w:pPr>
              <w:spacing w:after="120"/>
              <w:contextualSpacing/>
              <w:rPr>
                <w:rFonts w:ascii="Times New Roman" w:eastAsia="Calibri" w:hAnsi="Times New Roman" w:cs="Times New Roman"/>
                <w:bCs/>
                <w:sz w:val="24"/>
                <w:szCs w:val="24"/>
              </w:rPr>
            </w:pPr>
            <w:r w:rsidRPr="00164169">
              <w:rPr>
                <w:rFonts w:ascii="Times New Roman" w:eastAsia="Calibri" w:hAnsi="Times New Roman" w:cs="Times New Roman"/>
                <w:sz w:val="24"/>
                <w:szCs w:val="24"/>
              </w:rPr>
              <w:t>Расширение и углубление подготовки, определяемой содержанием обязательной части ФГОС СПО по специальности, в соответствии с выявленными квалификационными запросами работодателей</w:t>
            </w:r>
          </w:p>
        </w:tc>
      </w:tr>
      <w:tr w:rsidR="00254836" w:rsidRPr="00164169" w14:paraId="53A00DBA" w14:textId="77777777" w:rsidTr="0097440A">
        <w:tc>
          <w:tcPr>
            <w:tcW w:w="657" w:type="dxa"/>
          </w:tcPr>
          <w:p w14:paraId="51ADCB93" w14:textId="77777777" w:rsidR="00254836" w:rsidRPr="00164169" w:rsidRDefault="00254836" w:rsidP="00254836">
            <w:pPr>
              <w:spacing w:after="120"/>
              <w:contextualSpacing/>
              <w:rPr>
                <w:rFonts w:ascii="Times New Roman" w:eastAsia="Calibri" w:hAnsi="Times New Roman" w:cs="Times New Roman"/>
                <w:bCs/>
                <w:sz w:val="24"/>
                <w:szCs w:val="24"/>
              </w:rPr>
            </w:pPr>
            <w:r w:rsidRPr="00164169">
              <w:rPr>
                <w:rFonts w:ascii="Times New Roman" w:eastAsia="Calibri" w:hAnsi="Times New Roman" w:cs="Times New Roman"/>
                <w:bCs/>
                <w:sz w:val="24"/>
                <w:szCs w:val="24"/>
              </w:rPr>
              <w:t>2</w:t>
            </w:r>
          </w:p>
        </w:tc>
        <w:tc>
          <w:tcPr>
            <w:tcW w:w="2125" w:type="dxa"/>
          </w:tcPr>
          <w:p w14:paraId="1367B380" w14:textId="77777777" w:rsidR="00254836" w:rsidRPr="00164169" w:rsidRDefault="00254836" w:rsidP="00254836">
            <w:pPr>
              <w:spacing w:after="120"/>
              <w:contextualSpacing/>
              <w:rPr>
                <w:rFonts w:ascii="Times New Roman" w:eastAsia="Calibri" w:hAnsi="Times New Roman" w:cs="Times New Roman"/>
                <w:bCs/>
                <w:sz w:val="24"/>
                <w:szCs w:val="24"/>
              </w:rPr>
            </w:pPr>
          </w:p>
        </w:tc>
        <w:tc>
          <w:tcPr>
            <w:tcW w:w="2009" w:type="dxa"/>
          </w:tcPr>
          <w:p w14:paraId="0C5DFAF6" w14:textId="77777777" w:rsidR="00254836" w:rsidRPr="00164169" w:rsidRDefault="00254836" w:rsidP="00254836">
            <w:pPr>
              <w:shd w:val="clear" w:color="auto" w:fill="FFFFFF"/>
              <w:textAlignment w:val="baseline"/>
              <w:rPr>
                <w:rFonts w:ascii="Times New Roman" w:eastAsia="Times New Roman" w:hAnsi="Times New Roman" w:cs="Times New Roman"/>
                <w:color w:val="000000"/>
                <w:sz w:val="24"/>
                <w:szCs w:val="24"/>
                <w:lang w:eastAsia="ru-RU"/>
              </w:rPr>
            </w:pPr>
            <w:r w:rsidRPr="00164169">
              <w:rPr>
                <w:rFonts w:ascii="Times New Roman" w:eastAsia="Times New Roman" w:hAnsi="Times New Roman" w:cs="Times New Roman"/>
                <w:color w:val="000000"/>
                <w:sz w:val="24"/>
                <w:szCs w:val="24"/>
                <w:lang w:eastAsia="ru-RU"/>
              </w:rPr>
              <w:t>материалы и комплектующие изделия;</w:t>
            </w:r>
          </w:p>
          <w:p w14:paraId="0C717175" w14:textId="77777777" w:rsidR="00254836" w:rsidRPr="00164169" w:rsidRDefault="00254836" w:rsidP="00254836">
            <w:pPr>
              <w:shd w:val="clear" w:color="auto" w:fill="FFFFFF"/>
              <w:textAlignment w:val="baseline"/>
              <w:rPr>
                <w:rFonts w:ascii="Times New Roman" w:eastAsia="Times New Roman" w:hAnsi="Times New Roman" w:cs="Times New Roman"/>
                <w:color w:val="000000"/>
                <w:sz w:val="24"/>
                <w:szCs w:val="24"/>
                <w:lang w:eastAsia="ru-RU"/>
              </w:rPr>
            </w:pPr>
            <w:r w:rsidRPr="00164169">
              <w:rPr>
                <w:rFonts w:ascii="Times New Roman" w:eastAsia="Times New Roman" w:hAnsi="Times New Roman" w:cs="Times New Roman"/>
                <w:color w:val="000000"/>
                <w:sz w:val="24"/>
                <w:szCs w:val="24"/>
                <w:lang w:eastAsia="ru-RU"/>
              </w:rPr>
              <w:t>технологи</w:t>
            </w:r>
          </w:p>
          <w:p w14:paraId="771A50EB" w14:textId="77777777" w:rsidR="00254836" w:rsidRPr="00164169" w:rsidRDefault="00254836" w:rsidP="00254836">
            <w:pPr>
              <w:spacing w:after="120"/>
              <w:contextualSpacing/>
              <w:rPr>
                <w:rFonts w:ascii="Times New Roman" w:eastAsia="Calibri" w:hAnsi="Times New Roman" w:cs="Times New Roman"/>
                <w:bCs/>
                <w:sz w:val="24"/>
                <w:szCs w:val="24"/>
              </w:rPr>
            </w:pPr>
            <w:proofErr w:type="spellStart"/>
            <w:r w:rsidRPr="00164169">
              <w:rPr>
                <w:rFonts w:ascii="Times New Roman" w:eastAsia="Calibri" w:hAnsi="Times New Roman" w:cs="Times New Roman"/>
                <w:color w:val="000000"/>
                <w:sz w:val="24"/>
                <w:szCs w:val="24"/>
              </w:rPr>
              <w:t>ческое</w:t>
            </w:r>
            <w:proofErr w:type="spellEnd"/>
            <w:r w:rsidRPr="00164169">
              <w:rPr>
                <w:rFonts w:ascii="Times New Roman" w:eastAsia="Calibri" w:hAnsi="Times New Roman" w:cs="Times New Roman"/>
                <w:color w:val="000000"/>
                <w:sz w:val="24"/>
                <w:szCs w:val="24"/>
              </w:rPr>
              <w:t xml:space="preserve"> оборудование и технологические процессы; технологическая оснастка;</w:t>
            </w:r>
          </w:p>
        </w:tc>
        <w:tc>
          <w:tcPr>
            <w:tcW w:w="2081" w:type="dxa"/>
          </w:tcPr>
          <w:p w14:paraId="479F4926" w14:textId="77777777" w:rsidR="00254836" w:rsidRPr="00164169" w:rsidRDefault="00254836" w:rsidP="00254836">
            <w:pPr>
              <w:spacing w:after="120"/>
              <w:contextualSpacing/>
              <w:rPr>
                <w:rFonts w:ascii="Times New Roman" w:eastAsia="Calibri" w:hAnsi="Times New Roman" w:cs="Times New Roman"/>
                <w:bCs/>
                <w:sz w:val="24"/>
                <w:szCs w:val="24"/>
              </w:rPr>
            </w:pPr>
            <w:r w:rsidRPr="00164169">
              <w:rPr>
                <w:rFonts w:ascii="Times New Roman" w:eastAsia="Calibri" w:hAnsi="Times New Roman" w:cs="Times New Roman"/>
                <w:bCs/>
                <w:sz w:val="24"/>
                <w:szCs w:val="24"/>
              </w:rPr>
              <w:t>Тема 1.3. Технология ремонта и наладки электрического оборудования</w:t>
            </w:r>
          </w:p>
        </w:tc>
        <w:tc>
          <w:tcPr>
            <w:tcW w:w="872" w:type="dxa"/>
          </w:tcPr>
          <w:p w14:paraId="44C6015C" w14:textId="77777777" w:rsidR="00254836" w:rsidRPr="00164169" w:rsidRDefault="00254836" w:rsidP="00254836">
            <w:pPr>
              <w:spacing w:after="120"/>
              <w:contextualSpacing/>
              <w:rPr>
                <w:rFonts w:ascii="Times New Roman" w:eastAsia="Calibri" w:hAnsi="Times New Roman" w:cs="Times New Roman"/>
                <w:bCs/>
                <w:sz w:val="24"/>
                <w:szCs w:val="24"/>
              </w:rPr>
            </w:pPr>
            <w:r w:rsidRPr="00164169">
              <w:rPr>
                <w:rFonts w:ascii="Times New Roman" w:eastAsia="Calibri" w:hAnsi="Times New Roman" w:cs="Times New Roman"/>
                <w:bCs/>
                <w:sz w:val="24"/>
                <w:szCs w:val="24"/>
              </w:rPr>
              <w:t>10</w:t>
            </w:r>
          </w:p>
        </w:tc>
        <w:tc>
          <w:tcPr>
            <w:tcW w:w="2115" w:type="dxa"/>
          </w:tcPr>
          <w:p w14:paraId="7B2EF5FE" w14:textId="77777777" w:rsidR="00254836" w:rsidRPr="00164169" w:rsidRDefault="00254836" w:rsidP="00254836">
            <w:pPr>
              <w:spacing w:after="120"/>
              <w:contextualSpacing/>
              <w:rPr>
                <w:rFonts w:ascii="Times New Roman" w:eastAsia="Calibri" w:hAnsi="Times New Roman" w:cs="Times New Roman"/>
                <w:bCs/>
                <w:sz w:val="24"/>
                <w:szCs w:val="24"/>
              </w:rPr>
            </w:pPr>
            <w:r w:rsidRPr="00164169">
              <w:rPr>
                <w:rFonts w:ascii="Times New Roman" w:eastAsia="Calibri" w:hAnsi="Times New Roman" w:cs="Times New Roman"/>
                <w:sz w:val="24"/>
                <w:szCs w:val="24"/>
              </w:rPr>
              <w:t>Расширение и углубление подготовки, определяемой содержанием обязательной части.</w:t>
            </w:r>
          </w:p>
        </w:tc>
      </w:tr>
      <w:tr w:rsidR="00254836" w:rsidRPr="00164169" w14:paraId="11081033" w14:textId="77777777" w:rsidTr="0097440A">
        <w:tc>
          <w:tcPr>
            <w:tcW w:w="657" w:type="dxa"/>
          </w:tcPr>
          <w:p w14:paraId="3E3B8D89" w14:textId="77777777" w:rsidR="00254836" w:rsidRPr="00164169" w:rsidRDefault="00254836" w:rsidP="00254836">
            <w:pPr>
              <w:spacing w:after="120"/>
              <w:contextualSpacing/>
              <w:rPr>
                <w:rFonts w:ascii="Times New Roman" w:eastAsia="Calibri" w:hAnsi="Times New Roman" w:cs="Times New Roman"/>
                <w:bCs/>
                <w:sz w:val="24"/>
                <w:szCs w:val="24"/>
              </w:rPr>
            </w:pPr>
            <w:r w:rsidRPr="00164169">
              <w:rPr>
                <w:rFonts w:ascii="Times New Roman" w:eastAsia="Calibri" w:hAnsi="Times New Roman" w:cs="Times New Roman"/>
                <w:bCs/>
                <w:sz w:val="24"/>
                <w:szCs w:val="24"/>
              </w:rPr>
              <w:t>3</w:t>
            </w:r>
          </w:p>
        </w:tc>
        <w:tc>
          <w:tcPr>
            <w:tcW w:w="2125" w:type="dxa"/>
          </w:tcPr>
          <w:p w14:paraId="0DB18901" w14:textId="77777777" w:rsidR="00254836" w:rsidRPr="00164169" w:rsidRDefault="00254836" w:rsidP="00254836">
            <w:pPr>
              <w:spacing w:after="120"/>
              <w:contextualSpacing/>
              <w:rPr>
                <w:rFonts w:ascii="Times New Roman" w:eastAsia="Calibri" w:hAnsi="Times New Roman" w:cs="Times New Roman"/>
                <w:bCs/>
                <w:sz w:val="24"/>
                <w:szCs w:val="24"/>
              </w:rPr>
            </w:pPr>
          </w:p>
        </w:tc>
        <w:tc>
          <w:tcPr>
            <w:tcW w:w="2009" w:type="dxa"/>
          </w:tcPr>
          <w:p w14:paraId="6EE1A2BC" w14:textId="77777777" w:rsidR="00254836" w:rsidRPr="00164169" w:rsidRDefault="00254836" w:rsidP="00254836">
            <w:pPr>
              <w:spacing w:after="120"/>
              <w:contextualSpacing/>
              <w:rPr>
                <w:rFonts w:ascii="Times New Roman" w:eastAsia="Calibri" w:hAnsi="Times New Roman" w:cs="Times New Roman"/>
                <w:bCs/>
                <w:sz w:val="24"/>
                <w:szCs w:val="24"/>
              </w:rPr>
            </w:pPr>
            <w:r w:rsidRPr="00164169">
              <w:rPr>
                <w:rFonts w:ascii="Times New Roman" w:eastAsia="Calibri" w:hAnsi="Times New Roman" w:cs="Times New Roman"/>
                <w:sz w:val="24"/>
                <w:szCs w:val="24"/>
              </w:rPr>
              <w:t>проводить анализ неисправностей электрооборудования; - оценивать эффективность работы электрического и электромеханического оборудования;</w:t>
            </w:r>
          </w:p>
        </w:tc>
        <w:tc>
          <w:tcPr>
            <w:tcW w:w="2081" w:type="dxa"/>
          </w:tcPr>
          <w:p w14:paraId="612CE90D" w14:textId="77777777" w:rsidR="00254836" w:rsidRPr="00164169" w:rsidRDefault="00254836" w:rsidP="00254836">
            <w:pPr>
              <w:spacing w:after="120"/>
              <w:contextualSpacing/>
              <w:rPr>
                <w:rFonts w:ascii="Times New Roman" w:eastAsia="Calibri" w:hAnsi="Times New Roman" w:cs="Times New Roman"/>
                <w:bCs/>
                <w:sz w:val="24"/>
                <w:szCs w:val="24"/>
              </w:rPr>
            </w:pPr>
            <w:r w:rsidRPr="00164169">
              <w:rPr>
                <w:rFonts w:ascii="Times New Roman" w:eastAsia="Calibri" w:hAnsi="Times New Roman" w:cs="Times New Roman"/>
                <w:bCs/>
                <w:sz w:val="24"/>
                <w:szCs w:val="24"/>
              </w:rPr>
              <w:t>Тема 2.1. Дефекты и их определение в электрическом и электромеханическом оборудовании</w:t>
            </w:r>
          </w:p>
        </w:tc>
        <w:tc>
          <w:tcPr>
            <w:tcW w:w="872" w:type="dxa"/>
          </w:tcPr>
          <w:p w14:paraId="12F58126" w14:textId="77777777" w:rsidR="00254836" w:rsidRPr="00164169" w:rsidRDefault="00254836" w:rsidP="00254836">
            <w:pPr>
              <w:spacing w:after="120"/>
              <w:contextualSpacing/>
              <w:rPr>
                <w:rFonts w:ascii="Times New Roman" w:eastAsia="Calibri" w:hAnsi="Times New Roman" w:cs="Times New Roman"/>
                <w:bCs/>
                <w:sz w:val="24"/>
                <w:szCs w:val="24"/>
              </w:rPr>
            </w:pPr>
            <w:r w:rsidRPr="00164169">
              <w:rPr>
                <w:rFonts w:ascii="Times New Roman" w:eastAsia="Calibri" w:hAnsi="Times New Roman" w:cs="Times New Roman"/>
                <w:bCs/>
                <w:sz w:val="24"/>
                <w:szCs w:val="24"/>
              </w:rPr>
              <w:t>12</w:t>
            </w:r>
          </w:p>
        </w:tc>
        <w:tc>
          <w:tcPr>
            <w:tcW w:w="2115" w:type="dxa"/>
          </w:tcPr>
          <w:p w14:paraId="6F685815" w14:textId="77777777" w:rsidR="00254836" w:rsidRPr="00164169" w:rsidRDefault="00254836" w:rsidP="00254836">
            <w:pPr>
              <w:spacing w:after="120"/>
              <w:contextualSpacing/>
              <w:rPr>
                <w:rFonts w:ascii="Times New Roman" w:eastAsia="Calibri" w:hAnsi="Times New Roman" w:cs="Times New Roman"/>
                <w:bCs/>
                <w:sz w:val="24"/>
                <w:szCs w:val="24"/>
              </w:rPr>
            </w:pPr>
            <w:r w:rsidRPr="00164169">
              <w:rPr>
                <w:rFonts w:ascii="Times New Roman" w:eastAsia="Calibri" w:hAnsi="Times New Roman" w:cs="Times New Roman"/>
                <w:sz w:val="24"/>
                <w:szCs w:val="24"/>
              </w:rPr>
              <w:t>Расширение и углубление подготовки, определяемой содержанием обязательной части.</w:t>
            </w:r>
          </w:p>
        </w:tc>
      </w:tr>
      <w:tr w:rsidR="00254836" w:rsidRPr="00164169" w14:paraId="018970E9" w14:textId="77777777" w:rsidTr="0097440A">
        <w:tc>
          <w:tcPr>
            <w:tcW w:w="657" w:type="dxa"/>
          </w:tcPr>
          <w:p w14:paraId="7D621DA9" w14:textId="77777777" w:rsidR="00254836" w:rsidRPr="00164169" w:rsidRDefault="00254836" w:rsidP="00254836">
            <w:pPr>
              <w:spacing w:after="120"/>
              <w:contextualSpacing/>
              <w:rPr>
                <w:rFonts w:ascii="Times New Roman" w:eastAsia="Calibri" w:hAnsi="Times New Roman" w:cs="Times New Roman"/>
                <w:bCs/>
                <w:sz w:val="24"/>
                <w:szCs w:val="24"/>
              </w:rPr>
            </w:pPr>
            <w:r w:rsidRPr="00164169">
              <w:rPr>
                <w:rFonts w:ascii="Times New Roman" w:eastAsia="Calibri" w:hAnsi="Times New Roman" w:cs="Times New Roman"/>
                <w:bCs/>
                <w:sz w:val="24"/>
                <w:szCs w:val="24"/>
              </w:rPr>
              <w:t>4</w:t>
            </w:r>
          </w:p>
        </w:tc>
        <w:tc>
          <w:tcPr>
            <w:tcW w:w="2125" w:type="dxa"/>
          </w:tcPr>
          <w:p w14:paraId="3818D1E2" w14:textId="77777777" w:rsidR="00254836" w:rsidRPr="00164169" w:rsidRDefault="00254836" w:rsidP="00254836">
            <w:pPr>
              <w:spacing w:after="120"/>
              <w:contextualSpacing/>
              <w:rPr>
                <w:rFonts w:ascii="Times New Roman" w:eastAsia="Calibri" w:hAnsi="Times New Roman" w:cs="Times New Roman"/>
                <w:bCs/>
                <w:sz w:val="24"/>
                <w:szCs w:val="24"/>
              </w:rPr>
            </w:pPr>
          </w:p>
        </w:tc>
        <w:tc>
          <w:tcPr>
            <w:tcW w:w="2009" w:type="dxa"/>
          </w:tcPr>
          <w:p w14:paraId="2B389DC0" w14:textId="77777777" w:rsidR="00254836" w:rsidRPr="00164169" w:rsidRDefault="00254836" w:rsidP="00254836">
            <w:pPr>
              <w:spacing w:after="120"/>
              <w:contextualSpacing/>
              <w:rPr>
                <w:rFonts w:ascii="Times New Roman" w:eastAsia="Calibri" w:hAnsi="Times New Roman" w:cs="Times New Roman"/>
                <w:sz w:val="24"/>
                <w:szCs w:val="24"/>
              </w:rPr>
            </w:pPr>
            <w:r w:rsidRPr="00164169">
              <w:rPr>
                <w:rFonts w:ascii="Times New Roman" w:eastAsia="Calibri" w:hAnsi="Times New Roman" w:cs="Times New Roman"/>
                <w:sz w:val="24"/>
                <w:szCs w:val="24"/>
              </w:rPr>
              <w:t xml:space="preserve">эффективно использовать оборудование для диагностики и технического контроля; - </w:t>
            </w:r>
          </w:p>
          <w:p w14:paraId="36088FA4" w14:textId="77777777" w:rsidR="00254836" w:rsidRPr="00164169" w:rsidRDefault="00254836" w:rsidP="00254836">
            <w:pPr>
              <w:spacing w:after="120"/>
              <w:contextualSpacing/>
              <w:rPr>
                <w:rFonts w:ascii="Times New Roman" w:eastAsia="Calibri" w:hAnsi="Times New Roman" w:cs="Times New Roman"/>
                <w:bCs/>
                <w:sz w:val="24"/>
                <w:szCs w:val="24"/>
              </w:rPr>
            </w:pPr>
          </w:p>
        </w:tc>
        <w:tc>
          <w:tcPr>
            <w:tcW w:w="2081" w:type="dxa"/>
          </w:tcPr>
          <w:p w14:paraId="017B4599" w14:textId="77777777" w:rsidR="00254836" w:rsidRPr="00164169" w:rsidRDefault="00254836" w:rsidP="00254836">
            <w:pPr>
              <w:rPr>
                <w:rFonts w:ascii="Times New Roman" w:eastAsia="Calibri" w:hAnsi="Times New Roman" w:cs="Times New Roman"/>
                <w:sz w:val="24"/>
                <w:szCs w:val="24"/>
                <w:lang w:eastAsia="ru-RU"/>
              </w:rPr>
            </w:pPr>
            <w:r w:rsidRPr="00164169">
              <w:rPr>
                <w:rFonts w:ascii="Times New Roman" w:eastAsia="Calibri" w:hAnsi="Times New Roman" w:cs="Times New Roman"/>
                <w:bCs/>
                <w:sz w:val="24"/>
                <w:szCs w:val="24"/>
              </w:rPr>
              <w:t>Тема 2.2. Диагностика и испытание электрического и электромеханического оборудования</w:t>
            </w:r>
            <w:r w:rsidRPr="00164169">
              <w:rPr>
                <w:rFonts w:ascii="Times New Roman" w:eastAsia="Calibri" w:hAnsi="Times New Roman" w:cs="Times New Roman"/>
                <w:sz w:val="24"/>
                <w:szCs w:val="24"/>
                <w:lang w:eastAsia="ru-RU"/>
              </w:rPr>
              <w:t xml:space="preserve"> </w:t>
            </w:r>
          </w:p>
          <w:p w14:paraId="7129A8D7" w14:textId="77777777" w:rsidR="00254836" w:rsidRPr="00164169" w:rsidRDefault="00254836" w:rsidP="00254836">
            <w:pPr>
              <w:spacing w:after="120"/>
              <w:contextualSpacing/>
              <w:rPr>
                <w:rFonts w:ascii="Times New Roman" w:eastAsia="Calibri" w:hAnsi="Times New Roman" w:cs="Times New Roman"/>
                <w:bCs/>
                <w:sz w:val="24"/>
                <w:szCs w:val="24"/>
              </w:rPr>
            </w:pPr>
          </w:p>
        </w:tc>
        <w:tc>
          <w:tcPr>
            <w:tcW w:w="872" w:type="dxa"/>
          </w:tcPr>
          <w:p w14:paraId="663F2B07" w14:textId="77777777" w:rsidR="00254836" w:rsidRPr="00164169" w:rsidRDefault="00254836" w:rsidP="00254836">
            <w:pPr>
              <w:spacing w:after="120"/>
              <w:contextualSpacing/>
              <w:rPr>
                <w:rFonts w:ascii="Times New Roman" w:eastAsia="Calibri" w:hAnsi="Times New Roman" w:cs="Times New Roman"/>
                <w:bCs/>
                <w:sz w:val="24"/>
                <w:szCs w:val="24"/>
              </w:rPr>
            </w:pPr>
            <w:r w:rsidRPr="00164169">
              <w:rPr>
                <w:rFonts w:ascii="Times New Roman" w:eastAsia="Calibri" w:hAnsi="Times New Roman" w:cs="Times New Roman"/>
                <w:bCs/>
                <w:sz w:val="24"/>
                <w:szCs w:val="24"/>
              </w:rPr>
              <w:t>16</w:t>
            </w:r>
          </w:p>
        </w:tc>
        <w:tc>
          <w:tcPr>
            <w:tcW w:w="2115" w:type="dxa"/>
          </w:tcPr>
          <w:p w14:paraId="206298B7" w14:textId="77777777" w:rsidR="00254836" w:rsidRPr="00164169" w:rsidRDefault="00254836" w:rsidP="00254836">
            <w:pPr>
              <w:spacing w:after="120"/>
              <w:contextualSpacing/>
              <w:rPr>
                <w:rFonts w:ascii="Times New Roman" w:eastAsia="Calibri" w:hAnsi="Times New Roman" w:cs="Times New Roman"/>
                <w:bCs/>
                <w:sz w:val="24"/>
                <w:szCs w:val="24"/>
              </w:rPr>
            </w:pPr>
            <w:r w:rsidRPr="00164169">
              <w:rPr>
                <w:rFonts w:ascii="Times New Roman" w:eastAsia="Calibri" w:hAnsi="Times New Roman" w:cs="Times New Roman"/>
                <w:sz w:val="24"/>
                <w:szCs w:val="24"/>
              </w:rPr>
              <w:t>Расширение и углубление подготовки, определяемой содержанием обязательной части ФГОС СПО по специальности, в соответствии с выявленными квалификационными запросами работодателей</w:t>
            </w:r>
          </w:p>
        </w:tc>
      </w:tr>
      <w:tr w:rsidR="00254836" w:rsidRPr="00164169" w14:paraId="72543A49" w14:textId="77777777" w:rsidTr="0097440A">
        <w:tc>
          <w:tcPr>
            <w:tcW w:w="657" w:type="dxa"/>
          </w:tcPr>
          <w:p w14:paraId="10BD589D" w14:textId="77777777" w:rsidR="00254836" w:rsidRPr="00164169" w:rsidRDefault="00254836" w:rsidP="00254836">
            <w:pPr>
              <w:spacing w:after="120"/>
              <w:contextualSpacing/>
              <w:rPr>
                <w:rFonts w:ascii="Times New Roman" w:eastAsia="Calibri" w:hAnsi="Times New Roman" w:cs="Times New Roman"/>
                <w:bCs/>
                <w:sz w:val="24"/>
                <w:szCs w:val="24"/>
              </w:rPr>
            </w:pPr>
            <w:r w:rsidRPr="00164169">
              <w:rPr>
                <w:rFonts w:ascii="Times New Roman" w:eastAsia="Calibri" w:hAnsi="Times New Roman" w:cs="Times New Roman"/>
                <w:bCs/>
                <w:sz w:val="24"/>
                <w:szCs w:val="24"/>
              </w:rPr>
              <w:lastRenderedPageBreak/>
              <w:t>5</w:t>
            </w:r>
          </w:p>
        </w:tc>
        <w:tc>
          <w:tcPr>
            <w:tcW w:w="2125" w:type="dxa"/>
          </w:tcPr>
          <w:p w14:paraId="4AFD3AD4" w14:textId="77777777" w:rsidR="00254836" w:rsidRPr="00164169" w:rsidRDefault="00254836" w:rsidP="00254836">
            <w:pPr>
              <w:spacing w:after="120"/>
              <w:contextualSpacing/>
              <w:rPr>
                <w:rFonts w:ascii="Times New Roman" w:eastAsia="Calibri" w:hAnsi="Times New Roman" w:cs="Times New Roman"/>
                <w:bCs/>
                <w:sz w:val="24"/>
                <w:szCs w:val="24"/>
              </w:rPr>
            </w:pPr>
          </w:p>
        </w:tc>
        <w:tc>
          <w:tcPr>
            <w:tcW w:w="2009" w:type="dxa"/>
          </w:tcPr>
          <w:p w14:paraId="6FC6BA68" w14:textId="77777777" w:rsidR="00254836" w:rsidRPr="00164169" w:rsidRDefault="00254836" w:rsidP="00254836">
            <w:pPr>
              <w:spacing w:after="120"/>
              <w:contextualSpacing/>
              <w:rPr>
                <w:rFonts w:ascii="Times New Roman" w:eastAsia="Calibri" w:hAnsi="Times New Roman" w:cs="Times New Roman"/>
                <w:bCs/>
                <w:sz w:val="24"/>
                <w:szCs w:val="24"/>
              </w:rPr>
            </w:pPr>
            <w:r w:rsidRPr="00164169">
              <w:rPr>
                <w:rFonts w:ascii="Times New Roman" w:eastAsia="Calibri" w:hAnsi="Times New Roman" w:cs="Times New Roman"/>
                <w:sz w:val="24"/>
                <w:szCs w:val="24"/>
              </w:rPr>
              <w:t>типовые технологические процессы и оборудование при диагностике, контроле и испытаниях бытовой техники; - методы и оборудование диагностики и контроля технического состояния бытовой техники.</w:t>
            </w:r>
          </w:p>
        </w:tc>
        <w:tc>
          <w:tcPr>
            <w:tcW w:w="2081" w:type="dxa"/>
          </w:tcPr>
          <w:p w14:paraId="35EA12C8" w14:textId="77777777" w:rsidR="00254836" w:rsidRPr="00164169" w:rsidRDefault="00254836" w:rsidP="00254836">
            <w:pPr>
              <w:spacing w:after="120"/>
              <w:contextualSpacing/>
              <w:rPr>
                <w:rFonts w:ascii="Times New Roman" w:eastAsia="Calibri" w:hAnsi="Times New Roman" w:cs="Times New Roman"/>
                <w:bCs/>
                <w:sz w:val="24"/>
                <w:szCs w:val="24"/>
              </w:rPr>
            </w:pPr>
            <w:r w:rsidRPr="00164169">
              <w:rPr>
                <w:rFonts w:ascii="Times New Roman" w:eastAsia="Calibri" w:hAnsi="Times New Roman" w:cs="Times New Roman"/>
                <w:bCs/>
                <w:sz w:val="24"/>
                <w:szCs w:val="24"/>
              </w:rPr>
              <w:t>Тема 2.3. Диагностика и испытание электротехнического и электронного вспомогательного оборудования</w:t>
            </w:r>
          </w:p>
        </w:tc>
        <w:tc>
          <w:tcPr>
            <w:tcW w:w="872" w:type="dxa"/>
          </w:tcPr>
          <w:p w14:paraId="6FDF44D1" w14:textId="77777777" w:rsidR="00254836" w:rsidRPr="00164169" w:rsidRDefault="00254836" w:rsidP="00254836">
            <w:pPr>
              <w:spacing w:after="120"/>
              <w:contextualSpacing/>
              <w:rPr>
                <w:rFonts w:ascii="Times New Roman" w:eastAsia="Calibri" w:hAnsi="Times New Roman" w:cs="Times New Roman"/>
                <w:bCs/>
                <w:sz w:val="24"/>
                <w:szCs w:val="24"/>
              </w:rPr>
            </w:pPr>
            <w:r w:rsidRPr="00164169">
              <w:rPr>
                <w:rFonts w:ascii="Times New Roman" w:eastAsia="Calibri" w:hAnsi="Times New Roman" w:cs="Times New Roman"/>
                <w:bCs/>
                <w:sz w:val="24"/>
                <w:szCs w:val="24"/>
              </w:rPr>
              <w:t>7</w:t>
            </w:r>
          </w:p>
        </w:tc>
        <w:tc>
          <w:tcPr>
            <w:tcW w:w="2115" w:type="dxa"/>
          </w:tcPr>
          <w:p w14:paraId="635FEEAC" w14:textId="77777777" w:rsidR="00254836" w:rsidRPr="00164169" w:rsidRDefault="00254836" w:rsidP="00254836">
            <w:pPr>
              <w:spacing w:after="120"/>
              <w:contextualSpacing/>
              <w:rPr>
                <w:rFonts w:ascii="Times New Roman" w:eastAsia="Calibri" w:hAnsi="Times New Roman" w:cs="Times New Roman"/>
                <w:bCs/>
                <w:sz w:val="24"/>
                <w:szCs w:val="24"/>
              </w:rPr>
            </w:pPr>
            <w:r w:rsidRPr="00164169">
              <w:rPr>
                <w:rFonts w:ascii="Times New Roman" w:eastAsia="Calibri" w:hAnsi="Times New Roman" w:cs="Times New Roman"/>
                <w:sz w:val="24"/>
                <w:szCs w:val="24"/>
              </w:rPr>
              <w:t>Расширение и углубление подготовки, определяемой содержанием обязательной части ФГОС СПО по специальности, в соответствии с выявленными квалификационными запросами работодателей</w:t>
            </w:r>
          </w:p>
        </w:tc>
      </w:tr>
      <w:tr w:rsidR="00254836" w:rsidRPr="00164169" w14:paraId="3BF915C3" w14:textId="77777777" w:rsidTr="0097440A">
        <w:tc>
          <w:tcPr>
            <w:tcW w:w="657" w:type="dxa"/>
          </w:tcPr>
          <w:p w14:paraId="244D01C0" w14:textId="77777777" w:rsidR="00254836" w:rsidRPr="00164169" w:rsidRDefault="00254836" w:rsidP="00254836">
            <w:pPr>
              <w:spacing w:after="120"/>
              <w:contextualSpacing/>
              <w:rPr>
                <w:rFonts w:ascii="Times New Roman" w:eastAsia="Calibri" w:hAnsi="Times New Roman" w:cs="Times New Roman"/>
                <w:bCs/>
                <w:sz w:val="24"/>
                <w:szCs w:val="24"/>
              </w:rPr>
            </w:pPr>
            <w:r w:rsidRPr="00164169">
              <w:rPr>
                <w:rFonts w:ascii="Times New Roman" w:eastAsia="Calibri" w:hAnsi="Times New Roman" w:cs="Times New Roman"/>
                <w:bCs/>
                <w:sz w:val="24"/>
                <w:szCs w:val="24"/>
              </w:rPr>
              <w:t>6</w:t>
            </w:r>
          </w:p>
        </w:tc>
        <w:tc>
          <w:tcPr>
            <w:tcW w:w="2125" w:type="dxa"/>
          </w:tcPr>
          <w:p w14:paraId="3948E6B6" w14:textId="4EC4B2C2" w:rsidR="00254836" w:rsidRPr="00164169" w:rsidRDefault="00254836" w:rsidP="00254836">
            <w:pPr>
              <w:spacing w:after="120"/>
              <w:contextualSpacing/>
              <w:rPr>
                <w:rFonts w:ascii="Times New Roman" w:eastAsia="Calibri" w:hAnsi="Times New Roman" w:cs="Times New Roman"/>
                <w:bCs/>
                <w:sz w:val="24"/>
                <w:szCs w:val="24"/>
              </w:rPr>
            </w:pPr>
            <w:bookmarkStart w:id="14" w:name="_GoBack"/>
            <w:bookmarkEnd w:id="14"/>
            <w:r w:rsidRPr="00164169">
              <w:rPr>
                <w:rFonts w:ascii="Times New Roman" w:eastAsia="Calibri" w:hAnsi="Times New Roman" w:cs="Times New Roman"/>
                <w:sz w:val="24"/>
                <w:szCs w:val="24"/>
              </w:rPr>
              <w:t>Практический опыт: - выполнения работ по наладке, регулировке и проверке электрического и электромеханического оборудования; - использования основных инструментов. - выполнения работ по технической эксплуатации, обслуживанию и ремонту электрического и электромеханического оборудования - - использования основных измерительных приборов.</w:t>
            </w:r>
          </w:p>
        </w:tc>
        <w:tc>
          <w:tcPr>
            <w:tcW w:w="2009" w:type="dxa"/>
          </w:tcPr>
          <w:p w14:paraId="3CC7A44A" w14:textId="77777777" w:rsidR="00254836" w:rsidRPr="00164169" w:rsidRDefault="00254836" w:rsidP="00254836">
            <w:pPr>
              <w:spacing w:after="120"/>
              <w:contextualSpacing/>
              <w:rPr>
                <w:rFonts w:ascii="Times New Roman" w:eastAsia="Calibri" w:hAnsi="Times New Roman" w:cs="Times New Roman"/>
                <w:sz w:val="24"/>
                <w:szCs w:val="24"/>
              </w:rPr>
            </w:pPr>
            <w:r w:rsidRPr="00164169">
              <w:rPr>
                <w:rFonts w:ascii="Times New Roman" w:eastAsia="Calibri" w:hAnsi="Times New Roman" w:cs="Times New Roman"/>
                <w:sz w:val="24"/>
                <w:szCs w:val="24"/>
              </w:rPr>
              <w:t xml:space="preserve">Умения: - организовывать и выполнять наладку, регулировку и проверку электрического и электромеханического оборудования; - - использовать основные виды монтажного и измерительного инструмента. - подбирать технологическое оборудование для ремонта и эксплуатации электрических машин и аппаратов, электротехнических устройств и систем, определять оптимальные варианты его использования; - эффективно использовать материалы и оборудование; - электроэнергетические параметры электрических </w:t>
            </w:r>
            <w:r w:rsidRPr="00164169">
              <w:rPr>
                <w:rFonts w:ascii="Times New Roman" w:eastAsia="Calibri" w:hAnsi="Times New Roman" w:cs="Times New Roman"/>
                <w:sz w:val="24"/>
                <w:szCs w:val="24"/>
              </w:rPr>
              <w:lastRenderedPageBreak/>
              <w:t>машин и аппаратов, электротехнических устройств и систем; - проводить анализ неисправностей электрооборудования; осуществлять метрологическую поверку изделий; - производить диагностику оборудования и определение его ресурсов.</w:t>
            </w:r>
          </w:p>
          <w:p w14:paraId="51F6925C" w14:textId="77777777" w:rsidR="00254836" w:rsidRPr="00164169" w:rsidRDefault="00254836" w:rsidP="00254836">
            <w:pPr>
              <w:spacing w:after="120"/>
              <w:contextualSpacing/>
              <w:rPr>
                <w:rFonts w:ascii="Times New Roman" w:eastAsia="Calibri" w:hAnsi="Times New Roman" w:cs="Times New Roman"/>
                <w:bCs/>
                <w:sz w:val="24"/>
                <w:szCs w:val="24"/>
              </w:rPr>
            </w:pPr>
            <w:r w:rsidRPr="00164169">
              <w:rPr>
                <w:rFonts w:ascii="Times New Roman" w:eastAsia="Calibri" w:hAnsi="Times New Roman" w:cs="Times New Roman"/>
                <w:sz w:val="24"/>
                <w:szCs w:val="24"/>
              </w:rPr>
              <w:t xml:space="preserve">Знания: - технические параметры, характеристики и особенности различных видов электрических машин; - классификацию основного электрического и электромеханического оборудования отросли; - элементы систем автоматики, их классификацию, основные характеристики и принципы построения систем автоматического управления электрическим и электромеханическим оборудованием; - классификацию и назначением электроприводов, физические процессы в электроприводах; выбор </w:t>
            </w:r>
            <w:r w:rsidRPr="00164169">
              <w:rPr>
                <w:rFonts w:ascii="Times New Roman" w:eastAsia="Calibri" w:hAnsi="Times New Roman" w:cs="Times New Roman"/>
                <w:sz w:val="24"/>
                <w:szCs w:val="24"/>
              </w:rPr>
              <w:lastRenderedPageBreak/>
              <w:t>электродвигателей технологию ремонта внутренних сетей, кабельных линий, электрических машин, пускорегулирующий аппаратуры. пути и средства повышения долговечности оборудования.</w:t>
            </w:r>
          </w:p>
        </w:tc>
        <w:tc>
          <w:tcPr>
            <w:tcW w:w="2081" w:type="dxa"/>
          </w:tcPr>
          <w:p w14:paraId="7B59A757" w14:textId="77777777" w:rsidR="00254836" w:rsidRPr="00164169" w:rsidRDefault="00254836" w:rsidP="00254836">
            <w:pPr>
              <w:spacing w:after="120"/>
              <w:contextualSpacing/>
              <w:rPr>
                <w:rFonts w:ascii="Times New Roman" w:eastAsia="Calibri" w:hAnsi="Times New Roman" w:cs="Times New Roman"/>
                <w:bCs/>
                <w:sz w:val="24"/>
                <w:szCs w:val="24"/>
              </w:rPr>
            </w:pPr>
            <w:r w:rsidRPr="00164169">
              <w:rPr>
                <w:rFonts w:ascii="Times New Roman" w:eastAsia="Calibri" w:hAnsi="Times New Roman" w:cs="Times New Roman"/>
                <w:bCs/>
                <w:sz w:val="24"/>
                <w:szCs w:val="24"/>
              </w:rPr>
              <w:lastRenderedPageBreak/>
              <w:t>Учебная практика</w:t>
            </w:r>
          </w:p>
        </w:tc>
        <w:tc>
          <w:tcPr>
            <w:tcW w:w="872" w:type="dxa"/>
          </w:tcPr>
          <w:p w14:paraId="39759F3B" w14:textId="77777777" w:rsidR="00254836" w:rsidRPr="00164169" w:rsidRDefault="00254836" w:rsidP="00254836">
            <w:pPr>
              <w:spacing w:after="120"/>
              <w:contextualSpacing/>
              <w:rPr>
                <w:rFonts w:ascii="Times New Roman" w:eastAsia="Calibri" w:hAnsi="Times New Roman" w:cs="Times New Roman"/>
                <w:bCs/>
                <w:sz w:val="24"/>
                <w:szCs w:val="24"/>
              </w:rPr>
            </w:pPr>
            <w:r w:rsidRPr="00164169">
              <w:rPr>
                <w:rFonts w:ascii="Times New Roman" w:eastAsia="Calibri" w:hAnsi="Times New Roman" w:cs="Times New Roman"/>
                <w:bCs/>
                <w:sz w:val="24"/>
                <w:szCs w:val="24"/>
              </w:rPr>
              <w:t>126</w:t>
            </w:r>
          </w:p>
        </w:tc>
        <w:tc>
          <w:tcPr>
            <w:tcW w:w="2115" w:type="dxa"/>
          </w:tcPr>
          <w:p w14:paraId="706A6030" w14:textId="77777777" w:rsidR="00254836" w:rsidRPr="00164169" w:rsidRDefault="00254836" w:rsidP="00254836">
            <w:pPr>
              <w:spacing w:after="120"/>
              <w:contextualSpacing/>
              <w:rPr>
                <w:rFonts w:ascii="Times New Roman" w:eastAsia="Calibri" w:hAnsi="Times New Roman" w:cs="Times New Roman"/>
                <w:sz w:val="24"/>
                <w:szCs w:val="24"/>
              </w:rPr>
            </w:pPr>
            <w:r w:rsidRPr="00164169">
              <w:rPr>
                <w:rFonts w:ascii="Times New Roman" w:eastAsia="Arial Unicode MS" w:hAnsi="Times New Roman" w:cs="Times New Roman"/>
                <w:color w:val="000000"/>
                <w:sz w:val="24"/>
                <w:szCs w:val="24"/>
                <w:shd w:val="clear" w:color="auto" w:fill="FFFFFF"/>
                <w:lang w:eastAsia="ru-RU" w:bidi="ru-RU"/>
              </w:rPr>
              <w:t>Расширение часов по практике направлено на подготовку к чемпионатному движению по профессиональному мастерству.</w:t>
            </w:r>
          </w:p>
        </w:tc>
      </w:tr>
      <w:tr w:rsidR="00254836" w:rsidRPr="00254836" w14:paraId="4E57E2F0" w14:textId="77777777" w:rsidTr="0097440A">
        <w:tc>
          <w:tcPr>
            <w:tcW w:w="657" w:type="dxa"/>
          </w:tcPr>
          <w:p w14:paraId="5DC4AB49" w14:textId="77777777" w:rsidR="00254836" w:rsidRPr="00254836" w:rsidRDefault="00254836" w:rsidP="00254836">
            <w:pPr>
              <w:spacing w:after="120"/>
              <w:contextualSpacing/>
              <w:rPr>
                <w:rFonts w:ascii="Times New Roman" w:eastAsia="Calibri" w:hAnsi="Times New Roman" w:cs="Times New Roman"/>
                <w:bCs/>
                <w:sz w:val="24"/>
                <w:szCs w:val="24"/>
              </w:rPr>
            </w:pPr>
            <w:r w:rsidRPr="00254836">
              <w:rPr>
                <w:rFonts w:ascii="Times New Roman" w:eastAsia="Calibri" w:hAnsi="Times New Roman" w:cs="Times New Roman"/>
                <w:bCs/>
                <w:sz w:val="24"/>
                <w:szCs w:val="24"/>
              </w:rPr>
              <w:lastRenderedPageBreak/>
              <w:t>7</w:t>
            </w:r>
          </w:p>
        </w:tc>
        <w:tc>
          <w:tcPr>
            <w:tcW w:w="2125" w:type="dxa"/>
          </w:tcPr>
          <w:p w14:paraId="5CEBFA5E" w14:textId="77777777" w:rsidR="00254836" w:rsidRPr="00254836" w:rsidRDefault="00254836" w:rsidP="00254836">
            <w:pPr>
              <w:spacing w:after="120"/>
              <w:contextualSpacing/>
              <w:rPr>
                <w:rFonts w:ascii="Times New Roman" w:eastAsia="Calibri" w:hAnsi="Times New Roman" w:cs="Times New Roman"/>
                <w:bCs/>
                <w:sz w:val="24"/>
                <w:szCs w:val="24"/>
              </w:rPr>
            </w:pPr>
            <w:r w:rsidRPr="00254836">
              <w:rPr>
                <w:rFonts w:ascii="Times New Roman" w:eastAsia="Calibri" w:hAnsi="Times New Roman" w:cs="Times New Roman"/>
                <w:bCs/>
                <w:sz w:val="24"/>
                <w:szCs w:val="24"/>
              </w:rPr>
              <w:t>-</w:t>
            </w:r>
          </w:p>
        </w:tc>
        <w:tc>
          <w:tcPr>
            <w:tcW w:w="2009" w:type="dxa"/>
          </w:tcPr>
          <w:p w14:paraId="63F0C2BC" w14:textId="77777777" w:rsidR="00254836" w:rsidRPr="00254836" w:rsidRDefault="00254836" w:rsidP="00254836">
            <w:pPr>
              <w:spacing w:after="120"/>
              <w:contextualSpacing/>
              <w:rPr>
                <w:rFonts w:ascii="Times New Roman" w:eastAsia="Calibri" w:hAnsi="Times New Roman" w:cs="Times New Roman"/>
                <w:bCs/>
                <w:sz w:val="24"/>
                <w:szCs w:val="24"/>
              </w:rPr>
            </w:pPr>
          </w:p>
        </w:tc>
        <w:tc>
          <w:tcPr>
            <w:tcW w:w="2081" w:type="dxa"/>
          </w:tcPr>
          <w:p w14:paraId="266B974A" w14:textId="77777777" w:rsidR="00254836" w:rsidRPr="00254836" w:rsidRDefault="00254836" w:rsidP="00254836">
            <w:pPr>
              <w:spacing w:after="120"/>
              <w:contextualSpacing/>
              <w:rPr>
                <w:rFonts w:ascii="Times New Roman" w:eastAsia="Calibri" w:hAnsi="Times New Roman" w:cs="Times New Roman"/>
                <w:bCs/>
              </w:rPr>
            </w:pPr>
            <w:r w:rsidRPr="00254836">
              <w:rPr>
                <w:rFonts w:ascii="Times New Roman" w:eastAsia="Calibri" w:hAnsi="Times New Roman" w:cs="Times New Roman"/>
                <w:bCs/>
              </w:rPr>
              <w:t>Экзамен по модулю</w:t>
            </w:r>
          </w:p>
        </w:tc>
        <w:tc>
          <w:tcPr>
            <w:tcW w:w="872" w:type="dxa"/>
          </w:tcPr>
          <w:p w14:paraId="0897C86E" w14:textId="77777777" w:rsidR="00254836" w:rsidRPr="00254836" w:rsidRDefault="00254836" w:rsidP="00254836">
            <w:pPr>
              <w:spacing w:after="120"/>
              <w:contextualSpacing/>
              <w:rPr>
                <w:rFonts w:ascii="Times New Roman" w:eastAsia="Calibri" w:hAnsi="Times New Roman" w:cs="Times New Roman"/>
                <w:bCs/>
                <w:sz w:val="24"/>
                <w:szCs w:val="24"/>
              </w:rPr>
            </w:pPr>
            <w:r w:rsidRPr="00254836">
              <w:rPr>
                <w:rFonts w:ascii="Times New Roman" w:eastAsia="Calibri" w:hAnsi="Times New Roman" w:cs="Times New Roman"/>
                <w:bCs/>
                <w:sz w:val="24"/>
                <w:szCs w:val="24"/>
              </w:rPr>
              <w:t>12</w:t>
            </w:r>
          </w:p>
        </w:tc>
        <w:tc>
          <w:tcPr>
            <w:tcW w:w="2115" w:type="dxa"/>
          </w:tcPr>
          <w:p w14:paraId="41F0CF92" w14:textId="77777777" w:rsidR="00254836" w:rsidRPr="00254836" w:rsidRDefault="00254836" w:rsidP="00254836">
            <w:pPr>
              <w:spacing w:after="120"/>
              <w:contextualSpacing/>
              <w:rPr>
                <w:rFonts w:ascii="Times New Roman" w:eastAsia="Calibri" w:hAnsi="Times New Roman" w:cs="Times New Roman"/>
                <w:sz w:val="24"/>
                <w:szCs w:val="24"/>
              </w:rPr>
            </w:pPr>
            <w:r w:rsidRPr="00254836">
              <w:rPr>
                <w:rFonts w:ascii="Times New Roman" w:eastAsia="Calibri" w:hAnsi="Times New Roman" w:cs="Times New Roman"/>
                <w:color w:val="000000"/>
                <w:sz w:val="24"/>
                <w:szCs w:val="24"/>
                <w:shd w:val="clear" w:color="auto" w:fill="FFFFFF"/>
                <w:lang w:eastAsia="ru-RU" w:bidi="ru-RU"/>
              </w:rPr>
              <w:t xml:space="preserve">Расширение объема времени направлено на усиление контроля качества поэтапного освоения студентами ППССЗ по специальности, обеспечивающего оперативное управление учебной деятельностью </w:t>
            </w:r>
          </w:p>
        </w:tc>
      </w:tr>
      <w:tr w:rsidR="00254836" w:rsidRPr="00254836" w14:paraId="73B83683" w14:textId="77777777" w:rsidTr="0097440A">
        <w:tc>
          <w:tcPr>
            <w:tcW w:w="6872" w:type="dxa"/>
            <w:gridSpan w:val="4"/>
          </w:tcPr>
          <w:p w14:paraId="1CA9F54B" w14:textId="77777777" w:rsidR="00254836" w:rsidRPr="00254836" w:rsidRDefault="00254836" w:rsidP="00254836">
            <w:pPr>
              <w:spacing w:after="120"/>
              <w:contextualSpacing/>
              <w:rPr>
                <w:rFonts w:ascii="Times New Roman" w:eastAsia="Calibri" w:hAnsi="Times New Roman" w:cs="Times New Roman"/>
                <w:b/>
                <w:bCs/>
              </w:rPr>
            </w:pPr>
            <w:r w:rsidRPr="00254836">
              <w:rPr>
                <w:rFonts w:ascii="Times New Roman" w:eastAsia="Calibri" w:hAnsi="Times New Roman" w:cs="Times New Roman"/>
                <w:b/>
                <w:bCs/>
              </w:rPr>
              <w:t>Итого</w:t>
            </w:r>
          </w:p>
        </w:tc>
        <w:tc>
          <w:tcPr>
            <w:tcW w:w="872" w:type="dxa"/>
          </w:tcPr>
          <w:p w14:paraId="3F340B7F" w14:textId="77777777" w:rsidR="00254836" w:rsidRPr="00254836" w:rsidRDefault="00254836" w:rsidP="00254836">
            <w:pPr>
              <w:spacing w:after="120"/>
              <w:contextualSpacing/>
              <w:rPr>
                <w:rFonts w:ascii="Times New Roman" w:eastAsia="Calibri" w:hAnsi="Times New Roman" w:cs="Times New Roman"/>
                <w:b/>
                <w:bCs/>
                <w:sz w:val="24"/>
                <w:szCs w:val="24"/>
              </w:rPr>
            </w:pPr>
            <w:r w:rsidRPr="00254836">
              <w:rPr>
                <w:rFonts w:ascii="Times New Roman" w:eastAsia="Calibri" w:hAnsi="Times New Roman" w:cs="Times New Roman"/>
                <w:b/>
                <w:bCs/>
                <w:sz w:val="24"/>
                <w:szCs w:val="24"/>
              </w:rPr>
              <w:t>192</w:t>
            </w:r>
          </w:p>
        </w:tc>
        <w:tc>
          <w:tcPr>
            <w:tcW w:w="2115" w:type="dxa"/>
          </w:tcPr>
          <w:p w14:paraId="4AA9EB64" w14:textId="77777777" w:rsidR="00254836" w:rsidRPr="00254836" w:rsidRDefault="00254836" w:rsidP="00254836">
            <w:pPr>
              <w:spacing w:after="120"/>
              <w:contextualSpacing/>
              <w:rPr>
                <w:rFonts w:ascii="Times New Roman" w:eastAsia="Calibri" w:hAnsi="Times New Roman" w:cs="Times New Roman"/>
                <w:b/>
              </w:rPr>
            </w:pPr>
          </w:p>
        </w:tc>
      </w:tr>
    </w:tbl>
    <w:p w14:paraId="7D1041F6" w14:textId="77777777" w:rsidR="00254836" w:rsidRPr="00254836" w:rsidRDefault="00254836" w:rsidP="00254836">
      <w:pPr>
        <w:spacing w:after="120"/>
        <w:ind w:left="1129"/>
        <w:contextualSpacing/>
        <w:rPr>
          <w:rFonts w:ascii="Times New Roman" w:eastAsia="Calibri" w:hAnsi="Times New Roman" w:cs="Times New Roman"/>
          <w:bCs/>
          <w:sz w:val="24"/>
          <w:szCs w:val="24"/>
        </w:rPr>
      </w:pPr>
    </w:p>
    <w:p w14:paraId="73BF7CAA" w14:textId="77777777" w:rsidR="00254836" w:rsidRPr="00254836" w:rsidRDefault="00254836" w:rsidP="00254836">
      <w:pPr>
        <w:spacing w:after="120"/>
        <w:ind w:left="1129"/>
        <w:contextualSpacing/>
        <w:rPr>
          <w:rFonts w:ascii="Times New Roman" w:eastAsia="Calibri" w:hAnsi="Times New Roman" w:cs="Times New Roman"/>
          <w:bCs/>
          <w:sz w:val="24"/>
          <w:szCs w:val="24"/>
        </w:rPr>
      </w:pPr>
      <w:r w:rsidRPr="00254836">
        <w:rPr>
          <w:rFonts w:ascii="Times New Roman" w:eastAsia="Calibri" w:hAnsi="Times New Roman" w:cs="Times New Roman"/>
          <w:bCs/>
          <w:sz w:val="24"/>
          <w:szCs w:val="24"/>
        </w:rPr>
        <w:br w:type="page"/>
      </w:r>
    </w:p>
    <w:p w14:paraId="141E812B" w14:textId="77777777" w:rsidR="00254836" w:rsidRPr="00254836" w:rsidRDefault="00254836" w:rsidP="00254836">
      <w:pPr>
        <w:keepNext/>
        <w:spacing w:after="120"/>
        <w:jc w:val="center"/>
        <w:outlineLvl w:val="0"/>
        <w:rPr>
          <w:rFonts w:ascii="Times New Roman" w:eastAsia="Calibri" w:hAnsi="Times New Roman" w:cs="Times New Roman"/>
          <w:b/>
          <w:bCs/>
          <w:caps/>
          <w:kern w:val="32"/>
          <w:sz w:val="24"/>
          <w:szCs w:val="24"/>
          <w:lang w:eastAsia="ru-RU"/>
        </w:rPr>
      </w:pPr>
      <w:bookmarkStart w:id="15" w:name="_Toc152334663"/>
      <w:bookmarkStart w:id="16" w:name="_Toc162370391"/>
      <w:r w:rsidRPr="00254836">
        <w:rPr>
          <w:rFonts w:ascii="Times New Roman" w:eastAsia="Calibri" w:hAnsi="Times New Roman" w:cs="Times New Roman"/>
          <w:b/>
          <w:bCs/>
          <w:caps/>
          <w:kern w:val="32"/>
          <w:sz w:val="24"/>
          <w:szCs w:val="24"/>
          <w:lang w:eastAsia="ru-RU"/>
        </w:rPr>
        <w:lastRenderedPageBreak/>
        <w:t>2. Структура и содержание профессионального модуля</w:t>
      </w:r>
      <w:bookmarkEnd w:id="15"/>
      <w:bookmarkEnd w:id="16"/>
    </w:p>
    <w:p w14:paraId="714E0863" w14:textId="77777777" w:rsidR="00254836" w:rsidRPr="00254836" w:rsidRDefault="00254836" w:rsidP="00254836">
      <w:pPr>
        <w:spacing w:after="120" w:line="276" w:lineRule="auto"/>
        <w:ind w:firstLine="709"/>
        <w:outlineLvl w:val="1"/>
        <w:rPr>
          <w:rFonts w:ascii="Times New Roman" w:eastAsia="Calibri" w:hAnsi="Times New Roman" w:cs="Times New Roman"/>
          <w:b/>
          <w:bCs/>
          <w:sz w:val="24"/>
          <w:szCs w:val="24"/>
          <w:lang w:eastAsia="ru-RU"/>
        </w:rPr>
      </w:pPr>
      <w:bookmarkStart w:id="17" w:name="_Toc152334664"/>
      <w:bookmarkStart w:id="18" w:name="_Toc162370392"/>
      <w:r w:rsidRPr="00254836">
        <w:rPr>
          <w:rFonts w:ascii="Times New Roman" w:eastAsia="Calibri" w:hAnsi="Times New Roman" w:cs="Times New Roman"/>
          <w:b/>
          <w:bCs/>
          <w:sz w:val="24"/>
          <w:szCs w:val="24"/>
          <w:lang w:eastAsia="ru-RU"/>
        </w:rPr>
        <w:t>2.1. Трудоемкость освоения модуля</w:t>
      </w:r>
      <w:bookmarkEnd w:id="17"/>
      <w:bookmarkEnd w:id="18"/>
      <w:r w:rsidRPr="00254836">
        <w:rPr>
          <w:rFonts w:ascii="Times New Roman" w:eastAsia="Calibri" w:hAnsi="Times New Roman" w:cs="Times New Roman"/>
          <w:b/>
          <w:bCs/>
          <w:sz w:val="24"/>
          <w:szCs w:val="24"/>
          <w:lang w:eastAsia="ru-RU"/>
        </w:rPr>
        <w:t xml:space="preserve"> </w:t>
      </w:r>
    </w:p>
    <w:tbl>
      <w:tblPr>
        <w:tblW w:w="487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1"/>
        <w:gridCol w:w="2337"/>
        <w:gridCol w:w="2232"/>
      </w:tblGrid>
      <w:tr w:rsidR="00254836" w:rsidRPr="00254836" w14:paraId="34CF92E3" w14:textId="77777777" w:rsidTr="0097440A">
        <w:trPr>
          <w:trHeight w:val="23"/>
        </w:trPr>
        <w:tc>
          <w:tcPr>
            <w:tcW w:w="2564" w:type="pct"/>
            <w:vAlign w:val="center"/>
          </w:tcPr>
          <w:p w14:paraId="59A4BFE4" w14:textId="77777777" w:rsidR="00254836" w:rsidRPr="00254836" w:rsidRDefault="00254836" w:rsidP="00254836">
            <w:pPr>
              <w:jc w:val="center"/>
              <w:rPr>
                <w:rFonts w:ascii="Times New Roman" w:eastAsia="Calibri" w:hAnsi="Times New Roman" w:cs="Times New Roman"/>
                <w:b/>
                <w:sz w:val="24"/>
              </w:rPr>
            </w:pPr>
            <w:bookmarkStart w:id="19" w:name="_Hlk152333186"/>
            <w:r w:rsidRPr="00254836">
              <w:rPr>
                <w:rFonts w:ascii="Times New Roman" w:eastAsia="Calibri" w:hAnsi="Times New Roman" w:cs="Times New Roman"/>
                <w:b/>
                <w:sz w:val="24"/>
              </w:rPr>
              <w:t>Наименование составных частей модуля</w:t>
            </w:r>
          </w:p>
        </w:tc>
        <w:tc>
          <w:tcPr>
            <w:tcW w:w="1246" w:type="pct"/>
            <w:vAlign w:val="center"/>
          </w:tcPr>
          <w:p w14:paraId="20626678" w14:textId="77777777" w:rsidR="00254836" w:rsidRPr="00254836" w:rsidRDefault="00254836" w:rsidP="00254836">
            <w:pPr>
              <w:jc w:val="center"/>
              <w:rPr>
                <w:rFonts w:ascii="Times New Roman" w:eastAsia="Calibri" w:hAnsi="Times New Roman" w:cs="Times New Roman"/>
                <w:b/>
                <w:iCs/>
                <w:sz w:val="24"/>
              </w:rPr>
            </w:pPr>
            <w:r w:rsidRPr="00254836">
              <w:rPr>
                <w:rFonts w:ascii="Times New Roman" w:eastAsia="Calibri" w:hAnsi="Times New Roman" w:cs="Times New Roman"/>
                <w:b/>
                <w:iCs/>
                <w:sz w:val="24"/>
              </w:rPr>
              <w:t>Объем в часах</w:t>
            </w:r>
          </w:p>
        </w:tc>
        <w:tc>
          <w:tcPr>
            <w:tcW w:w="1190" w:type="pct"/>
          </w:tcPr>
          <w:p w14:paraId="7A01DEDC" w14:textId="77777777" w:rsidR="00254836" w:rsidRPr="00254836" w:rsidRDefault="00254836" w:rsidP="00254836">
            <w:pPr>
              <w:jc w:val="center"/>
              <w:rPr>
                <w:rFonts w:ascii="Times New Roman" w:eastAsia="Calibri" w:hAnsi="Times New Roman" w:cs="Times New Roman"/>
                <w:b/>
                <w:iCs/>
                <w:sz w:val="24"/>
              </w:rPr>
            </w:pPr>
            <w:r w:rsidRPr="00254836">
              <w:rPr>
                <w:rFonts w:ascii="Times New Roman" w:eastAsia="Calibri" w:hAnsi="Times New Roman" w:cs="Times New Roman"/>
                <w:b/>
                <w:sz w:val="24"/>
              </w:rPr>
              <w:t xml:space="preserve">В </w:t>
            </w:r>
            <w:proofErr w:type="spellStart"/>
            <w:r w:rsidRPr="00254836">
              <w:rPr>
                <w:rFonts w:ascii="Times New Roman" w:eastAsia="Calibri" w:hAnsi="Times New Roman" w:cs="Times New Roman"/>
                <w:b/>
                <w:sz w:val="24"/>
              </w:rPr>
              <w:t>т.ч</w:t>
            </w:r>
            <w:proofErr w:type="spellEnd"/>
            <w:r w:rsidRPr="00254836">
              <w:rPr>
                <w:rFonts w:ascii="Times New Roman" w:eastAsia="Calibri" w:hAnsi="Times New Roman" w:cs="Times New Roman"/>
                <w:b/>
                <w:sz w:val="24"/>
              </w:rPr>
              <w:t>. в форме практической подготовки</w:t>
            </w:r>
          </w:p>
        </w:tc>
      </w:tr>
      <w:tr w:rsidR="00254836" w:rsidRPr="00254836" w14:paraId="3B8165AD" w14:textId="77777777" w:rsidTr="0097440A">
        <w:trPr>
          <w:trHeight w:val="23"/>
        </w:trPr>
        <w:tc>
          <w:tcPr>
            <w:tcW w:w="2564" w:type="pct"/>
            <w:vAlign w:val="center"/>
          </w:tcPr>
          <w:p w14:paraId="1A42D6C6" w14:textId="77777777" w:rsidR="00254836" w:rsidRPr="00254836" w:rsidRDefault="00254836" w:rsidP="00254836">
            <w:pPr>
              <w:jc w:val="both"/>
              <w:rPr>
                <w:rFonts w:ascii="Times New Roman" w:eastAsia="Calibri" w:hAnsi="Times New Roman" w:cs="Times New Roman"/>
                <w:bCs/>
                <w:sz w:val="24"/>
                <w:szCs w:val="24"/>
                <w:highlight w:val="red"/>
              </w:rPr>
            </w:pPr>
            <w:r w:rsidRPr="00254836">
              <w:rPr>
                <w:rFonts w:ascii="Times New Roman" w:eastAsia="Calibri" w:hAnsi="Times New Roman" w:cs="Times New Roman"/>
                <w:bCs/>
                <w:sz w:val="24"/>
                <w:szCs w:val="24"/>
              </w:rPr>
              <w:t>Учебные занятия</w:t>
            </w:r>
          </w:p>
        </w:tc>
        <w:tc>
          <w:tcPr>
            <w:tcW w:w="1246" w:type="pct"/>
            <w:vAlign w:val="center"/>
          </w:tcPr>
          <w:p w14:paraId="11362846" w14:textId="77777777" w:rsidR="00254836" w:rsidRPr="00254836" w:rsidRDefault="00254836" w:rsidP="00254836">
            <w:pPr>
              <w:jc w:val="center"/>
              <w:rPr>
                <w:rFonts w:ascii="Times New Roman" w:eastAsia="Calibri" w:hAnsi="Times New Roman" w:cs="Times New Roman"/>
                <w:bCs/>
                <w:sz w:val="24"/>
                <w:szCs w:val="24"/>
              </w:rPr>
            </w:pPr>
            <w:r w:rsidRPr="00254836">
              <w:rPr>
                <w:rFonts w:ascii="Times New Roman" w:eastAsia="Calibri" w:hAnsi="Times New Roman" w:cs="Times New Roman"/>
                <w:bCs/>
                <w:sz w:val="24"/>
                <w:szCs w:val="24"/>
              </w:rPr>
              <w:t>244</w:t>
            </w:r>
          </w:p>
        </w:tc>
        <w:tc>
          <w:tcPr>
            <w:tcW w:w="1190" w:type="pct"/>
            <w:vAlign w:val="center"/>
          </w:tcPr>
          <w:p w14:paraId="65B3BDB3" w14:textId="77777777" w:rsidR="00254836" w:rsidRPr="00254836" w:rsidRDefault="00254836" w:rsidP="00254836">
            <w:pPr>
              <w:jc w:val="center"/>
              <w:rPr>
                <w:rFonts w:ascii="Times New Roman" w:eastAsia="Calibri" w:hAnsi="Times New Roman" w:cs="Times New Roman"/>
                <w:bCs/>
                <w:sz w:val="24"/>
                <w:szCs w:val="24"/>
              </w:rPr>
            </w:pPr>
            <w:r w:rsidRPr="00254836">
              <w:rPr>
                <w:rFonts w:ascii="Times New Roman" w:eastAsia="Calibri" w:hAnsi="Times New Roman" w:cs="Times New Roman"/>
                <w:bCs/>
                <w:sz w:val="24"/>
                <w:szCs w:val="24"/>
              </w:rPr>
              <w:t>74</w:t>
            </w:r>
          </w:p>
        </w:tc>
      </w:tr>
      <w:tr w:rsidR="00254836" w:rsidRPr="00254836" w14:paraId="2FC93DCD" w14:textId="77777777" w:rsidTr="0097440A">
        <w:trPr>
          <w:trHeight w:val="23"/>
        </w:trPr>
        <w:tc>
          <w:tcPr>
            <w:tcW w:w="2564" w:type="pct"/>
            <w:vAlign w:val="center"/>
          </w:tcPr>
          <w:p w14:paraId="6E267C08" w14:textId="77777777" w:rsidR="00254836" w:rsidRPr="00254836" w:rsidRDefault="00254836" w:rsidP="00254836">
            <w:pPr>
              <w:jc w:val="both"/>
              <w:rPr>
                <w:rFonts w:ascii="Times New Roman" w:eastAsia="Calibri" w:hAnsi="Times New Roman" w:cs="Times New Roman"/>
                <w:bCs/>
                <w:sz w:val="24"/>
                <w:szCs w:val="24"/>
              </w:rPr>
            </w:pPr>
            <w:r w:rsidRPr="00254836">
              <w:rPr>
                <w:rFonts w:ascii="Times New Roman" w:eastAsia="Calibri" w:hAnsi="Times New Roman" w:cs="Times New Roman"/>
                <w:bCs/>
                <w:sz w:val="24"/>
                <w:szCs w:val="24"/>
              </w:rPr>
              <w:t>Курсовой проект</w:t>
            </w:r>
          </w:p>
        </w:tc>
        <w:tc>
          <w:tcPr>
            <w:tcW w:w="1246" w:type="pct"/>
            <w:vAlign w:val="center"/>
          </w:tcPr>
          <w:p w14:paraId="5571251C" w14:textId="77777777" w:rsidR="00254836" w:rsidRPr="00254836" w:rsidRDefault="00254836" w:rsidP="00254836">
            <w:pPr>
              <w:jc w:val="center"/>
              <w:rPr>
                <w:rFonts w:ascii="Times New Roman" w:eastAsia="Calibri" w:hAnsi="Times New Roman" w:cs="Times New Roman"/>
                <w:bCs/>
                <w:sz w:val="24"/>
                <w:szCs w:val="24"/>
                <w:lang w:val="en-US"/>
              </w:rPr>
            </w:pPr>
            <w:r w:rsidRPr="00254836">
              <w:rPr>
                <w:rFonts w:ascii="Times New Roman" w:eastAsia="Calibri" w:hAnsi="Times New Roman" w:cs="Times New Roman"/>
                <w:bCs/>
                <w:sz w:val="24"/>
                <w:szCs w:val="24"/>
                <w:lang w:val="en-US"/>
              </w:rPr>
              <w:t>20</w:t>
            </w:r>
          </w:p>
        </w:tc>
        <w:tc>
          <w:tcPr>
            <w:tcW w:w="1190" w:type="pct"/>
            <w:vAlign w:val="center"/>
          </w:tcPr>
          <w:p w14:paraId="70A973B8" w14:textId="77777777" w:rsidR="00254836" w:rsidRPr="00254836" w:rsidRDefault="00254836" w:rsidP="00254836">
            <w:pPr>
              <w:jc w:val="center"/>
              <w:rPr>
                <w:rFonts w:ascii="Times New Roman" w:eastAsia="Calibri" w:hAnsi="Times New Roman" w:cs="Times New Roman"/>
                <w:bCs/>
                <w:sz w:val="24"/>
                <w:szCs w:val="24"/>
              </w:rPr>
            </w:pPr>
          </w:p>
        </w:tc>
      </w:tr>
      <w:tr w:rsidR="00254836" w:rsidRPr="00254836" w14:paraId="522D1CCA" w14:textId="77777777" w:rsidTr="0097440A">
        <w:trPr>
          <w:trHeight w:val="23"/>
        </w:trPr>
        <w:tc>
          <w:tcPr>
            <w:tcW w:w="2564" w:type="pct"/>
            <w:vAlign w:val="center"/>
          </w:tcPr>
          <w:p w14:paraId="5654A0F0" w14:textId="77777777" w:rsidR="00254836" w:rsidRPr="00254836" w:rsidRDefault="00254836" w:rsidP="00254836">
            <w:pPr>
              <w:jc w:val="both"/>
              <w:rPr>
                <w:rFonts w:ascii="Times New Roman" w:eastAsia="Calibri" w:hAnsi="Times New Roman" w:cs="Times New Roman"/>
                <w:bCs/>
                <w:sz w:val="24"/>
                <w:szCs w:val="24"/>
              </w:rPr>
            </w:pPr>
            <w:r w:rsidRPr="00254836">
              <w:rPr>
                <w:rFonts w:ascii="Times New Roman" w:eastAsia="Calibri" w:hAnsi="Times New Roman" w:cs="Times New Roman"/>
                <w:bCs/>
                <w:sz w:val="24"/>
                <w:szCs w:val="24"/>
              </w:rPr>
              <w:t>Самостоятельная работа</w:t>
            </w:r>
          </w:p>
        </w:tc>
        <w:tc>
          <w:tcPr>
            <w:tcW w:w="1246" w:type="pct"/>
            <w:vAlign w:val="center"/>
          </w:tcPr>
          <w:p w14:paraId="07AEEB43" w14:textId="77777777" w:rsidR="00254836" w:rsidRPr="00254836" w:rsidRDefault="00254836" w:rsidP="00254836">
            <w:pPr>
              <w:jc w:val="center"/>
              <w:rPr>
                <w:rFonts w:ascii="Times New Roman" w:eastAsia="Calibri" w:hAnsi="Times New Roman" w:cs="Times New Roman"/>
                <w:bCs/>
                <w:sz w:val="24"/>
                <w:szCs w:val="24"/>
                <w:lang w:val="en-US"/>
              </w:rPr>
            </w:pPr>
            <w:r w:rsidRPr="00254836">
              <w:rPr>
                <w:rFonts w:ascii="Times New Roman" w:eastAsia="Calibri" w:hAnsi="Times New Roman" w:cs="Times New Roman"/>
                <w:bCs/>
                <w:sz w:val="24"/>
                <w:szCs w:val="24"/>
                <w:lang w:val="en-US"/>
              </w:rPr>
              <w:t>16</w:t>
            </w:r>
          </w:p>
        </w:tc>
        <w:tc>
          <w:tcPr>
            <w:tcW w:w="1190" w:type="pct"/>
            <w:vAlign w:val="center"/>
          </w:tcPr>
          <w:p w14:paraId="5C84152C" w14:textId="77777777" w:rsidR="00254836" w:rsidRPr="00254836" w:rsidRDefault="00254836" w:rsidP="00254836">
            <w:pPr>
              <w:jc w:val="center"/>
              <w:rPr>
                <w:rFonts w:ascii="Times New Roman" w:eastAsia="Calibri" w:hAnsi="Times New Roman" w:cs="Times New Roman"/>
                <w:bCs/>
                <w:sz w:val="24"/>
                <w:szCs w:val="24"/>
              </w:rPr>
            </w:pPr>
            <w:r w:rsidRPr="00254836">
              <w:rPr>
                <w:rFonts w:ascii="Times New Roman" w:eastAsia="Calibri" w:hAnsi="Times New Roman" w:cs="Times New Roman"/>
                <w:bCs/>
                <w:sz w:val="24"/>
                <w:szCs w:val="24"/>
              </w:rPr>
              <w:t>-</w:t>
            </w:r>
          </w:p>
        </w:tc>
      </w:tr>
      <w:tr w:rsidR="00254836" w:rsidRPr="00254836" w14:paraId="57237609" w14:textId="77777777" w:rsidTr="0097440A">
        <w:trPr>
          <w:trHeight w:val="23"/>
        </w:trPr>
        <w:tc>
          <w:tcPr>
            <w:tcW w:w="2564" w:type="pct"/>
            <w:vAlign w:val="center"/>
          </w:tcPr>
          <w:p w14:paraId="27B64920" w14:textId="77777777" w:rsidR="00254836" w:rsidRPr="00254836" w:rsidRDefault="00254836" w:rsidP="00254836">
            <w:pPr>
              <w:jc w:val="both"/>
              <w:rPr>
                <w:rFonts w:ascii="Times New Roman" w:eastAsia="Calibri" w:hAnsi="Times New Roman" w:cs="Times New Roman"/>
                <w:bCs/>
                <w:sz w:val="24"/>
                <w:szCs w:val="24"/>
              </w:rPr>
            </w:pPr>
            <w:r w:rsidRPr="00254836">
              <w:rPr>
                <w:rFonts w:ascii="Times New Roman" w:eastAsia="Calibri" w:hAnsi="Times New Roman" w:cs="Times New Roman"/>
                <w:bCs/>
                <w:sz w:val="24"/>
                <w:szCs w:val="24"/>
              </w:rPr>
              <w:t xml:space="preserve">Практика, в </w:t>
            </w:r>
            <w:proofErr w:type="spellStart"/>
            <w:r w:rsidRPr="00254836">
              <w:rPr>
                <w:rFonts w:ascii="Times New Roman" w:eastAsia="Calibri" w:hAnsi="Times New Roman" w:cs="Times New Roman"/>
                <w:bCs/>
                <w:sz w:val="24"/>
                <w:szCs w:val="24"/>
              </w:rPr>
              <w:t>т.ч</w:t>
            </w:r>
            <w:proofErr w:type="spellEnd"/>
            <w:r w:rsidRPr="00254836">
              <w:rPr>
                <w:rFonts w:ascii="Times New Roman" w:eastAsia="Calibri" w:hAnsi="Times New Roman" w:cs="Times New Roman"/>
                <w:bCs/>
                <w:sz w:val="24"/>
                <w:szCs w:val="24"/>
              </w:rPr>
              <w:t>.:</w:t>
            </w:r>
          </w:p>
        </w:tc>
        <w:tc>
          <w:tcPr>
            <w:tcW w:w="1246" w:type="pct"/>
            <w:vAlign w:val="center"/>
          </w:tcPr>
          <w:p w14:paraId="17201F01" w14:textId="77777777" w:rsidR="00254836" w:rsidRPr="00254836" w:rsidRDefault="00254836" w:rsidP="00254836">
            <w:pPr>
              <w:jc w:val="center"/>
              <w:rPr>
                <w:rFonts w:ascii="Times New Roman" w:eastAsia="Calibri" w:hAnsi="Times New Roman" w:cs="Times New Roman"/>
                <w:bCs/>
                <w:sz w:val="24"/>
                <w:szCs w:val="24"/>
              </w:rPr>
            </w:pPr>
            <w:r w:rsidRPr="00254836">
              <w:rPr>
                <w:rFonts w:ascii="Times New Roman" w:eastAsia="Calibri" w:hAnsi="Times New Roman" w:cs="Times New Roman"/>
                <w:bCs/>
                <w:sz w:val="24"/>
                <w:szCs w:val="24"/>
              </w:rPr>
              <w:t>378</w:t>
            </w:r>
          </w:p>
        </w:tc>
        <w:tc>
          <w:tcPr>
            <w:tcW w:w="1190" w:type="pct"/>
            <w:vAlign w:val="center"/>
          </w:tcPr>
          <w:p w14:paraId="46521CB0" w14:textId="77777777" w:rsidR="00254836" w:rsidRPr="00254836" w:rsidRDefault="00254836" w:rsidP="00254836">
            <w:pPr>
              <w:jc w:val="center"/>
              <w:rPr>
                <w:rFonts w:ascii="Times New Roman" w:eastAsia="Calibri" w:hAnsi="Times New Roman" w:cs="Times New Roman"/>
                <w:bCs/>
                <w:sz w:val="24"/>
                <w:szCs w:val="24"/>
              </w:rPr>
            </w:pPr>
            <w:r w:rsidRPr="00254836">
              <w:rPr>
                <w:rFonts w:ascii="Times New Roman" w:eastAsia="Calibri" w:hAnsi="Times New Roman" w:cs="Times New Roman"/>
                <w:bCs/>
                <w:sz w:val="24"/>
                <w:szCs w:val="24"/>
              </w:rPr>
              <w:t>378</w:t>
            </w:r>
          </w:p>
        </w:tc>
      </w:tr>
      <w:tr w:rsidR="00254836" w:rsidRPr="00254836" w14:paraId="64E4063C" w14:textId="77777777" w:rsidTr="0097440A">
        <w:trPr>
          <w:trHeight w:val="23"/>
        </w:trPr>
        <w:tc>
          <w:tcPr>
            <w:tcW w:w="2564" w:type="pct"/>
            <w:vAlign w:val="center"/>
          </w:tcPr>
          <w:p w14:paraId="067418E8" w14:textId="77777777" w:rsidR="00254836" w:rsidRPr="00254836" w:rsidRDefault="00254836" w:rsidP="00254836">
            <w:pPr>
              <w:jc w:val="both"/>
              <w:rPr>
                <w:rFonts w:ascii="Times New Roman" w:eastAsia="Calibri" w:hAnsi="Times New Roman" w:cs="Times New Roman"/>
                <w:bCs/>
                <w:sz w:val="24"/>
                <w:szCs w:val="24"/>
              </w:rPr>
            </w:pPr>
            <w:r w:rsidRPr="00254836">
              <w:rPr>
                <w:rFonts w:ascii="Times New Roman" w:eastAsia="Calibri" w:hAnsi="Times New Roman" w:cs="Times New Roman"/>
                <w:bCs/>
                <w:sz w:val="24"/>
                <w:szCs w:val="24"/>
              </w:rPr>
              <w:t>учебная</w:t>
            </w:r>
          </w:p>
        </w:tc>
        <w:tc>
          <w:tcPr>
            <w:tcW w:w="1246" w:type="pct"/>
            <w:vAlign w:val="center"/>
          </w:tcPr>
          <w:p w14:paraId="2EEC2365" w14:textId="77777777" w:rsidR="00254836" w:rsidRPr="00254836" w:rsidRDefault="00254836" w:rsidP="00254836">
            <w:pPr>
              <w:jc w:val="center"/>
              <w:rPr>
                <w:rFonts w:ascii="Times New Roman" w:eastAsia="Calibri" w:hAnsi="Times New Roman" w:cs="Times New Roman"/>
                <w:bCs/>
                <w:iCs/>
                <w:sz w:val="24"/>
                <w:szCs w:val="24"/>
              </w:rPr>
            </w:pPr>
            <w:r w:rsidRPr="00254836">
              <w:rPr>
                <w:rFonts w:ascii="Times New Roman" w:eastAsia="Calibri" w:hAnsi="Times New Roman" w:cs="Times New Roman"/>
                <w:bCs/>
                <w:iCs/>
                <w:sz w:val="24"/>
                <w:szCs w:val="24"/>
              </w:rPr>
              <w:t>234</w:t>
            </w:r>
          </w:p>
        </w:tc>
        <w:tc>
          <w:tcPr>
            <w:tcW w:w="1190" w:type="pct"/>
            <w:vAlign w:val="center"/>
          </w:tcPr>
          <w:p w14:paraId="3416AC7D" w14:textId="77777777" w:rsidR="00254836" w:rsidRPr="00254836" w:rsidRDefault="00254836" w:rsidP="00254836">
            <w:pPr>
              <w:jc w:val="center"/>
              <w:rPr>
                <w:rFonts w:ascii="Times New Roman" w:eastAsia="Calibri" w:hAnsi="Times New Roman" w:cs="Times New Roman"/>
                <w:bCs/>
                <w:iCs/>
                <w:sz w:val="24"/>
                <w:szCs w:val="24"/>
              </w:rPr>
            </w:pPr>
            <w:r w:rsidRPr="00254836">
              <w:rPr>
                <w:rFonts w:ascii="Times New Roman" w:eastAsia="Calibri" w:hAnsi="Times New Roman" w:cs="Times New Roman"/>
                <w:bCs/>
                <w:iCs/>
                <w:sz w:val="24"/>
                <w:szCs w:val="24"/>
              </w:rPr>
              <w:t>234</w:t>
            </w:r>
          </w:p>
        </w:tc>
      </w:tr>
      <w:tr w:rsidR="00254836" w:rsidRPr="00254836" w14:paraId="3B1B78B5" w14:textId="77777777" w:rsidTr="0097440A">
        <w:trPr>
          <w:trHeight w:val="23"/>
        </w:trPr>
        <w:tc>
          <w:tcPr>
            <w:tcW w:w="2564" w:type="pct"/>
            <w:vAlign w:val="center"/>
          </w:tcPr>
          <w:p w14:paraId="1AD008EF" w14:textId="77777777" w:rsidR="00254836" w:rsidRPr="00254836" w:rsidRDefault="00254836" w:rsidP="00254836">
            <w:pPr>
              <w:jc w:val="both"/>
              <w:rPr>
                <w:rFonts w:ascii="Times New Roman" w:eastAsia="Calibri" w:hAnsi="Times New Roman" w:cs="Times New Roman"/>
                <w:bCs/>
                <w:sz w:val="24"/>
                <w:szCs w:val="24"/>
              </w:rPr>
            </w:pPr>
            <w:r w:rsidRPr="00254836">
              <w:rPr>
                <w:rFonts w:ascii="Times New Roman" w:eastAsia="Calibri" w:hAnsi="Times New Roman" w:cs="Times New Roman"/>
                <w:bCs/>
                <w:sz w:val="24"/>
                <w:szCs w:val="24"/>
              </w:rPr>
              <w:t>производственная</w:t>
            </w:r>
          </w:p>
        </w:tc>
        <w:tc>
          <w:tcPr>
            <w:tcW w:w="1246" w:type="pct"/>
            <w:tcBorders>
              <w:bottom w:val="single" w:sz="4" w:space="0" w:color="auto"/>
            </w:tcBorders>
            <w:vAlign w:val="center"/>
          </w:tcPr>
          <w:p w14:paraId="39F38A32" w14:textId="77777777" w:rsidR="00254836" w:rsidRPr="00254836" w:rsidRDefault="00254836" w:rsidP="00254836">
            <w:pPr>
              <w:jc w:val="center"/>
              <w:rPr>
                <w:rFonts w:ascii="Times New Roman" w:eastAsia="Calibri" w:hAnsi="Times New Roman" w:cs="Times New Roman"/>
                <w:bCs/>
                <w:iCs/>
                <w:sz w:val="24"/>
                <w:szCs w:val="24"/>
              </w:rPr>
            </w:pPr>
            <w:r w:rsidRPr="00254836">
              <w:rPr>
                <w:rFonts w:ascii="Times New Roman" w:eastAsia="Calibri" w:hAnsi="Times New Roman" w:cs="Times New Roman"/>
                <w:bCs/>
                <w:iCs/>
                <w:sz w:val="24"/>
                <w:szCs w:val="24"/>
              </w:rPr>
              <w:t>144</w:t>
            </w:r>
          </w:p>
        </w:tc>
        <w:tc>
          <w:tcPr>
            <w:tcW w:w="1190" w:type="pct"/>
            <w:vAlign w:val="center"/>
          </w:tcPr>
          <w:p w14:paraId="4F09840B" w14:textId="77777777" w:rsidR="00254836" w:rsidRPr="00254836" w:rsidRDefault="00254836" w:rsidP="00254836">
            <w:pPr>
              <w:jc w:val="center"/>
              <w:rPr>
                <w:rFonts w:ascii="Times New Roman" w:eastAsia="Calibri" w:hAnsi="Times New Roman" w:cs="Times New Roman"/>
                <w:bCs/>
                <w:iCs/>
                <w:sz w:val="24"/>
                <w:szCs w:val="24"/>
              </w:rPr>
            </w:pPr>
            <w:r w:rsidRPr="00254836">
              <w:rPr>
                <w:rFonts w:ascii="Times New Roman" w:eastAsia="Calibri" w:hAnsi="Times New Roman" w:cs="Times New Roman"/>
                <w:bCs/>
                <w:iCs/>
                <w:sz w:val="24"/>
                <w:szCs w:val="24"/>
              </w:rPr>
              <w:t>144</w:t>
            </w:r>
          </w:p>
        </w:tc>
      </w:tr>
      <w:tr w:rsidR="00254836" w:rsidRPr="00254836" w14:paraId="230786DF" w14:textId="77777777" w:rsidTr="0097440A">
        <w:trPr>
          <w:trHeight w:val="275"/>
        </w:trPr>
        <w:tc>
          <w:tcPr>
            <w:tcW w:w="2564" w:type="pct"/>
            <w:vMerge w:val="restart"/>
            <w:tcBorders>
              <w:right w:val="single" w:sz="4" w:space="0" w:color="auto"/>
            </w:tcBorders>
            <w:vAlign w:val="center"/>
          </w:tcPr>
          <w:p w14:paraId="27F28202" w14:textId="77777777" w:rsidR="00254836" w:rsidRPr="00254836" w:rsidRDefault="00254836" w:rsidP="00254836">
            <w:pPr>
              <w:jc w:val="both"/>
              <w:rPr>
                <w:rFonts w:ascii="Times New Roman" w:eastAsia="Calibri" w:hAnsi="Times New Roman" w:cs="Times New Roman"/>
                <w:bCs/>
                <w:sz w:val="24"/>
                <w:szCs w:val="24"/>
              </w:rPr>
            </w:pPr>
            <w:r w:rsidRPr="00254836">
              <w:rPr>
                <w:rFonts w:ascii="Times New Roman" w:eastAsia="Calibri" w:hAnsi="Times New Roman" w:cs="Times New Roman"/>
                <w:bCs/>
                <w:sz w:val="24"/>
                <w:szCs w:val="24"/>
              </w:rPr>
              <w:t>Промежуточная аттестация, в том числе:</w:t>
            </w:r>
          </w:p>
          <w:p w14:paraId="1D7260CB" w14:textId="77777777" w:rsidR="00254836" w:rsidRPr="00254836" w:rsidRDefault="00254836" w:rsidP="00254836">
            <w:pPr>
              <w:jc w:val="both"/>
              <w:rPr>
                <w:rFonts w:ascii="Times New Roman" w:eastAsia="Calibri" w:hAnsi="Times New Roman" w:cs="Times New Roman"/>
                <w:bCs/>
                <w:iCs/>
                <w:sz w:val="24"/>
                <w:szCs w:val="24"/>
              </w:rPr>
            </w:pPr>
            <w:r w:rsidRPr="00254836">
              <w:rPr>
                <w:rFonts w:ascii="Times New Roman" w:eastAsia="Calibri" w:hAnsi="Times New Roman" w:cs="Times New Roman"/>
                <w:bCs/>
                <w:iCs/>
                <w:sz w:val="24"/>
                <w:szCs w:val="24"/>
              </w:rPr>
              <w:t xml:space="preserve">МДК 01.01 в </w:t>
            </w:r>
            <w:proofErr w:type="gramStart"/>
            <w:r w:rsidRPr="00254836">
              <w:rPr>
                <w:rFonts w:ascii="Times New Roman" w:eastAsia="Calibri" w:hAnsi="Times New Roman" w:cs="Times New Roman"/>
                <w:bCs/>
                <w:iCs/>
                <w:sz w:val="24"/>
                <w:szCs w:val="24"/>
              </w:rPr>
              <w:t>форме  экзамена</w:t>
            </w:r>
            <w:proofErr w:type="gramEnd"/>
            <w:r w:rsidRPr="00254836">
              <w:rPr>
                <w:rFonts w:ascii="Times New Roman" w:eastAsia="Calibri" w:hAnsi="Times New Roman" w:cs="Times New Roman"/>
                <w:bCs/>
                <w:iCs/>
                <w:sz w:val="24"/>
                <w:szCs w:val="24"/>
              </w:rPr>
              <w:t>…</w:t>
            </w:r>
          </w:p>
          <w:p w14:paraId="47F80BF6" w14:textId="77777777" w:rsidR="00254836" w:rsidRPr="00254836" w:rsidRDefault="00254836" w:rsidP="00254836">
            <w:pPr>
              <w:jc w:val="both"/>
              <w:rPr>
                <w:rFonts w:ascii="Times New Roman" w:eastAsia="Calibri" w:hAnsi="Times New Roman" w:cs="Times New Roman"/>
                <w:bCs/>
                <w:iCs/>
                <w:sz w:val="24"/>
                <w:szCs w:val="24"/>
              </w:rPr>
            </w:pPr>
            <w:r w:rsidRPr="00254836">
              <w:rPr>
                <w:rFonts w:ascii="Times New Roman" w:eastAsia="Calibri" w:hAnsi="Times New Roman" w:cs="Times New Roman"/>
                <w:bCs/>
                <w:iCs/>
                <w:sz w:val="24"/>
                <w:szCs w:val="24"/>
              </w:rPr>
              <w:t>МДК 01.02 в форме экзамена…</w:t>
            </w:r>
          </w:p>
          <w:p w14:paraId="11EFA966" w14:textId="77777777" w:rsidR="00254836" w:rsidRPr="00254836" w:rsidRDefault="00254836" w:rsidP="00254836">
            <w:pPr>
              <w:jc w:val="both"/>
              <w:rPr>
                <w:rFonts w:ascii="Times New Roman" w:eastAsia="Calibri" w:hAnsi="Times New Roman" w:cs="Times New Roman"/>
                <w:bCs/>
                <w:iCs/>
                <w:sz w:val="24"/>
                <w:szCs w:val="24"/>
              </w:rPr>
            </w:pPr>
            <w:r w:rsidRPr="00254836">
              <w:rPr>
                <w:rFonts w:ascii="Times New Roman" w:eastAsia="Calibri" w:hAnsi="Times New Roman" w:cs="Times New Roman"/>
                <w:bCs/>
                <w:iCs/>
                <w:sz w:val="24"/>
                <w:szCs w:val="24"/>
              </w:rPr>
              <w:t>УП 01</w:t>
            </w:r>
          </w:p>
          <w:p w14:paraId="3242570B" w14:textId="77777777" w:rsidR="00254836" w:rsidRPr="00254836" w:rsidRDefault="00254836" w:rsidP="00254836">
            <w:pPr>
              <w:rPr>
                <w:rFonts w:ascii="Times New Roman" w:eastAsia="Calibri" w:hAnsi="Times New Roman" w:cs="Times New Roman"/>
                <w:bCs/>
                <w:sz w:val="24"/>
                <w:szCs w:val="24"/>
              </w:rPr>
            </w:pPr>
            <w:r w:rsidRPr="00254836">
              <w:rPr>
                <w:rFonts w:ascii="Times New Roman" w:eastAsia="Calibri" w:hAnsi="Times New Roman" w:cs="Times New Roman"/>
                <w:bCs/>
                <w:iCs/>
                <w:sz w:val="24"/>
                <w:szCs w:val="24"/>
              </w:rPr>
              <w:t>ПП 01</w:t>
            </w:r>
            <w:r w:rsidRPr="00254836">
              <w:rPr>
                <w:rFonts w:ascii="Times New Roman" w:eastAsia="Calibri" w:hAnsi="Times New Roman" w:cs="Times New Roman"/>
                <w:bCs/>
                <w:iCs/>
                <w:sz w:val="24"/>
                <w:szCs w:val="24"/>
              </w:rPr>
              <w:br/>
              <w:t>ПМ 01</w:t>
            </w:r>
            <w:r w:rsidRPr="00254836">
              <w:rPr>
                <w:rFonts w:ascii="Times New Roman" w:eastAsia="Calibri" w:hAnsi="Times New Roman" w:cs="Times New Roman"/>
                <w:bCs/>
                <w:sz w:val="24"/>
                <w:szCs w:val="24"/>
              </w:rPr>
              <w:t xml:space="preserve"> </w:t>
            </w:r>
            <w:r w:rsidRPr="00254836">
              <w:rPr>
                <w:rFonts w:ascii="Times New Roman" w:eastAsia="Calibri" w:hAnsi="Times New Roman" w:cs="Times New Roman"/>
                <w:bCs/>
                <w:iCs/>
                <w:sz w:val="24"/>
                <w:szCs w:val="24"/>
              </w:rPr>
              <w:t>экзамен по модулю</w:t>
            </w:r>
          </w:p>
        </w:tc>
        <w:tc>
          <w:tcPr>
            <w:tcW w:w="1246" w:type="pct"/>
            <w:tcBorders>
              <w:top w:val="single" w:sz="4" w:space="0" w:color="auto"/>
              <w:left w:val="single" w:sz="4" w:space="0" w:color="auto"/>
              <w:bottom w:val="nil"/>
              <w:right w:val="single" w:sz="4" w:space="0" w:color="auto"/>
            </w:tcBorders>
            <w:vAlign w:val="center"/>
          </w:tcPr>
          <w:p w14:paraId="3612022F" w14:textId="77777777" w:rsidR="00254836" w:rsidRPr="00254836" w:rsidRDefault="00254836" w:rsidP="00254836">
            <w:pPr>
              <w:jc w:val="center"/>
              <w:rPr>
                <w:rFonts w:ascii="Times New Roman" w:eastAsia="Calibri" w:hAnsi="Times New Roman" w:cs="Times New Roman"/>
                <w:bCs/>
                <w:sz w:val="24"/>
                <w:szCs w:val="24"/>
              </w:rPr>
            </w:pPr>
          </w:p>
        </w:tc>
        <w:tc>
          <w:tcPr>
            <w:tcW w:w="1190" w:type="pct"/>
            <w:vMerge w:val="restart"/>
            <w:tcBorders>
              <w:left w:val="single" w:sz="4" w:space="0" w:color="auto"/>
            </w:tcBorders>
            <w:vAlign w:val="center"/>
          </w:tcPr>
          <w:p w14:paraId="6BEA9FF6" w14:textId="77777777" w:rsidR="00254836" w:rsidRPr="00254836" w:rsidRDefault="00254836" w:rsidP="00254836">
            <w:pPr>
              <w:jc w:val="center"/>
              <w:rPr>
                <w:rFonts w:ascii="Times New Roman" w:eastAsia="Calibri" w:hAnsi="Times New Roman" w:cs="Times New Roman"/>
                <w:bCs/>
                <w:sz w:val="24"/>
                <w:szCs w:val="24"/>
              </w:rPr>
            </w:pPr>
            <w:r w:rsidRPr="00254836">
              <w:rPr>
                <w:rFonts w:ascii="Times New Roman" w:eastAsia="Calibri" w:hAnsi="Times New Roman" w:cs="Times New Roman"/>
                <w:bCs/>
                <w:sz w:val="24"/>
                <w:szCs w:val="24"/>
              </w:rPr>
              <w:t>-</w:t>
            </w:r>
          </w:p>
        </w:tc>
      </w:tr>
      <w:tr w:rsidR="00254836" w:rsidRPr="00254836" w14:paraId="74EE5411" w14:textId="77777777" w:rsidTr="0097440A">
        <w:trPr>
          <w:trHeight w:val="275"/>
        </w:trPr>
        <w:tc>
          <w:tcPr>
            <w:tcW w:w="2564" w:type="pct"/>
            <w:vMerge/>
            <w:tcBorders>
              <w:right w:val="single" w:sz="4" w:space="0" w:color="auto"/>
            </w:tcBorders>
            <w:vAlign w:val="center"/>
          </w:tcPr>
          <w:p w14:paraId="72CDDF11" w14:textId="77777777" w:rsidR="00254836" w:rsidRPr="00254836" w:rsidRDefault="00254836" w:rsidP="00254836">
            <w:pPr>
              <w:jc w:val="both"/>
              <w:rPr>
                <w:rFonts w:ascii="Times New Roman" w:eastAsia="Calibri" w:hAnsi="Times New Roman" w:cs="Times New Roman"/>
                <w:bCs/>
                <w:sz w:val="24"/>
                <w:szCs w:val="24"/>
              </w:rPr>
            </w:pPr>
          </w:p>
        </w:tc>
        <w:tc>
          <w:tcPr>
            <w:tcW w:w="1246" w:type="pct"/>
            <w:tcBorders>
              <w:top w:val="nil"/>
              <w:left w:val="single" w:sz="4" w:space="0" w:color="auto"/>
              <w:bottom w:val="nil"/>
              <w:right w:val="single" w:sz="4" w:space="0" w:color="auto"/>
            </w:tcBorders>
            <w:vAlign w:val="center"/>
          </w:tcPr>
          <w:p w14:paraId="5EF38902" w14:textId="77777777" w:rsidR="00254836" w:rsidRPr="00254836" w:rsidRDefault="00254836" w:rsidP="00254836">
            <w:pPr>
              <w:jc w:val="center"/>
              <w:rPr>
                <w:rFonts w:ascii="Times New Roman" w:eastAsia="Calibri" w:hAnsi="Times New Roman" w:cs="Times New Roman"/>
                <w:bCs/>
                <w:sz w:val="24"/>
                <w:szCs w:val="24"/>
              </w:rPr>
            </w:pPr>
            <w:r w:rsidRPr="00254836">
              <w:rPr>
                <w:rFonts w:ascii="Times New Roman" w:eastAsia="Calibri" w:hAnsi="Times New Roman" w:cs="Times New Roman"/>
                <w:bCs/>
                <w:sz w:val="24"/>
                <w:szCs w:val="24"/>
              </w:rPr>
              <w:t>12</w:t>
            </w:r>
          </w:p>
        </w:tc>
        <w:tc>
          <w:tcPr>
            <w:tcW w:w="1190" w:type="pct"/>
            <w:vMerge/>
            <w:tcBorders>
              <w:left w:val="single" w:sz="4" w:space="0" w:color="auto"/>
            </w:tcBorders>
            <w:vAlign w:val="center"/>
          </w:tcPr>
          <w:p w14:paraId="3FDBF90E" w14:textId="77777777" w:rsidR="00254836" w:rsidRPr="00254836" w:rsidRDefault="00254836" w:rsidP="00254836">
            <w:pPr>
              <w:jc w:val="center"/>
              <w:rPr>
                <w:rFonts w:ascii="Times New Roman" w:eastAsia="Calibri" w:hAnsi="Times New Roman" w:cs="Times New Roman"/>
                <w:bCs/>
                <w:sz w:val="24"/>
                <w:szCs w:val="24"/>
              </w:rPr>
            </w:pPr>
          </w:p>
        </w:tc>
      </w:tr>
      <w:tr w:rsidR="00254836" w:rsidRPr="00254836" w14:paraId="40B1DB2A" w14:textId="77777777" w:rsidTr="0097440A">
        <w:trPr>
          <w:trHeight w:val="275"/>
        </w:trPr>
        <w:tc>
          <w:tcPr>
            <w:tcW w:w="2564" w:type="pct"/>
            <w:vMerge/>
            <w:tcBorders>
              <w:right w:val="single" w:sz="4" w:space="0" w:color="auto"/>
            </w:tcBorders>
            <w:vAlign w:val="center"/>
          </w:tcPr>
          <w:p w14:paraId="761C030A" w14:textId="77777777" w:rsidR="00254836" w:rsidRPr="00254836" w:rsidRDefault="00254836" w:rsidP="00254836">
            <w:pPr>
              <w:jc w:val="both"/>
              <w:rPr>
                <w:rFonts w:ascii="Times New Roman" w:eastAsia="Calibri" w:hAnsi="Times New Roman" w:cs="Times New Roman"/>
                <w:bCs/>
                <w:sz w:val="24"/>
                <w:szCs w:val="24"/>
              </w:rPr>
            </w:pPr>
          </w:p>
        </w:tc>
        <w:tc>
          <w:tcPr>
            <w:tcW w:w="1246" w:type="pct"/>
            <w:tcBorders>
              <w:top w:val="nil"/>
              <w:left w:val="single" w:sz="4" w:space="0" w:color="auto"/>
              <w:bottom w:val="nil"/>
              <w:right w:val="single" w:sz="4" w:space="0" w:color="auto"/>
            </w:tcBorders>
            <w:vAlign w:val="center"/>
          </w:tcPr>
          <w:p w14:paraId="2BAD8202" w14:textId="77777777" w:rsidR="00254836" w:rsidRPr="00254836" w:rsidRDefault="00254836" w:rsidP="00254836">
            <w:pPr>
              <w:jc w:val="center"/>
              <w:rPr>
                <w:rFonts w:ascii="Times New Roman" w:eastAsia="Calibri" w:hAnsi="Times New Roman" w:cs="Times New Roman"/>
                <w:bCs/>
                <w:sz w:val="24"/>
                <w:szCs w:val="24"/>
              </w:rPr>
            </w:pPr>
            <w:r w:rsidRPr="00254836">
              <w:rPr>
                <w:rFonts w:ascii="Times New Roman" w:eastAsia="Calibri" w:hAnsi="Times New Roman" w:cs="Times New Roman"/>
                <w:bCs/>
                <w:sz w:val="24"/>
                <w:szCs w:val="24"/>
              </w:rPr>
              <w:t>12</w:t>
            </w:r>
          </w:p>
        </w:tc>
        <w:tc>
          <w:tcPr>
            <w:tcW w:w="1190" w:type="pct"/>
            <w:vMerge/>
            <w:tcBorders>
              <w:left w:val="single" w:sz="4" w:space="0" w:color="auto"/>
            </w:tcBorders>
            <w:vAlign w:val="center"/>
          </w:tcPr>
          <w:p w14:paraId="3A614571" w14:textId="77777777" w:rsidR="00254836" w:rsidRPr="00254836" w:rsidRDefault="00254836" w:rsidP="00254836">
            <w:pPr>
              <w:jc w:val="center"/>
              <w:rPr>
                <w:rFonts w:ascii="Times New Roman" w:eastAsia="Calibri" w:hAnsi="Times New Roman" w:cs="Times New Roman"/>
                <w:bCs/>
                <w:sz w:val="24"/>
                <w:szCs w:val="24"/>
              </w:rPr>
            </w:pPr>
          </w:p>
        </w:tc>
      </w:tr>
      <w:tr w:rsidR="00254836" w:rsidRPr="00254836" w14:paraId="7F60521C" w14:textId="77777777" w:rsidTr="0097440A">
        <w:trPr>
          <w:trHeight w:val="275"/>
        </w:trPr>
        <w:tc>
          <w:tcPr>
            <w:tcW w:w="2564" w:type="pct"/>
            <w:vMerge/>
            <w:tcBorders>
              <w:right w:val="single" w:sz="4" w:space="0" w:color="auto"/>
            </w:tcBorders>
            <w:vAlign w:val="center"/>
          </w:tcPr>
          <w:p w14:paraId="0231AF4E" w14:textId="77777777" w:rsidR="00254836" w:rsidRPr="00254836" w:rsidRDefault="00254836" w:rsidP="00254836">
            <w:pPr>
              <w:jc w:val="both"/>
              <w:rPr>
                <w:rFonts w:ascii="Times New Roman" w:eastAsia="Calibri" w:hAnsi="Times New Roman" w:cs="Times New Roman"/>
                <w:bCs/>
                <w:sz w:val="24"/>
                <w:szCs w:val="24"/>
              </w:rPr>
            </w:pPr>
          </w:p>
        </w:tc>
        <w:tc>
          <w:tcPr>
            <w:tcW w:w="1246" w:type="pct"/>
            <w:tcBorders>
              <w:top w:val="nil"/>
              <w:left w:val="single" w:sz="4" w:space="0" w:color="auto"/>
              <w:bottom w:val="nil"/>
              <w:right w:val="single" w:sz="4" w:space="0" w:color="auto"/>
            </w:tcBorders>
            <w:vAlign w:val="center"/>
          </w:tcPr>
          <w:p w14:paraId="471EFD08" w14:textId="77777777" w:rsidR="00254836" w:rsidRPr="00254836" w:rsidRDefault="00254836" w:rsidP="00254836">
            <w:pPr>
              <w:jc w:val="center"/>
              <w:rPr>
                <w:rFonts w:ascii="Times New Roman" w:eastAsia="Calibri" w:hAnsi="Times New Roman" w:cs="Times New Roman"/>
                <w:bCs/>
                <w:sz w:val="24"/>
                <w:szCs w:val="24"/>
              </w:rPr>
            </w:pPr>
          </w:p>
        </w:tc>
        <w:tc>
          <w:tcPr>
            <w:tcW w:w="1190" w:type="pct"/>
            <w:vMerge/>
            <w:tcBorders>
              <w:left w:val="single" w:sz="4" w:space="0" w:color="auto"/>
            </w:tcBorders>
            <w:vAlign w:val="center"/>
          </w:tcPr>
          <w:p w14:paraId="0ADDF082" w14:textId="77777777" w:rsidR="00254836" w:rsidRPr="00254836" w:rsidRDefault="00254836" w:rsidP="00254836">
            <w:pPr>
              <w:jc w:val="center"/>
              <w:rPr>
                <w:rFonts w:ascii="Times New Roman" w:eastAsia="Calibri" w:hAnsi="Times New Roman" w:cs="Times New Roman"/>
                <w:bCs/>
                <w:sz w:val="24"/>
                <w:szCs w:val="24"/>
              </w:rPr>
            </w:pPr>
          </w:p>
        </w:tc>
      </w:tr>
      <w:tr w:rsidR="00254836" w:rsidRPr="00254836" w14:paraId="779B8970" w14:textId="77777777" w:rsidTr="0097440A">
        <w:trPr>
          <w:trHeight w:val="275"/>
        </w:trPr>
        <w:tc>
          <w:tcPr>
            <w:tcW w:w="2564" w:type="pct"/>
            <w:vMerge/>
            <w:tcBorders>
              <w:right w:val="single" w:sz="4" w:space="0" w:color="auto"/>
            </w:tcBorders>
            <w:vAlign w:val="center"/>
          </w:tcPr>
          <w:p w14:paraId="2D3B06CA" w14:textId="77777777" w:rsidR="00254836" w:rsidRPr="00254836" w:rsidRDefault="00254836" w:rsidP="00254836">
            <w:pPr>
              <w:jc w:val="both"/>
              <w:rPr>
                <w:rFonts w:ascii="Times New Roman" w:eastAsia="Calibri" w:hAnsi="Times New Roman" w:cs="Times New Roman"/>
                <w:bCs/>
                <w:sz w:val="24"/>
                <w:szCs w:val="24"/>
              </w:rPr>
            </w:pPr>
          </w:p>
        </w:tc>
        <w:tc>
          <w:tcPr>
            <w:tcW w:w="1246" w:type="pct"/>
            <w:tcBorders>
              <w:top w:val="nil"/>
              <w:left w:val="single" w:sz="4" w:space="0" w:color="auto"/>
              <w:bottom w:val="nil"/>
              <w:right w:val="single" w:sz="4" w:space="0" w:color="auto"/>
            </w:tcBorders>
            <w:vAlign w:val="center"/>
          </w:tcPr>
          <w:p w14:paraId="4C804EB8" w14:textId="77777777" w:rsidR="00254836" w:rsidRPr="00254836" w:rsidRDefault="00254836" w:rsidP="00254836">
            <w:pPr>
              <w:jc w:val="center"/>
              <w:rPr>
                <w:rFonts w:ascii="Times New Roman" w:eastAsia="Calibri" w:hAnsi="Times New Roman" w:cs="Times New Roman"/>
                <w:bCs/>
                <w:sz w:val="24"/>
                <w:szCs w:val="24"/>
              </w:rPr>
            </w:pPr>
          </w:p>
        </w:tc>
        <w:tc>
          <w:tcPr>
            <w:tcW w:w="1190" w:type="pct"/>
            <w:vMerge/>
            <w:tcBorders>
              <w:left w:val="single" w:sz="4" w:space="0" w:color="auto"/>
            </w:tcBorders>
            <w:vAlign w:val="center"/>
          </w:tcPr>
          <w:p w14:paraId="7158D2CA" w14:textId="77777777" w:rsidR="00254836" w:rsidRPr="00254836" w:rsidRDefault="00254836" w:rsidP="00254836">
            <w:pPr>
              <w:jc w:val="center"/>
              <w:rPr>
                <w:rFonts w:ascii="Times New Roman" w:eastAsia="Calibri" w:hAnsi="Times New Roman" w:cs="Times New Roman"/>
                <w:bCs/>
                <w:sz w:val="24"/>
                <w:szCs w:val="24"/>
              </w:rPr>
            </w:pPr>
          </w:p>
        </w:tc>
      </w:tr>
      <w:tr w:rsidR="00254836" w:rsidRPr="00254836" w14:paraId="7CE79FFE" w14:textId="77777777" w:rsidTr="0097440A">
        <w:trPr>
          <w:trHeight w:val="275"/>
        </w:trPr>
        <w:tc>
          <w:tcPr>
            <w:tcW w:w="2564" w:type="pct"/>
            <w:vMerge/>
            <w:tcBorders>
              <w:right w:val="single" w:sz="4" w:space="0" w:color="auto"/>
            </w:tcBorders>
            <w:vAlign w:val="center"/>
          </w:tcPr>
          <w:p w14:paraId="24F489D8" w14:textId="77777777" w:rsidR="00254836" w:rsidRPr="00254836" w:rsidRDefault="00254836" w:rsidP="00254836">
            <w:pPr>
              <w:jc w:val="both"/>
              <w:rPr>
                <w:rFonts w:ascii="Times New Roman" w:eastAsia="Calibri" w:hAnsi="Times New Roman" w:cs="Times New Roman"/>
                <w:bCs/>
                <w:sz w:val="24"/>
                <w:szCs w:val="24"/>
              </w:rPr>
            </w:pPr>
          </w:p>
        </w:tc>
        <w:tc>
          <w:tcPr>
            <w:tcW w:w="1246" w:type="pct"/>
            <w:tcBorders>
              <w:top w:val="nil"/>
              <w:left w:val="single" w:sz="4" w:space="0" w:color="auto"/>
              <w:bottom w:val="single" w:sz="4" w:space="0" w:color="auto"/>
              <w:right w:val="single" w:sz="4" w:space="0" w:color="auto"/>
            </w:tcBorders>
            <w:vAlign w:val="center"/>
          </w:tcPr>
          <w:p w14:paraId="5458FC8F" w14:textId="77777777" w:rsidR="00254836" w:rsidRPr="00254836" w:rsidRDefault="00254836" w:rsidP="00254836">
            <w:pPr>
              <w:jc w:val="center"/>
              <w:rPr>
                <w:rFonts w:ascii="Times New Roman" w:eastAsia="Calibri" w:hAnsi="Times New Roman" w:cs="Times New Roman"/>
                <w:bCs/>
                <w:sz w:val="24"/>
                <w:szCs w:val="24"/>
              </w:rPr>
            </w:pPr>
            <w:r w:rsidRPr="00254836">
              <w:rPr>
                <w:rFonts w:ascii="Times New Roman" w:eastAsia="Calibri" w:hAnsi="Times New Roman" w:cs="Times New Roman"/>
                <w:bCs/>
                <w:sz w:val="24"/>
                <w:szCs w:val="24"/>
              </w:rPr>
              <w:t>12</w:t>
            </w:r>
          </w:p>
        </w:tc>
        <w:tc>
          <w:tcPr>
            <w:tcW w:w="1190" w:type="pct"/>
            <w:vMerge/>
            <w:tcBorders>
              <w:left w:val="single" w:sz="4" w:space="0" w:color="auto"/>
            </w:tcBorders>
            <w:vAlign w:val="center"/>
          </w:tcPr>
          <w:p w14:paraId="74DDD2A9" w14:textId="77777777" w:rsidR="00254836" w:rsidRPr="00254836" w:rsidRDefault="00254836" w:rsidP="00254836">
            <w:pPr>
              <w:jc w:val="center"/>
              <w:rPr>
                <w:rFonts w:ascii="Times New Roman" w:eastAsia="Calibri" w:hAnsi="Times New Roman" w:cs="Times New Roman"/>
                <w:bCs/>
                <w:sz w:val="24"/>
                <w:szCs w:val="24"/>
              </w:rPr>
            </w:pPr>
          </w:p>
        </w:tc>
      </w:tr>
      <w:tr w:rsidR="00254836" w:rsidRPr="00254836" w14:paraId="67222D82" w14:textId="77777777" w:rsidTr="0097440A">
        <w:trPr>
          <w:trHeight w:val="23"/>
        </w:trPr>
        <w:tc>
          <w:tcPr>
            <w:tcW w:w="2564" w:type="pct"/>
            <w:vAlign w:val="center"/>
          </w:tcPr>
          <w:p w14:paraId="5CF1C430" w14:textId="77777777" w:rsidR="00254836" w:rsidRPr="00254836" w:rsidRDefault="00254836" w:rsidP="00254836">
            <w:pPr>
              <w:jc w:val="both"/>
              <w:rPr>
                <w:rFonts w:ascii="Times New Roman" w:eastAsia="Calibri" w:hAnsi="Times New Roman" w:cs="Times New Roman"/>
                <w:bCs/>
                <w:sz w:val="24"/>
                <w:szCs w:val="24"/>
              </w:rPr>
            </w:pPr>
            <w:r w:rsidRPr="00254836">
              <w:rPr>
                <w:rFonts w:ascii="Times New Roman" w:eastAsia="Calibri" w:hAnsi="Times New Roman" w:cs="Times New Roman"/>
                <w:bCs/>
                <w:sz w:val="24"/>
                <w:szCs w:val="24"/>
              </w:rPr>
              <w:t>Всего</w:t>
            </w:r>
          </w:p>
        </w:tc>
        <w:tc>
          <w:tcPr>
            <w:tcW w:w="1246" w:type="pct"/>
            <w:tcBorders>
              <w:top w:val="single" w:sz="4" w:space="0" w:color="auto"/>
            </w:tcBorders>
            <w:vAlign w:val="center"/>
          </w:tcPr>
          <w:p w14:paraId="42005B73" w14:textId="77777777" w:rsidR="00254836" w:rsidRPr="00254836" w:rsidRDefault="00254836" w:rsidP="00254836">
            <w:pPr>
              <w:jc w:val="center"/>
              <w:rPr>
                <w:rFonts w:ascii="Times New Roman" w:eastAsia="Calibri" w:hAnsi="Times New Roman" w:cs="Times New Roman"/>
                <w:b/>
                <w:sz w:val="24"/>
                <w:szCs w:val="24"/>
              </w:rPr>
            </w:pPr>
            <w:r w:rsidRPr="00254836">
              <w:rPr>
                <w:rFonts w:ascii="Times New Roman" w:eastAsia="Calibri" w:hAnsi="Times New Roman" w:cs="Times New Roman"/>
                <w:b/>
                <w:sz w:val="24"/>
                <w:szCs w:val="24"/>
              </w:rPr>
              <w:t>674</w:t>
            </w:r>
          </w:p>
        </w:tc>
        <w:tc>
          <w:tcPr>
            <w:tcW w:w="1190" w:type="pct"/>
            <w:vAlign w:val="center"/>
          </w:tcPr>
          <w:p w14:paraId="22C127D7" w14:textId="77777777" w:rsidR="00254836" w:rsidRPr="00254836" w:rsidRDefault="00254836" w:rsidP="00254836">
            <w:pPr>
              <w:jc w:val="center"/>
              <w:rPr>
                <w:rFonts w:ascii="Times New Roman" w:eastAsia="Calibri" w:hAnsi="Times New Roman" w:cs="Times New Roman"/>
                <w:b/>
                <w:sz w:val="24"/>
                <w:szCs w:val="24"/>
              </w:rPr>
            </w:pPr>
            <w:r w:rsidRPr="00254836">
              <w:rPr>
                <w:rFonts w:ascii="Times New Roman" w:eastAsia="Calibri" w:hAnsi="Times New Roman" w:cs="Times New Roman"/>
                <w:b/>
                <w:sz w:val="24"/>
                <w:szCs w:val="24"/>
              </w:rPr>
              <w:t>452</w:t>
            </w:r>
          </w:p>
        </w:tc>
      </w:tr>
      <w:bookmarkEnd w:id="19"/>
    </w:tbl>
    <w:p w14:paraId="2538BC3B" w14:textId="77777777" w:rsidR="00254836" w:rsidRPr="00254836" w:rsidRDefault="00254836" w:rsidP="00254836">
      <w:pPr>
        <w:rPr>
          <w:rFonts w:ascii="Times New Roman" w:eastAsia="Calibri" w:hAnsi="Times New Roman" w:cs="Times New Roman"/>
          <w:i/>
          <w:sz w:val="24"/>
          <w:szCs w:val="24"/>
        </w:rPr>
      </w:pPr>
    </w:p>
    <w:p w14:paraId="0C99DB69" w14:textId="77777777" w:rsidR="00254836" w:rsidRPr="00254836" w:rsidRDefault="00254836" w:rsidP="00254836">
      <w:pPr>
        <w:rPr>
          <w:rFonts w:ascii="Times New Roman" w:eastAsia="Calibri" w:hAnsi="Times New Roman" w:cs="Times New Roman"/>
          <w:i/>
          <w:sz w:val="24"/>
          <w:szCs w:val="24"/>
        </w:rPr>
      </w:pPr>
    </w:p>
    <w:p w14:paraId="0582F290" w14:textId="77777777" w:rsidR="00254836" w:rsidRPr="00254836" w:rsidRDefault="00254836" w:rsidP="00254836">
      <w:pPr>
        <w:spacing w:after="120" w:line="276" w:lineRule="auto"/>
        <w:ind w:firstLine="709"/>
        <w:outlineLvl w:val="1"/>
        <w:rPr>
          <w:rFonts w:ascii="Times New Roman" w:eastAsia="Calibri" w:hAnsi="Times New Roman" w:cs="Times New Roman"/>
          <w:b/>
          <w:bCs/>
          <w:sz w:val="24"/>
          <w:szCs w:val="24"/>
          <w:lang w:eastAsia="ru-RU"/>
        </w:rPr>
      </w:pPr>
      <w:bookmarkStart w:id="20" w:name="_Toc150695625"/>
      <w:bookmarkStart w:id="21" w:name="_Toc162370393"/>
      <w:r w:rsidRPr="00254836">
        <w:rPr>
          <w:rFonts w:ascii="Times New Roman" w:eastAsia="Calibri" w:hAnsi="Times New Roman" w:cs="Times New Roman"/>
          <w:b/>
          <w:bCs/>
          <w:sz w:val="24"/>
          <w:szCs w:val="24"/>
          <w:lang w:eastAsia="ru-RU"/>
        </w:rPr>
        <w:t>2.2. Структура профессионального модуля</w:t>
      </w:r>
      <w:bookmarkEnd w:id="20"/>
      <w:bookmarkEnd w:id="21"/>
      <w:r w:rsidRPr="00254836">
        <w:rPr>
          <w:rFonts w:ascii="Times New Roman" w:eastAsia="Calibri" w:hAnsi="Times New Roman" w:cs="Times New Roman"/>
          <w:b/>
          <w:bCs/>
          <w:sz w:val="24"/>
          <w:szCs w:val="24"/>
          <w:lang w:eastAsia="ru-RU"/>
        </w:rPr>
        <w:t xml:space="preserve"> </w:t>
      </w:r>
    </w:p>
    <w:p w14:paraId="0BA02042" w14:textId="77777777" w:rsidR="00254836" w:rsidRPr="00254836" w:rsidRDefault="00254836" w:rsidP="00254836">
      <w:pPr>
        <w:spacing w:after="200" w:line="276" w:lineRule="auto"/>
        <w:rPr>
          <w:rFonts w:ascii="Times New Roman" w:eastAsia="Calibri" w:hAnsi="Times New Roman" w:cs="Times New Roman"/>
          <w:b/>
          <w:i/>
          <w:color w:val="0070C0"/>
          <w:sz w:val="24"/>
          <w:szCs w:val="24"/>
          <w:lang w:eastAsia="ru-RU"/>
        </w:rPr>
      </w:pPr>
    </w:p>
    <w:tbl>
      <w:tblPr>
        <w:tblW w:w="49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
        <w:gridCol w:w="3838"/>
        <w:gridCol w:w="1070"/>
        <w:gridCol w:w="632"/>
        <w:gridCol w:w="531"/>
        <w:gridCol w:w="563"/>
        <w:gridCol w:w="421"/>
        <w:gridCol w:w="476"/>
        <w:gridCol w:w="596"/>
        <w:gridCol w:w="554"/>
      </w:tblGrid>
      <w:tr w:rsidR="00254836" w:rsidRPr="00254836" w14:paraId="46248F4E" w14:textId="77777777" w:rsidTr="0097440A">
        <w:trPr>
          <w:cantSplit/>
          <w:trHeight w:val="3271"/>
        </w:trPr>
        <w:tc>
          <w:tcPr>
            <w:tcW w:w="440" w:type="pct"/>
          </w:tcPr>
          <w:p w14:paraId="19024252" w14:textId="77777777" w:rsidR="00254836" w:rsidRPr="00254836" w:rsidRDefault="00254836" w:rsidP="00254836">
            <w:pPr>
              <w:suppressAutoHyphens/>
              <w:jc w:val="center"/>
              <w:rPr>
                <w:rFonts w:ascii="Times New Roman" w:eastAsia="Calibri" w:hAnsi="Times New Roman" w:cs="Times New Roman"/>
                <w:lang w:eastAsia="ru-RU"/>
              </w:rPr>
            </w:pPr>
            <w:bookmarkStart w:id="22" w:name="_Toc150695626"/>
            <w:r w:rsidRPr="00254836">
              <w:rPr>
                <w:rFonts w:ascii="Times New Roman" w:eastAsia="Calibri" w:hAnsi="Times New Roman" w:cs="Times New Roman"/>
                <w:lang w:eastAsia="ru-RU"/>
              </w:rPr>
              <w:t>Код ОК, ПК</w:t>
            </w:r>
          </w:p>
        </w:tc>
        <w:tc>
          <w:tcPr>
            <w:tcW w:w="2016" w:type="pct"/>
            <w:vAlign w:val="center"/>
          </w:tcPr>
          <w:p w14:paraId="06B6FC10" w14:textId="77777777" w:rsidR="00254836" w:rsidRPr="00254836" w:rsidRDefault="00254836" w:rsidP="00254836">
            <w:pPr>
              <w:suppressAutoHyphens/>
              <w:jc w:val="center"/>
              <w:rPr>
                <w:rFonts w:ascii="Times New Roman" w:eastAsia="Calibri" w:hAnsi="Times New Roman" w:cs="Times New Roman"/>
                <w:lang w:eastAsia="ru-RU"/>
              </w:rPr>
            </w:pPr>
            <w:r w:rsidRPr="00254836">
              <w:rPr>
                <w:rFonts w:ascii="Times New Roman" w:eastAsia="Calibri" w:hAnsi="Times New Roman" w:cs="Times New Roman"/>
                <w:lang w:eastAsia="ru-RU"/>
              </w:rPr>
              <w:t>Наименования разделов профессионального модуля</w:t>
            </w:r>
          </w:p>
        </w:tc>
        <w:tc>
          <w:tcPr>
            <w:tcW w:w="562" w:type="pct"/>
            <w:vAlign w:val="center"/>
          </w:tcPr>
          <w:p w14:paraId="34F0B519" w14:textId="77777777" w:rsidR="00254836" w:rsidRPr="00254836" w:rsidRDefault="00254836" w:rsidP="00254836">
            <w:pPr>
              <w:jc w:val="center"/>
              <w:rPr>
                <w:rFonts w:ascii="Times New Roman" w:eastAsia="Calibri" w:hAnsi="Times New Roman" w:cs="Times New Roman"/>
                <w:lang w:eastAsia="ru-RU"/>
              </w:rPr>
            </w:pPr>
            <w:r w:rsidRPr="00254836">
              <w:rPr>
                <w:rFonts w:ascii="Times New Roman" w:eastAsia="Calibri" w:hAnsi="Times New Roman" w:cs="Times New Roman"/>
                <w:iCs/>
                <w:lang w:eastAsia="ru-RU"/>
              </w:rPr>
              <w:t>Всего, час.</w:t>
            </w:r>
          </w:p>
        </w:tc>
        <w:tc>
          <w:tcPr>
            <w:tcW w:w="332" w:type="pct"/>
            <w:textDirection w:val="btLr"/>
            <w:vAlign w:val="center"/>
          </w:tcPr>
          <w:p w14:paraId="11605E45" w14:textId="77777777" w:rsidR="00254836" w:rsidRPr="00254836" w:rsidRDefault="00254836" w:rsidP="00254836">
            <w:pPr>
              <w:jc w:val="center"/>
              <w:rPr>
                <w:rFonts w:ascii="Times New Roman" w:eastAsia="Calibri" w:hAnsi="Times New Roman" w:cs="Times New Roman"/>
                <w:lang w:eastAsia="ru-RU"/>
              </w:rPr>
            </w:pPr>
            <w:r w:rsidRPr="00254836">
              <w:rPr>
                <w:rFonts w:ascii="Times New Roman" w:eastAsia="Calibri" w:hAnsi="Times New Roman" w:cs="Times New Roman"/>
                <w:iCs/>
                <w:lang w:eastAsia="ru-RU"/>
              </w:rPr>
              <w:t xml:space="preserve">В </w:t>
            </w:r>
            <w:proofErr w:type="spellStart"/>
            <w:r w:rsidRPr="00254836">
              <w:rPr>
                <w:rFonts w:ascii="Times New Roman" w:eastAsia="Calibri" w:hAnsi="Times New Roman" w:cs="Times New Roman"/>
                <w:iCs/>
                <w:lang w:eastAsia="ru-RU"/>
              </w:rPr>
              <w:t>т.ч</w:t>
            </w:r>
            <w:proofErr w:type="spellEnd"/>
            <w:r w:rsidRPr="00254836">
              <w:rPr>
                <w:rFonts w:ascii="Times New Roman" w:eastAsia="Calibri" w:hAnsi="Times New Roman" w:cs="Times New Roman"/>
                <w:iCs/>
                <w:lang w:eastAsia="ru-RU"/>
              </w:rPr>
              <w:t>. в форме практической подготовки</w:t>
            </w:r>
          </w:p>
        </w:tc>
        <w:tc>
          <w:tcPr>
            <w:tcW w:w="279" w:type="pct"/>
            <w:shd w:val="clear" w:color="auto" w:fill="D9D9D9"/>
            <w:textDirection w:val="btLr"/>
            <w:vAlign w:val="center"/>
          </w:tcPr>
          <w:p w14:paraId="390D3CE8" w14:textId="77777777" w:rsidR="00254836" w:rsidRPr="00254836" w:rsidRDefault="00254836" w:rsidP="00254836">
            <w:pPr>
              <w:suppressAutoHyphens/>
              <w:ind w:left="113" w:right="113"/>
              <w:jc w:val="center"/>
              <w:rPr>
                <w:rFonts w:ascii="Times New Roman" w:eastAsia="Calibri" w:hAnsi="Times New Roman" w:cs="Times New Roman"/>
                <w:lang w:eastAsia="ru-RU"/>
              </w:rPr>
            </w:pPr>
            <w:r w:rsidRPr="00254836">
              <w:rPr>
                <w:rFonts w:ascii="Times New Roman" w:eastAsia="Calibri" w:hAnsi="Times New Roman" w:cs="Times New Roman"/>
                <w:lang w:eastAsia="ru-RU"/>
              </w:rPr>
              <w:t xml:space="preserve">Обучение по МДК, в </w:t>
            </w:r>
            <w:proofErr w:type="spellStart"/>
            <w:r w:rsidRPr="00254836">
              <w:rPr>
                <w:rFonts w:ascii="Times New Roman" w:eastAsia="Calibri" w:hAnsi="Times New Roman" w:cs="Times New Roman"/>
                <w:lang w:eastAsia="ru-RU"/>
              </w:rPr>
              <w:t>т.ч</w:t>
            </w:r>
            <w:proofErr w:type="spellEnd"/>
            <w:r w:rsidRPr="00254836">
              <w:rPr>
                <w:rFonts w:ascii="Times New Roman" w:eastAsia="Calibri" w:hAnsi="Times New Roman" w:cs="Times New Roman"/>
                <w:lang w:eastAsia="ru-RU"/>
              </w:rPr>
              <w:t>.:</w:t>
            </w:r>
          </w:p>
        </w:tc>
        <w:tc>
          <w:tcPr>
            <w:tcW w:w="296" w:type="pct"/>
            <w:textDirection w:val="btLr"/>
            <w:vAlign w:val="center"/>
          </w:tcPr>
          <w:p w14:paraId="4BE660D4" w14:textId="77777777" w:rsidR="00254836" w:rsidRPr="00254836" w:rsidRDefault="00254836" w:rsidP="00254836">
            <w:pPr>
              <w:suppressAutoHyphens/>
              <w:jc w:val="center"/>
              <w:rPr>
                <w:rFonts w:ascii="Times New Roman" w:eastAsia="Calibri" w:hAnsi="Times New Roman" w:cs="Times New Roman"/>
                <w:lang w:eastAsia="ru-RU"/>
              </w:rPr>
            </w:pPr>
            <w:r w:rsidRPr="00254836">
              <w:rPr>
                <w:rFonts w:ascii="Times New Roman" w:eastAsia="Calibri" w:hAnsi="Times New Roman" w:cs="Times New Roman"/>
                <w:bCs/>
                <w:sz w:val="24"/>
                <w:szCs w:val="24"/>
              </w:rPr>
              <w:t>Учебные занятия</w:t>
            </w:r>
          </w:p>
        </w:tc>
        <w:tc>
          <w:tcPr>
            <w:tcW w:w="221" w:type="pct"/>
            <w:textDirection w:val="btLr"/>
            <w:vAlign w:val="center"/>
          </w:tcPr>
          <w:p w14:paraId="601D88F8" w14:textId="77777777" w:rsidR="00254836" w:rsidRPr="00254836" w:rsidRDefault="00254836" w:rsidP="00254836">
            <w:pPr>
              <w:suppressAutoHyphens/>
              <w:jc w:val="center"/>
              <w:rPr>
                <w:rFonts w:ascii="Times New Roman" w:eastAsia="Calibri" w:hAnsi="Times New Roman" w:cs="Times New Roman"/>
                <w:lang w:eastAsia="ru-RU"/>
              </w:rPr>
            </w:pPr>
            <w:r w:rsidRPr="00254836">
              <w:rPr>
                <w:rFonts w:ascii="Times New Roman" w:eastAsia="Calibri" w:hAnsi="Times New Roman" w:cs="Times New Roman"/>
                <w:lang w:eastAsia="ru-RU"/>
              </w:rPr>
              <w:t>Курсовая работа (проект)</w:t>
            </w:r>
          </w:p>
        </w:tc>
        <w:tc>
          <w:tcPr>
            <w:tcW w:w="250" w:type="pct"/>
            <w:textDirection w:val="btLr"/>
            <w:vAlign w:val="center"/>
          </w:tcPr>
          <w:p w14:paraId="681C77C5" w14:textId="77777777" w:rsidR="00254836" w:rsidRPr="00254836" w:rsidRDefault="00254836" w:rsidP="00254836">
            <w:pPr>
              <w:suppressAutoHyphens/>
              <w:jc w:val="center"/>
              <w:rPr>
                <w:rFonts w:ascii="Times New Roman" w:eastAsia="Calibri" w:hAnsi="Times New Roman" w:cs="Times New Roman"/>
                <w:lang w:eastAsia="ru-RU"/>
              </w:rPr>
            </w:pPr>
            <w:r w:rsidRPr="00254836">
              <w:rPr>
                <w:rFonts w:ascii="Times New Roman" w:eastAsia="Calibri" w:hAnsi="Times New Roman" w:cs="Times New Roman"/>
                <w:lang w:eastAsia="ru-RU"/>
              </w:rPr>
              <w:t>Самостоятельная работа</w:t>
            </w:r>
          </w:p>
        </w:tc>
        <w:tc>
          <w:tcPr>
            <w:tcW w:w="313" w:type="pct"/>
            <w:shd w:val="clear" w:color="auto" w:fill="D9D9D9"/>
            <w:textDirection w:val="btLr"/>
            <w:vAlign w:val="center"/>
          </w:tcPr>
          <w:p w14:paraId="272BAD10" w14:textId="77777777" w:rsidR="00254836" w:rsidRPr="00254836" w:rsidRDefault="00254836" w:rsidP="00254836">
            <w:pPr>
              <w:suppressAutoHyphens/>
              <w:jc w:val="center"/>
              <w:rPr>
                <w:rFonts w:ascii="Times New Roman" w:eastAsia="Calibri" w:hAnsi="Times New Roman" w:cs="Times New Roman"/>
                <w:lang w:eastAsia="ru-RU"/>
              </w:rPr>
            </w:pPr>
            <w:r w:rsidRPr="00254836">
              <w:rPr>
                <w:rFonts w:ascii="Times New Roman" w:eastAsia="Calibri" w:hAnsi="Times New Roman" w:cs="Times New Roman"/>
                <w:lang w:eastAsia="ru-RU"/>
              </w:rPr>
              <w:t>Учебная практика</w:t>
            </w:r>
          </w:p>
        </w:tc>
        <w:tc>
          <w:tcPr>
            <w:tcW w:w="291" w:type="pct"/>
            <w:shd w:val="clear" w:color="auto" w:fill="D9D9D9"/>
            <w:textDirection w:val="btLr"/>
          </w:tcPr>
          <w:p w14:paraId="519B1940" w14:textId="77777777" w:rsidR="00254836" w:rsidRPr="00254836" w:rsidRDefault="00254836" w:rsidP="00254836">
            <w:pPr>
              <w:suppressAutoHyphens/>
              <w:jc w:val="center"/>
              <w:rPr>
                <w:rFonts w:ascii="Times New Roman" w:eastAsia="Calibri" w:hAnsi="Times New Roman" w:cs="Times New Roman"/>
                <w:lang w:eastAsia="ru-RU"/>
              </w:rPr>
            </w:pPr>
            <w:r w:rsidRPr="00254836">
              <w:rPr>
                <w:rFonts w:ascii="Times New Roman" w:eastAsia="Calibri" w:hAnsi="Times New Roman" w:cs="Times New Roman"/>
                <w:lang w:eastAsia="ru-RU"/>
              </w:rPr>
              <w:t>Производственная практика</w:t>
            </w:r>
          </w:p>
        </w:tc>
      </w:tr>
      <w:tr w:rsidR="00254836" w:rsidRPr="00254836" w14:paraId="0AF3ABE2" w14:textId="77777777" w:rsidTr="0097440A">
        <w:trPr>
          <w:cantSplit/>
          <w:trHeight w:val="73"/>
        </w:trPr>
        <w:tc>
          <w:tcPr>
            <w:tcW w:w="440" w:type="pct"/>
            <w:vAlign w:val="center"/>
          </w:tcPr>
          <w:p w14:paraId="039A8220" w14:textId="77777777" w:rsidR="00254836" w:rsidRPr="00254836" w:rsidRDefault="00254836" w:rsidP="00254836">
            <w:pPr>
              <w:suppressAutoHyphens/>
              <w:jc w:val="center"/>
              <w:rPr>
                <w:rFonts w:ascii="Times New Roman" w:eastAsia="Calibri" w:hAnsi="Times New Roman" w:cs="Times New Roman"/>
                <w:sz w:val="16"/>
                <w:szCs w:val="16"/>
                <w:lang w:eastAsia="ru-RU"/>
              </w:rPr>
            </w:pPr>
            <w:r w:rsidRPr="00254836">
              <w:rPr>
                <w:rFonts w:ascii="Times New Roman" w:eastAsia="Calibri" w:hAnsi="Times New Roman" w:cs="Times New Roman"/>
                <w:sz w:val="16"/>
                <w:szCs w:val="16"/>
                <w:lang w:eastAsia="ru-RU"/>
              </w:rPr>
              <w:t>1</w:t>
            </w:r>
          </w:p>
        </w:tc>
        <w:tc>
          <w:tcPr>
            <w:tcW w:w="2016" w:type="pct"/>
            <w:vAlign w:val="center"/>
          </w:tcPr>
          <w:p w14:paraId="597EB07C" w14:textId="77777777" w:rsidR="00254836" w:rsidRPr="00254836" w:rsidRDefault="00254836" w:rsidP="00254836">
            <w:pPr>
              <w:suppressAutoHyphens/>
              <w:jc w:val="center"/>
              <w:rPr>
                <w:rFonts w:ascii="Times New Roman" w:eastAsia="Calibri" w:hAnsi="Times New Roman" w:cs="Times New Roman"/>
                <w:sz w:val="16"/>
                <w:szCs w:val="16"/>
                <w:lang w:eastAsia="ru-RU"/>
              </w:rPr>
            </w:pPr>
            <w:r w:rsidRPr="00254836">
              <w:rPr>
                <w:rFonts w:ascii="Times New Roman" w:eastAsia="Calibri" w:hAnsi="Times New Roman" w:cs="Times New Roman"/>
                <w:iCs/>
                <w:sz w:val="16"/>
                <w:szCs w:val="16"/>
                <w:lang w:eastAsia="ru-RU"/>
              </w:rPr>
              <w:t>2</w:t>
            </w:r>
          </w:p>
        </w:tc>
        <w:tc>
          <w:tcPr>
            <w:tcW w:w="562" w:type="pct"/>
            <w:vAlign w:val="center"/>
          </w:tcPr>
          <w:p w14:paraId="6C455AFD" w14:textId="77777777" w:rsidR="00254836" w:rsidRPr="00254836" w:rsidRDefault="00254836" w:rsidP="00254836">
            <w:pPr>
              <w:jc w:val="center"/>
              <w:rPr>
                <w:rFonts w:ascii="Times New Roman" w:eastAsia="Calibri" w:hAnsi="Times New Roman" w:cs="Times New Roman"/>
                <w:iCs/>
                <w:sz w:val="16"/>
                <w:szCs w:val="16"/>
                <w:lang w:eastAsia="ru-RU"/>
              </w:rPr>
            </w:pPr>
            <w:r w:rsidRPr="00254836">
              <w:rPr>
                <w:rFonts w:ascii="Times New Roman" w:eastAsia="Calibri" w:hAnsi="Times New Roman" w:cs="Times New Roman"/>
                <w:iCs/>
                <w:sz w:val="16"/>
                <w:szCs w:val="16"/>
                <w:lang w:eastAsia="ru-RU"/>
              </w:rPr>
              <w:t>3</w:t>
            </w:r>
          </w:p>
        </w:tc>
        <w:tc>
          <w:tcPr>
            <w:tcW w:w="332" w:type="pct"/>
            <w:vAlign w:val="center"/>
          </w:tcPr>
          <w:p w14:paraId="3BC082DD" w14:textId="77777777" w:rsidR="00254836" w:rsidRPr="00254836" w:rsidRDefault="00254836" w:rsidP="00254836">
            <w:pPr>
              <w:jc w:val="center"/>
              <w:rPr>
                <w:rFonts w:ascii="Times New Roman" w:eastAsia="Calibri" w:hAnsi="Times New Roman" w:cs="Times New Roman"/>
                <w:iCs/>
                <w:sz w:val="16"/>
                <w:szCs w:val="16"/>
                <w:lang w:eastAsia="ru-RU"/>
              </w:rPr>
            </w:pPr>
            <w:r w:rsidRPr="00254836">
              <w:rPr>
                <w:rFonts w:ascii="Times New Roman" w:eastAsia="Calibri" w:hAnsi="Times New Roman" w:cs="Times New Roman"/>
                <w:sz w:val="16"/>
                <w:szCs w:val="16"/>
                <w:lang w:eastAsia="ru-RU"/>
              </w:rPr>
              <w:t>4</w:t>
            </w:r>
          </w:p>
        </w:tc>
        <w:tc>
          <w:tcPr>
            <w:tcW w:w="279" w:type="pct"/>
            <w:shd w:val="clear" w:color="auto" w:fill="D9D9D9"/>
            <w:vAlign w:val="center"/>
          </w:tcPr>
          <w:p w14:paraId="636921F0" w14:textId="77777777" w:rsidR="00254836" w:rsidRPr="00254836" w:rsidRDefault="00254836" w:rsidP="00254836">
            <w:pPr>
              <w:suppressAutoHyphens/>
              <w:jc w:val="center"/>
              <w:rPr>
                <w:rFonts w:ascii="Times New Roman" w:eastAsia="Calibri" w:hAnsi="Times New Roman" w:cs="Times New Roman"/>
                <w:sz w:val="16"/>
                <w:szCs w:val="16"/>
                <w:lang w:eastAsia="ru-RU"/>
              </w:rPr>
            </w:pPr>
            <w:r w:rsidRPr="00254836">
              <w:rPr>
                <w:rFonts w:ascii="Times New Roman" w:eastAsia="Calibri" w:hAnsi="Times New Roman" w:cs="Times New Roman"/>
                <w:sz w:val="16"/>
                <w:szCs w:val="16"/>
                <w:lang w:eastAsia="ru-RU"/>
              </w:rPr>
              <w:t>5</w:t>
            </w:r>
          </w:p>
        </w:tc>
        <w:tc>
          <w:tcPr>
            <w:tcW w:w="296" w:type="pct"/>
            <w:vAlign w:val="center"/>
          </w:tcPr>
          <w:p w14:paraId="5347E33B" w14:textId="77777777" w:rsidR="00254836" w:rsidRPr="00254836" w:rsidRDefault="00254836" w:rsidP="00254836">
            <w:pPr>
              <w:suppressAutoHyphens/>
              <w:jc w:val="center"/>
              <w:rPr>
                <w:rFonts w:ascii="Times New Roman" w:eastAsia="Calibri" w:hAnsi="Times New Roman" w:cs="Times New Roman"/>
                <w:sz w:val="16"/>
                <w:szCs w:val="16"/>
                <w:lang w:eastAsia="ru-RU"/>
              </w:rPr>
            </w:pPr>
            <w:r w:rsidRPr="00254836">
              <w:rPr>
                <w:rFonts w:ascii="Times New Roman" w:eastAsia="Calibri" w:hAnsi="Times New Roman" w:cs="Times New Roman"/>
                <w:color w:val="000000"/>
                <w:sz w:val="16"/>
                <w:szCs w:val="16"/>
                <w:lang w:eastAsia="ru-RU"/>
              </w:rPr>
              <w:t>6</w:t>
            </w:r>
          </w:p>
        </w:tc>
        <w:tc>
          <w:tcPr>
            <w:tcW w:w="221" w:type="pct"/>
            <w:vAlign w:val="center"/>
          </w:tcPr>
          <w:p w14:paraId="07E52F9F" w14:textId="77777777" w:rsidR="00254836" w:rsidRPr="00254836" w:rsidRDefault="00254836" w:rsidP="00254836">
            <w:pPr>
              <w:suppressAutoHyphens/>
              <w:jc w:val="center"/>
              <w:rPr>
                <w:rFonts w:ascii="Times New Roman" w:eastAsia="Calibri" w:hAnsi="Times New Roman" w:cs="Times New Roman"/>
                <w:sz w:val="16"/>
                <w:szCs w:val="16"/>
                <w:lang w:eastAsia="ru-RU"/>
              </w:rPr>
            </w:pPr>
            <w:r w:rsidRPr="00254836">
              <w:rPr>
                <w:rFonts w:ascii="Times New Roman" w:eastAsia="Calibri" w:hAnsi="Times New Roman" w:cs="Times New Roman"/>
                <w:sz w:val="16"/>
                <w:szCs w:val="16"/>
                <w:lang w:eastAsia="ru-RU"/>
              </w:rPr>
              <w:t>7</w:t>
            </w:r>
          </w:p>
        </w:tc>
        <w:tc>
          <w:tcPr>
            <w:tcW w:w="250" w:type="pct"/>
            <w:vAlign w:val="center"/>
          </w:tcPr>
          <w:p w14:paraId="7E608A6D" w14:textId="77777777" w:rsidR="00254836" w:rsidRPr="00254836" w:rsidRDefault="00254836" w:rsidP="00254836">
            <w:pPr>
              <w:suppressAutoHyphens/>
              <w:jc w:val="center"/>
              <w:rPr>
                <w:rFonts w:ascii="Times New Roman" w:eastAsia="Calibri" w:hAnsi="Times New Roman" w:cs="Times New Roman"/>
                <w:sz w:val="16"/>
                <w:szCs w:val="16"/>
                <w:lang w:eastAsia="ru-RU"/>
              </w:rPr>
            </w:pPr>
            <w:r w:rsidRPr="00254836">
              <w:rPr>
                <w:rFonts w:ascii="Times New Roman" w:eastAsia="Calibri" w:hAnsi="Times New Roman" w:cs="Times New Roman"/>
                <w:sz w:val="16"/>
                <w:szCs w:val="16"/>
                <w:lang w:eastAsia="ru-RU"/>
              </w:rPr>
              <w:t>8</w:t>
            </w:r>
          </w:p>
        </w:tc>
        <w:tc>
          <w:tcPr>
            <w:tcW w:w="313" w:type="pct"/>
            <w:shd w:val="clear" w:color="auto" w:fill="D9D9D9"/>
          </w:tcPr>
          <w:p w14:paraId="58AB631E" w14:textId="77777777" w:rsidR="00254836" w:rsidRPr="00254836" w:rsidRDefault="00254836" w:rsidP="00254836">
            <w:pPr>
              <w:suppressAutoHyphens/>
              <w:jc w:val="center"/>
              <w:rPr>
                <w:rFonts w:ascii="Times New Roman" w:eastAsia="Calibri" w:hAnsi="Times New Roman" w:cs="Times New Roman"/>
                <w:sz w:val="16"/>
                <w:szCs w:val="16"/>
                <w:lang w:eastAsia="ru-RU"/>
              </w:rPr>
            </w:pPr>
            <w:r w:rsidRPr="00254836">
              <w:rPr>
                <w:rFonts w:ascii="Times New Roman" w:eastAsia="Calibri" w:hAnsi="Times New Roman" w:cs="Times New Roman"/>
                <w:sz w:val="16"/>
                <w:szCs w:val="16"/>
                <w:lang w:eastAsia="ru-RU"/>
              </w:rPr>
              <w:t>9</w:t>
            </w:r>
          </w:p>
        </w:tc>
        <w:tc>
          <w:tcPr>
            <w:tcW w:w="291" w:type="pct"/>
            <w:shd w:val="clear" w:color="auto" w:fill="D9D9D9"/>
          </w:tcPr>
          <w:p w14:paraId="420668EA" w14:textId="77777777" w:rsidR="00254836" w:rsidRPr="00254836" w:rsidRDefault="00254836" w:rsidP="00254836">
            <w:pPr>
              <w:suppressAutoHyphens/>
              <w:jc w:val="center"/>
              <w:rPr>
                <w:rFonts w:ascii="Times New Roman" w:eastAsia="Calibri" w:hAnsi="Times New Roman" w:cs="Times New Roman"/>
                <w:sz w:val="16"/>
                <w:szCs w:val="16"/>
                <w:lang w:eastAsia="ru-RU"/>
              </w:rPr>
            </w:pPr>
            <w:r w:rsidRPr="00254836">
              <w:rPr>
                <w:rFonts w:ascii="Times New Roman" w:eastAsia="Calibri" w:hAnsi="Times New Roman" w:cs="Times New Roman"/>
                <w:sz w:val="16"/>
                <w:szCs w:val="16"/>
                <w:lang w:eastAsia="ru-RU"/>
              </w:rPr>
              <w:t>10</w:t>
            </w:r>
          </w:p>
        </w:tc>
      </w:tr>
      <w:tr w:rsidR="00254836" w:rsidRPr="00254836" w14:paraId="4F401A21" w14:textId="77777777" w:rsidTr="0097440A">
        <w:tc>
          <w:tcPr>
            <w:tcW w:w="440" w:type="pct"/>
          </w:tcPr>
          <w:p w14:paraId="4115AC88" w14:textId="77777777" w:rsidR="00254836" w:rsidRPr="00254836" w:rsidRDefault="00254836" w:rsidP="00254836">
            <w:pPr>
              <w:rPr>
                <w:rFonts w:ascii="Times New Roman" w:eastAsia="Calibri" w:hAnsi="Times New Roman" w:cs="Times New Roman"/>
                <w:bCs/>
                <w:lang w:eastAsia="ru-RU"/>
              </w:rPr>
            </w:pPr>
          </w:p>
        </w:tc>
        <w:tc>
          <w:tcPr>
            <w:tcW w:w="2016" w:type="pct"/>
          </w:tcPr>
          <w:p w14:paraId="7788B66B"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bCs/>
                <w:lang w:eastAsia="ru-RU"/>
              </w:rPr>
              <w:t xml:space="preserve">Раздел </w:t>
            </w:r>
            <w:r w:rsidRPr="00254836">
              <w:rPr>
                <w:rFonts w:ascii="Times New Roman" w:eastAsia="Calibri" w:hAnsi="Times New Roman" w:cs="Times New Roman"/>
                <w:bCs/>
                <w:lang w:val="en-US" w:eastAsia="ru-RU"/>
              </w:rPr>
              <w:t>N</w:t>
            </w:r>
            <w:r w:rsidRPr="00254836">
              <w:rPr>
                <w:rFonts w:ascii="Times New Roman" w:eastAsia="Calibri" w:hAnsi="Times New Roman" w:cs="Times New Roman"/>
                <w:bCs/>
                <w:lang w:eastAsia="ru-RU"/>
              </w:rPr>
              <w:t>. Наименование</w:t>
            </w:r>
            <w:r w:rsidRPr="00254836">
              <w:rPr>
                <w:rFonts w:ascii="Times New Roman" w:eastAsia="Calibri" w:hAnsi="Times New Roman" w:cs="Times New Roman"/>
                <w:lang w:eastAsia="ru-RU"/>
              </w:rPr>
              <w:t xml:space="preserve"> </w:t>
            </w:r>
          </w:p>
        </w:tc>
        <w:tc>
          <w:tcPr>
            <w:tcW w:w="562" w:type="pct"/>
          </w:tcPr>
          <w:p w14:paraId="52CB1EFB" w14:textId="77777777" w:rsidR="00254836" w:rsidRPr="00254836" w:rsidRDefault="00254836" w:rsidP="00254836">
            <w:pPr>
              <w:jc w:val="center"/>
              <w:rPr>
                <w:rFonts w:ascii="Times New Roman" w:eastAsia="Calibri" w:hAnsi="Times New Roman" w:cs="Times New Roman"/>
                <w:b/>
                <w:bCs/>
                <w:sz w:val="20"/>
                <w:szCs w:val="20"/>
                <w:lang w:eastAsia="ru-RU"/>
              </w:rPr>
            </w:pPr>
            <w:r w:rsidRPr="00254836">
              <w:rPr>
                <w:rFonts w:ascii="Times New Roman" w:eastAsia="Calibri" w:hAnsi="Times New Roman" w:cs="Times New Roman"/>
                <w:b/>
                <w:bCs/>
                <w:sz w:val="20"/>
                <w:szCs w:val="20"/>
                <w:lang w:eastAsia="ru-RU"/>
              </w:rPr>
              <w:t>141</w:t>
            </w:r>
          </w:p>
        </w:tc>
        <w:tc>
          <w:tcPr>
            <w:tcW w:w="332" w:type="pct"/>
          </w:tcPr>
          <w:p w14:paraId="5570639E" w14:textId="77777777" w:rsidR="00254836" w:rsidRPr="00254836" w:rsidRDefault="00254836" w:rsidP="00254836">
            <w:pPr>
              <w:jc w:val="center"/>
              <w:rPr>
                <w:rFonts w:ascii="Times New Roman" w:eastAsia="Calibri" w:hAnsi="Times New Roman" w:cs="Times New Roman"/>
                <w:b/>
                <w:sz w:val="20"/>
                <w:szCs w:val="20"/>
                <w:lang w:eastAsia="ru-RU"/>
              </w:rPr>
            </w:pPr>
            <w:r w:rsidRPr="00254836">
              <w:rPr>
                <w:rFonts w:ascii="Times New Roman" w:eastAsia="Calibri" w:hAnsi="Times New Roman" w:cs="Times New Roman"/>
                <w:b/>
                <w:sz w:val="20"/>
                <w:szCs w:val="20"/>
                <w:lang w:eastAsia="ru-RU"/>
              </w:rPr>
              <w:t>34</w:t>
            </w:r>
          </w:p>
        </w:tc>
        <w:tc>
          <w:tcPr>
            <w:tcW w:w="279" w:type="pct"/>
            <w:shd w:val="clear" w:color="auto" w:fill="D9D9D9"/>
          </w:tcPr>
          <w:p w14:paraId="53AA7578" w14:textId="77777777" w:rsidR="00254836" w:rsidRPr="00254836" w:rsidRDefault="00254836" w:rsidP="00254836">
            <w:pPr>
              <w:jc w:val="center"/>
              <w:rPr>
                <w:rFonts w:ascii="Times New Roman" w:eastAsia="Calibri" w:hAnsi="Times New Roman" w:cs="Times New Roman"/>
                <w:b/>
                <w:bCs/>
                <w:sz w:val="20"/>
                <w:szCs w:val="20"/>
                <w:lang w:eastAsia="ru-RU"/>
              </w:rPr>
            </w:pPr>
            <w:r w:rsidRPr="00254836">
              <w:rPr>
                <w:rFonts w:ascii="Times New Roman" w:eastAsia="Calibri" w:hAnsi="Times New Roman" w:cs="Times New Roman"/>
                <w:b/>
                <w:bCs/>
                <w:sz w:val="20"/>
                <w:szCs w:val="20"/>
                <w:lang w:eastAsia="ru-RU"/>
              </w:rPr>
              <w:t>129</w:t>
            </w:r>
          </w:p>
        </w:tc>
        <w:tc>
          <w:tcPr>
            <w:tcW w:w="296" w:type="pct"/>
          </w:tcPr>
          <w:p w14:paraId="4D696AF6" w14:textId="77777777" w:rsidR="00254836" w:rsidRPr="00254836" w:rsidRDefault="00254836" w:rsidP="00254836">
            <w:pPr>
              <w:jc w:val="center"/>
              <w:rPr>
                <w:rFonts w:ascii="Times New Roman" w:eastAsia="Calibri" w:hAnsi="Times New Roman" w:cs="Times New Roman"/>
                <w:sz w:val="20"/>
                <w:szCs w:val="20"/>
                <w:lang w:eastAsia="ru-RU"/>
              </w:rPr>
            </w:pPr>
            <w:r w:rsidRPr="00254836">
              <w:rPr>
                <w:rFonts w:ascii="Times New Roman" w:eastAsia="Calibri" w:hAnsi="Times New Roman" w:cs="Times New Roman"/>
                <w:sz w:val="20"/>
                <w:szCs w:val="20"/>
                <w:lang w:eastAsia="ru-RU"/>
              </w:rPr>
              <w:t>121</w:t>
            </w:r>
          </w:p>
        </w:tc>
        <w:tc>
          <w:tcPr>
            <w:tcW w:w="221" w:type="pct"/>
          </w:tcPr>
          <w:p w14:paraId="60394E8F" w14:textId="77777777" w:rsidR="00254836" w:rsidRPr="00254836" w:rsidRDefault="00254836" w:rsidP="00254836">
            <w:pPr>
              <w:jc w:val="center"/>
              <w:rPr>
                <w:rFonts w:ascii="Times New Roman" w:eastAsia="Calibri" w:hAnsi="Times New Roman" w:cs="Times New Roman"/>
                <w:b/>
                <w:bCs/>
                <w:sz w:val="20"/>
                <w:szCs w:val="20"/>
                <w:lang w:eastAsia="ru-RU"/>
              </w:rPr>
            </w:pPr>
            <w:r w:rsidRPr="00254836">
              <w:rPr>
                <w:rFonts w:ascii="Times New Roman" w:eastAsia="Calibri" w:hAnsi="Times New Roman" w:cs="Times New Roman"/>
                <w:sz w:val="20"/>
                <w:szCs w:val="20"/>
                <w:lang w:eastAsia="ru-RU"/>
              </w:rPr>
              <w:t>-</w:t>
            </w:r>
          </w:p>
        </w:tc>
        <w:tc>
          <w:tcPr>
            <w:tcW w:w="250" w:type="pct"/>
          </w:tcPr>
          <w:p w14:paraId="1187B312" w14:textId="77777777" w:rsidR="00254836" w:rsidRPr="00254836" w:rsidRDefault="00254836" w:rsidP="00254836">
            <w:pPr>
              <w:jc w:val="center"/>
              <w:rPr>
                <w:rFonts w:ascii="Times New Roman" w:eastAsia="Calibri" w:hAnsi="Times New Roman" w:cs="Times New Roman"/>
                <w:b/>
                <w:bCs/>
                <w:sz w:val="20"/>
                <w:szCs w:val="20"/>
                <w:lang w:eastAsia="ru-RU"/>
              </w:rPr>
            </w:pPr>
            <w:r w:rsidRPr="00254836">
              <w:rPr>
                <w:rFonts w:ascii="Times New Roman" w:eastAsia="Calibri" w:hAnsi="Times New Roman" w:cs="Times New Roman"/>
                <w:b/>
                <w:bCs/>
                <w:sz w:val="20"/>
                <w:szCs w:val="20"/>
                <w:lang w:eastAsia="ru-RU"/>
              </w:rPr>
              <w:t>8</w:t>
            </w:r>
          </w:p>
        </w:tc>
        <w:tc>
          <w:tcPr>
            <w:tcW w:w="313" w:type="pct"/>
            <w:shd w:val="clear" w:color="auto" w:fill="D9D9D9"/>
          </w:tcPr>
          <w:p w14:paraId="1DED7B54" w14:textId="77777777" w:rsidR="00254836" w:rsidRPr="00254836" w:rsidRDefault="00254836" w:rsidP="00254836">
            <w:pPr>
              <w:jc w:val="center"/>
              <w:rPr>
                <w:rFonts w:ascii="Times New Roman" w:eastAsia="Calibri" w:hAnsi="Times New Roman" w:cs="Times New Roman"/>
                <w:b/>
                <w:bCs/>
                <w:sz w:val="20"/>
                <w:szCs w:val="20"/>
                <w:lang w:eastAsia="ru-RU"/>
              </w:rPr>
            </w:pPr>
          </w:p>
        </w:tc>
        <w:tc>
          <w:tcPr>
            <w:tcW w:w="291" w:type="pct"/>
            <w:shd w:val="clear" w:color="auto" w:fill="D9D9D9"/>
          </w:tcPr>
          <w:p w14:paraId="3AA10B6D" w14:textId="77777777" w:rsidR="00254836" w:rsidRPr="00254836" w:rsidRDefault="00254836" w:rsidP="00254836">
            <w:pPr>
              <w:jc w:val="center"/>
              <w:rPr>
                <w:rFonts w:ascii="Times New Roman" w:eastAsia="Calibri" w:hAnsi="Times New Roman" w:cs="Times New Roman"/>
                <w:b/>
                <w:bCs/>
                <w:sz w:val="20"/>
                <w:szCs w:val="20"/>
                <w:lang w:eastAsia="ru-RU"/>
              </w:rPr>
            </w:pPr>
          </w:p>
        </w:tc>
      </w:tr>
      <w:tr w:rsidR="00254836" w:rsidRPr="00254836" w14:paraId="4FA0048F" w14:textId="77777777" w:rsidTr="0097440A">
        <w:trPr>
          <w:trHeight w:val="314"/>
        </w:trPr>
        <w:tc>
          <w:tcPr>
            <w:tcW w:w="440" w:type="pct"/>
          </w:tcPr>
          <w:p w14:paraId="69375368" w14:textId="77777777" w:rsidR="00254836" w:rsidRPr="00254836" w:rsidRDefault="00254836" w:rsidP="00254836">
            <w:pPr>
              <w:rPr>
                <w:rFonts w:ascii="Times New Roman" w:eastAsia="Calibri" w:hAnsi="Times New Roman" w:cs="Times New Roman"/>
                <w:bCs/>
                <w:lang w:eastAsia="ru-RU"/>
              </w:rPr>
            </w:pPr>
          </w:p>
        </w:tc>
        <w:tc>
          <w:tcPr>
            <w:tcW w:w="2016" w:type="pct"/>
          </w:tcPr>
          <w:p w14:paraId="0A879A72"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bCs/>
                <w:lang w:eastAsia="ru-RU"/>
              </w:rPr>
              <w:t xml:space="preserve">Раздел </w:t>
            </w:r>
            <w:r w:rsidRPr="00254836">
              <w:rPr>
                <w:rFonts w:ascii="Times New Roman" w:eastAsia="Calibri" w:hAnsi="Times New Roman" w:cs="Times New Roman"/>
                <w:bCs/>
                <w:lang w:val="en-US" w:eastAsia="ru-RU"/>
              </w:rPr>
              <w:t>N</w:t>
            </w:r>
            <w:r w:rsidRPr="00254836">
              <w:rPr>
                <w:rFonts w:ascii="Times New Roman" w:eastAsia="Calibri" w:hAnsi="Times New Roman" w:cs="Times New Roman"/>
                <w:bCs/>
                <w:lang w:eastAsia="ru-RU"/>
              </w:rPr>
              <w:t>. Наименование</w:t>
            </w:r>
          </w:p>
        </w:tc>
        <w:tc>
          <w:tcPr>
            <w:tcW w:w="562" w:type="pct"/>
          </w:tcPr>
          <w:p w14:paraId="0F3CBCD7" w14:textId="77777777" w:rsidR="00254836" w:rsidRPr="00254836" w:rsidRDefault="00254836" w:rsidP="00254836">
            <w:pPr>
              <w:jc w:val="center"/>
              <w:rPr>
                <w:rFonts w:ascii="Times New Roman" w:eastAsia="Calibri" w:hAnsi="Times New Roman" w:cs="Times New Roman"/>
                <w:b/>
                <w:bCs/>
                <w:sz w:val="20"/>
                <w:szCs w:val="20"/>
                <w:lang w:eastAsia="ru-RU"/>
              </w:rPr>
            </w:pPr>
            <w:r w:rsidRPr="00254836">
              <w:rPr>
                <w:rFonts w:ascii="Times New Roman" w:eastAsia="Calibri" w:hAnsi="Times New Roman" w:cs="Times New Roman"/>
                <w:b/>
                <w:bCs/>
                <w:sz w:val="20"/>
                <w:szCs w:val="20"/>
                <w:lang w:eastAsia="ru-RU"/>
              </w:rPr>
              <w:t>143</w:t>
            </w:r>
          </w:p>
        </w:tc>
        <w:tc>
          <w:tcPr>
            <w:tcW w:w="332" w:type="pct"/>
          </w:tcPr>
          <w:p w14:paraId="28254B24" w14:textId="77777777" w:rsidR="00254836" w:rsidRPr="00254836" w:rsidRDefault="00254836" w:rsidP="00254836">
            <w:pPr>
              <w:jc w:val="center"/>
              <w:rPr>
                <w:rFonts w:ascii="Times New Roman" w:eastAsia="Calibri" w:hAnsi="Times New Roman" w:cs="Times New Roman"/>
                <w:b/>
                <w:sz w:val="20"/>
                <w:szCs w:val="20"/>
                <w:lang w:eastAsia="ru-RU"/>
              </w:rPr>
            </w:pPr>
            <w:r w:rsidRPr="00254836">
              <w:rPr>
                <w:rFonts w:ascii="Times New Roman" w:eastAsia="Calibri" w:hAnsi="Times New Roman" w:cs="Times New Roman"/>
                <w:b/>
                <w:sz w:val="20"/>
                <w:szCs w:val="20"/>
                <w:lang w:eastAsia="ru-RU"/>
              </w:rPr>
              <w:t>40</w:t>
            </w:r>
          </w:p>
        </w:tc>
        <w:tc>
          <w:tcPr>
            <w:tcW w:w="279" w:type="pct"/>
            <w:shd w:val="clear" w:color="auto" w:fill="D9D9D9"/>
          </w:tcPr>
          <w:p w14:paraId="39C05F0C" w14:textId="77777777" w:rsidR="00254836" w:rsidRPr="00254836" w:rsidRDefault="00254836" w:rsidP="00254836">
            <w:pPr>
              <w:jc w:val="center"/>
              <w:rPr>
                <w:rFonts w:ascii="Times New Roman" w:eastAsia="Calibri" w:hAnsi="Times New Roman" w:cs="Times New Roman"/>
                <w:b/>
                <w:bCs/>
                <w:sz w:val="20"/>
                <w:szCs w:val="20"/>
                <w:lang w:eastAsia="ru-RU"/>
              </w:rPr>
            </w:pPr>
            <w:r w:rsidRPr="00254836">
              <w:rPr>
                <w:rFonts w:ascii="Times New Roman" w:eastAsia="Calibri" w:hAnsi="Times New Roman" w:cs="Times New Roman"/>
                <w:b/>
                <w:bCs/>
                <w:sz w:val="20"/>
                <w:szCs w:val="20"/>
                <w:lang w:eastAsia="ru-RU"/>
              </w:rPr>
              <w:t>131</w:t>
            </w:r>
          </w:p>
        </w:tc>
        <w:tc>
          <w:tcPr>
            <w:tcW w:w="296" w:type="pct"/>
          </w:tcPr>
          <w:p w14:paraId="240B2754" w14:textId="77777777" w:rsidR="00254836" w:rsidRPr="00254836" w:rsidRDefault="00254836" w:rsidP="00254836">
            <w:pPr>
              <w:jc w:val="center"/>
              <w:rPr>
                <w:rFonts w:ascii="Times New Roman" w:eastAsia="Calibri" w:hAnsi="Times New Roman" w:cs="Times New Roman"/>
                <w:b/>
                <w:bCs/>
                <w:sz w:val="20"/>
                <w:szCs w:val="20"/>
                <w:lang w:eastAsia="ru-RU"/>
              </w:rPr>
            </w:pPr>
            <w:r w:rsidRPr="00254836">
              <w:rPr>
                <w:rFonts w:ascii="Times New Roman" w:eastAsia="Calibri" w:hAnsi="Times New Roman" w:cs="Times New Roman"/>
                <w:sz w:val="20"/>
                <w:szCs w:val="20"/>
                <w:lang w:eastAsia="ru-RU"/>
              </w:rPr>
              <w:t>103</w:t>
            </w:r>
          </w:p>
        </w:tc>
        <w:tc>
          <w:tcPr>
            <w:tcW w:w="221" w:type="pct"/>
          </w:tcPr>
          <w:p w14:paraId="5AF07E6E" w14:textId="77777777" w:rsidR="00254836" w:rsidRPr="00254836" w:rsidRDefault="00254836" w:rsidP="00254836">
            <w:pPr>
              <w:jc w:val="center"/>
              <w:rPr>
                <w:rFonts w:ascii="Times New Roman" w:eastAsia="Calibri" w:hAnsi="Times New Roman" w:cs="Times New Roman"/>
                <w:b/>
                <w:bCs/>
                <w:sz w:val="20"/>
                <w:szCs w:val="20"/>
                <w:lang w:eastAsia="ru-RU"/>
              </w:rPr>
            </w:pPr>
            <w:r w:rsidRPr="00254836">
              <w:rPr>
                <w:rFonts w:ascii="Times New Roman" w:eastAsia="Calibri" w:hAnsi="Times New Roman" w:cs="Times New Roman"/>
                <w:sz w:val="20"/>
                <w:szCs w:val="20"/>
                <w:lang w:eastAsia="ru-RU"/>
              </w:rPr>
              <w:t>20</w:t>
            </w:r>
          </w:p>
        </w:tc>
        <w:tc>
          <w:tcPr>
            <w:tcW w:w="250" w:type="pct"/>
          </w:tcPr>
          <w:p w14:paraId="572F35A6" w14:textId="77777777" w:rsidR="00254836" w:rsidRPr="00254836" w:rsidRDefault="00254836" w:rsidP="00254836">
            <w:pPr>
              <w:jc w:val="center"/>
              <w:rPr>
                <w:rFonts w:ascii="Times New Roman" w:eastAsia="Calibri" w:hAnsi="Times New Roman" w:cs="Times New Roman"/>
                <w:b/>
                <w:bCs/>
                <w:sz w:val="20"/>
                <w:szCs w:val="20"/>
                <w:lang w:eastAsia="ru-RU"/>
              </w:rPr>
            </w:pPr>
            <w:r w:rsidRPr="00254836">
              <w:rPr>
                <w:rFonts w:ascii="Times New Roman" w:eastAsia="Calibri" w:hAnsi="Times New Roman" w:cs="Times New Roman"/>
                <w:b/>
                <w:bCs/>
                <w:sz w:val="20"/>
                <w:szCs w:val="20"/>
                <w:lang w:eastAsia="ru-RU"/>
              </w:rPr>
              <w:t>8</w:t>
            </w:r>
          </w:p>
        </w:tc>
        <w:tc>
          <w:tcPr>
            <w:tcW w:w="313" w:type="pct"/>
            <w:shd w:val="clear" w:color="auto" w:fill="D9D9D9"/>
          </w:tcPr>
          <w:p w14:paraId="492A0C87" w14:textId="77777777" w:rsidR="00254836" w:rsidRPr="00254836" w:rsidRDefault="00254836" w:rsidP="00254836">
            <w:pPr>
              <w:jc w:val="center"/>
              <w:rPr>
                <w:rFonts w:ascii="Times New Roman" w:eastAsia="Calibri" w:hAnsi="Times New Roman" w:cs="Times New Roman"/>
                <w:b/>
                <w:bCs/>
                <w:sz w:val="20"/>
                <w:szCs w:val="20"/>
                <w:lang w:eastAsia="ru-RU"/>
              </w:rPr>
            </w:pPr>
          </w:p>
        </w:tc>
        <w:tc>
          <w:tcPr>
            <w:tcW w:w="291" w:type="pct"/>
            <w:shd w:val="clear" w:color="auto" w:fill="D9D9D9"/>
          </w:tcPr>
          <w:p w14:paraId="6D2F6E1B" w14:textId="77777777" w:rsidR="00254836" w:rsidRPr="00254836" w:rsidRDefault="00254836" w:rsidP="00254836">
            <w:pPr>
              <w:jc w:val="center"/>
              <w:rPr>
                <w:rFonts w:ascii="Times New Roman" w:eastAsia="Calibri" w:hAnsi="Times New Roman" w:cs="Times New Roman"/>
                <w:b/>
                <w:bCs/>
                <w:sz w:val="20"/>
                <w:szCs w:val="20"/>
                <w:lang w:eastAsia="ru-RU"/>
              </w:rPr>
            </w:pPr>
          </w:p>
        </w:tc>
      </w:tr>
      <w:tr w:rsidR="00254836" w:rsidRPr="00254836" w14:paraId="32AC764E" w14:textId="77777777" w:rsidTr="0097440A">
        <w:trPr>
          <w:trHeight w:val="314"/>
        </w:trPr>
        <w:tc>
          <w:tcPr>
            <w:tcW w:w="440" w:type="pct"/>
          </w:tcPr>
          <w:p w14:paraId="48DBBA70" w14:textId="77777777" w:rsidR="00254836" w:rsidRPr="00254836" w:rsidRDefault="00254836" w:rsidP="00254836">
            <w:pPr>
              <w:rPr>
                <w:rFonts w:ascii="Times New Roman" w:eastAsia="Calibri" w:hAnsi="Times New Roman" w:cs="Times New Roman"/>
                <w:bCs/>
                <w:lang w:eastAsia="ru-RU"/>
              </w:rPr>
            </w:pPr>
          </w:p>
        </w:tc>
        <w:tc>
          <w:tcPr>
            <w:tcW w:w="2016" w:type="pct"/>
          </w:tcPr>
          <w:p w14:paraId="308C4862"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Учебная практика</w:t>
            </w:r>
          </w:p>
        </w:tc>
        <w:tc>
          <w:tcPr>
            <w:tcW w:w="562" w:type="pct"/>
          </w:tcPr>
          <w:p w14:paraId="10C1AE72" w14:textId="77777777" w:rsidR="00254836" w:rsidRPr="00254836" w:rsidRDefault="00254836" w:rsidP="00254836">
            <w:pPr>
              <w:jc w:val="center"/>
              <w:rPr>
                <w:rFonts w:ascii="Times New Roman" w:eastAsia="Calibri" w:hAnsi="Times New Roman" w:cs="Times New Roman"/>
                <w:b/>
                <w:bCs/>
                <w:sz w:val="20"/>
                <w:szCs w:val="20"/>
                <w:lang w:eastAsia="ru-RU"/>
              </w:rPr>
            </w:pPr>
            <w:r w:rsidRPr="00254836">
              <w:rPr>
                <w:rFonts w:ascii="Times New Roman" w:eastAsia="Calibri" w:hAnsi="Times New Roman" w:cs="Times New Roman"/>
                <w:b/>
                <w:bCs/>
                <w:sz w:val="20"/>
                <w:szCs w:val="20"/>
                <w:lang w:eastAsia="ru-RU"/>
              </w:rPr>
              <w:t>234</w:t>
            </w:r>
          </w:p>
        </w:tc>
        <w:tc>
          <w:tcPr>
            <w:tcW w:w="332" w:type="pct"/>
          </w:tcPr>
          <w:p w14:paraId="714E12E5" w14:textId="77777777" w:rsidR="00254836" w:rsidRPr="00254836" w:rsidRDefault="00254836" w:rsidP="00254836">
            <w:pPr>
              <w:jc w:val="center"/>
              <w:rPr>
                <w:rFonts w:ascii="Times New Roman" w:eastAsia="Calibri" w:hAnsi="Times New Roman" w:cs="Times New Roman"/>
                <w:b/>
                <w:sz w:val="20"/>
                <w:szCs w:val="20"/>
                <w:lang w:eastAsia="ru-RU"/>
              </w:rPr>
            </w:pPr>
            <w:r w:rsidRPr="00254836">
              <w:rPr>
                <w:rFonts w:ascii="Times New Roman" w:eastAsia="Calibri" w:hAnsi="Times New Roman" w:cs="Times New Roman"/>
                <w:b/>
                <w:bCs/>
                <w:sz w:val="20"/>
                <w:szCs w:val="20"/>
                <w:lang w:eastAsia="ru-RU"/>
              </w:rPr>
              <w:t>234</w:t>
            </w:r>
          </w:p>
        </w:tc>
        <w:tc>
          <w:tcPr>
            <w:tcW w:w="279" w:type="pct"/>
            <w:shd w:val="clear" w:color="auto" w:fill="D9D9D9"/>
          </w:tcPr>
          <w:p w14:paraId="5B37BFF8" w14:textId="77777777" w:rsidR="00254836" w:rsidRPr="00254836" w:rsidRDefault="00254836" w:rsidP="00254836">
            <w:pPr>
              <w:jc w:val="center"/>
              <w:rPr>
                <w:rFonts w:ascii="Times New Roman" w:eastAsia="Calibri" w:hAnsi="Times New Roman" w:cs="Times New Roman"/>
                <w:b/>
                <w:bCs/>
                <w:sz w:val="20"/>
                <w:szCs w:val="20"/>
                <w:lang w:eastAsia="ru-RU"/>
              </w:rPr>
            </w:pPr>
          </w:p>
        </w:tc>
        <w:tc>
          <w:tcPr>
            <w:tcW w:w="767" w:type="pct"/>
            <w:gridSpan w:val="3"/>
          </w:tcPr>
          <w:p w14:paraId="04CC72C6" w14:textId="77777777" w:rsidR="00254836" w:rsidRPr="00254836" w:rsidRDefault="00254836" w:rsidP="00254836">
            <w:pPr>
              <w:jc w:val="center"/>
              <w:rPr>
                <w:rFonts w:ascii="Times New Roman" w:eastAsia="Calibri" w:hAnsi="Times New Roman" w:cs="Times New Roman"/>
                <w:b/>
                <w:bCs/>
                <w:sz w:val="20"/>
                <w:szCs w:val="20"/>
                <w:lang w:eastAsia="ru-RU"/>
              </w:rPr>
            </w:pPr>
          </w:p>
        </w:tc>
        <w:tc>
          <w:tcPr>
            <w:tcW w:w="313" w:type="pct"/>
            <w:shd w:val="clear" w:color="auto" w:fill="D9D9D9"/>
          </w:tcPr>
          <w:p w14:paraId="325BDC10" w14:textId="77777777" w:rsidR="00254836" w:rsidRPr="00254836" w:rsidRDefault="00254836" w:rsidP="00254836">
            <w:pPr>
              <w:jc w:val="center"/>
              <w:rPr>
                <w:rFonts w:ascii="Times New Roman" w:eastAsia="Calibri" w:hAnsi="Times New Roman" w:cs="Times New Roman"/>
                <w:b/>
                <w:bCs/>
                <w:sz w:val="20"/>
                <w:szCs w:val="20"/>
                <w:lang w:eastAsia="ru-RU"/>
              </w:rPr>
            </w:pPr>
            <w:r w:rsidRPr="00254836">
              <w:rPr>
                <w:rFonts w:ascii="Times New Roman" w:eastAsia="Calibri" w:hAnsi="Times New Roman" w:cs="Times New Roman"/>
                <w:b/>
                <w:bCs/>
                <w:sz w:val="20"/>
                <w:szCs w:val="20"/>
                <w:lang w:eastAsia="ru-RU"/>
              </w:rPr>
              <w:t>234</w:t>
            </w:r>
          </w:p>
        </w:tc>
        <w:tc>
          <w:tcPr>
            <w:tcW w:w="291" w:type="pct"/>
            <w:shd w:val="clear" w:color="auto" w:fill="D9D9D9"/>
          </w:tcPr>
          <w:p w14:paraId="09162C41" w14:textId="77777777" w:rsidR="00254836" w:rsidRPr="00254836" w:rsidRDefault="00254836" w:rsidP="00254836">
            <w:pPr>
              <w:jc w:val="center"/>
              <w:rPr>
                <w:rFonts w:ascii="Times New Roman" w:eastAsia="Calibri" w:hAnsi="Times New Roman" w:cs="Times New Roman"/>
                <w:b/>
                <w:bCs/>
                <w:sz w:val="20"/>
                <w:szCs w:val="20"/>
                <w:lang w:eastAsia="ru-RU"/>
              </w:rPr>
            </w:pPr>
          </w:p>
        </w:tc>
      </w:tr>
      <w:tr w:rsidR="00254836" w:rsidRPr="00254836" w14:paraId="27ED7F63" w14:textId="77777777" w:rsidTr="0097440A">
        <w:trPr>
          <w:trHeight w:val="314"/>
        </w:trPr>
        <w:tc>
          <w:tcPr>
            <w:tcW w:w="440" w:type="pct"/>
          </w:tcPr>
          <w:p w14:paraId="1D436D1F" w14:textId="77777777" w:rsidR="00254836" w:rsidRPr="00254836" w:rsidRDefault="00254836" w:rsidP="00254836">
            <w:pPr>
              <w:rPr>
                <w:rFonts w:ascii="Times New Roman" w:eastAsia="Calibri" w:hAnsi="Times New Roman" w:cs="Times New Roman"/>
                <w:lang w:eastAsia="ru-RU"/>
              </w:rPr>
            </w:pPr>
          </w:p>
        </w:tc>
        <w:tc>
          <w:tcPr>
            <w:tcW w:w="2016" w:type="pct"/>
          </w:tcPr>
          <w:p w14:paraId="3EBE0F7C" w14:textId="77777777" w:rsidR="00254836" w:rsidRPr="00254836" w:rsidRDefault="00254836" w:rsidP="00254836">
            <w:pPr>
              <w:rPr>
                <w:rFonts w:ascii="Times New Roman" w:eastAsia="Calibri" w:hAnsi="Times New Roman" w:cs="Times New Roman"/>
                <w:b/>
                <w:bCs/>
                <w:u w:val="single"/>
                <w:lang w:eastAsia="ru-RU"/>
              </w:rPr>
            </w:pPr>
            <w:r w:rsidRPr="00254836">
              <w:rPr>
                <w:rFonts w:ascii="Times New Roman" w:eastAsia="Calibri" w:hAnsi="Times New Roman" w:cs="Times New Roman"/>
                <w:lang w:eastAsia="ru-RU"/>
              </w:rPr>
              <w:t>Производственная практика</w:t>
            </w:r>
          </w:p>
        </w:tc>
        <w:tc>
          <w:tcPr>
            <w:tcW w:w="562" w:type="pct"/>
          </w:tcPr>
          <w:p w14:paraId="1C64DDFE" w14:textId="77777777" w:rsidR="00254836" w:rsidRPr="00254836" w:rsidRDefault="00254836" w:rsidP="00254836">
            <w:pPr>
              <w:jc w:val="center"/>
              <w:rPr>
                <w:rFonts w:ascii="Times New Roman" w:eastAsia="Calibri" w:hAnsi="Times New Roman" w:cs="Times New Roman"/>
                <w:b/>
                <w:bCs/>
                <w:sz w:val="20"/>
                <w:szCs w:val="20"/>
                <w:lang w:eastAsia="ru-RU"/>
              </w:rPr>
            </w:pPr>
            <w:r w:rsidRPr="00254836">
              <w:rPr>
                <w:rFonts w:ascii="Times New Roman" w:eastAsia="Calibri" w:hAnsi="Times New Roman" w:cs="Times New Roman"/>
                <w:b/>
                <w:bCs/>
                <w:sz w:val="20"/>
                <w:szCs w:val="20"/>
                <w:lang w:eastAsia="ru-RU"/>
              </w:rPr>
              <w:t>144</w:t>
            </w:r>
          </w:p>
        </w:tc>
        <w:tc>
          <w:tcPr>
            <w:tcW w:w="332" w:type="pct"/>
          </w:tcPr>
          <w:p w14:paraId="64A519DC" w14:textId="77777777" w:rsidR="00254836" w:rsidRPr="00254836" w:rsidRDefault="00254836" w:rsidP="00254836">
            <w:pPr>
              <w:jc w:val="center"/>
              <w:rPr>
                <w:rFonts w:ascii="Times New Roman" w:eastAsia="Calibri" w:hAnsi="Times New Roman" w:cs="Times New Roman"/>
                <w:b/>
                <w:sz w:val="20"/>
                <w:szCs w:val="20"/>
                <w:lang w:eastAsia="ru-RU"/>
              </w:rPr>
            </w:pPr>
            <w:r w:rsidRPr="00254836">
              <w:rPr>
                <w:rFonts w:ascii="Times New Roman" w:eastAsia="Calibri" w:hAnsi="Times New Roman" w:cs="Times New Roman"/>
                <w:b/>
                <w:bCs/>
                <w:sz w:val="20"/>
                <w:szCs w:val="20"/>
                <w:lang w:eastAsia="ru-RU"/>
              </w:rPr>
              <w:t>144</w:t>
            </w:r>
          </w:p>
        </w:tc>
        <w:tc>
          <w:tcPr>
            <w:tcW w:w="279" w:type="pct"/>
            <w:shd w:val="clear" w:color="auto" w:fill="D9D9D9"/>
          </w:tcPr>
          <w:p w14:paraId="2CDDFCCB" w14:textId="77777777" w:rsidR="00254836" w:rsidRPr="00254836" w:rsidRDefault="00254836" w:rsidP="00254836">
            <w:pPr>
              <w:jc w:val="center"/>
              <w:rPr>
                <w:rFonts w:ascii="Times New Roman" w:eastAsia="Calibri" w:hAnsi="Times New Roman" w:cs="Times New Roman"/>
                <w:b/>
                <w:bCs/>
                <w:sz w:val="20"/>
                <w:szCs w:val="20"/>
                <w:lang w:eastAsia="ru-RU"/>
              </w:rPr>
            </w:pPr>
          </w:p>
        </w:tc>
        <w:tc>
          <w:tcPr>
            <w:tcW w:w="767" w:type="pct"/>
            <w:gridSpan w:val="3"/>
          </w:tcPr>
          <w:p w14:paraId="5B37B27D" w14:textId="77777777" w:rsidR="00254836" w:rsidRPr="00254836" w:rsidRDefault="00254836" w:rsidP="00254836">
            <w:pPr>
              <w:jc w:val="center"/>
              <w:rPr>
                <w:rFonts w:ascii="Times New Roman" w:eastAsia="Calibri" w:hAnsi="Times New Roman" w:cs="Times New Roman"/>
                <w:b/>
                <w:bCs/>
                <w:sz w:val="20"/>
                <w:szCs w:val="20"/>
                <w:lang w:eastAsia="ru-RU"/>
              </w:rPr>
            </w:pPr>
          </w:p>
        </w:tc>
        <w:tc>
          <w:tcPr>
            <w:tcW w:w="313" w:type="pct"/>
            <w:shd w:val="clear" w:color="auto" w:fill="D9D9D9"/>
          </w:tcPr>
          <w:p w14:paraId="02C74ED7" w14:textId="77777777" w:rsidR="00254836" w:rsidRPr="00254836" w:rsidRDefault="00254836" w:rsidP="00254836">
            <w:pPr>
              <w:jc w:val="center"/>
              <w:rPr>
                <w:rFonts w:ascii="Times New Roman" w:eastAsia="Calibri" w:hAnsi="Times New Roman" w:cs="Times New Roman"/>
                <w:b/>
                <w:bCs/>
                <w:sz w:val="20"/>
                <w:szCs w:val="20"/>
                <w:lang w:eastAsia="ru-RU"/>
              </w:rPr>
            </w:pPr>
          </w:p>
        </w:tc>
        <w:tc>
          <w:tcPr>
            <w:tcW w:w="291" w:type="pct"/>
            <w:shd w:val="clear" w:color="auto" w:fill="D9D9D9"/>
          </w:tcPr>
          <w:p w14:paraId="33283106" w14:textId="77777777" w:rsidR="00254836" w:rsidRPr="00254836" w:rsidRDefault="00254836" w:rsidP="00254836">
            <w:pPr>
              <w:jc w:val="center"/>
              <w:rPr>
                <w:rFonts w:ascii="Times New Roman" w:eastAsia="Calibri" w:hAnsi="Times New Roman" w:cs="Times New Roman"/>
                <w:b/>
                <w:bCs/>
                <w:sz w:val="20"/>
                <w:szCs w:val="20"/>
                <w:lang w:eastAsia="ru-RU"/>
              </w:rPr>
            </w:pPr>
            <w:r w:rsidRPr="00254836">
              <w:rPr>
                <w:rFonts w:ascii="Times New Roman" w:eastAsia="Calibri" w:hAnsi="Times New Roman" w:cs="Times New Roman"/>
                <w:b/>
                <w:bCs/>
                <w:sz w:val="20"/>
                <w:szCs w:val="20"/>
                <w:lang w:eastAsia="ru-RU"/>
              </w:rPr>
              <w:t>144</w:t>
            </w:r>
          </w:p>
        </w:tc>
      </w:tr>
      <w:tr w:rsidR="00254836" w:rsidRPr="00254836" w14:paraId="2A58A082" w14:textId="77777777" w:rsidTr="0097440A">
        <w:tc>
          <w:tcPr>
            <w:tcW w:w="440" w:type="pct"/>
          </w:tcPr>
          <w:p w14:paraId="5D3CB907" w14:textId="77777777" w:rsidR="00254836" w:rsidRPr="00254836" w:rsidRDefault="00254836" w:rsidP="00254836">
            <w:pPr>
              <w:suppressAutoHyphens/>
              <w:rPr>
                <w:rFonts w:ascii="Times New Roman" w:eastAsia="Calibri" w:hAnsi="Times New Roman" w:cs="Times New Roman"/>
                <w:lang w:eastAsia="ru-RU"/>
              </w:rPr>
            </w:pPr>
          </w:p>
        </w:tc>
        <w:tc>
          <w:tcPr>
            <w:tcW w:w="2016" w:type="pct"/>
          </w:tcPr>
          <w:p w14:paraId="7D9326FE" w14:textId="77777777" w:rsidR="00254836" w:rsidRPr="00254836" w:rsidRDefault="00254836" w:rsidP="00254836">
            <w:pPr>
              <w:suppressAutoHyphens/>
              <w:rPr>
                <w:rFonts w:ascii="Times New Roman" w:eastAsia="Calibri" w:hAnsi="Times New Roman" w:cs="Times New Roman"/>
                <w:lang w:eastAsia="ru-RU"/>
              </w:rPr>
            </w:pPr>
            <w:r w:rsidRPr="00254836">
              <w:rPr>
                <w:rFonts w:ascii="Times New Roman" w:eastAsia="Calibri" w:hAnsi="Times New Roman" w:cs="Times New Roman"/>
                <w:lang w:eastAsia="ru-RU"/>
              </w:rPr>
              <w:t>Промежуточная аттестация</w:t>
            </w:r>
          </w:p>
        </w:tc>
        <w:tc>
          <w:tcPr>
            <w:tcW w:w="562" w:type="pct"/>
          </w:tcPr>
          <w:p w14:paraId="114BDC3B" w14:textId="77777777" w:rsidR="00254836" w:rsidRPr="00254836" w:rsidRDefault="00254836" w:rsidP="00254836">
            <w:pPr>
              <w:suppressAutoHyphens/>
              <w:jc w:val="center"/>
              <w:rPr>
                <w:rFonts w:ascii="Times New Roman" w:eastAsia="Calibri" w:hAnsi="Times New Roman" w:cs="Times New Roman"/>
                <w:b/>
                <w:bCs/>
                <w:sz w:val="20"/>
                <w:szCs w:val="20"/>
                <w:lang w:eastAsia="ru-RU"/>
              </w:rPr>
            </w:pPr>
            <w:r w:rsidRPr="00254836">
              <w:rPr>
                <w:rFonts w:ascii="Times New Roman" w:eastAsia="Calibri" w:hAnsi="Times New Roman" w:cs="Times New Roman"/>
                <w:b/>
                <w:bCs/>
                <w:sz w:val="20"/>
                <w:szCs w:val="20"/>
                <w:lang w:eastAsia="ru-RU"/>
              </w:rPr>
              <w:t>36</w:t>
            </w:r>
          </w:p>
        </w:tc>
        <w:tc>
          <w:tcPr>
            <w:tcW w:w="332" w:type="pct"/>
          </w:tcPr>
          <w:p w14:paraId="264C83F3" w14:textId="77777777" w:rsidR="00254836" w:rsidRPr="00254836" w:rsidRDefault="00254836" w:rsidP="00254836">
            <w:pPr>
              <w:jc w:val="center"/>
              <w:rPr>
                <w:rFonts w:ascii="Times New Roman" w:eastAsia="Calibri" w:hAnsi="Times New Roman" w:cs="Times New Roman"/>
                <w:b/>
                <w:sz w:val="20"/>
                <w:szCs w:val="20"/>
                <w:lang w:eastAsia="ru-RU"/>
              </w:rPr>
            </w:pPr>
          </w:p>
        </w:tc>
        <w:tc>
          <w:tcPr>
            <w:tcW w:w="279" w:type="pct"/>
            <w:shd w:val="clear" w:color="auto" w:fill="D9D9D9"/>
          </w:tcPr>
          <w:p w14:paraId="606EC3D0" w14:textId="77777777" w:rsidR="00254836" w:rsidRPr="00254836" w:rsidRDefault="00254836" w:rsidP="00254836">
            <w:pPr>
              <w:jc w:val="center"/>
              <w:rPr>
                <w:rFonts w:ascii="Times New Roman" w:eastAsia="Calibri" w:hAnsi="Times New Roman" w:cs="Times New Roman"/>
                <w:i/>
                <w:sz w:val="20"/>
                <w:szCs w:val="20"/>
                <w:lang w:eastAsia="ru-RU"/>
              </w:rPr>
            </w:pPr>
          </w:p>
        </w:tc>
        <w:tc>
          <w:tcPr>
            <w:tcW w:w="767" w:type="pct"/>
            <w:gridSpan w:val="3"/>
          </w:tcPr>
          <w:p w14:paraId="145AE7CB" w14:textId="77777777" w:rsidR="00254836" w:rsidRPr="00254836" w:rsidRDefault="00254836" w:rsidP="00254836">
            <w:pPr>
              <w:jc w:val="center"/>
              <w:rPr>
                <w:rFonts w:ascii="Times New Roman" w:eastAsia="Calibri" w:hAnsi="Times New Roman" w:cs="Times New Roman"/>
                <w:i/>
                <w:sz w:val="20"/>
                <w:szCs w:val="20"/>
                <w:lang w:eastAsia="ru-RU"/>
              </w:rPr>
            </w:pPr>
          </w:p>
        </w:tc>
        <w:tc>
          <w:tcPr>
            <w:tcW w:w="313" w:type="pct"/>
            <w:shd w:val="clear" w:color="auto" w:fill="D9D9D9"/>
          </w:tcPr>
          <w:p w14:paraId="7E7B196E" w14:textId="77777777" w:rsidR="00254836" w:rsidRPr="00254836" w:rsidRDefault="00254836" w:rsidP="00254836">
            <w:pPr>
              <w:jc w:val="center"/>
              <w:rPr>
                <w:rFonts w:ascii="Times New Roman" w:eastAsia="Calibri" w:hAnsi="Times New Roman" w:cs="Times New Roman"/>
                <w:i/>
                <w:sz w:val="20"/>
                <w:szCs w:val="20"/>
                <w:lang w:eastAsia="ru-RU"/>
              </w:rPr>
            </w:pPr>
          </w:p>
        </w:tc>
        <w:tc>
          <w:tcPr>
            <w:tcW w:w="291" w:type="pct"/>
            <w:shd w:val="clear" w:color="auto" w:fill="D9D9D9"/>
          </w:tcPr>
          <w:p w14:paraId="538B8420" w14:textId="77777777" w:rsidR="00254836" w:rsidRPr="00254836" w:rsidRDefault="00254836" w:rsidP="00254836">
            <w:pPr>
              <w:jc w:val="center"/>
              <w:rPr>
                <w:rFonts w:ascii="Times New Roman" w:eastAsia="Calibri" w:hAnsi="Times New Roman" w:cs="Times New Roman"/>
                <w:i/>
                <w:sz w:val="20"/>
                <w:szCs w:val="20"/>
                <w:lang w:eastAsia="ru-RU"/>
              </w:rPr>
            </w:pPr>
          </w:p>
        </w:tc>
      </w:tr>
      <w:tr w:rsidR="00254836" w:rsidRPr="00254836" w14:paraId="602EC25F" w14:textId="77777777" w:rsidTr="0097440A">
        <w:trPr>
          <w:trHeight w:val="217"/>
        </w:trPr>
        <w:tc>
          <w:tcPr>
            <w:tcW w:w="440" w:type="pct"/>
          </w:tcPr>
          <w:p w14:paraId="25126FBF" w14:textId="77777777" w:rsidR="00254836" w:rsidRPr="00254836" w:rsidRDefault="00254836" w:rsidP="00254836">
            <w:pPr>
              <w:rPr>
                <w:rFonts w:ascii="Times New Roman" w:eastAsia="Calibri" w:hAnsi="Times New Roman" w:cs="Times New Roman"/>
                <w:b/>
                <w:lang w:eastAsia="ru-RU"/>
              </w:rPr>
            </w:pPr>
          </w:p>
        </w:tc>
        <w:tc>
          <w:tcPr>
            <w:tcW w:w="2016" w:type="pct"/>
          </w:tcPr>
          <w:p w14:paraId="4F55C807" w14:textId="77777777" w:rsidR="00254836" w:rsidRPr="00254836" w:rsidRDefault="00254836" w:rsidP="00254836">
            <w:pPr>
              <w:rPr>
                <w:rFonts w:ascii="Times New Roman" w:eastAsia="Calibri" w:hAnsi="Times New Roman" w:cs="Times New Roman"/>
                <w:b/>
                <w:lang w:eastAsia="ru-RU"/>
              </w:rPr>
            </w:pPr>
            <w:r w:rsidRPr="00254836">
              <w:rPr>
                <w:rFonts w:ascii="Times New Roman" w:eastAsia="Calibri" w:hAnsi="Times New Roman" w:cs="Times New Roman"/>
                <w:b/>
                <w:lang w:eastAsia="ru-RU"/>
              </w:rPr>
              <w:t xml:space="preserve">Всего: </w:t>
            </w:r>
          </w:p>
        </w:tc>
        <w:tc>
          <w:tcPr>
            <w:tcW w:w="562" w:type="pct"/>
          </w:tcPr>
          <w:p w14:paraId="28E7A5FC" w14:textId="77777777" w:rsidR="00254836" w:rsidRPr="00254836" w:rsidRDefault="00254836" w:rsidP="00254836">
            <w:pPr>
              <w:jc w:val="center"/>
              <w:rPr>
                <w:rFonts w:ascii="Times New Roman" w:eastAsia="Calibri" w:hAnsi="Times New Roman" w:cs="Times New Roman"/>
                <w:b/>
                <w:iCs/>
                <w:sz w:val="20"/>
                <w:szCs w:val="20"/>
                <w:lang w:eastAsia="ru-RU"/>
              </w:rPr>
            </w:pPr>
            <w:r w:rsidRPr="00254836">
              <w:rPr>
                <w:rFonts w:ascii="Times New Roman" w:eastAsia="Calibri" w:hAnsi="Times New Roman" w:cs="Times New Roman"/>
                <w:b/>
                <w:bCs/>
                <w:iCs/>
                <w:sz w:val="20"/>
                <w:szCs w:val="20"/>
                <w:lang w:eastAsia="ru-RU"/>
              </w:rPr>
              <w:t>674</w:t>
            </w:r>
          </w:p>
        </w:tc>
        <w:tc>
          <w:tcPr>
            <w:tcW w:w="332" w:type="pct"/>
          </w:tcPr>
          <w:p w14:paraId="59D78E89" w14:textId="77777777" w:rsidR="00254836" w:rsidRPr="00254836" w:rsidRDefault="00254836" w:rsidP="00254836">
            <w:pPr>
              <w:jc w:val="center"/>
              <w:rPr>
                <w:rFonts w:ascii="Times New Roman" w:eastAsia="Calibri" w:hAnsi="Times New Roman" w:cs="Times New Roman"/>
                <w:b/>
                <w:sz w:val="20"/>
                <w:szCs w:val="20"/>
                <w:lang w:eastAsia="ru-RU"/>
              </w:rPr>
            </w:pPr>
            <w:r w:rsidRPr="00254836">
              <w:rPr>
                <w:rFonts w:ascii="Times New Roman" w:eastAsia="Calibri" w:hAnsi="Times New Roman" w:cs="Times New Roman"/>
                <w:b/>
                <w:sz w:val="20"/>
                <w:szCs w:val="20"/>
                <w:lang w:eastAsia="ru-RU"/>
              </w:rPr>
              <w:t>452</w:t>
            </w:r>
          </w:p>
        </w:tc>
        <w:tc>
          <w:tcPr>
            <w:tcW w:w="279" w:type="pct"/>
            <w:shd w:val="clear" w:color="auto" w:fill="D9D9D9"/>
          </w:tcPr>
          <w:p w14:paraId="3D83FD61" w14:textId="77777777" w:rsidR="00254836" w:rsidRPr="00254836" w:rsidRDefault="00254836" w:rsidP="00254836">
            <w:pPr>
              <w:jc w:val="center"/>
              <w:rPr>
                <w:rFonts w:ascii="Times New Roman" w:eastAsia="Calibri" w:hAnsi="Times New Roman" w:cs="Times New Roman"/>
                <w:b/>
                <w:sz w:val="20"/>
                <w:szCs w:val="20"/>
                <w:lang w:eastAsia="ru-RU"/>
              </w:rPr>
            </w:pPr>
          </w:p>
        </w:tc>
        <w:tc>
          <w:tcPr>
            <w:tcW w:w="296" w:type="pct"/>
          </w:tcPr>
          <w:p w14:paraId="0B9C4364" w14:textId="77777777" w:rsidR="00254836" w:rsidRPr="00254836" w:rsidRDefault="00254836" w:rsidP="00254836">
            <w:pPr>
              <w:jc w:val="center"/>
              <w:rPr>
                <w:rFonts w:ascii="Times New Roman" w:eastAsia="Calibri" w:hAnsi="Times New Roman" w:cs="Times New Roman"/>
                <w:b/>
                <w:sz w:val="20"/>
                <w:szCs w:val="20"/>
                <w:lang w:eastAsia="ru-RU"/>
              </w:rPr>
            </w:pPr>
            <w:r w:rsidRPr="00254836">
              <w:rPr>
                <w:rFonts w:ascii="Times New Roman" w:eastAsia="Calibri" w:hAnsi="Times New Roman" w:cs="Times New Roman"/>
                <w:b/>
                <w:sz w:val="20"/>
                <w:szCs w:val="20"/>
                <w:lang w:eastAsia="ru-RU"/>
              </w:rPr>
              <w:t>224</w:t>
            </w:r>
          </w:p>
        </w:tc>
        <w:tc>
          <w:tcPr>
            <w:tcW w:w="221" w:type="pct"/>
          </w:tcPr>
          <w:p w14:paraId="04D1FBF1" w14:textId="77777777" w:rsidR="00254836" w:rsidRPr="00254836" w:rsidRDefault="00254836" w:rsidP="00254836">
            <w:pPr>
              <w:jc w:val="center"/>
              <w:rPr>
                <w:rFonts w:ascii="Times New Roman" w:eastAsia="Calibri" w:hAnsi="Times New Roman" w:cs="Times New Roman"/>
                <w:b/>
                <w:sz w:val="20"/>
                <w:szCs w:val="20"/>
                <w:lang w:eastAsia="ru-RU"/>
              </w:rPr>
            </w:pPr>
            <w:r w:rsidRPr="00254836">
              <w:rPr>
                <w:rFonts w:ascii="Times New Roman" w:eastAsia="Calibri" w:hAnsi="Times New Roman" w:cs="Times New Roman"/>
                <w:b/>
                <w:sz w:val="20"/>
                <w:szCs w:val="20"/>
                <w:lang w:eastAsia="ru-RU"/>
              </w:rPr>
              <w:t>20</w:t>
            </w:r>
          </w:p>
        </w:tc>
        <w:tc>
          <w:tcPr>
            <w:tcW w:w="250" w:type="pct"/>
          </w:tcPr>
          <w:p w14:paraId="06BB1144" w14:textId="77777777" w:rsidR="00254836" w:rsidRPr="00254836" w:rsidRDefault="00254836" w:rsidP="00254836">
            <w:pPr>
              <w:jc w:val="center"/>
              <w:rPr>
                <w:rFonts w:ascii="Times New Roman" w:eastAsia="Calibri" w:hAnsi="Times New Roman" w:cs="Times New Roman"/>
                <w:b/>
                <w:sz w:val="20"/>
                <w:szCs w:val="20"/>
                <w:lang w:eastAsia="ru-RU"/>
              </w:rPr>
            </w:pPr>
            <w:r w:rsidRPr="00254836">
              <w:rPr>
                <w:rFonts w:ascii="Times New Roman" w:eastAsia="Calibri" w:hAnsi="Times New Roman" w:cs="Times New Roman"/>
                <w:b/>
                <w:sz w:val="20"/>
                <w:szCs w:val="20"/>
                <w:lang w:eastAsia="ru-RU"/>
              </w:rPr>
              <w:t>16</w:t>
            </w:r>
          </w:p>
        </w:tc>
        <w:tc>
          <w:tcPr>
            <w:tcW w:w="313" w:type="pct"/>
            <w:shd w:val="clear" w:color="auto" w:fill="D9D9D9"/>
          </w:tcPr>
          <w:p w14:paraId="51920078" w14:textId="77777777" w:rsidR="00254836" w:rsidRPr="00254836" w:rsidRDefault="00254836" w:rsidP="00254836">
            <w:pPr>
              <w:jc w:val="center"/>
              <w:rPr>
                <w:rFonts w:ascii="Times New Roman" w:eastAsia="Calibri" w:hAnsi="Times New Roman" w:cs="Times New Roman"/>
                <w:b/>
                <w:sz w:val="20"/>
                <w:szCs w:val="20"/>
                <w:lang w:eastAsia="ru-RU"/>
              </w:rPr>
            </w:pPr>
            <w:r w:rsidRPr="00254836">
              <w:rPr>
                <w:rFonts w:ascii="Times New Roman" w:eastAsia="Calibri" w:hAnsi="Times New Roman" w:cs="Times New Roman"/>
                <w:b/>
                <w:sz w:val="20"/>
                <w:szCs w:val="20"/>
                <w:lang w:eastAsia="ru-RU"/>
              </w:rPr>
              <w:t>234</w:t>
            </w:r>
          </w:p>
        </w:tc>
        <w:tc>
          <w:tcPr>
            <w:tcW w:w="291" w:type="pct"/>
            <w:shd w:val="clear" w:color="auto" w:fill="D9D9D9"/>
          </w:tcPr>
          <w:p w14:paraId="6928E038" w14:textId="77777777" w:rsidR="00254836" w:rsidRPr="00254836" w:rsidRDefault="00254836" w:rsidP="00254836">
            <w:pPr>
              <w:jc w:val="center"/>
              <w:rPr>
                <w:rFonts w:ascii="Times New Roman" w:eastAsia="Calibri" w:hAnsi="Times New Roman" w:cs="Times New Roman"/>
                <w:b/>
                <w:sz w:val="20"/>
                <w:szCs w:val="20"/>
                <w:lang w:eastAsia="ru-RU"/>
              </w:rPr>
            </w:pPr>
            <w:r w:rsidRPr="00254836">
              <w:rPr>
                <w:rFonts w:ascii="Times New Roman" w:eastAsia="Calibri" w:hAnsi="Times New Roman" w:cs="Times New Roman"/>
                <w:b/>
                <w:sz w:val="20"/>
                <w:szCs w:val="20"/>
                <w:lang w:eastAsia="ru-RU"/>
              </w:rPr>
              <w:t>144</w:t>
            </w:r>
          </w:p>
        </w:tc>
      </w:tr>
    </w:tbl>
    <w:p w14:paraId="7CE3A447" w14:textId="77777777" w:rsidR="00254836" w:rsidRPr="00254836" w:rsidRDefault="00254836" w:rsidP="00254836">
      <w:pPr>
        <w:spacing w:after="120" w:line="276" w:lineRule="auto"/>
        <w:ind w:firstLine="709"/>
        <w:outlineLvl w:val="1"/>
        <w:rPr>
          <w:rFonts w:ascii="Times New Roman" w:eastAsia="Calibri" w:hAnsi="Times New Roman" w:cs="Times New Roman"/>
          <w:b/>
          <w:bCs/>
          <w:sz w:val="24"/>
          <w:szCs w:val="24"/>
          <w:lang w:eastAsia="ru-RU"/>
        </w:rPr>
        <w:sectPr w:rsidR="00254836" w:rsidRPr="00254836" w:rsidSect="00502F97">
          <w:headerReference w:type="even" r:id="rId10"/>
          <w:headerReference w:type="default" r:id="rId11"/>
          <w:pgSz w:w="11906" w:h="16838"/>
          <w:pgMar w:top="1134" w:right="567" w:bottom="1134" w:left="1701" w:header="709" w:footer="709" w:gutter="0"/>
          <w:cols w:space="708"/>
          <w:docGrid w:linePitch="360"/>
        </w:sectPr>
      </w:pPr>
    </w:p>
    <w:p w14:paraId="44223BF7" w14:textId="77777777" w:rsidR="00254836" w:rsidRPr="00254836" w:rsidRDefault="00254836" w:rsidP="00254836">
      <w:pPr>
        <w:spacing w:after="120" w:line="276" w:lineRule="auto"/>
        <w:ind w:firstLine="709"/>
        <w:outlineLvl w:val="1"/>
        <w:rPr>
          <w:rFonts w:ascii="Times New Roman" w:eastAsia="Calibri" w:hAnsi="Times New Roman" w:cs="Times New Roman"/>
          <w:b/>
          <w:bCs/>
          <w:sz w:val="24"/>
          <w:szCs w:val="24"/>
          <w:lang w:eastAsia="ru-RU"/>
        </w:rPr>
      </w:pPr>
      <w:bookmarkStart w:id="23" w:name="_Toc162370394"/>
      <w:r w:rsidRPr="00254836">
        <w:rPr>
          <w:rFonts w:ascii="Times New Roman" w:eastAsia="Calibri" w:hAnsi="Times New Roman" w:cs="Times New Roman"/>
          <w:b/>
          <w:bCs/>
          <w:sz w:val="24"/>
          <w:szCs w:val="24"/>
          <w:lang w:eastAsia="ru-RU"/>
        </w:rPr>
        <w:lastRenderedPageBreak/>
        <w:t xml:space="preserve">2.3. Содержание </w:t>
      </w:r>
      <w:bookmarkEnd w:id="22"/>
      <w:r w:rsidRPr="00254836">
        <w:rPr>
          <w:rFonts w:ascii="Times New Roman" w:eastAsia="Calibri" w:hAnsi="Times New Roman" w:cs="Times New Roman"/>
          <w:b/>
          <w:bCs/>
          <w:sz w:val="24"/>
          <w:szCs w:val="24"/>
          <w:lang w:eastAsia="ru-RU"/>
        </w:rPr>
        <w:t>профессионального модуля</w:t>
      </w:r>
      <w:bookmarkEnd w:id="23"/>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7"/>
        <w:gridCol w:w="6911"/>
        <w:gridCol w:w="2665"/>
        <w:gridCol w:w="2497"/>
      </w:tblGrid>
      <w:tr w:rsidR="00254836" w:rsidRPr="00254836" w14:paraId="3A33BDE7" w14:textId="77777777" w:rsidTr="0097440A">
        <w:trPr>
          <w:trHeight w:val="903"/>
        </w:trPr>
        <w:tc>
          <w:tcPr>
            <w:tcW w:w="2487" w:type="dxa"/>
            <w:vAlign w:val="center"/>
          </w:tcPr>
          <w:p w14:paraId="70635C74" w14:textId="77777777" w:rsidR="00254836" w:rsidRPr="00254836" w:rsidRDefault="00254836" w:rsidP="00254836">
            <w:pPr>
              <w:spacing w:line="276" w:lineRule="auto"/>
              <w:jc w:val="center"/>
              <w:rPr>
                <w:rFonts w:ascii="Times New Roman" w:eastAsia="Calibri" w:hAnsi="Times New Roman" w:cs="Times New Roman"/>
                <w:b/>
                <w:lang w:eastAsia="ru-RU"/>
              </w:rPr>
            </w:pPr>
            <w:r w:rsidRPr="00254836">
              <w:rPr>
                <w:rFonts w:ascii="Times New Roman" w:eastAsia="Calibri" w:hAnsi="Times New Roman" w:cs="Times New Roman"/>
                <w:b/>
                <w:bCs/>
                <w:lang w:eastAsia="ru-RU"/>
              </w:rPr>
              <w:t>Наименование разделов и тем</w:t>
            </w:r>
          </w:p>
        </w:tc>
        <w:tc>
          <w:tcPr>
            <w:tcW w:w="6911" w:type="dxa"/>
            <w:vAlign w:val="center"/>
          </w:tcPr>
          <w:p w14:paraId="2EDEB34C" w14:textId="77777777" w:rsidR="00254836" w:rsidRPr="00254836" w:rsidRDefault="00254836" w:rsidP="00254836">
            <w:pPr>
              <w:suppressAutoHyphens/>
              <w:jc w:val="center"/>
              <w:rPr>
                <w:rFonts w:ascii="Times New Roman" w:eastAsia="Calibri" w:hAnsi="Times New Roman" w:cs="Times New Roman"/>
                <w:b/>
                <w:lang w:eastAsia="ru-RU"/>
              </w:rPr>
            </w:pPr>
            <w:r w:rsidRPr="00254836">
              <w:rPr>
                <w:rFonts w:ascii="Times New Roman" w:eastAsia="Calibri" w:hAnsi="Times New Roman" w:cs="Times New Roman"/>
                <w:b/>
                <w:bCs/>
                <w:lang w:eastAsia="ru-RU"/>
              </w:rPr>
              <w:t xml:space="preserve">Содержание учебного материала, практических и лабораторных занятия, </w:t>
            </w:r>
            <w:r w:rsidRPr="00254836">
              <w:rPr>
                <w:rFonts w:ascii="Times New Roman" w:eastAsia="Calibri" w:hAnsi="Times New Roman" w:cs="Times New Roman"/>
                <w:iCs/>
                <w:lang w:eastAsia="ru-RU"/>
              </w:rPr>
              <w:t>курсовой проект</w:t>
            </w:r>
          </w:p>
        </w:tc>
        <w:tc>
          <w:tcPr>
            <w:tcW w:w="2665" w:type="dxa"/>
          </w:tcPr>
          <w:p w14:paraId="3091267A" w14:textId="77777777" w:rsidR="00254836" w:rsidRPr="00254836" w:rsidRDefault="00254836" w:rsidP="00254836">
            <w:pPr>
              <w:suppressAutoHyphens/>
              <w:jc w:val="center"/>
              <w:rPr>
                <w:rFonts w:ascii="Times New Roman" w:eastAsia="Calibri" w:hAnsi="Times New Roman" w:cs="Times New Roman"/>
                <w:b/>
                <w:bCs/>
                <w:lang w:eastAsia="ru-RU"/>
              </w:rPr>
            </w:pPr>
            <w:r w:rsidRPr="00254836">
              <w:rPr>
                <w:rFonts w:ascii="Times New Roman" w:eastAsia="Calibri" w:hAnsi="Times New Roman" w:cs="Times New Roman"/>
                <w:b/>
                <w:bCs/>
                <w:sz w:val="24"/>
                <w:szCs w:val="24"/>
              </w:rPr>
              <w:t xml:space="preserve">Объем, </w:t>
            </w:r>
            <w:proofErr w:type="spellStart"/>
            <w:r w:rsidRPr="00254836">
              <w:rPr>
                <w:rFonts w:ascii="Times New Roman" w:eastAsia="Calibri" w:hAnsi="Times New Roman" w:cs="Times New Roman"/>
                <w:b/>
                <w:bCs/>
                <w:sz w:val="24"/>
                <w:szCs w:val="24"/>
              </w:rPr>
              <w:t>ак</w:t>
            </w:r>
            <w:proofErr w:type="spellEnd"/>
            <w:r w:rsidRPr="00254836">
              <w:rPr>
                <w:rFonts w:ascii="Times New Roman" w:eastAsia="Calibri" w:hAnsi="Times New Roman" w:cs="Times New Roman"/>
                <w:b/>
                <w:bCs/>
                <w:sz w:val="24"/>
                <w:szCs w:val="24"/>
              </w:rPr>
              <w:t xml:space="preserve">. ч. / </w:t>
            </w:r>
            <w:r w:rsidRPr="00254836">
              <w:rPr>
                <w:rFonts w:ascii="Times New Roman" w:eastAsia="Calibri" w:hAnsi="Times New Roman" w:cs="Times New Roman"/>
                <w:b/>
                <w:bCs/>
                <w:sz w:val="24"/>
                <w:szCs w:val="24"/>
              </w:rPr>
              <w:br/>
              <w:t xml:space="preserve">в том числе </w:t>
            </w:r>
            <w:r w:rsidRPr="00254836">
              <w:rPr>
                <w:rFonts w:ascii="Times New Roman" w:eastAsia="Calibri" w:hAnsi="Times New Roman" w:cs="Times New Roman"/>
                <w:b/>
                <w:bCs/>
                <w:sz w:val="24"/>
                <w:szCs w:val="24"/>
              </w:rPr>
              <w:br/>
              <w:t xml:space="preserve">в форме практической подготовки, </w:t>
            </w:r>
            <w:r w:rsidRPr="00254836">
              <w:rPr>
                <w:rFonts w:ascii="Times New Roman" w:eastAsia="Calibri" w:hAnsi="Times New Roman" w:cs="Times New Roman"/>
                <w:b/>
                <w:bCs/>
                <w:sz w:val="24"/>
                <w:szCs w:val="24"/>
              </w:rPr>
              <w:br/>
            </w:r>
            <w:proofErr w:type="spellStart"/>
            <w:r w:rsidRPr="00254836">
              <w:rPr>
                <w:rFonts w:ascii="Times New Roman" w:eastAsia="Calibri" w:hAnsi="Times New Roman" w:cs="Times New Roman"/>
                <w:b/>
                <w:bCs/>
                <w:sz w:val="24"/>
                <w:szCs w:val="24"/>
              </w:rPr>
              <w:t>ак</w:t>
            </w:r>
            <w:proofErr w:type="spellEnd"/>
            <w:r w:rsidRPr="00254836">
              <w:rPr>
                <w:rFonts w:ascii="Times New Roman" w:eastAsia="Calibri" w:hAnsi="Times New Roman" w:cs="Times New Roman"/>
                <w:b/>
                <w:bCs/>
                <w:sz w:val="24"/>
                <w:szCs w:val="24"/>
              </w:rPr>
              <w:t>. ч.</w:t>
            </w:r>
          </w:p>
        </w:tc>
        <w:tc>
          <w:tcPr>
            <w:tcW w:w="2497" w:type="dxa"/>
          </w:tcPr>
          <w:p w14:paraId="4B7DF52E" w14:textId="77777777" w:rsidR="00254836" w:rsidRPr="00254836" w:rsidRDefault="00254836" w:rsidP="00254836">
            <w:pPr>
              <w:suppressAutoHyphens/>
              <w:jc w:val="center"/>
              <w:rPr>
                <w:rFonts w:ascii="Times New Roman" w:eastAsia="Calibri" w:hAnsi="Times New Roman" w:cs="Times New Roman"/>
                <w:b/>
                <w:bCs/>
                <w:sz w:val="24"/>
                <w:szCs w:val="24"/>
              </w:rPr>
            </w:pPr>
            <w:r w:rsidRPr="00254836">
              <w:rPr>
                <w:rFonts w:ascii="Times New Roman" w:eastAsia="Calibri" w:hAnsi="Times New Roman" w:cs="Times New Roman"/>
                <w:b/>
                <w:bCs/>
                <w:sz w:val="24"/>
                <w:szCs w:val="24"/>
              </w:rPr>
              <w:t>Коды компетенций, формированию которых способствует элемент программы</w:t>
            </w:r>
          </w:p>
        </w:tc>
      </w:tr>
      <w:tr w:rsidR="00254836" w:rsidRPr="00254836" w14:paraId="54F5C9A3" w14:textId="77777777" w:rsidTr="0097440A">
        <w:tc>
          <w:tcPr>
            <w:tcW w:w="9398" w:type="dxa"/>
            <w:gridSpan w:val="2"/>
          </w:tcPr>
          <w:p w14:paraId="6E0918BD" w14:textId="77777777" w:rsidR="00254836" w:rsidRPr="00254836" w:rsidRDefault="00254836" w:rsidP="00254836">
            <w:pPr>
              <w:rPr>
                <w:rFonts w:ascii="Times New Roman" w:eastAsia="Calibri" w:hAnsi="Times New Roman" w:cs="Times New Roman"/>
                <w:i/>
                <w:lang w:eastAsia="ru-RU"/>
              </w:rPr>
            </w:pPr>
            <w:bookmarkStart w:id="24" w:name="_Hlk156226944"/>
            <w:r w:rsidRPr="00254836">
              <w:rPr>
                <w:rFonts w:ascii="Times New Roman" w:eastAsia="Calibri" w:hAnsi="Times New Roman" w:cs="Times New Roman"/>
                <w:b/>
                <w:bCs/>
                <w:lang w:eastAsia="ru-RU"/>
              </w:rPr>
              <w:t>Раздел 1. Технология ремонта, монтажа и наладки электрического и электромеханического оборудования</w:t>
            </w:r>
          </w:p>
        </w:tc>
        <w:tc>
          <w:tcPr>
            <w:tcW w:w="2665" w:type="dxa"/>
          </w:tcPr>
          <w:p w14:paraId="6E06F1FC"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129/34</w:t>
            </w:r>
          </w:p>
        </w:tc>
        <w:tc>
          <w:tcPr>
            <w:tcW w:w="2497" w:type="dxa"/>
          </w:tcPr>
          <w:p w14:paraId="1B7E3CF8"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14486EB2" w14:textId="77777777" w:rsidTr="0097440A">
        <w:trPr>
          <w:trHeight w:val="20"/>
        </w:trPr>
        <w:tc>
          <w:tcPr>
            <w:tcW w:w="9398" w:type="dxa"/>
            <w:gridSpan w:val="2"/>
          </w:tcPr>
          <w:p w14:paraId="7445605B" w14:textId="77777777" w:rsidR="00254836" w:rsidRPr="00254836" w:rsidRDefault="00254836" w:rsidP="00254836">
            <w:pPr>
              <w:rPr>
                <w:rFonts w:ascii="Times New Roman" w:eastAsia="Calibri" w:hAnsi="Times New Roman" w:cs="Times New Roman"/>
                <w:i/>
                <w:lang w:eastAsia="ru-RU"/>
              </w:rPr>
            </w:pPr>
            <w:r w:rsidRPr="00254836">
              <w:rPr>
                <w:rFonts w:ascii="Times New Roman" w:eastAsia="Calibri" w:hAnsi="Times New Roman" w:cs="Times New Roman"/>
                <w:b/>
                <w:bCs/>
                <w:lang w:eastAsia="ru-RU"/>
              </w:rPr>
              <w:t>МДК. 01.01 Технология ремонта, монтажа и наладки электрического и электромеханического оборудования</w:t>
            </w:r>
          </w:p>
        </w:tc>
        <w:tc>
          <w:tcPr>
            <w:tcW w:w="2665" w:type="dxa"/>
          </w:tcPr>
          <w:p w14:paraId="248E83B6"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129/34</w:t>
            </w:r>
          </w:p>
        </w:tc>
        <w:tc>
          <w:tcPr>
            <w:tcW w:w="2497" w:type="dxa"/>
          </w:tcPr>
          <w:p w14:paraId="0A5FB250" w14:textId="77777777" w:rsidR="00254836" w:rsidRPr="00254836" w:rsidRDefault="00254836" w:rsidP="00254836">
            <w:pPr>
              <w:rPr>
                <w:rFonts w:ascii="Times New Roman" w:eastAsia="Calibri" w:hAnsi="Times New Roman" w:cs="Times New Roman"/>
                <w:b/>
                <w:bCs/>
                <w:lang w:eastAsia="ru-RU"/>
              </w:rPr>
            </w:pPr>
          </w:p>
        </w:tc>
      </w:tr>
      <w:bookmarkEnd w:id="24"/>
      <w:tr w:rsidR="00254836" w:rsidRPr="00254836" w14:paraId="46F3E945" w14:textId="77777777" w:rsidTr="0097440A">
        <w:tc>
          <w:tcPr>
            <w:tcW w:w="2487" w:type="dxa"/>
            <w:vMerge w:val="restart"/>
          </w:tcPr>
          <w:p w14:paraId="39CB6F04"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Тема 1.1. Основы монтажа электрооборудования</w:t>
            </w:r>
          </w:p>
        </w:tc>
        <w:tc>
          <w:tcPr>
            <w:tcW w:w="6911" w:type="dxa"/>
          </w:tcPr>
          <w:p w14:paraId="4C6EC9D0" w14:textId="77777777" w:rsidR="00254836" w:rsidRPr="00254836" w:rsidRDefault="00254836" w:rsidP="00254836">
            <w:pPr>
              <w:rPr>
                <w:rFonts w:ascii="Times New Roman" w:eastAsia="Calibri" w:hAnsi="Times New Roman" w:cs="Times New Roman"/>
                <w:b/>
                <w:lang w:eastAsia="ru-RU"/>
              </w:rPr>
            </w:pPr>
            <w:r w:rsidRPr="00254836">
              <w:rPr>
                <w:rFonts w:ascii="Times New Roman" w:eastAsia="Calibri" w:hAnsi="Times New Roman" w:cs="Times New Roman"/>
                <w:b/>
                <w:bCs/>
                <w:lang w:eastAsia="ru-RU"/>
              </w:rPr>
              <w:t xml:space="preserve">Содержание </w:t>
            </w:r>
          </w:p>
        </w:tc>
        <w:tc>
          <w:tcPr>
            <w:tcW w:w="2665" w:type="dxa"/>
          </w:tcPr>
          <w:p w14:paraId="514116D7"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36/8</w:t>
            </w:r>
          </w:p>
        </w:tc>
        <w:tc>
          <w:tcPr>
            <w:tcW w:w="2497" w:type="dxa"/>
            <w:vMerge w:val="restart"/>
          </w:tcPr>
          <w:p w14:paraId="49160D9F"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ОК 01-ОК 05, ОК 07, ОК 09</w:t>
            </w:r>
          </w:p>
          <w:p w14:paraId="6E156C98"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Cs/>
                <w:lang w:eastAsia="ru-RU"/>
              </w:rPr>
              <w:t>ПК 1.1,ПК 1.3</w:t>
            </w:r>
          </w:p>
        </w:tc>
      </w:tr>
      <w:tr w:rsidR="00254836" w:rsidRPr="00254836" w14:paraId="5906E861" w14:textId="77777777" w:rsidTr="0097440A">
        <w:trPr>
          <w:trHeight w:val="396"/>
        </w:trPr>
        <w:tc>
          <w:tcPr>
            <w:tcW w:w="2487" w:type="dxa"/>
            <w:vMerge/>
          </w:tcPr>
          <w:p w14:paraId="1648E532"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058D5C93"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rPr>
              <w:t>1</w:t>
            </w:r>
            <w:r w:rsidRPr="00254836">
              <w:rPr>
                <w:rFonts w:ascii="Times New Roman" w:eastAsia="Calibri" w:hAnsi="Times New Roman" w:cs="Times New Roman"/>
                <w:b/>
              </w:rPr>
              <w:t xml:space="preserve">. </w:t>
            </w:r>
            <w:r w:rsidRPr="00254836">
              <w:rPr>
                <w:rFonts w:ascii="Times New Roman" w:eastAsia="Calibri" w:hAnsi="Times New Roman" w:cs="Times New Roman"/>
              </w:rPr>
              <w:t xml:space="preserve">Общие вопросы эксплуатации электрооборудования. Основные задачи эксплуатации. Эксплуатационные показатели. Эксплуатационные документы. </w:t>
            </w:r>
          </w:p>
        </w:tc>
        <w:tc>
          <w:tcPr>
            <w:tcW w:w="2665" w:type="dxa"/>
          </w:tcPr>
          <w:p w14:paraId="1B2529BA"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7BBE927E" w14:textId="77777777" w:rsidR="00254836" w:rsidRPr="00254836" w:rsidRDefault="00254836" w:rsidP="00254836">
            <w:pPr>
              <w:suppressAutoHyphens/>
              <w:jc w:val="both"/>
              <w:rPr>
                <w:rFonts w:ascii="Times New Roman" w:eastAsia="Calibri" w:hAnsi="Times New Roman" w:cs="Times New Roman"/>
                <w:lang w:eastAsia="ru-RU"/>
              </w:rPr>
            </w:pPr>
          </w:p>
        </w:tc>
      </w:tr>
      <w:tr w:rsidR="00254836" w:rsidRPr="00254836" w14:paraId="0BFD2319" w14:textId="77777777" w:rsidTr="0097440A">
        <w:trPr>
          <w:trHeight w:val="322"/>
        </w:trPr>
        <w:tc>
          <w:tcPr>
            <w:tcW w:w="2487" w:type="dxa"/>
            <w:vMerge/>
          </w:tcPr>
          <w:p w14:paraId="790DADC6"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1CD06B49" w14:textId="77777777" w:rsidR="00254836" w:rsidRPr="00254836" w:rsidRDefault="00254836" w:rsidP="00254836">
            <w:pPr>
              <w:suppressAutoHyphens/>
              <w:jc w:val="both"/>
              <w:rPr>
                <w:rFonts w:ascii="Times New Roman" w:eastAsia="Calibri" w:hAnsi="Times New Roman" w:cs="Times New Roman"/>
                <w:b/>
              </w:rPr>
            </w:pPr>
            <w:r w:rsidRPr="00254836">
              <w:rPr>
                <w:rFonts w:ascii="Times New Roman" w:eastAsia="Calibri" w:hAnsi="Times New Roman" w:cs="Times New Roman"/>
              </w:rPr>
              <w:t>2.Классификация помещений с электроустановками.</w:t>
            </w:r>
          </w:p>
        </w:tc>
        <w:tc>
          <w:tcPr>
            <w:tcW w:w="2665" w:type="dxa"/>
          </w:tcPr>
          <w:p w14:paraId="02B087CB"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49563A08" w14:textId="77777777" w:rsidR="00254836" w:rsidRPr="00254836" w:rsidRDefault="00254836" w:rsidP="00254836">
            <w:pPr>
              <w:suppressAutoHyphens/>
              <w:jc w:val="both"/>
              <w:rPr>
                <w:rFonts w:ascii="Times New Roman" w:eastAsia="Calibri" w:hAnsi="Times New Roman" w:cs="Times New Roman"/>
                <w:lang w:eastAsia="ru-RU"/>
              </w:rPr>
            </w:pPr>
          </w:p>
        </w:tc>
      </w:tr>
      <w:tr w:rsidR="00254836" w:rsidRPr="00254836" w14:paraId="18251EB0" w14:textId="77777777" w:rsidTr="0097440A">
        <w:trPr>
          <w:trHeight w:val="396"/>
        </w:trPr>
        <w:tc>
          <w:tcPr>
            <w:tcW w:w="2487" w:type="dxa"/>
            <w:vMerge/>
          </w:tcPr>
          <w:p w14:paraId="09382690"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4A2C29CB"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rPr>
              <w:t>3</w:t>
            </w:r>
            <w:r w:rsidRPr="00254836">
              <w:rPr>
                <w:rFonts w:ascii="Times New Roman" w:eastAsia="Calibri" w:hAnsi="Times New Roman" w:cs="Times New Roman"/>
                <w:b/>
              </w:rPr>
              <w:t xml:space="preserve">. </w:t>
            </w:r>
            <w:r w:rsidRPr="00254836">
              <w:rPr>
                <w:rFonts w:ascii="Times New Roman" w:eastAsia="Calibri" w:hAnsi="Times New Roman" w:cs="Times New Roman"/>
                <w:color w:val="000000"/>
              </w:rPr>
              <w:t xml:space="preserve">Выбор электродвигателя. Критерии выбора электродвигателя. Конструктивное исполнение электродвигателя. </w:t>
            </w:r>
          </w:p>
        </w:tc>
        <w:tc>
          <w:tcPr>
            <w:tcW w:w="2665" w:type="dxa"/>
          </w:tcPr>
          <w:p w14:paraId="1B4C3587"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55AE3B48" w14:textId="77777777" w:rsidR="00254836" w:rsidRPr="00254836" w:rsidRDefault="00254836" w:rsidP="00254836">
            <w:pPr>
              <w:suppressAutoHyphens/>
              <w:jc w:val="both"/>
              <w:rPr>
                <w:rFonts w:ascii="Times New Roman" w:eastAsia="Calibri" w:hAnsi="Times New Roman" w:cs="Times New Roman"/>
                <w:lang w:eastAsia="ru-RU"/>
              </w:rPr>
            </w:pPr>
          </w:p>
        </w:tc>
      </w:tr>
      <w:tr w:rsidR="00254836" w:rsidRPr="00254836" w14:paraId="3844947C" w14:textId="77777777" w:rsidTr="0097440A">
        <w:trPr>
          <w:trHeight w:val="396"/>
        </w:trPr>
        <w:tc>
          <w:tcPr>
            <w:tcW w:w="2487" w:type="dxa"/>
            <w:vMerge/>
          </w:tcPr>
          <w:p w14:paraId="6316FE22"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04204109" w14:textId="77777777" w:rsidR="00254836" w:rsidRPr="00254836" w:rsidRDefault="00254836" w:rsidP="00254836">
            <w:pPr>
              <w:suppressAutoHyphens/>
              <w:jc w:val="both"/>
              <w:rPr>
                <w:rFonts w:ascii="Times New Roman" w:eastAsia="Calibri" w:hAnsi="Times New Roman" w:cs="Times New Roman"/>
                <w:b/>
              </w:rPr>
            </w:pPr>
            <w:r w:rsidRPr="00254836">
              <w:rPr>
                <w:rFonts w:ascii="Times New Roman" w:eastAsia="Calibri" w:hAnsi="Times New Roman" w:cs="Times New Roman"/>
                <w:color w:val="000000"/>
              </w:rPr>
              <w:t>4.Выбор по роду тока. Условия пуска. Способ монтажа. Класс вибрации. Уровень шума. Выбор по мощности и режиму работы.</w:t>
            </w:r>
          </w:p>
        </w:tc>
        <w:tc>
          <w:tcPr>
            <w:tcW w:w="2665" w:type="dxa"/>
          </w:tcPr>
          <w:p w14:paraId="646BB236"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12A0A773" w14:textId="77777777" w:rsidR="00254836" w:rsidRPr="00254836" w:rsidRDefault="00254836" w:rsidP="00254836">
            <w:pPr>
              <w:suppressAutoHyphens/>
              <w:jc w:val="both"/>
              <w:rPr>
                <w:rFonts w:ascii="Times New Roman" w:eastAsia="Calibri" w:hAnsi="Times New Roman" w:cs="Times New Roman"/>
                <w:lang w:eastAsia="ru-RU"/>
              </w:rPr>
            </w:pPr>
          </w:p>
        </w:tc>
      </w:tr>
      <w:tr w:rsidR="00254836" w:rsidRPr="00254836" w14:paraId="68925F62" w14:textId="77777777" w:rsidTr="0097440A">
        <w:trPr>
          <w:trHeight w:val="1520"/>
        </w:trPr>
        <w:tc>
          <w:tcPr>
            <w:tcW w:w="2487" w:type="dxa"/>
            <w:vMerge/>
          </w:tcPr>
          <w:p w14:paraId="3A012B3E"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59E4CD54"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color w:val="000000"/>
              </w:rPr>
              <w:t xml:space="preserve">5. Монтаж распределительных электросетей и </w:t>
            </w:r>
            <w:proofErr w:type="spellStart"/>
            <w:r w:rsidRPr="00254836">
              <w:rPr>
                <w:rFonts w:ascii="Times New Roman" w:eastAsia="Calibri" w:hAnsi="Times New Roman" w:cs="Times New Roman"/>
                <w:color w:val="000000"/>
              </w:rPr>
              <w:t>установокПоложение</w:t>
            </w:r>
            <w:proofErr w:type="spellEnd"/>
            <w:r w:rsidRPr="00254836">
              <w:rPr>
                <w:rFonts w:ascii="Times New Roman" w:eastAsia="Calibri" w:hAnsi="Times New Roman" w:cs="Times New Roman"/>
                <w:color w:val="000000"/>
              </w:rPr>
              <w:t xml:space="preserve"> Правил устройства электроустановок (ПУЭ), Правил технической эксплуатации электроустановок (ПТЭ) и Правил техники безопасности (ПТБ), строительных норм и правил (СНиП). Оборудование, приспособления и приборы, применяемые при электромонтажных работах. Материалы и изделия, применяемые для электромонтажных работ.</w:t>
            </w:r>
          </w:p>
        </w:tc>
        <w:tc>
          <w:tcPr>
            <w:tcW w:w="2665" w:type="dxa"/>
          </w:tcPr>
          <w:p w14:paraId="39A5E742"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2CA59D5A" w14:textId="77777777" w:rsidR="00254836" w:rsidRPr="00254836" w:rsidRDefault="00254836" w:rsidP="00254836">
            <w:pPr>
              <w:suppressAutoHyphens/>
              <w:jc w:val="both"/>
              <w:rPr>
                <w:rFonts w:ascii="Times New Roman" w:eastAsia="Calibri" w:hAnsi="Times New Roman" w:cs="Times New Roman"/>
                <w:lang w:eastAsia="ru-RU"/>
              </w:rPr>
            </w:pPr>
          </w:p>
        </w:tc>
      </w:tr>
      <w:tr w:rsidR="00254836" w:rsidRPr="00254836" w14:paraId="52587D06" w14:textId="77777777" w:rsidTr="0097440A">
        <w:trPr>
          <w:trHeight w:val="997"/>
        </w:trPr>
        <w:tc>
          <w:tcPr>
            <w:tcW w:w="2487" w:type="dxa"/>
            <w:vMerge/>
          </w:tcPr>
          <w:p w14:paraId="52621CB3"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18F3E0A9" w14:textId="77777777" w:rsidR="00254836" w:rsidRPr="00254836" w:rsidRDefault="00254836" w:rsidP="00254836">
            <w:pPr>
              <w:suppressAutoHyphens/>
              <w:jc w:val="both"/>
              <w:rPr>
                <w:rFonts w:ascii="Times New Roman" w:eastAsia="Calibri" w:hAnsi="Times New Roman" w:cs="Times New Roman"/>
                <w:b/>
                <w:color w:val="000000"/>
              </w:rPr>
            </w:pPr>
            <w:r w:rsidRPr="00254836">
              <w:rPr>
                <w:rFonts w:ascii="Times New Roman" w:eastAsia="Calibri" w:hAnsi="Times New Roman" w:cs="Times New Roman"/>
                <w:color w:val="000000"/>
              </w:rPr>
              <w:t xml:space="preserve">6. Общие требования к электропроводкам. Основные способы монтажа проводов, кабелей, </w:t>
            </w:r>
            <w:proofErr w:type="spellStart"/>
            <w:r w:rsidRPr="00254836">
              <w:rPr>
                <w:rFonts w:ascii="Times New Roman" w:eastAsia="Calibri" w:hAnsi="Times New Roman" w:cs="Times New Roman"/>
                <w:color w:val="000000"/>
              </w:rPr>
              <w:t>шинопроводов</w:t>
            </w:r>
            <w:proofErr w:type="spellEnd"/>
            <w:r w:rsidRPr="00254836">
              <w:rPr>
                <w:rFonts w:ascii="Times New Roman" w:eastAsia="Calibri" w:hAnsi="Times New Roman" w:cs="Times New Roman"/>
                <w:color w:val="000000"/>
              </w:rPr>
              <w:t>, осветительных электроустановок, монтаж светильников и осветительной аппаратуры.</w:t>
            </w:r>
          </w:p>
        </w:tc>
        <w:tc>
          <w:tcPr>
            <w:tcW w:w="2665" w:type="dxa"/>
          </w:tcPr>
          <w:p w14:paraId="5EFE80DE"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64A2BDCE" w14:textId="77777777" w:rsidR="00254836" w:rsidRPr="00254836" w:rsidRDefault="00254836" w:rsidP="00254836">
            <w:pPr>
              <w:suppressAutoHyphens/>
              <w:jc w:val="both"/>
              <w:rPr>
                <w:rFonts w:ascii="Times New Roman" w:eastAsia="Calibri" w:hAnsi="Times New Roman" w:cs="Times New Roman"/>
                <w:lang w:eastAsia="ru-RU"/>
              </w:rPr>
            </w:pPr>
          </w:p>
        </w:tc>
      </w:tr>
      <w:tr w:rsidR="00254836" w:rsidRPr="00254836" w14:paraId="0B4CD305" w14:textId="77777777" w:rsidTr="0097440A">
        <w:trPr>
          <w:trHeight w:val="396"/>
        </w:trPr>
        <w:tc>
          <w:tcPr>
            <w:tcW w:w="2487" w:type="dxa"/>
            <w:vMerge/>
          </w:tcPr>
          <w:p w14:paraId="27C12C51"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38CDF0CC" w14:textId="77777777" w:rsidR="00254836" w:rsidRPr="00254836" w:rsidRDefault="00254836" w:rsidP="00254836">
            <w:pPr>
              <w:suppressAutoHyphens/>
              <w:jc w:val="both"/>
              <w:rPr>
                <w:rFonts w:ascii="Times New Roman" w:eastAsia="Calibri" w:hAnsi="Times New Roman" w:cs="Times New Roman"/>
                <w:color w:val="000000"/>
              </w:rPr>
            </w:pPr>
            <w:r w:rsidRPr="00254836">
              <w:rPr>
                <w:rFonts w:ascii="Times New Roman" w:eastAsia="Calibri" w:hAnsi="Times New Roman" w:cs="Times New Roman"/>
                <w:b/>
                <w:color w:val="000000"/>
              </w:rPr>
              <w:t>7.</w:t>
            </w:r>
            <w:r w:rsidRPr="00254836">
              <w:rPr>
                <w:rFonts w:ascii="Times New Roman" w:eastAsia="Calibri" w:hAnsi="Times New Roman" w:cs="Times New Roman"/>
                <w:color w:val="000000"/>
              </w:rPr>
              <w:t xml:space="preserve"> Монтаж электрических внутрицеховых сетей. Монтаж внутренних электрических сетей. </w:t>
            </w:r>
          </w:p>
        </w:tc>
        <w:tc>
          <w:tcPr>
            <w:tcW w:w="2665" w:type="dxa"/>
          </w:tcPr>
          <w:p w14:paraId="4F9BA5FD"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213BB99F" w14:textId="77777777" w:rsidR="00254836" w:rsidRPr="00254836" w:rsidRDefault="00254836" w:rsidP="00254836">
            <w:pPr>
              <w:suppressAutoHyphens/>
              <w:jc w:val="both"/>
              <w:rPr>
                <w:rFonts w:ascii="Times New Roman" w:eastAsia="Calibri" w:hAnsi="Times New Roman" w:cs="Times New Roman"/>
                <w:lang w:eastAsia="ru-RU"/>
              </w:rPr>
            </w:pPr>
          </w:p>
        </w:tc>
      </w:tr>
      <w:tr w:rsidR="00254836" w:rsidRPr="00254836" w14:paraId="1588791D" w14:textId="77777777" w:rsidTr="0097440A">
        <w:trPr>
          <w:trHeight w:val="396"/>
        </w:trPr>
        <w:tc>
          <w:tcPr>
            <w:tcW w:w="2487" w:type="dxa"/>
            <w:vMerge/>
          </w:tcPr>
          <w:p w14:paraId="1D481A85"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722E2087" w14:textId="77777777" w:rsidR="00254836" w:rsidRPr="00254836" w:rsidRDefault="00254836" w:rsidP="00254836">
            <w:pPr>
              <w:jc w:val="both"/>
              <w:rPr>
                <w:rFonts w:ascii="Times New Roman" w:eastAsia="Calibri" w:hAnsi="Times New Roman" w:cs="Times New Roman"/>
                <w:b/>
                <w:color w:val="000000"/>
              </w:rPr>
            </w:pPr>
            <w:r w:rsidRPr="00254836">
              <w:rPr>
                <w:rFonts w:ascii="Times New Roman" w:eastAsia="Calibri" w:hAnsi="Times New Roman" w:cs="Times New Roman"/>
                <w:color w:val="000000"/>
              </w:rPr>
              <w:t xml:space="preserve">8.Монтаж защитного заземления и </w:t>
            </w:r>
            <w:proofErr w:type="spellStart"/>
            <w:r w:rsidRPr="00254836">
              <w:rPr>
                <w:rFonts w:ascii="Times New Roman" w:eastAsia="Calibri" w:hAnsi="Times New Roman" w:cs="Times New Roman"/>
                <w:color w:val="000000"/>
              </w:rPr>
              <w:t>зануления</w:t>
            </w:r>
            <w:proofErr w:type="spellEnd"/>
            <w:r w:rsidRPr="00254836">
              <w:rPr>
                <w:rFonts w:ascii="Times New Roman" w:eastAsia="Calibri" w:hAnsi="Times New Roman" w:cs="Times New Roman"/>
                <w:color w:val="000000"/>
              </w:rPr>
              <w:t>.  Техника безопасности при монтаже и испытании электропроводок.</w:t>
            </w:r>
          </w:p>
        </w:tc>
        <w:tc>
          <w:tcPr>
            <w:tcW w:w="2665" w:type="dxa"/>
          </w:tcPr>
          <w:p w14:paraId="6EA2CE6E"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76D647AC" w14:textId="77777777" w:rsidR="00254836" w:rsidRPr="00254836" w:rsidRDefault="00254836" w:rsidP="00254836">
            <w:pPr>
              <w:suppressAutoHyphens/>
              <w:jc w:val="both"/>
              <w:rPr>
                <w:rFonts w:ascii="Times New Roman" w:eastAsia="Calibri" w:hAnsi="Times New Roman" w:cs="Times New Roman"/>
                <w:lang w:eastAsia="ru-RU"/>
              </w:rPr>
            </w:pPr>
          </w:p>
        </w:tc>
      </w:tr>
      <w:tr w:rsidR="00254836" w:rsidRPr="00254836" w14:paraId="11033300" w14:textId="77777777" w:rsidTr="0097440A">
        <w:trPr>
          <w:trHeight w:val="561"/>
        </w:trPr>
        <w:tc>
          <w:tcPr>
            <w:tcW w:w="2487" w:type="dxa"/>
            <w:vMerge/>
          </w:tcPr>
          <w:p w14:paraId="2F9B091B"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69B913CB"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b/>
                <w:color w:val="000000"/>
              </w:rPr>
              <w:t xml:space="preserve">9. </w:t>
            </w:r>
            <w:r w:rsidRPr="00254836">
              <w:rPr>
                <w:rFonts w:ascii="Times New Roman" w:eastAsia="Calibri" w:hAnsi="Times New Roman" w:cs="Times New Roman"/>
                <w:color w:val="000000"/>
              </w:rPr>
              <w:t xml:space="preserve">Монтаж электродвигателей и аппаратов. Классификация и конструктивные особенности электрических машин. </w:t>
            </w:r>
          </w:p>
        </w:tc>
        <w:tc>
          <w:tcPr>
            <w:tcW w:w="2665" w:type="dxa"/>
          </w:tcPr>
          <w:p w14:paraId="7C393B6B"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3AA96E8F" w14:textId="77777777" w:rsidR="00254836" w:rsidRPr="00254836" w:rsidRDefault="00254836" w:rsidP="00254836">
            <w:pPr>
              <w:suppressAutoHyphens/>
              <w:jc w:val="both"/>
              <w:rPr>
                <w:rFonts w:ascii="Times New Roman" w:eastAsia="Calibri" w:hAnsi="Times New Roman" w:cs="Times New Roman"/>
                <w:lang w:eastAsia="ru-RU"/>
              </w:rPr>
            </w:pPr>
          </w:p>
        </w:tc>
      </w:tr>
      <w:tr w:rsidR="00254836" w:rsidRPr="00254836" w14:paraId="0E82DE7D" w14:textId="77777777" w:rsidTr="0097440A">
        <w:trPr>
          <w:trHeight w:val="396"/>
        </w:trPr>
        <w:tc>
          <w:tcPr>
            <w:tcW w:w="2487" w:type="dxa"/>
            <w:vMerge/>
          </w:tcPr>
          <w:p w14:paraId="42C852AD"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1A18A239" w14:textId="77777777" w:rsidR="00254836" w:rsidRPr="00254836" w:rsidRDefault="00254836" w:rsidP="00254836">
            <w:pPr>
              <w:suppressAutoHyphens/>
              <w:jc w:val="both"/>
              <w:rPr>
                <w:rFonts w:ascii="Times New Roman" w:eastAsia="Calibri" w:hAnsi="Times New Roman" w:cs="Times New Roman"/>
                <w:b/>
                <w:color w:val="000000"/>
              </w:rPr>
            </w:pPr>
            <w:r w:rsidRPr="00254836">
              <w:rPr>
                <w:rFonts w:ascii="Times New Roman" w:eastAsia="Calibri" w:hAnsi="Times New Roman" w:cs="Times New Roman"/>
                <w:color w:val="000000"/>
              </w:rPr>
              <w:t>10.Особенности монтажа машин малой и средней мощности напряжением до 1000В.  Содержание электромонтажных и пусконаладочных работ.</w:t>
            </w:r>
          </w:p>
        </w:tc>
        <w:tc>
          <w:tcPr>
            <w:tcW w:w="2665" w:type="dxa"/>
          </w:tcPr>
          <w:p w14:paraId="3E142359"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259CE17A" w14:textId="77777777" w:rsidR="00254836" w:rsidRPr="00254836" w:rsidRDefault="00254836" w:rsidP="00254836">
            <w:pPr>
              <w:suppressAutoHyphens/>
              <w:jc w:val="both"/>
              <w:rPr>
                <w:rFonts w:ascii="Times New Roman" w:eastAsia="Calibri" w:hAnsi="Times New Roman" w:cs="Times New Roman"/>
                <w:lang w:eastAsia="ru-RU"/>
              </w:rPr>
            </w:pPr>
          </w:p>
        </w:tc>
      </w:tr>
      <w:tr w:rsidR="00254836" w:rsidRPr="00254836" w14:paraId="73AC4FCD" w14:textId="77777777" w:rsidTr="0097440A">
        <w:trPr>
          <w:trHeight w:val="396"/>
        </w:trPr>
        <w:tc>
          <w:tcPr>
            <w:tcW w:w="2487" w:type="dxa"/>
            <w:vMerge/>
          </w:tcPr>
          <w:p w14:paraId="4D9E1ABB"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4574500D"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b/>
                <w:color w:val="000000"/>
              </w:rPr>
              <w:t xml:space="preserve">11. </w:t>
            </w:r>
            <w:r w:rsidRPr="00254836">
              <w:rPr>
                <w:rFonts w:ascii="Times New Roman" w:eastAsia="Calibri" w:hAnsi="Times New Roman" w:cs="Times New Roman"/>
                <w:color w:val="000000"/>
              </w:rPr>
              <w:t xml:space="preserve">Особенности монтажа крупных электрических машин. Соединение валов электрических машин. Проверка посадочных размеров и подготовка к посадке полумуфт. </w:t>
            </w:r>
          </w:p>
        </w:tc>
        <w:tc>
          <w:tcPr>
            <w:tcW w:w="2665" w:type="dxa"/>
          </w:tcPr>
          <w:p w14:paraId="1A2FCD94"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36EE6BDA" w14:textId="77777777" w:rsidR="00254836" w:rsidRPr="00254836" w:rsidRDefault="00254836" w:rsidP="00254836">
            <w:pPr>
              <w:suppressAutoHyphens/>
              <w:jc w:val="both"/>
              <w:rPr>
                <w:rFonts w:ascii="Times New Roman" w:eastAsia="Calibri" w:hAnsi="Times New Roman" w:cs="Times New Roman"/>
                <w:lang w:eastAsia="ru-RU"/>
              </w:rPr>
            </w:pPr>
          </w:p>
        </w:tc>
      </w:tr>
      <w:tr w:rsidR="00254836" w:rsidRPr="00254836" w14:paraId="78B45C56" w14:textId="77777777" w:rsidTr="0097440A">
        <w:trPr>
          <w:trHeight w:val="396"/>
        </w:trPr>
        <w:tc>
          <w:tcPr>
            <w:tcW w:w="2487" w:type="dxa"/>
            <w:vMerge/>
          </w:tcPr>
          <w:p w14:paraId="347E61DC"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6F7D0E75" w14:textId="77777777" w:rsidR="00254836" w:rsidRPr="00254836" w:rsidRDefault="00254836" w:rsidP="00254836">
            <w:pPr>
              <w:jc w:val="both"/>
              <w:rPr>
                <w:rFonts w:ascii="Times New Roman" w:eastAsia="Calibri" w:hAnsi="Times New Roman" w:cs="Times New Roman"/>
                <w:b/>
                <w:color w:val="000000"/>
              </w:rPr>
            </w:pPr>
            <w:r w:rsidRPr="00254836">
              <w:rPr>
                <w:rFonts w:ascii="Times New Roman" w:eastAsia="Calibri" w:hAnsi="Times New Roman" w:cs="Times New Roman"/>
                <w:color w:val="000000"/>
              </w:rPr>
              <w:t xml:space="preserve">12.Понятие о выверке валов и центровке. Допуски на центровку. Способы центровки валов. </w:t>
            </w:r>
            <w:proofErr w:type="spellStart"/>
            <w:r w:rsidRPr="00254836">
              <w:rPr>
                <w:rFonts w:ascii="Times New Roman" w:eastAsia="Calibri" w:hAnsi="Times New Roman" w:cs="Times New Roman"/>
                <w:color w:val="000000"/>
                <w:lang w:val="en-US"/>
              </w:rPr>
              <w:t>Сборка</w:t>
            </w:r>
            <w:proofErr w:type="spellEnd"/>
            <w:r w:rsidRPr="00254836">
              <w:rPr>
                <w:rFonts w:ascii="Times New Roman" w:eastAsia="Calibri" w:hAnsi="Times New Roman" w:cs="Times New Roman"/>
                <w:color w:val="000000"/>
                <w:lang w:val="en-US"/>
              </w:rPr>
              <w:t xml:space="preserve"> и </w:t>
            </w:r>
            <w:proofErr w:type="spellStart"/>
            <w:r w:rsidRPr="00254836">
              <w:rPr>
                <w:rFonts w:ascii="Times New Roman" w:eastAsia="Calibri" w:hAnsi="Times New Roman" w:cs="Times New Roman"/>
                <w:color w:val="000000"/>
                <w:lang w:val="en-US"/>
              </w:rPr>
              <w:t>соединение</w:t>
            </w:r>
            <w:proofErr w:type="spellEnd"/>
            <w:r w:rsidRPr="00254836">
              <w:rPr>
                <w:rFonts w:ascii="Times New Roman" w:eastAsia="Calibri" w:hAnsi="Times New Roman" w:cs="Times New Roman"/>
                <w:color w:val="000000"/>
                <w:lang w:val="en-US"/>
              </w:rPr>
              <w:t xml:space="preserve"> </w:t>
            </w:r>
            <w:proofErr w:type="spellStart"/>
            <w:r w:rsidRPr="00254836">
              <w:rPr>
                <w:rFonts w:ascii="Times New Roman" w:eastAsia="Calibri" w:hAnsi="Times New Roman" w:cs="Times New Roman"/>
                <w:color w:val="000000"/>
                <w:lang w:val="en-US"/>
              </w:rPr>
              <w:t>муфт</w:t>
            </w:r>
            <w:proofErr w:type="spellEnd"/>
            <w:r w:rsidRPr="00254836">
              <w:rPr>
                <w:rFonts w:ascii="Times New Roman" w:eastAsia="Calibri" w:hAnsi="Times New Roman" w:cs="Times New Roman"/>
                <w:color w:val="000000"/>
                <w:lang w:val="en-US"/>
              </w:rPr>
              <w:t>.</w:t>
            </w:r>
          </w:p>
        </w:tc>
        <w:tc>
          <w:tcPr>
            <w:tcW w:w="2665" w:type="dxa"/>
          </w:tcPr>
          <w:p w14:paraId="2BA0A108"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4C4E7391" w14:textId="77777777" w:rsidR="00254836" w:rsidRPr="00254836" w:rsidRDefault="00254836" w:rsidP="00254836">
            <w:pPr>
              <w:suppressAutoHyphens/>
              <w:jc w:val="both"/>
              <w:rPr>
                <w:rFonts w:ascii="Times New Roman" w:eastAsia="Calibri" w:hAnsi="Times New Roman" w:cs="Times New Roman"/>
                <w:lang w:eastAsia="ru-RU"/>
              </w:rPr>
            </w:pPr>
          </w:p>
        </w:tc>
      </w:tr>
      <w:tr w:rsidR="00254836" w:rsidRPr="00254836" w14:paraId="66F2CE61" w14:textId="77777777" w:rsidTr="0097440A">
        <w:trPr>
          <w:trHeight w:val="396"/>
        </w:trPr>
        <w:tc>
          <w:tcPr>
            <w:tcW w:w="2487" w:type="dxa"/>
            <w:vMerge/>
          </w:tcPr>
          <w:p w14:paraId="3A474734"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5B836863"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b/>
                <w:color w:val="000000"/>
              </w:rPr>
              <w:t xml:space="preserve">13. </w:t>
            </w:r>
            <w:r w:rsidRPr="00254836">
              <w:rPr>
                <w:rFonts w:ascii="Times New Roman" w:eastAsia="Calibri" w:hAnsi="Times New Roman" w:cs="Times New Roman"/>
                <w:color w:val="000000"/>
              </w:rPr>
              <w:t xml:space="preserve">Проверка электрической части машин большой мощности. Подготовка к проверке и внешний осмотр. </w:t>
            </w:r>
          </w:p>
        </w:tc>
        <w:tc>
          <w:tcPr>
            <w:tcW w:w="2665" w:type="dxa"/>
          </w:tcPr>
          <w:p w14:paraId="5B487747"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0614CC6B" w14:textId="77777777" w:rsidR="00254836" w:rsidRPr="00254836" w:rsidRDefault="00254836" w:rsidP="00254836">
            <w:pPr>
              <w:suppressAutoHyphens/>
              <w:jc w:val="both"/>
              <w:rPr>
                <w:rFonts w:ascii="Times New Roman" w:eastAsia="Calibri" w:hAnsi="Times New Roman" w:cs="Times New Roman"/>
                <w:lang w:eastAsia="ru-RU"/>
              </w:rPr>
            </w:pPr>
          </w:p>
        </w:tc>
      </w:tr>
      <w:tr w:rsidR="00254836" w:rsidRPr="00254836" w14:paraId="0B6CD8D9" w14:textId="77777777" w:rsidTr="0097440A">
        <w:trPr>
          <w:trHeight w:val="396"/>
        </w:trPr>
        <w:tc>
          <w:tcPr>
            <w:tcW w:w="2487" w:type="dxa"/>
            <w:vMerge/>
          </w:tcPr>
          <w:p w14:paraId="0BE45135"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510C1C4B" w14:textId="77777777" w:rsidR="00254836" w:rsidRPr="00254836" w:rsidRDefault="00254836" w:rsidP="00254836">
            <w:pPr>
              <w:jc w:val="both"/>
              <w:rPr>
                <w:rFonts w:ascii="Times New Roman" w:eastAsia="Calibri" w:hAnsi="Times New Roman" w:cs="Times New Roman"/>
                <w:b/>
                <w:color w:val="000000"/>
              </w:rPr>
            </w:pPr>
            <w:r w:rsidRPr="00254836">
              <w:rPr>
                <w:rFonts w:ascii="Times New Roman" w:eastAsia="Calibri" w:hAnsi="Times New Roman" w:cs="Times New Roman"/>
                <w:color w:val="000000"/>
              </w:rPr>
              <w:t>14.Проверка внутренних соединений обмоток. Проверка поверхности коллектора, установка щёток, щёточных траверс и надёжность крепления.</w:t>
            </w:r>
          </w:p>
        </w:tc>
        <w:tc>
          <w:tcPr>
            <w:tcW w:w="2665" w:type="dxa"/>
          </w:tcPr>
          <w:p w14:paraId="58A6525F"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7FB2DA47" w14:textId="77777777" w:rsidR="00254836" w:rsidRPr="00254836" w:rsidRDefault="00254836" w:rsidP="00254836">
            <w:pPr>
              <w:suppressAutoHyphens/>
              <w:jc w:val="both"/>
              <w:rPr>
                <w:rFonts w:ascii="Times New Roman" w:eastAsia="Calibri" w:hAnsi="Times New Roman" w:cs="Times New Roman"/>
                <w:lang w:eastAsia="ru-RU"/>
              </w:rPr>
            </w:pPr>
          </w:p>
        </w:tc>
      </w:tr>
      <w:tr w:rsidR="00254836" w:rsidRPr="00254836" w14:paraId="56661BE4" w14:textId="77777777" w:rsidTr="0097440A">
        <w:trPr>
          <w:trHeight w:val="396"/>
        </w:trPr>
        <w:tc>
          <w:tcPr>
            <w:tcW w:w="2487" w:type="dxa"/>
            <w:vMerge/>
          </w:tcPr>
          <w:p w14:paraId="69C7A478"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2AFD6CCE"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b/>
                <w:color w:val="000000"/>
              </w:rPr>
              <w:t xml:space="preserve">15. </w:t>
            </w:r>
            <w:r w:rsidRPr="00254836">
              <w:rPr>
                <w:rFonts w:ascii="Times New Roman" w:eastAsia="Calibri" w:hAnsi="Times New Roman" w:cs="Times New Roman"/>
                <w:color w:val="000000"/>
              </w:rPr>
              <w:t xml:space="preserve">Проверка состояния </w:t>
            </w:r>
            <w:proofErr w:type="gramStart"/>
            <w:r w:rsidRPr="00254836">
              <w:rPr>
                <w:rFonts w:ascii="Times New Roman" w:eastAsia="Calibri" w:hAnsi="Times New Roman" w:cs="Times New Roman"/>
                <w:color w:val="000000"/>
              </w:rPr>
              <w:t>изоляции  крупных</w:t>
            </w:r>
            <w:proofErr w:type="gramEnd"/>
            <w:r w:rsidRPr="00254836">
              <w:rPr>
                <w:rFonts w:ascii="Times New Roman" w:eastAsia="Calibri" w:hAnsi="Times New Roman" w:cs="Times New Roman"/>
                <w:color w:val="000000"/>
              </w:rPr>
              <w:t xml:space="preserve"> электрических машин. Требования к состоянию изоляции. Проверка состояния изоляции машин постоянного тока. </w:t>
            </w:r>
          </w:p>
        </w:tc>
        <w:tc>
          <w:tcPr>
            <w:tcW w:w="2665" w:type="dxa"/>
          </w:tcPr>
          <w:p w14:paraId="5743F32D"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64D4E51B" w14:textId="77777777" w:rsidR="00254836" w:rsidRPr="00254836" w:rsidRDefault="00254836" w:rsidP="00254836">
            <w:pPr>
              <w:suppressAutoHyphens/>
              <w:jc w:val="both"/>
              <w:rPr>
                <w:rFonts w:ascii="Times New Roman" w:eastAsia="Calibri" w:hAnsi="Times New Roman" w:cs="Times New Roman"/>
                <w:lang w:eastAsia="ru-RU"/>
              </w:rPr>
            </w:pPr>
          </w:p>
        </w:tc>
      </w:tr>
      <w:tr w:rsidR="00254836" w:rsidRPr="00254836" w14:paraId="294B2023" w14:textId="77777777" w:rsidTr="0097440A">
        <w:trPr>
          <w:trHeight w:val="396"/>
        </w:trPr>
        <w:tc>
          <w:tcPr>
            <w:tcW w:w="2487" w:type="dxa"/>
            <w:vMerge/>
          </w:tcPr>
          <w:p w14:paraId="2648E6ED"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55CFD78E" w14:textId="77777777" w:rsidR="00254836" w:rsidRPr="00254836" w:rsidRDefault="00254836" w:rsidP="00254836">
            <w:pPr>
              <w:jc w:val="both"/>
              <w:rPr>
                <w:rFonts w:ascii="Times New Roman" w:eastAsia="Calibri" w:hAnsi="Times New Roman" w:cs="Times New Roman"/>
                <w:b/>
                <w:color w:val="000000"/>
              </w:rPr>
            </w:pPr>
            <w:r w:rsidRPr="00254836">
              <w:rPr>
                <w:rFonts w:ascii="Times New Roman" w:eastAsia="Calibri" w:hAnsi="Times New Roman" w:cs="Times New Roman"/>
                <w:color w:val="000000"/>
              </w:rPr>
              <w:t>16.Проверка состояния изоляции машин переменного тока. Назначение и способы сушки изоляции.</w:t>
            </w:r>
          </w:p>
        </w:tc>
        <w:tc>
          <w:tcPr>
            <w:tcW w:w="2665" w:type="dxa"/>
          </w:tcPr>
          <w:p w14:paraId="218D4B0A"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44847A0D" w14:textId="77777777" w:rsidR="00254836" w:rsidRPr="00254836" w:rsidRDefault="00254836" w:rsidP="00254836">
            <w:pPr>
              <w:suppressAutoHyphens/>
              <w:jc w:val="both"/>
              <w:rPr>
                <w:rFonts w:ascii="Times New Roman" w:eastAsia="Calibri" w:hAnsi="Times New Roman" w:cs="Times New Roman"/>
                <w:lang w:eastAsia="ru-RU"/>
              </w:rPr>
            </w:pPr>
          </w:p>
        </w:tc>
      </w:tr>
      <w:tr w:rsidR="00254836" w:rsidRPr="00254836" w14:paraId="089C7D5B" w14:textId="77777777" w:rsidTr="0097440A">
        <w:trPr>
          <w:trHeight w:val="396"/>
        </w:trPr>
        <w:tc>
          <w:tcPr>
            <w:tcW w:w="2487" w:type="dxa"/>
            <w:vMerge/>
          </w:tcPr>
          <w:p w14:paraId="421CA945"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60968BA3"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b/>
                <w:color w:val="000000"/>
              </w:rPr>
              <w:t xml:space="preserve">17. </w:t>
            </w:r>
            <w:r w:rsidRPr="00254836">
              <w:rPr>
                <w:rFonts w:ascii="Times New Roman" w:eastAsia="Calibri" w:hAnsi="Times New Roman" w:cs="Times New Roman"/>
                <w:color w:val="000000"/>
              </w:rPr>
              <w:t xml:space="preserve">Испытания и пробный пуск электрических машин. Объём и порядок испытаний электрических машин перед пуском. Пробный пуск электрических машин. </w:t>
            </w:r>
          </w:p>
        </w:tc>
        <w:tc>
          <w:tcPr>
            <w:tcW w:w="2665" w:type="dxa"/>
          </w:tcPr>
          <w:p w14:paraId="0A77E8AD"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3525DD03" w14:textId="77777777" w:rsidR="00254836" w:rsidRPr="00254836" w:rsidRDefault="00254836" w:rsidP="00254836">
            <w:pPr>
              <w:suppressAutoHyphens/>
              <w:jc w:val="both"/>
              <w:rPr>
                <w:rFonts w:ascii="Times New Roman" w:eastAsia="Calibri" w:hAnsi="Times New Roman" w:cs="Times New Roman"/>
                <w:lang w:eastAsia="ru-RU"/>
              </w:rPr>
            </w:pPr>
          </w:p>
        </w:tc>
      </w:tr>
      <w:tr w:rsidR="00254836" w:rsidRPr="00254836" w14:paraId="55751ACA" w14:textId="77777777" w:rsidTr="0097440A">
        <w:trPr>
          <w:trHeight w:val="396"/>
        </w:trPr>
        <w:tc>
          <w:tcPr>
            <w:tcW w:w="2487" w:type="dxa"/>
            <w:vMerge/>
          </w:tcPr>
          <w:p w14:paraId="7681C78C"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6BD14E9A" w14:textId="77777777" w:rsidR="00254836" w:rsidRPr="00254836" w:rsidRDefault="00254836" w:rsidP="00254836">
            <w:pPr>
              <w:suppressAutoHyphens/>
              <w:jc w:val="both"/>
              <w:rPr>
                <w:rFonts w:ascii="Times New Roman" w:eastAsia="Calibri" w:hAnsi="Times New Roman" w:cs="Times New Roman"/>
                <w:b/>
                <w:color w:val="000000"/>
              </w:rPr>
            </w:pPr>
            <w:r w:rsidRPr="00254836">
              <w:rPr>
                <w:rFonts w:ascii="Times New Roman" w:eastAsia="Calibri" w:hAnsi="Times New Roman" w:cs="Times New Roman"/>
                <w:color w:val="000000"/>
              </w:rPr>
              <w:t>18.Испытания машин вхолостую и под нагрузкой. Техника безопасности при монтаже и испытаниях электрических машин.</w:t>
            </w:r>
          </w:p>
        </w:tc>
        <w:tc>
          <w:tcPr>
            <w:tcW w:w="2665" w:type="dxa"/>
          </w:tcPr>
          <w:p w14:paraId="57C156D1"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2F2C66EB" w14:textId="77777777" w:rsidR="00254836" w:rsidRPr="00254836" w:rsidRDefault="00254836" w:rsidP="00254836">
            <w:pPr>
              <w:suppressAutoHyphens/>
              <w:jc w:val="both"/>
              <w:rPr>
                <w:rFonts w:ascii="Times New Roman" w:eastAsia="Calibri" w:hAnsi="Times New Roman" w:cs="Times New Roman"/>
                <w:lang w:eastAsia="ru-RU"/>
              </w:rPr>
            </w:pPr>
          </w:p>
        </w:tc>
      </w:tr>
      <w:tr w:rsidR="00254836" w:rsidRPr="00254836" w14:paraId="3AD81685" w14:textId="77777777" w:rsidTr="0097440A">
        <w:trPr>
          <w:trHeight w:val="20"/>
        </w:trPr>
        <w:tc>
          <w:tcPr>
            <w:tcW w:w="2487" w:type="dxa"/>
            <w:vMerge/>
          </w:tcPr>
          <w:p w14:paraId="089193EC"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53E484B9" w14:textId="77777777" w:rsidR="00254836" w:rsidRPr="00254836" w:rsidRDefault="00254836" w:rsidP="00254836">
            <w:pPr>
              <w:suppressAutoHyphens/>
              <w:jc w:val="both"/>
              <w:rPr>
                <w:rFonts w:ascii="Times New Roman" w:eastAsia="Calibri" w:hAnsi="Times New Roman" w:cs="Times New Roman"/>
                <w:b/>
                <w:lang w:eastAsia="ru-RU"/>
              </w:rPr>
            </w:pPr>
            <w:r w:rsidRPr="00254836">
              <w:rPr>
                <w:rFonts w:ascii="Times New Roman" w:eastAsia="Calibri" w:hAnsi="Times New Roman" w:cs="Times New Roman"/>
                <w:b/>
                <w:bCs/>
                <w:lang w:eastAsia="ru-RU"/>
              </w:rPr>
              <w:t>В том числе практических и лабораторных занятий</w:t>
            </w:r>
          </w:p>
        </w:tc>
        <w:tc>
          <w:tcPr>
            <w:tcW w:w="2665" w:type="dxa"/>
          </w:tcPr>
          <w:p w14:paraId="00C48BB2" w14:textId="77777777" w:rsidR="00254836" w:rsidRPr="00254836" w:rsidRDefault="00254836" w:rsidP="00254836">
            <w:pPr>
              <w:suppressAutoHyphens/>
              <w:jc w:val="both"/>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8/8</w:t>
            </w:r>
          </w:p>
        </w:tc>
        <w:tc>
          <w:tcPr>
            <w:tcW w:w="2497" w:type="dxa"/>
            <w:vMerge/>
          </w:tcPr>
          <w:p w14:paraId="0F2FE104" w14:textId="77777777" w:rsidR="00254836" w:rsidRPr="00254836" w:rsidRDefault="00254836" w:rsidP="00254836">
            <w:pPr>
              <w:suppressAutoHyphens/>
              <w:jc w:val="both"/>
              <w:rPr>
                <w:rFonts w:ascii="Times New Roman" w:eastAsia="Calibri" w:hAnsi="Times New Roman" w:cs="Times New Roman"/>
                <w:b/>
                <w:bCs/>
                <w:lang w:eastAsia="ru-RU"/>
              </w:rPr>
            </w:pPr>
          </w:p>
        </w:tc>
      </w:tr>
      <w:tr w:rsidR="00254836" w:rsidRPr="00254836" w14:paraId="6755B188" w14:textId="77777777" w:rsidTr="0097440A">
        <w:trPr>
          <w:trHeight w:val="204"/>
        </w:trPr>
        <w:tc>
          <w:tcPr>
            <w:tcW w:w="2487" w:type="dxa"/>
            <w:vMerge/>
          </w:tcPr>
          <w:p w14:paraId="0EE4B6E9"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7749C87B" w14:textId="77777777" w:rsidR="00254836" w:rsidRPr="00254836" w:rsidRDefault="00254836" w:rsidP="00254836">
            <w:pPr>
              <w:suppressAutoHyphens/>
              <w:jc w:val="both"/>
              <w:rPr>
                <w:rFonts w:ascii="Times New Roman" w:eastAsia="Calibri" w:hAnsi="Times New Roman" w:cs="Times New Roman"/>
                <w:iCs/>
                <w:lang w:eastAsia="ru-RU"/>
              </w:rPr>
            </w:pPr>
            <w:r w:rsidRPr="00254836">
              <w:rPr>
                <w:rFonts w:ascii="Times New Roman" w:eastAsia="Calibri" w:hAnsi="Times New Roman" w:cs="Times New Roman"/>
                <w:b/>
                <w:bCs/>
              </w:rPr>
              <w:t>1.</w:t>
            </w:r>
            <w:r w:rsidRPr="00254836">
              <w:rPr>
                <w:rFonts w:ascii="Times New Roman" w:eastAsia="Calibri" w:hAnsi="Times New Roman" w:cs="Times New Roman"/>
                <w:bCs/>
              </w:rPr>
              <w:t xml:space="preserve"> Практическое занятие. </w:t>
            </w:r>
            <w:r w:rsidRPr="00254836">
              <w:rPr>
                <w:rFonts w:ascii="Times New Roman" w:eastAsia="Calibri" w:hAnsi="Times New Roman" w:cs="Times New Roman"/>
                <w:color w:val="000000"/>
              </w:rPr>
              <w:t>Исследование различных схем соединения электроосветительных приборов.</w:t>
            </w:r>
          </w:p>
        </w:tc>
        <w:tc>
          <w:tcPr>
            <w:tcW w:w="2665" w:type="dxa"/>
          </w:tcPr>
          <w:p w14:paraId="649D0D98"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781F643F" w14:textId="77777777" w:rsidR="00254836" w:rsidRPr="00254836" w:rsidRDefault="00254836" w:rsidP="00254836">
            <w:pPr>
              <w:suppressAutoHyphens/>
              <w:jc w:val="both"/>
              <w:rPr>
                <w:rFonts w:ascii="Times New Roman" w:eastAsia="Calibri" w:hAnsi="Times New Roman" w:cs="Times New Roman"/>
                <w:lang w:eastAsia="ru-RU"/>
              </w:rPr>
            </w:pPr>
          </w:p>
        </w:tc>
      </w:tr>
      <w:tr w:rsidR="00254836" w:rsidRPr="00254836" w14:paraId="0E21C775" w14:textId="77777777" w:rsidTr="0097440A">
        <w:trPr>
          <w:trHeight w:val="204"/>
        </w:trPr>
        <w:tc>
          <w:tcPr>
            <w:tcW w:w="2487" w:type="dxa"/>
            <w:vMerge/>
          </w:tcPr>
          <w:p w14:paraId="5D8896EE"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5C131136" w14:textId="77777777" w:rsidR="00254836" w:rsidRPr="00254836" w:rsidRDefault="00254836" w:rsidP="00254836">
            <w:pPr>
              <w:suppressAutoHyphens/>
              <w:jc w:val="both"/>
              <w:rPr>
                <w:rFonts w:ascii="Times New Roman" w:eastAsia="Calibri" w:hAnsi="Times New Roman" w:cs="Times New Roman"/>
                <w:iCs/>
                <w:lang w:eastAsia="ru-RU"/>
              </w:rPr>
            </w:pPr>
            <w:r w:rsidRPr="00254836">
              <w:rPr>
                <w:rFonts w:ascii="Times New Roman" w:eastAsia="Calibri" w:hAnsi="Times New Roman" w:cs="Times New Roman"/>
                <w:b/>
                <w:bCs/>
              </w:rPr>
              <w:t>2.</w:t>
            </w:r>
            <w:r w:rsidRPr="00254836">
              <w:rPr>
                <w:rFonts w:ascii="Times New Roman" w:eastAsia="Calibri" w:hAnsi="Times New Roman" w:cs="Times New Roman"/>
                <w:bCs/>
              </w:rPr>
              <w:t xml:space="preserve"> Практическое занятие. </w:t>
            </w:r>
            <w:r w:rsidRPr="00254836">
              <w:rPr>
                <w:rFonts w:ascii="Times New Roman" w:eastAsia="Calibri" w:hAnsi="Times New Roman" w:cs="Times New Roman"/>
                <w:color w:val="000000"/>
              </w:rPr>
              <w:t>Исследование различных схем управления электродвигателями</w:t>
            </w:r>
          </w:p>
        </w:tc>
        <w:tc>
          <w:tcPr>
            <w:tcW w:w="2665" w:type="dxa"/>
          </w:tcPr>
          <w:p w14:paraId="62881BE8"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1AA38493" w14:textId="77777777" w:rsidR="00254836" w:rsidRPr="00254836" w:rsidRDefault="00254836" w:rsidP="00254836">
            <w:pPr>
              <w:suppressAutoHyphens/>
              <w:jc w:val="both"/>
              <w:rPr>
                <w:rFonts w:ascii="Times New Roman" w:eastAsia="Calibri" w:hAnsi="Times New Roman" w:cs="Times New Roman"/>
                <w:lang w:eastAsia="ru-RU"/>
              </w:rPr>
            </w:pPr>
          </w:p>
        </w:tc>
      </w:tr>
      <w:tr w:rsidR="00254836" w:rsidRPr="00254836" w14:paraId="6FEBD09E" w14:textId="77777777" w:rsidTr="0097440A">
        <w:trPr>
          <w:trHeight w:val="73"/>
        </w:trPr>
        <w:tc>
          <w:tcPr>
            <w:tcW w:w="2487" w:type="dxa"/>
            <w:vMerge/>
          </w:tcPr>
          <w:p w14:paraId="40ED94FE"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7579A4AB" w14:textId="77777777" w:rsidR="00254836" w:rsidRPr="00254836" w:rsidRDefault="00254836" w:rsidP="00254836">
            <w:pPr>
              <w:suppressAutoHyphens/>
              <w:rPr>
                <w:rFonts w:ascii="Times New Roman" w:eastAsia="Calibri" w:hAnsi="Times New Roman" w:cs="Times New Roman"/>
                <w:lang w:eastAsia="ru-RU"/>
              </w:rPr>
            </w:pPr>
            <w:r w:rsidRPr="00254836">
              <w:rPr>
                <w:rFonts w:ascii="Times New Roman" w:eastAsia="Calibri" w:hAnsi="Times New Roman" w:cs="Times New Roman"/>
                <w:b/>
                <w:bCs/>
              </w:rPr>
              <w:t>3.</w:t>
            </w:r>
            <w:r w:rsidRPr="00254836">
              <w:rPr>
                <w:rFonts w:ascii="Times New Roman" w:eastAsia="Calibri" w:hAnsi="Times New Roman" w:cs="Times New Roman"/>
                <w:bCs/>
              </w:rPr>
              <w:t xml:space="preserve"> Практическое </w:t>
            </w:r>
            <w:proofErr w:type="spellStart"/>
            <w:r w:rsidRPr="00254836">
              <w:rPr>
                <w:rFonts w:ascii="Times New Roman" w:eastAsia="Calibri" w:hAnsi="Times New Roman" w:cs="Times New Roman"/>
                <w:bCs/>
              </w:rPr>
              <w:t>занятие</w:t>
            </w:r>
            <w:r w:rsidRPr="00254836">
              <w:rPr>
                <w:rFonts w:ascii="Times New Roman" w:eastAsia="Calibri" w:hAnsi="Times New Roman" w:cs="Times New Roman"/>
                <w:color w:val="000000"/>
              </w:rPr>
              <w:t>.Расчет</w:t>
            </w:r>
            <w:proofErr w:type="spellEnd"/>
            <w:r w:rsidRPr="00254836">
              <w:rPr>
                <w:rFonts w:ascii="Times New Roman" w:eastAsia="Calibri" w:hAnsi="Times New Roman" w:cs="Times New Roman"/>
                <w:color w:val="000000"/>
              </w:rPr>
              <w:t xml:space="preserve"> защитного заземления электрооборудования.</w:t>
            </w:r>
          </w:p>
        </w:tc>
        <w:tc>
          <w:tcPr>
            <w:tcW w:w="2665" w:type="dxa"/>
          </w:tcPr>
          <w:p w14:paraId="56AF3080" w14:textId="77777777" w:rsidR="00254836" w:rsidRPr="00254836" w:rsidRDefault="00254836" w:rsidP="00254836">
            <w:pPr>
              <w:suppressAutoHyphens/>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19E48C6C" w14:textId="77777777" w:rsidR="00254836" w:rsidRPr="00254836" w:rsidRDefault="00254836" w:rsidP="00254836">
            <w:pPr>
              <w:suppressAutoHyphens/>
              <w:rPr>
                <w:rFonts w:ascii="Times New Roman" w:eastAsia="Calibri" w:hAnsi="Times New Roman" w:cs="Times New Roman"/>
                <w:lang w:eastAsia="ru-RU"/>
              </w:rPr>
            </w:pPr>
          </w:p>
        </w:tc>
      </w:tr>
      <w:tr w:rsidR="00254836" w:rsidRPr="00254836" w14:paraId="0B21F26B" w14:textId="77777777" w:rsidTr="0097440A">
        <w:trPr>
          <w:trHeight w:val="361"/>
        </w:trPr>
        <w:tc>
          <w:tcPr>
            <w:tcW w:w="2487" w:type="dxa"/>
            <w:vMerge/>
          </w:tcPr>
          <w:p w14:paraId="44AF1EE1"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0D4083B8" w14:textId="77777777" w:rsidR="00254836" w:rsidRPr="00254836" w:rsidRDefault="00254836" w:rsidP="00254836">
            <w:pPr>
              <w:rPr>
                <w:rFonts w:ascii="Times New Roman" w:eastAsia="Calibri" w:hAnsi="Times New Roman" w:cs="Times New Roman"/>
                <w:i/>
                <w:lang w:eastAsia="ru-RU"/>
              </w:rPr>
            </w:pPr>
            <w:r w:rsidRPr="00254836">
              <w:rPr>
                <w:rFonts w:ascii="Times New Roman" w:eastAsia="Calibri" w:hAnsi="Times New Roman" w:cs="Times New Roman"/>
                <w:b/>
                <w:bCs/>
              </w:rPr>
              <w:t>4.</w:t>
            </w:r>
            <w:r w:rsidRPr="00254836">
              <w:rPr>
                <w:rFonts w:ascii="Times New Roman" w:eastAsia="Calibri" w:hAnsi="Times New Roman" w:cs="Times New Roman"/>
                <w:bCs/>
              </w:rPr>
              <w:t xml:space="preserve"> Практическое </w:t>
            </w:r>
            <w:proofErr w:type="spellStart"/>
            <w:r w:rsidRPr="00254836">
              <w:rPr>
                <w:rFonts w:ascii="Times New Roman" w:eastAsia="Calibri" w:hAnsi="Times New Roman" w:cs="Times New Roman"/>
                <w:bCs/>
              </w:rPr>
              <w:t>занятие</w:t>
            </w:r>
            <w:r w:rsidRPr="00254836">
              <w:rPr>
                <w:rFonts w:ascii="Times New Roman" w:eastAsia="Calibri" w:hAnsi="Times New Roman" w:cs="Times New Roman"/>
                <w:color w:val="000000"/>
              </w:rPr>
              <w:t>.</w:t>
            </w:r>
            <w:r w:rsidRPr="00254836">
              <w:rPr>
                <w:rFonts w:ascii="Times New Roman" w:eastAsia="Calibri" w:hAnsi="Times New Roman" w:cs="Times New Roman"/>
                <w:bCs/>
              </w:rPr>
              <w:t>Расчет</w:t>
            </w:r>
            <w:proofErr w:type="spellEnd"/>
            <w:r w:rsidRPr="00254836">
              <w:rPr>
                <w:rFonts w:ascii="Times New Roman" w:eastAsia="Calibri" w:hAnsi="Times New Roman" w:cs="Times New Roman"/>
                <w:bCs/>
              </w:rPr>
              <w:t xml:space="preserve"> защитного </w:t>
            </w:r>
            <w:proofErr w:type="spellStart"/>
            <w:r w:rsidRPr="00254836">
              <w:rPr>
                <w:rFonts w:ascii="Times New Roman" w:eastAsia="Calibri" w:hAnsi="Times New Roman" w:cs="Times New Roman"/>
                <w:bCs/>
              </w:rPr>
              <w:t>зануления</w:t>
            </w:r>
            <w:proofErr w:type="spellEnd"/>
            <w:r w:rsidRPr="00254836">
              <w:rPr>
                <w:rFonts w:ascii="Times New Roman" w:eastAsia="Calibri" w:hAnsi="Times New Roman" w:cs="Times New Roman"/>
                <w:bCs/>
              </w:rPr>
              <w:t xml:space="preserve"> электрооборудования.</w:t>
            </w:r>
          </w:p>
        </w:tc>
        <w:tc>
          <w:tcPr>
            <w:tcW w:w="2665" w:type="dxa"/>
          </w:tcPr>
          <w:p w14:paraId="7F09E57C"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39B5B65D"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5A1E86A8" w14:textId="77777777" w:rsidTr="0097440A">
        <w:trPr>
          <w:trHeight w:val="361"/>
        </w:trPr>
        <w:tc>
          <w:tcPr>
            <w:tcW w:w="2487" w:type="dxa"/>
            <w:vMerge/>
          </w:tcPr>
          <w:p w14:paraId="305DA42D" w14:textId="77777777" w:rsidR="00254836" w:rsidRPr="00254836" w:rsidRDefault="00254836" w:rsidP="00254836">
            <w:pPr>
              <w:rPr>
                <w:rFonts w:ascii="Times New Roman" w:eastAsia="Calibri" w:hAnsi="Times New Roman" w:cs="Times New Roman"/>
                <w:b/>
                <w:bCs/>
                <w:lang w:eastAsia="ru-RU"/>
              </w:rPr>
            </w:pPr>
          </w:p>
        </w:tc>
        <w:tc>
          <w:tcPr>
            <w:tcW w:w="6911" w:type="dxa"/>
            <w:vAlign w:val="bottom"/>
          </w:tcPr>
          <w:p w14:paraId="137019C2" w14:textId="77777777" w:rsidR="00254836" w:rsidRPr="00254836" w:rsidRDefault="00254836" w:rsidP="00254836">
            <w:pPr>
              <w:rPr>
                <w:rFonts w:ascii="Times New Roman" w:eastAsia="Calibri" w:hAnsi="Times New Roman" w:cs="Times New Roman"/>
                <w:b/>
                <w:bCs/>
              </w:rPr>
            </w:pPr>
            <w:r w:rsidRPr="00254836">
              <w:rPr>
                <w:rFonts w:ascii="Times New Roman" w:eastAsia="Calibri" w:hAnsi="Times New Roman" w:cs="Times New Roman"/>
                <w:b/>
                <w:bCs/>
                <w:sz w:val="24"/>
                <w:szCs w:val="24"/>
                <w:lang w:eastAsia="ru-RU"/>
              </w:rPr>
              <w:t>В том числе самостоятельная работа обучающихся</w:t>
            </w:r>
          </w:p>
        </w:tc>
        <w:tc>
          <w:tcPr>
            <w:tcW w:w="2665" w:type="dxa"/>
          </w:tcPr>
          <w:p w14:paraId="4E98DEEC"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w:t>
            </w:r>
          </w:p>
        </w:tc>
        <w:tc>
          <w:tcPr>
            <w:tcW w:w="2497" w:type="dxa"/>
            <w:tcBorders>
              <w:top w:val="nil"/>
            </w:tcBorders>
          </w:tcPr>
          <w:p w14:paraId="59ACED75"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0AF9EB2A" w14:textId="77777777" w:rsidTr="0097440A">
        <w:trPr>
          <w:trHeight w:val="361"/>
        </w:trPr>
        <w:tc>
          <w:tcPr>
            <w:tcW w:w="2487" w:type="dxa"/>
            <w:vMerge w:val="restart"/>
          </w:tcPr>
          <w:p w14:paraId="6020BD1C"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
                <w:bCs/>
              </w:rPr>
              <w:t>Тема 1.2. Эксплуатация электрического и электромеханического оборудования</w:t>
            </w:r>
          </w:p>
        </w:tc>
        <w:tc>
          <w:tcPr>
            <w:tcW w:w="6911" w:type="dxa"/>
            <w:vAlign w:val="bottom"/>
          </w:tcPr>
          <w:p w14:paraId="6303D275"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 xml:space="preserve">Содержание </w:t>
            </w:r>
          </w:p>
        </w:tc>
        <w:tc>
          <w:tcPr>
            <w:tcW w:w="2665" w:type="dxa"/>
          </w:tcPr>
          <w:p w14:paraId="24ADB2F0"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30/10</w:t>
            </w:r>
          </w:p>
        </w:tc>
        <w:tc>
          <w:tcPr>
            <w:tcW w:w="2497" w:type="dxa"/>
            <w:vMerge w:val="restart"/>
          </w:tcPr>
          <w:p w14:paraId="36B67243"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ОК 01-ОК 05, ОК 07, ОК 09</w:t>
            </w:r>
          </w:p>
          <w:p w14:paraId="104A3C59"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Cs/>
                <w:lang w:eastAsia="ru-RU"/>
              </w:rPr>
              <w:t>ПК 1.1,ПК 1.3</w:t>
            </w:r>
          </w:p>
        </w:tc>
      </w:tr>
      <w:tr w:rsidR="00254836" w:rsidRPr="00254836" w14:paraId="7B3565F9" w14:textId="77777777" w:rsidTr="0097440A">
        <w:trPr>
          <w:trHeight w:val="361"/>
        </w:trPr>
        <w:tc>
          <w:tcPr>
            <w:tcW w:w="2487" w:type="dxa"/>
            <w:vMerge/>
          </w:tcPr>
          <w:p w14:paraId="30BF7304"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3BAC223E" w14:textId="77777777" w:rsidR="00254836" w:rsidRPr="00254836" w:rsidRDefault="00254836" w:rsidP="00254836">
            <w:pPr>
              <w:jc w:val="both"/>
              <w:rPr>
                <w:rFonts w:ascii="Times New Roman" w:eastAsia="Calibri" w:hAnsi="Times New Roman" w:cs="Times New Roman"/>
                <w:lang w:eastAsia="ru-RU"/>
              </w:rPr>
            </w:pPr>
            <w:r w:rsidRPr="00254836">
              <w:rPr>
                <w:rFonts w:ascii="Times New Roman" w:eastAsia="Calibri" w:hAnsi="Times New Roman" w:cs="Times New Roman"/>
                <w:b/>
              </w:rPr>
              <w:t xml:space="preserve">1. </w:t>
            </w:r>
            <w:r w:rsidRPr="00254836">
              <w:rPr>
                <w:rFonts w:ascii="Times New Roman" w:eastAsia="Calibri" w:hAnsi="Times New Roman" w:cs="Times New Roman"/>
              </w:rPr>
              <w:t xml:space="preserve">Организация обслуживания электрических машин и аппаратов. Основные понятия, характеризующие эксплуатацию электрических машин. Назначение технического обслуживания. </w:t>
            </w:r>
          </w:p>
        </w:tc>
        <w:tc>
          <w:tcPr>
            <w:tcW w:w="2665" w:type="dxa"/>
          </w:tcPr>
          <w:p w14:paraId="55AA6A6E"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05C1E9DD" w14:textId="77777777" w:rsidR="00254836" w:rsidRPr="00254836" w:rsidRDefault="00254836" w:rsidP="00254836">
            <w:pPr>
              <w:rPr>
                <w:rFonts w:ascii="Times New Roman" w:eastAsia="Calibri" w:hAnsi="Times New Roman" w:cs="Times New Roman"/>
                <w:lang w:eastAsia="ru-RU"/>
              </w:rPr>
            </w:pPr>
          </w:p>
        </w:tc>
      </w:tr>
      <w:tr w:rsidR="00254836" w:rsidRPr="00254836" w14:paraId="19BFF0A4" w14:textId="77777777" w:rsidTr="0097440A">
        <w:trPr>
          <w:trHeight w:val="361"/>
        </w:trPr>
        <w:tc>
          <w:tcPr>
            <w:tcW w:w="2487" w:type="dxa"/>
            <w:vMerge/>
          </w:tcPr>
          <w:p w14:paraId="4A96057B"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785D1B9E" w14:textId="77777777" w:rsidR="00254836" w:rsidRPr="00254836" w:rsidRDefault="00254836" w:rsidP="00254836">
            <w:pPr>
              <w:suppressAutoHyphens/>
              <w:jc w:val="both"/>
              <w:rPr>
                <w:rFonts w:ascii="Times New Roman" w:eastAsia="Calibri" w:hAnsi="Times New Roman" w:cs="Times New Roman"/>
                <w:b/>
              </w:rPr>
            </w:pPr>
            <w:r w:rsidRPr="00254836">
              <w:rPr>
                <w:rFonts w:ascii="Times New Roman" w:eastAsia="Calibri" w:hAnsi="Times New Roman" w:cs="Times New Roman"/>
              </w:rPr>
              <w:t>2.Виды и периодичность технического обслуживания. Типовой объём работ по техническому обслуживанию.</w:t>
            </w:r>
          </w:p>
        </w:tc>
        <w:tc>
          <w:tcPr>
            <w:tcW w:w="2665" w:type="dxa"/>
          </w:tcPr>
          <w:p w14:paraId="26F977BB"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4B731A2C" w14:textId="77777777" w:rsidR="00254836" w:rsidRPr="00254836" w:rsidRDefault="00254836" w:rsidP="00254836">
            <w:pPr>
              <w:rPr>
                <w:rFonts w:ascii="Times New Roman" w:eastAsia="Calibri" w:hAnsi="Times New Roman" w:cs="Times New Roman"/>
                <w:lang w:eastAsia="ru-RU"/>
              </w:rPr>
            </w:pPr>
          </w:p>
        </w:tc>
      </w:tr>
      <w:tr w:rsidR="00254836" w:rsidRPr="00254836" w14:paraId="680C6437" w14:textId="77777777" w:rsidTr="0097440A">
        <w:trPr>
          <w:trHeight w:val="361"/>
        </w:trPr>
        <w:tc>
          <w:tcPr>
            <w:tcW w:w="2487" w:type="dxa"/>
            <w:vMerge/>
          </w:tcPr>
          <w:p w14:paraId="737F7135"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7B26EFD8" w14:textId="77777777" w:rsidR="00254836" w:rsidRPr="00254836" w:rsidRDefault="00254836" w:rsidP="00254836">
            <w:pPr>
              <w:jc w:val="both"/>
              <w:rPr>
                <w:rFonts w:ascii="Times New Roman" w:eastAsia="Calibri" w:hAnsi="Times New Roman" w:cs="Times New Roman"/>
                <w:lang w:eastAsia="ru-RU"/>
              </w:rPr>
            </w:pPr>
            <w:r w:rsidRPr="00254836">
              <w:rPr>
                <w:rFonts w:ascii="Times New Roman" w:eastAsia="Calibri" w:hAnsi="Times New Roman" w:cs="Times New Roman"/>
              </w:rPr>
              <w:t>3.</w:t>
            </w:r>
            <w:r w:rsidRPr="00254836">
              <w:rPr>
                <w:rFonts w:ascii="Times New Roman" w:eastAsia="Calibri" w:hAnsi="Times New Roman" w:cs="Times New Roman"/>
                <w:b/>
              </w:rPr>
              <w:t xml:space="preserve"> </w:t>
            </w:r>
            <w:r w:rsidRPr="00254836">
              <w:rPr>
                <w:rFonts w:ascii="Times New Roman" w:eastAsia="Calibri" w:hAnsi="Times New Roman" w:cs="Times New Roman"/>
                <w:color w:val="000000"/>
              </w:rPr>
              <w:t>Виды и причины износов электрических машин и аппаратов. Механический износ. Электрический износ. Моральный износ. Причины износов электрического и электромеханического оборудования. Приемо-сдаточные испытания.</w:t>
            </w:r>
          </w:p>
        </w:tc>
        <w:tc>
          <w:tcPr>
            <w:tcW w:w="2665" w:type="dxa"/>
          </w:tcPr>
          <w:p w14:paraId="1FCC1966"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73F70F21" w14:textId="77777777" w:rsidR="00254836" w:rsidRPr="00254836" w:rsidRDefault="00254836" w:rsidP="00254836">
            <w:pPr>
              <w:rPr>
                <w:rFonts w:ascii="Times New Roman" w:eastAsia="Calibri" w:hAnsi="Times New Roman" w:cs="Times New Roman"/>
                <w:lang w:eastAsia="ru-RU"/>
              </w:rPr>
            </w:pPr>
          </w:p>
        </w:tc>
      </w:tr>
      <w:tr w:rsidR="00254836" w:rsidRPr="00254836" w14:paraId="6383E852" w14:textId="77777777" w:rsidTr="0097440A">
        <w:trPr>
          <w:trHeight w:val="361"/>
        </w:trPr>
        <w:tc>
          <w:tcPr>
            <w:tcW w:w="2487" w:type="dxa"/>
            <w:vMerge/>
          </w:tcPr>
          <w:p w14:paraId="3E6D7C4E"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09468C83" w14:textId="77777777" w:rsidR="00254836" w:rsidRPr="00254836" w:rsidRDefault="00254836" w:rsidP="00254836">
            <w:pPr>
              <w:suppressAutoHyphens/>
              <w:jc w:val="both"/>
              <w:rPr>
                <w:rFonts w:ascii="Times New Roman" w:eastAsia="Calibri" w:hAnsi="Times New Roman" w:cs="Times New Roman"/>
                <w:b/>
              </w:rPr>
            </w:pPr>
            <w:r w:rsidRPr="00254836">
              <w:rPr>
                <w:rFonts w:ascii="Times New Roman" w:eastAsia="Calibri" w:hAnsi="Times New Roman" w:cs="Times New Roman"/>
                <w:color w:val="000000"/>
              </w:rPr>
              <w:t>4.Причины износов электрического и электромеханического оборудования. Приемо-сдаточные испытания.</w:t>
            </w:r>
          </w:p>
        </w:tc>
        <w:tc>
          <w:tcPr>
            <w:tcW w:w="2665" w:type="dxa"/>
          </w:tcPr>
          <w:p w14:paraId="72893EB3"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16375350" w14:textId="77777777" w:rsidR="00254836" w:rsidRPr="00254836" w:rsidRDefault="00254836" w:rsidP="00254836">
            <w:pPr>
              <w:rPr>
                <w:rFonts w:ascii="Times New Roman" w:eastAsia="Calibri" w:hAnsi="Times New Roman" w:cs="Times New Roman"/>
                <w:lang w:eastAsia="ru-RU"/>
              </w:rPr>
            </w:pPr>
          </w:p>
        </w:tc>
      </w:tr>
      <w:tr w:rsidR="00254836" w:rsidRPr="00254836" w14:paraId="33FA62CE" w14:textId="77777777" w:rsidTr="0097440A">
        <w:trPr>
          <w:trHeight w:val="361"/>
        </w:trPr>
        <w:tc>
          <w:tcPr>
            <w:tcW w:w="2487" w:type="dxa"/>
            <w:vMerge/>
          </w:tcPr>
          <w:p w14:paraId="56747DD6"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4E0C51BC" w14:textId="77777777" w:rsidR="00254836" w:rsidRPr="00254836" w:rsidRDefault="00254836" w:rsidP="00254836">
            <w:pPr>
              <w:jc w:val="both"/>
              <w:rPr>
                <w:rFonts w:ascii="Times New Roman" w:eastAsia="Calibri" w:hAnsi="Times New Roman" w:cs="Times New Roman"/>
                <w:lang w:eastAsia="ru-RU"/>
              </w:rPr>
            </w:pPr>
            <w:r w:rsidRPr="00254836">
              <w:rPr>
                <w:rFonts w:ascii="Times New Roman" w:eastAsia="Calibri" w:hAnsi="Times New Roman" w:cs="Times New Roman"/>
                <w:color w:val="000000"/>
              </w:rPr>
              <w:t>5. Неисправности электрических машин. Электрические отказы. Механические отказы.</w:t>
            </w:r>
          </w:p>
        </w:tc>
        <w:tc>
          <w:tcPr>
            <w:tcW w:w="2665" w:type="dxa"/>
          </w:tcPr>
          <w:p w14:paraId="49A86EB7"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5DAC3F04" w14:textId="77777777" w:rsidR="00254836" w:rsidRPr="00254836" w:rsidRDefault="00254836" w:rsidP="00254836">
            <w:pPr>
              <w:rPr>
                <w:rFonts w:ascii="Times New Roman" w:eastAsia="Calibri" w:hAnsi="Times New Roman" w:cs="Times New Roman"/>
                <w:lang w:eastAsia="ru-RU"/>
              </w:rPr>
            </w:pPr>
          </w:p>
        </w:tc>
      </w:tr>
      <w:tr w:rsidR="00254836" w:rsidRPr="00254836" w14:paraId="402C91D0" w14:textId="77777777" w:rsidTr="0097440A">
        <w:trPr>
          <w:trHeight w:val="361"/>
        </w:trPr>
        <w:tc>
          <w:tcPr>
            <w:tcW w:w="2487" w:type="dxa"/>
            <w:vMerge/>
          </w:tcPr>
          <w:p w14:paraId="27AD5753"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3FFBC080"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color w:val="000000"/>
              </w:rPr>
              <w:t xml:space="preserve">6. Основные причины отказов электрических машин. </w:t>
            </w:r>
            <w:proofErr w:type="spellStart"/>
            <w:r w:rsidRPr="00254836">
              <w:rPr>
                <w:rFonts w:ascii="Times New Roman" w:eastAsia="Calibri" w:hAnsi="Times New Roman" w:cs="Times New Roman"/>
                <w:color w:val="000000"/>
              </w:rPr>
              <w:t>Дефектация</w:t>
            </w:r>
            <w:proofErr w:type="spellEnd"/>
            <w:r w:rsidRPr="00254836">
              <w:rPr>
                <w:rFonts w:ascii="Times New Roman" w:eastAsia="Calibri" w:hAnsi="Times New Roman" w:cs="Times New Roman"/>
                <w:color w:val="000000"/>
              </w:rPr>
              <w:t xml:space="preserve"> деталей и узлов. Выбор защиты электрических машин. Нормативно-техническая документация.</w:t>
            </w:r>
          </w:p>
        </w:tc>
        <w:tc>
          <w:tcPr>
            <w:tcW w:w="2665" w:type="dxa"/>
          </w:tcPr>
          <w:p w14:paraId="3814D4EE"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12396D8E" w14:textId="77777777" w:rsidR="00254836" w:rsidRPr="00254836" w:rsidRDefault="00254836" w:rsidP="00254836">
            <w:pPr>
              <w:rPr>
                <w:rFonts w:ascii="Times New Roman" w:eastAsia="Calibri" w:hAnsi="Times New Roman" w:cs="Times New Roman"/>
                <w:lang w:eastAsia="ru-RU"/>
              </w:rPr>
            </w:pPr>
          </w:p>
        </w:tc>
      </w:tr>
      <w:tr w:rsidR="00254836" w:rsidRPr="00254836" w14:paraId="3A46B05E" w14:textId="77777777" w:rsidTr="0097440A">
        <w:trPr>
          <w:trHeight w:val="361"/>
        </w:trPr>
        <w:tc>
          <w:tcPr>
            <w:tcW w:w="2487" w:type="dxa"/>
            <w:vMerge/>
          </w:tcPr>
          <w:p w14:paraId="08E2BF5E"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7DD434B7" w14:textId="77777777" w:rsidR="00254836" w:rsidRPr="00254836" w:rsidRDefault="00254836" w:rsidP="00254836">
            <w:pPr>
              <w:jc w:val="both"/>
              <w:rPr>
                <w:rFonts w:ascii="Times New Roman" w:eastAsia="Calibri" w:hAnsi="Times New Roman" w:cs="Times New Roman"/>
                <w:lang w:eastAsia="ru-RU"/>
              </w:rPr>
            </w:pPr>
            <w:r w:rsidRPr="00254836">
              <w:rPr>
                <w:rFonts w:ascii="Times New Roman" w:eastAsia="Calibri" w:hAnsi="Times New Roman" w:cs="Times New Roman"/>
                <w:b/>
                <w:color w:val="000000"/>
              </w:rPr>
              <w:t>7.</w:t>
            </w:r>
            <w:r w:rsidRPr="00254836">
              <w:rPr>
                <w:rFonts w:ascii="Times New Roman" w:eastAsia="Calibri" w:hAnsi="Times New Roman" w:cs="Times New Roman"/>
                <w:color w:val="000000"/>
              </w:rPr>
              <w:t>Эксплуатация электрических сетей, пускорегулирующей аппаратуры, аппаратуры защиты, управления и контроля.</w:t>
            </w:r>
          </w:p>
        </w:tc>
        <w:tc>
          <w:tcPr>
            <w:tcW w:w="2665" w:type="dxa"/>
          </w:tcPr>
          <w:p w14:paraId="50F739D4"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377262D7" w14:textId="77777777" w:rsidR="00254836" w:rsidRPr="00254836" w:rsidRDefault="00254836" w:rsidP="00254836">
            <w:pPr>
              <w:rPr>
                <w:rFonts w:ascii="Times New Roman" w:eastAsia="Calibri" w:hAnsi="Times New Roman" w:cs="Times New Roman"/>
                <w:lang w:eastAsia="ru-RU"/>
              </w:rPr>
            </w:pPr>
          </w:p>
        </w:tc>
      </w:tr>
      <w:tr w:rsidR="00254836" w:rsidRPr="00254836" w14:paraId="371C4787" w14:textId="77777777" w:rsidTr="0097440A">
        <w:trPr>
          <w:trHeight w:val="361"/>
        </w:trPr>
        <w:tc>
          <w:tcPr>
            <w:tcW w:w="2487" w:type="dxa"/>
            <w:vMerge/>
          </w:tcPr>
          <w:p w14:paraId="44E8CCF5"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320B9F6F" w14:textId="77777777" w:rsidR="00254836" w:rsidRPr="00254836" w:rsidRDefault="00254836" w:rsidP="00254836">
            <w:pPr>
              <w:rPr>
                <w:rFonts w:ascii="Times New Roman" w:eastAsia="Calibri" w:hAnsi="Times New Roman" w:cs="Times New Roman"/>
                <w:b/>
                <w:color w:val="000000"/>
              </w:rPr>
            </w:pPr>
            <w:r w:rsidRPr="00254836">
              <w:rPr>
                <w:rFonts w:ascii="Times New Roman" w:eastAsia="Calibri" w:hAnsi="Times New Roman" w:cs="Times New Roman"/>
                <w:color w:val="000000"/>
              </w:rPr>
              <w:t>8.Эксплуатация кабельных линий, основные методы обнаружения мест их повреждений.</w:t>
            </w:r>
          </w:p>
        </w:tc>
        <w:tc>
          <w:tcPr>
            <w:tcW w:w="2665" w:type="dxa"/>
          </w:tcPr>
          <w:p w14:paraId="02F0234B"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5186B00A" w14:textId="77777777" w:rsidR="00254836" w:rsidRPr="00254836" w:rsidRDefault="00254836" w:rsidP="00254836">
            <w:pPr>
              <w:rPr>
                <w:rFonts w:ascii="Times New Roman" w:eastAsia="Calibri" w:hAnsi="Times New Roman" w:cs="Times New Roman"/>
                <w:lang w:eastAsia="ru-RU"/>
              </w:rPr>
            </w:pPr>
          </w:p>
        </w:tc>
      </w:tr>
      <w:tr w:rsidR="00254836" w:rsidRPr="00254836" w14:paraId="6A41309B" w14:textId="77777777" w:rsidTr="0097440A">
        <w:trPr>
          <w:trHeight w:val="361"/>
        </w:trPr>
        <w:tc>
          <w:tcPr>
            <w:tcW w:w="2487" w:type="dxa"/>
            <w:vMerge/>
          </w:tcPr>
          <w:p w14:paraId="52F0D2FE" w14:textId="77777777" w:rsidR="00254836" w:rsidRPr="00254836" w:rsidRDefault="00254836" w:rsidP="00254836">
            <w:pPr>
              <w:rPr>
                <w:rFonts w:ascii="Times New Roman" w:eastAsia="Calibri" w:hAnsi="Times New Roman" w:cs="Times New Roman"/>
                <w:b/>
                <w:bCs/>
                <w:lang w:eastAsia="ru-RU"/>
              </w:rPr>
            </w:pPr>
          </w:p>
        </w:tc>
        <w:tc>
          <w:tcPr>
            <w:tcW w:w="6911" w:type="dxa"/>
            <w:vAlign w:val="bottom"/>
          </w:tcPr>
          <w:p w14:paraId="7BDB4904"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В том числе практических и лабораторных занятий</w:t>
            </w:r>
          </w:p>
        </w:tc>
        <w:tc>
          <w:tcPr>
            <w:tcW w:w="2665" w:type="dxa"/>
          </w:tcPr>
          <w:p w14:paraId="268D0A21"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10/10</w:t>
            </w:r>
          </w:p>
        </w:tc>
        <w:tc>
          <w:tcPr>
            <w:tcW w:w="2497" w:type="dxa"/>
            <w:vMerge/>
          </w:tcPr>
          <w:p w14:paraId="0BCA4838"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70473469" w14:textId="77777777" w:rsidTr="0097440A">
        <w:trPr>
          <w:trHeight w:val="137"/>
        </w:trPr>
        <w:tc>
          <w:tcPr>
            <w:tcW w:w="2487" w:type="dxa"/>
            <w:vMerge/>
          </w:tcPr>
          <w:p w14:paraId="61F2A736"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3505BAF4" w14:textId="77777777" w:rsidR="00254836" w:rsidRPr="00254836" w:rsidRDefault="00254836" w:rsidP="00254836">
            <w:pPr>
              <w:jc w:val="both"/>
              <w:rPr>
                <w:rFonts w:ascii="Times New Roman" w:eastAsia="Calibri" w:hAnsi="Times New Roman" w:cs="Times New Roman"/>
                <w:lang w:eastAsia="ru-RU"/>
              </w:rPr>
            </w:pPr>
            <w:r w:rsidRPr="00254836">
              <w:rPr>
                <w:rFonts w:ascii="Times New Roman" w:eastAsia="Calibri" w:hAnsi="Times New Roman" w:cs="Times New Roman"/>
                <w:b/>
                <w:bCs/>
              </w:rPr>
              <w:t>1.</w:t>
            </w:r>
            <w:r w:rsidRPr="00254836">
              <w:rPr>
                <w:rFonts w:ascii="Times New Roman" w:eastAsia="Calibri" w:hAnsi="Times New Roman" w:cs="Times New Roman"/>
                <w:bCs/>
              </w:rPr>
              <w:t xml:space="preserve">Практическое </w:t>
            </w:r>
            <w:proofErr w:type="spellStart"/>
            <w:r w:rsidRPr="00254836">
              <w:rPr>
                <w:rFonts w:ascii="Times New Roman" w:eastAsia="Calibri" w:hAnsi="Times New Roman" w:cs="Times New Roman"/>
                <w:bCs/>
              </w:rPr>
              <w:t>занятие</w:t>
            </w:r>
            <w:r w:rsidRPr="00254836">
              <w:rPr>
                <w:rFonts w:ascii="Times New Roman" w:eastAsia="Calibri" w:hAnsi="Times New Roman" w:cs="Times New Roman"/>
                <w:color w:val="000000"/>
              </w:rPr>
              <w:t>.Тепловая</w:t>
            </w:r>
            <w:proofErr w:type="spellEnd"/>
            <w:r w:rsidRPr="00254836">
              <w:rPr>
                <w:rFonts w:ascii="Times New Roman" w:eastAsia="Calibri" w:hAnsi="Times New Roman" w:cs="Times New Roman"/>
                <w:color w:val="000000"/>
              </w:rPr>
              <w:t xml:space="preserve"> защита асинхронного электродвигателя .</w:t>
            </w:r>
          </w:p>
        </w:tc>
        <w:tc>
          <w:tcPr>
            <w:tcW w:w="2665" w:type="dxa"/>
          </w:tcPr>
          <w:p w14:paraId="37E1F18A"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71FC1F3C" w14:textId="77777777" w:rsidR="00254836" w:rsidRPr="00254836" w:rsidRDefault="00254836" w:rsidP="00254836">
            <w:pPr>
              <w:rPr>
                <w:rFonts w:ascii="Times New Roman" w:eastAsia="Calibri" w:hAnsi="Times New Roman" w:cs="Times New Roman"/>
                <w:lang w:eastAsia="ru-RU"/>
              </w:rPr>
            </w:pPr>
          </w:p>
        </w:tc>
      </w:tr>
      <w:tr w:rsidR="00254836" w:rsidRPr="00254836" w14:paraId="4626CB2F" w14:textId="77777777" w:rsidTr="0097440A">
        <w:trPr>
          <w:trHeight w:val="137"/>
        </w:trPr>
        <w:tc>
          <w:tcPr>
            <w:tcW w:w="2487" w:type="dxa"/>
            <w:vMerge/>
          </w:tcPr>
          <w:p w14:paraId="76B28478"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3990F830" w14:textId="77777777" w:rsidR="00254836" w:rsidRPr="00254836" w:rsidRDefault="00254836" w:rsidP="00254836">
            <w:pPr>
              <w:rPr>
                <w:rFonts w:ascii="Times New Roman" w:eastAsia="Calibri" w:hAnsi="Times New Roman" w:cs="Times New Roman"/>
                <w:b/>
                <w:bCs/>
              </w:rPr>
            </w:pPr>
            <w:r w:rsidRPr="00254836">
              <w:rPr>
                <w:rFonts w:ascii="Times New Roman" w:eastAsia="Calibri" w:hAnsi="Times New Roman" w:cs="Times New Roman"/>
                <w:color w:val="000000"/>
              </w:rPr>
              <w:t>2.</w:t>
            </w:r>
            <w:r w:rsidRPr="00254836">
              <w:rPr>
                <w:rFonts w:ascii="Times New Roman" w:eastAsia="Calibri" w:hAnsi="Times New Roman" w:cs="Times New Roman"/>
                <w:bCs/>
              </w:rPr>
              <w:t xml:space="preserve">Практическое </w:t>
            </w:r>
            <w:proofErr w:type="spellStart"/>
            <w:r w:rsidRPr="00254836">
              <w:rPr>
                <w:rFonts w:ascii="Times New Roman" w:eastAsia="Calibri" w:hAnsi="Times New Roman" w:cs="Times New Roman"/>
                <w:bCs/>
              </w:rPr>
              <w:t>занятие</w:t>
            </w:r>
            <w:r w:rsidRPr="00254836">
              <w:rPr>
                <w:rFonts w:ascii="Times New Roman" w:eastAsia="Calibri" w:hAnsi="Times New Roman" w:cs="Times New Roman"/>
                <w:color w:val="000000"/>
              </w:rPr>
              <w:t>.Техническое</w:t>
            </w:r>
            <w:proofErr w:type="spellEnd"/>
            <w:r w:rsidRPr="00254836">
              <w:rPr>
                <w:rFonts w:ascii="Times New Roman" w:eastAsia="Calibri" w:hAnsi="Times New Roman" w:cs="Times New Roman"/>
                <w:color w:val="000000"/>
              </w:rPr>
              <w:t xml:space="preserve"> обслуживание электрических аппаратов.</w:t>
            </w:r>
          </w:p>
        </w:tc>
        <w:tc>
          <w:tcPr>
            <w:tcW w:w="2665" w:type="dxa"/>
          </w:tcPr>
          <w:p w14:paraId="098E2860"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2DAFA3AC" w14:textId="77777777" w:rsidR="00254836" w:rsidRPr="00254836" w:rsidRDefault="00254836" w:rsidP="00254836">
            <w:pPr>
              <w:rPr>
                <w:rFonts w:ascii="Times New Roman" w:eastAsia="Calibri" w:hAnsi="Times New Roman" w:cs="Times New Roman"/>
                <w:lang w:eastAsia="ru-RU"/>
              </w:rPr>
            </w:pPr>
          </w:p>
        </w:tc>
      </w:tr>
      <w:tr w:rsidR="00254836" w:rsidRPr="00254836" w14:paraId="7225EA00" w14:textId="77777777" w:rsidTr="0097440A">
        <w:trPr>
          <w:trHeight w:val="137"/>
        </w:trPr>
        <w:tc>
          <w:tcPr>
            <w:tcW w:w="2487" w:type="dxa"/>
            <w:vMerge/>
          </w:tcPr>
          <w:p w14:paraId="594DB1C6"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14A9E1C2" w14:textId="77777777" w:rsidR="00254836" w:rsidRPr="00254836" w:rsidRDefault="00254836" w:rsidP="00254836">
            <w:pPr>
              <w:jc w:val="both"/>
              <w:rPr>
                <w:rFonts w:ascii="Times New Roman" w:eastAsia="Calibri" w:hAnsi="Times New Roman" w:cs="Times New Roman"/>
                <w:lang w:eastAsia="ru-RU"/>
              </w:rPr>
            </w:pPr>
            <w:r w:rsidRPr="00254836">
              <w:rPr>
                <w:rFonts w:ascii="Times New Roman" w:eastAsia="Calibri" w:hAnsi="Times New Roman" w:cs="Times New Roman"/>
                <w:bCs/>
              </w:rPr>
              <w:t>3</w:t>
            </w:r>
            <w:r w:rsidRPr="00254836">
              <w:rPr>
                <w:rFonts w:ascii="Times New Roman" w:eastAsia="Calibri" w:hAnsi="Times New Roman" w:cs="Times New Roman"/>
                <w:b/>
                <w:bCs/>
              </w:rPr>
              <w:t>.</w:t>
            </w:r>
            <w:r w:rsidRPr="00254836">
              <w:rPr>
                <w:rFonts w:ascii="Times New Roman" w:eastAsia="Calibri" w:hAnsi="Times New Roman" w:cs="Times New Roman"/>
                <w:bCs/>
              </w:rPr>
              <w:t>Практическое занятие</w:t>
            </w:r>
            <w:r w:rsidRPr="00254836">
              <w:rPr>
                <w:rFonts w:ascii="Times New Roman" w:eastAsia="Calibri" w:hAnsi="Times New Roman" w:cs="Times New Roman"/>
                <w:color w:val="000000"/>
              </w:rPr>
              <w:t>.</w:t>
            </w:r>
            <w:r w:rsidRPr="00254836">
              <w:rPr>
                <w:rFonts w:ascii="Times New Roman" w:eastAsia="Calibri" w:hAnsi="Times New Roman" w:cs="Times New Roman"/>
                <w:bCs/>
              </w:rPr>
              <w:t xml:space="preserve"> </w:t>
            </w:r>
            <w:r w:rsidRPr="00254836">
              <w:rPr>
                <w:rFonts w:ascii="Times New Roman" w:eastAsia="Calibri" w:hAnsi="Times New Roman" w:cs="Times New Roman"/>
                <w:color w:val="000000"/>
              </w:rPr>
              <w:t>Изучение схемы конденсаторного пуска трёхфазного асинхронного электродвигателя.</w:t>
            </w:r>
          </w:p>
        </w:tc>
        <w:tc>
          <w:tcPr>
            <w:tcW w:w="2665" w:type="dxa"/>
          </w:tcPr>
          <w:p w14:paraId="5446875F"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30C434AF" w14:textId="77777777" w:rsidR="00254836" w:rsidRPr="00254836" w:rsidRDefault="00254836" w:rsidP="00254836">
            <w:pPr>
              <w:rPr>
                <w:rFonts w:ascii="Times New Roman" w:eastAsia="Calibri" w:hAnsi="Times New Roman" w:cs="Times New Roman"/>
                <w:lang w:eastAsia="ru-RU"/>
              </w:rPr>
            </w:pPr>
          </w:p>
        </w:tc>
      </w:tr>
      <w:tr w:rsidR="00254836" w:rsidRPr="00254836" w14:paraId="640B6216" w14:textId="77777777" w:rsidTr="0097440A">
        <w:trPr>
          <w:trHeight w:val="298"/>
        </w:trPr>
        <w:tc>
          <w:tcPr>
            <w:tcW w:w="2487" w:type="dxa"/>
            <w:vMerge/>
          </w:tcPr>
          <w:p w14:paraId="338EE654"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0C2706C0" w14:textId="77777777" w:rsidR="00254836" w:rsidRPr="00254836" w:rsidRDefault="00254836" w:rsidP="00254836">
            <w:pPr>
              <w:jc w:val="both"/>
              <w:rPr>
                <w:rFonts w:ascii="Times New Roman" w:eastAsia="Calibri" w:hAnsi="Times New Roman" w:cs="Times New Roman"/>
                <w:lang w:eastAsia="ru-RU"/>
              </w:rPr>
            </w:pPr>
            <w:r w:rsidRPr="00254836">
              <w:rPr>
                <w:rFonts w:ascii="Times New Roman" w:eastAsia="Calibri" w:hAnsi="Times New Roman" w:cs="Times New Roman"/>
                <w:bCs/>
              </w:rPr>
              <w:t xml:space="preserve">4.Практическое </w:t>
            </w:r>
            <w:proofErr w:type="spellStart"/>
            <w:r w:rsidRPr="00254836">
              <w:rPr>
                <w:rFonts w:ascii="Times New Roman" w:eastAsia="Calibri" w:hAnsi="Times New Roman" w:cs="Times New Roman"/>
                <w:bCs/>
              </w:rPr>
              <w:t>занятие</w:t>
            </w:r>
            <w:r w:rsidRPr="00254836">
              <w:rPr>
                <w:rFonts w:ascii="Times New Roman" w:eastAsia="Calibri" w:hAnsi="Times New Roman" w:cs="Times New Roman"/>
                <w:color w:val="000000"/>
              </w:rPr>
              <w:t>.Расчет</w:t>
            </w:r>
            <w:proofErr w:type="spellEnd"/>
            <w:r w:rsidRPr="00254836">
              <w:rPr>
                <w:rFonts w:ascii="Times New Roman" w:eastAsia="Calibri" w:hAnsi="Times New Roman" w:cs="Times New Roman"/>
                <w:color w:val="000000"/>
              </w:rPr>
              <w:t xml:space="preserve"> обмотки однофазного электродвигателя и трехфазного электродвигателя</w:t>
            </w:r>
          </w:p>
        </w:tc>
        <w:tc>
          <w:tcPr>
            <w:tcW w:w="2665" w:type="dxa"/>
          </w:tcPr>
          <w:p w14:paraId="503AAC3F"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75EEC513" w14:textId="77777777" w:rsidR="00254836" w:rsidRPr="00254836" w:rsidRDefault="00254836" w:rsidP="00254836">
            <w:pPr>
              <w:rPr>
                <w:rFonts w:ascii="Times New Roman" w:eastAsia="Calibri" w:hAnsi="Times New Roman" w:cs="Times New Roman"/>
                <w:lang w:eastAsia="ru-RU"/>
              </w:rPr>
            </w:pPr>
          </w:p>
        </w:tc>
      </w:tr>
      <w:tr w:rsidR="00254836" w:rsidRPr="00254836" w14:paraId="14750D04" w14:textId="77777777" w:rsidTr="0097440A">
        <w:trPr>
          <w:trHeight w:val="361"/>
        </w:trPr>
        <w:tc>
          <w:tcPr>
            <w:tcW w:w="2487" w:type="dxa"/>
            <w:vMerge/>
          </w:tcPr>
          <w:p w14:paraId="23BECD52"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69D788C5" w14:textId="77777777" w:rsidR="00254836" w:rsidRPr="00254836" w:rsidRDefault="00254836" w:rsidP="00254836">
            <w:pPr>
              <w:jc w:val="both"/>
              <w:rPr>
                <w:rFonts w:ascii="Times New Roman" w:eastAsia="Calibri" w:hAnsi="Times New Roman" w:cs="Times New Roman"/>
                <w:b/>
                <w:bCs/>
                <w:lang w:eastAsia="ru-RU"/>
              </w:rPr>
            </w:pPr>
            <w:r w:rsidRPr="00254836">
              <w:rPr>
                <w:rFonts w:ascii="Times New Roman" w:eastAsia="Calibri" w:hAnsi="Times New Roman" w:cs="Times New Roman"/>
                <w:bCs/>
              </w:rPr>
              <w:t>5.</w:t>
            </w:r>
            <w:r w:rsidRPr="00254836">
              <w:rPr>
                <w:rFonts w:ascii="Times New Roman" w:eastAsia="Calibri" w:hAnsi="Times New Roman" w:cs="Times New Roman"/>
                <w:b/>
                <w:bCs/>
              </w:rPr>
              <w:t xml:space="preserve"> </w:t>
            </w:r>
            <w:r w:rsidRPr="00254836">
              <w:rPr>
                <w:rFonts w:ascii="Times New Roman" w:eastAsia="Calibri" w:hAnsi="Times New Roman" w:cs="Times New Roman"/>
                <w:bCs/>
              </w:rPr>
              <w:t>Практическое занятие</w:t>
            </w:r>
            <w:r w:rsidRPr="00254836">
              <w:rPr>
                <w:rFonts w:ascii="Times New Roman" w:eastAsia="Calibri" w:hAnsi="Times New Roman" w:cs="Times New Roman"/>
                <w:color w:val="000000"/>
              </w:rPr>
              <w:t>.</w:t>
            </w:r>
            <w:r w:rsidRPr="00254836">
              <w:rPr>
                <w:rFonts w:ascii="Times New Roman" w:eastAsia="Calibri" w:hAnsi="Times New Roman" w:cs="Times New Roman"/>
                <w:bCs/>
              </w:rPr>
              <w:t xml:space="preserve"> </w:t>
            </w:r>
            <w:r w:rsidRPr="00254836">
              <w:rPr>
                <w:rFonts w:ascii="Times New Roman" w:eastAsia="Calibri" w:hAnsi="Times New Roman" w:cs="Times New Roman"/>
                <w:color w:val="000000"/>
              </w:rPr>
              <w:t>Расчет пускового резистора в цепи статора двигателя с короткозамкнутым ротором.</w:t>
            </w:r>
          </w:p>
        </w:tc>
        <w:tc>
          <w:tcPr>
            <w:tcW w:w="2665" w:type="dxa"/>
          </w:tcPr>
          <w:p w14:paraId="0CA6E06F"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78FCC741"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2C3C14A0" w14:textId="77777777" w:rsidTr="0097440A">
        <w:trPr>
          <w:trHeight w:val="361"/>
        </w:trPr>
        <w:tc>
          <w:tcPr>
            <w:tcW w:w="2487" w:type="dxa"/>
            <w:vMerge/>
          </w:tcPr>
          <w:p w14:paraId="6981046E" w14:textId="77777777" w:rsidR="00254836" w:rsidRPr="00254836" w:rsidRDefault="00254836" w:rsidP="00254836">
            <w:pPr>
              <w:rPr>
                <w:rFonts w:ascii="Times New Roman" w:eastAsia="Calibri" w:hAnsi="Times New Roman" w:cs="Times New Roman"/>
                <w:b/>
                <w:bCs/>
                <w:lang w:eastAsia="ru-RU"/>
              </w:rPr>
            </w:pPr>
          </w:p>
        </w:tc>
        <w:tc>
          <w:tcPr>
            <w:tcW w:w="6911" w:type="dxa"/>
            <w:vAlign w:val="bottom"/>
          </w:tcPr>
          <w:p w14:paraId="1593CFB9" w14:textId="77777777" w:rsidR="00254836" w:rsidRPr="00254836" w:rsidRDefault="00254836" w:rsidP="00254836">
            <w:pPr>
              <w:jc w:val="both"/>
              <w:rPr>
                <w:rFonts w:ascii="Times New Roman" w:eastAsia="Calibri" w:hAnsi="Times New Roman" w:cs="Times New Roman"/>
                <w:b/>
                <w:bCs/>
              </w:rPr>
            </w:pPr>
            <w:r w:rsidRPr="00254836">
              <w:rPr>
                <w:rFonts w:ascii="Times New Roman" w:eastAsia="Calibri" w:hAnsi="Times New Roman" w:cs="Times New Roman"/>
                <w:b/>
                <w:bCs/>
                <w:sz w:val="24"/>
                <w:szCs w:val="24"/>
                <w:lang w:eastAsia="ru-RU"/>
              </w:rPr>
              <w:t>В том числе самостоятельная работа обучающихся</w:t>
            </w:r>
            <w:r w:rsidRPr="00254836">
              <w:rPr>
                <w:rFonts w:ascii="Times New Roman" w:eastAsia="Calibri" w:hAnsi="Times New Roman" w:cs="Times New Roman"/>
                <w:color w:val="000000"/>
              </w:rPr>
              <w:t xml:space="preserve"> Эксплуатация и техническое обслуживание электрического оборудования распределительных устройств.</w:t>
            </w:r>
          </w:p>
        </w:tc>
        <w:tc>
          <w:tcPr>
            <w:tcW w:w="2665" w:type="dxa"/>
          </w:tcPr>
          <w:p w14:paraId="6294A4ED"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4</w:t>
            </w:r>
          </w:p>
        </w:tc>
        <w:tc>
          <w:tcPr>
            <w:tcW w:w="2497" w:type="dxa"/>
            <w:vMerge/>
          </w:tcPr>
          <w:p w14:paraId="7B880531"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692C3BFF" w14:textId="77777777" w:rsidTr="0097440A">
        <w:trPr>
          <w:trHeight w:val="266"/>
        </w:trPr>
        <w:tc>
          <w:tcPr>
            <w:tcW w:w="2487" w:type="dxa"/>
            <w:vMerge w:val="restart"/>
          </w:tcPr>
          <w:p w14:paraId="17F0004A"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
                <w:bCs/>
              </w:rPr>
              <w:t>Тема 1.3. Технология ремонта и наладки электрического оборудования</w:t>
            </w:r>
          </w:p>
        </w:tc>
        <w:tc>
          <w:tcPr>
            <w:tcW w:w="6911" w:type="dxa"/>
            <w:vAlign w:val="center"/>
          </w:tcPr>
          <w:p w14:paraId="6D47D944" w14:textId="77777777" w:rsidR="00254836" w:rsidRPr="00254836" w:rsidRDefault="00254836" w:rsidP="00254836">
            <w:pPr>
              <w:rPr>
                <w:rFonts w:ascii="Times New Roman" w:eastAsia="Calibri" w:hAnsi="Times New Roman" w:cs="Times New Roman"/>
                <w:b/>
                <w:bCs/>
              </w:rPr>
            </w:pPr>
            <w:r w:rsidRPr="00254836">
              <w:rPr>
                <w:rFonts w:ascii="Times New Roman" w:eastAsia="Calibri" w:hAnsi="Times New Roman" w:cs="Times New Roman"/>
                <w:b/>
                <w:bCs/>
                <w:lang w:eastAsia="ru-RU"/>
              </w:rPr>
              <w:t>Содержание</w:t>
            </w:r>
          </w:p>
        </w:tc>
        <w:tc>
          <w:tcPr>
            <w:tcW w:w="2665" w:type="dxa"/>
          </w:tcPr>
          <w:p w14:paraId="7867035B"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44/16</w:t>
            </w:r>
          </w:p>
        </w:tc>
        <w:tc>
          <w:tcPr>
            <w:tcW w:w="2497" w:type="dxa"/>
            <w:vMerge w:val="restart"/>
          </w:tcPr>
          <w:p w14:paraId="22F8AB6D"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ОК 01-ОК 05, ОК 07, ОК 09</w:t>
            </w:r>
          </w:p>
          <w:p w14:paraId="38D547B2"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ПК 1.1,ПК 1.3</w:t>
            </w:r>
          </w:p>
        </w:tc>
      </w:tr>
      <w:tr w:rsidR="00254836" w:rsidRPr="00254836" w14:paraId="43472348" w14:textId="77777777" w:rsidTr="0097440A">
        <w:trPr>
          <w:trHeight w:val="267"/>
        </w:trPr>
        <w:tc>
          <w:tcPr>
            <w:tcW w:w="2487" w:type="dxa"/>
            <w:vMerge/>
          </w:tcPr>
          <w:p w14:paraId="610698A6" w14:textId="77777777" w:rsidR="00254836" w:rsidRPr="00254836" w:rsidRDefault="00254836" w:rsidP="00254836">
            <w:pPr>
              <w:rPr>
                <w:rFonts w:ascii="Times New Roman" w:eastAsia="Calibri" w:hAnsi="Times New Roman" w:cs="Times New Roman"/>
                <w:b/>
                <w:bCs/>
              </w:rPr>
            </w:pPr>
          </w:p>
        </w:tc>
        <w:tc>
          <w:tcPr>
            <w:tcW w:w="6911" w:type="dxa"/>
          </w:tcPr>
          <w:p w14:paraId="551B118A" w14:textId="77777777" w:rsidR="00254836" w:rsidRPr="00254836" w:rsidRDefault="00254836" w:rsidP="00254836">
            <w:pPr>
              <w:suppressAutoHyphens/>
              <w:jc w:val="both"/>
              <w:rPr>
                <w:rFonts w:ascii="Times New Roman" w:eastAsia="Calibri" w:hAnsi="Times New Roman" w:cs="Times New Roman"/>
              </w:rPr>
            </w:pPr>
            <w:r w:rsidRPr="00254836">
              <w:rPr>
                <w:rFonts w:ascii="Times New Roman" w:eastAsia="Calibri" w:hAnsi="Times New Roman" w:cs="Times New Roman"/>
                <w:b/>
              </w:rPr>
              <w:t xml:space="preserve">1. </w:t>
            </w:r>
            <w:r w:rsidRPr="00254836">
              <w:rPr>
                <w:rFonts w:ascii="Times New Roman" w:eastAsia="Calibri" w:hAnsi="Times New Roman" w:cs="Times New Roman"/>
              </w:rPr>
              <w:t>Организация ремонта электрооборудования. Формы организации ремонта электрического и электромеханического оборудования. Электроремонтное предприятие.  Структура электроремонтного производства.</w:t>
            </w:r>
          </w:p>
        </w:tc>
        <w:tc>
          <w:tcPr>
            <w:tcW w:w="2665" w:type="dxa"/>
          </w:tcPr>
          <w:p w14:paraId="0A7CB0EE"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6C9C4D1C"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40D63A5A" w14:textId="77777777" w:rsidTr="0097440A">
        <w:trPr>
          <w:trHeight w:val="267"/>
        </w:trPr>
        <w:tc>
          <w:tcPr>
            <w:tcW w:w="2487" w:type="dxa"/>
            <w:vMerge/>
          </w:tcPr>
          <w:p w14:paraId="1B216197" w14:textId="77777777" w:rsidR="00254836" w:rsidRPr="00254836" w:rsidRDefault="00254836" w:rsidP="00254836">
            <w:pPr>
              <w:rPr>
                <w:rFonts w:ascii="Times New Roman" w:eastAsia="Calibri" w:hAnsi="Times New Roman" w:cs="Times New Roman"/>
                <w:b/>
                <w:bCs/>
              </w:rPr>
            </w:pPr>
          </w:p>
        </w:tc>
        <w:tc>
          <w:tcPr>
            <w:tcW w:w="6911" w:type="dxa"/>
          </w:tcPr>
          <w:p w14:paraId="6AA9AEED" w14:textId="77777777" w:rsidR="00254836" w:rsidRPr="00254836" w:rsidRDefault="00254836" w:rsidP="00254836">
            <w:pPr>
              <w:suppressAutoHyphens/>
              <w:jc w:val="both"/>
              <w:rPr>
                <w:rFonts w:ascii="Times New Roman" w:eastAsia="Calibri" w:hAnsi="Times New Roman" w:cs="Times New Roman"/>
                <w:b/>
              </w:rPr>
            </w:pPr>
            <w:r w:rsidRPr="00254836">
              <w:rPr>
                <w:rFonts w:ascii="Times New Roman" w:eastAsia="Calibri" w:hAnsi="Times New Roman" w:cs="Times New Roman"/>
              </w:rPr>
              <w:t>2.Типовая структурно-технологическая схема ремонта электрических машин. Структура центральной электротехнической лаборатории.</w:t>
            </w:r>
          </w:p>
        </w:tc>
        <w:tc>
          <w:tcPr>
            <w:tcW w:w="2665" w:type="dxa"/>
          </w:tcPr>
          <w:p w14:paraId="0AA8A878"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0353CC6E"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63A2893F" w14:textId="77777777" w:rsidTr="0097440A">
        <w:trPr>
          <w:trHeight w:val="240"/>
        </w:trPr>
        <w:tc>
          <w:tcPr>
            <w:tcW w:w="2487" w:type="dxa"/>
            <w:vMerge/>
          </w:tcPr>
          <w:p w14:paraId="758976D8" w14:textId="77777777" w:rsidR="00254836" w:rsidRPr="00254836" w:rsidRDefault="00254836" w:rsidP="00254836">
            <w:pPr>
              <w:rPr>
                <w:rFonts w:ascii="Times New Roman" w:eastAsia="Calibri" w:hAnsi="Times New Roman" w:cs="Times New Roman"/>
                <w:b/>
                <w:bCs/>
              </w:rPr>
            </w:pPr>
          </w:p>
        </w:tc>
        <w:tc>
          <w:tcPr>
            <w:tcW w:w="6911" w:type="dxa"/>
          </w:tcPr>
          <w:p w14:paraId="35A13FBE" w14:textId="77777777" w:rsidR="00254836" w:rsidRPr="00254836" w:rsidRDefault="00254836" w:rsidP="00254836">
            <w:pPr>
              <w:suppressAutoHyphens/>
              <w:jc w:val="both"/>
              <w:rPr>
                <w:rFonts w:ascii="Times New Roman" w:eastAsia="Calibri" w:hAnsi="Times New Roman" w:cs="Times New Roman"/>
                <w:color w:val="000000"/>
              </w:rPr>
            </w:pPr>
            <w:r w:rsidRPr="00254836">
              <w:rPr>
                <w:rFonts w:ascii="Times New Roman" w:eastAsia="Calibri" w:hAnsi="Times New Roman" w:cs="Times New Roman"/>
              </w:rPr>
              <w:t>3.</w:t>
            </w:r>
            <w:r w:rsidRPr="00254836">
              <w:rPr>
                <w:rFonts w:ascii="Times New Roman" w:eastAsia="Calibri" w:hAnsi="Times New Roman" w:cs="Times New Roman"/>
                <w:b/>
              </w:rPr>
              <w:t xml:space="preserve"> </w:t>
            </w:r>
            <w:r w:rsidRPr="00254836">
              <w:rPr>
                <w:rFonts w:ascii="Times New Roman" w:eastAsia="Calibri" w:hAnsi="Times New Roman" w:cs="Times New Roman"/>
                <w:color w:val="000000"/>
              </w:rPr>
              <w:t xml:space="preserve">Содержание ремонта </w:t>
            </w:r>
            <w:proofErr w:type="spellStart"/>
            <w:r w:rsidRPr="00254836">
              <w:rPr>
                <w:rFonts w:ascii="Times New Roman" w:eastAsia="Calibri" w:hAnsi="Times New Roman" w:cs="Times New Roman"/>
                <w:color w:val="000000"/>
              </w:rPr>
              <w:t>электрооборудованияКлассификация</w:t>
            </w:r>
            <w:proofErr w:type="spellEnd"/>
            <w:r w:rsidRPr="00254836">
              <w:rPr>
                <w:rFonts w:ascii="Times New Roman" w:eastAsia="Calibri" w:hAnsi="Times New Roman" w:cs="Times New Roman"/>
                <w:color w:val="000000"/>
              </w:rPr>
              <w:t xml:space="preserve"> и виды ремонтов электрических машин, а также электротехнического оборудования. Типовой объём работ при текущем ремонте. Типовой объём работ при капитальном ремонте. </w:t>
            </w:r>
            <w:proofErr w:type="spellStart"/>
            <w:r w:rsidRPr="00254836">
              <w:rPr>
                <w:rFonts w:ascii="Times New Roman" w:eastAsia="Calibri" w:hAnsi="Times New Roman" w:cs="Times New Roman"/>
                <w:color w:val="000000"/>
              </w:rPr>
              <w:t>Предремонтные</w:t>
            </w:r>
            <w:proofErr w:type="spellEnd"/>
            <w:r w:rsidRPr="00254836">
              <w:rPr>
                <w:rFonts w:ascii="Times New Roman" w:eastAsia="Calibri" w:hAnsi="Times New Roman" w:cs="Times New Roman"/>
                <w:color w:val="000000"/>
              </w:rPr>
              <w:t xml:space="preserve"> испытания.  Расчёт электрических машин и другого оборудования при ремонте.</w:t>
            </w:r>
          </w:p>
          <w:p w14:paraId="06173EDC" w14:textId="77777777" w:rsidR="00254836" w:rsidRPr="00254836" w:rsidRDefault="00254836" w:rsidP="00254836">
            <w:pPr>
              <w:rPr>
                <w:rFonts w:ascii="Times New Roman" w:eastAsia="Calibri" w:hAnsi="Times New Roman" w:cs="Times New Roman"/>
                <w:b/>
                <w:bCs/>
              </w:rPr>
            </w:pPr>
            <w:r w:rsidRPr="00254836">
              <w:rPr>
                <w:rFonts w:ascii="Times New Roman" w:eastAsia="Calibri" w:hAnsi="Times New Roman" w:cs="Times New Roman"/>
                <w:color w:val="000000"/>
              </w:rPr>
              <w:t xml:space="preserve">Порядок проверочного расчета и расчет основных параметров. </w:t>
            </w:r>
          </w:p>
        </w:tc>
        <w:tc>
          <w:tcPr>
            <w:tcW w:w="2665" w:type="dxa"/>
          </w:tcPr>
          <w:p w14:paraId="44D32170"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72B6A345"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1D03A7F0" w14:textId="77777777" w:rsidTr="0097440A">
        <w:trPr>
          <w:trHeight w:val="240"/>
        </w:trPr>
        <w:tc>
          <w:tcPr>
            <w:tcW w:w="2487" w:type="dxa"/>
            <w:vMerge/>
          </w:tcPr>
          <w:p w14:paraId="6D782767" w14:textId="77777777" w:rsidR="00254836" w:rsidRPr="00254836" w:rsidRDefault="00254836" w:rsidP="00254836">
            <w:pPr>
              <w:rPr>
                <w:rFonts w:ascii="Times New Roman" w:eastAsia="Calibri" w:hAnsi="Times New Roman" w:cs="Times New Roman"/>
                <w:b/>
                <w:bCs/>
              </w:rPr>
            </w:pPr>
          </w:p>
        </w:tc>
        <w:tc>
          <w:tcPr>
            <w:tcW w:w="6911" w:type="dxa"/>
          </w:tcPr>
          <w:p w14:paraId="358C7B60" w14:textId="77777777" w:rsidR="00254836" w:rsidRPr="00254836" w:rsidRDefault="00254836" w:rsidP="00254836">
            <w:pPr>
              <w:suppressAutoHyphens/>
              <w:jc w:val="both"/>
              <w:rPr>
                <w:rFonts w:ascii="Times New Roman" w:eastAsia="Calibri" w:hAnsi="Times New Roman" w:cs="Times New Roman"/>
                <w:b/>
              </w:rPr>
            </w:pPr>
            <w:r w:rsidRPr="00254836">
              <w:rPr>
                <w:rFonts w:ascii="Times New Roman" w:eastAsia="Calibri" w:hAnsi="Times New Roman" w:cs="Times New Roman"/>
                <w:color w:val="000000"/>
              </w:rPr>
              <w:t>4.Методика поверочных расчётов электрического оборудования. Пересчет асинхронных двигателей на другое напряжение, частоту вращения и частоту питания. Модернизация электрического и электромеханического оборудования.</w:t>
            </w:r>
          </w:p>
        </w:tc>
        <w:tc>
          <w:tcPr>
            <w:tcW w:w="2665" w:type="dxa"/>
          </w:tcPr>
          <w:p w14:paraId="6965ED83"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06559A0D"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27023293" w14:textId="77777777" w:rsidTr="0097440A">
        <w:trPr>
          <w:trHeight w:val="240"/>
        </w:trPr>
        <w:tc>
          <w:tcPr>
            <w:tcW w:w="2487" w:type="dxa"/>
            <w:vMerge/>
          </w:tcPr>
          <w:p w14:paraId="304E530B" w14:textId="77777777" w:rsidR="00254836" w:rsidRPr="00254836" w:rsidRDefault="00254836" w:rsidP="00254836">
            <w:pPr>
              <w:rPr>
                <w:rFonts w:ascii="Times New Roman" w:eastAsia="Calibri" w:hAnsi="Times New Roman" w:cs="Times New Roman"/>
                <w:b/>
                <w:bCs/>
              </w:rPr>
            </w:pPr>
          </w:p>
        </w:tc>
        <w:tc>
          <w:tcPr>
            <w:tcW w:w="6911" w:type="dxa"/>
            <w:vAlign w:val="center"/>
          </w:tcPr>
          <w:p w14:paraId="47D490F5" w14:textId="77777777" w:rsidR="00254836" w:rsidRPr="00254836" w:rsidRDefault="00254836" w:rsidP="00254836">
            <w:pPr>
              <w:jc w:val="both"/>
              <w:rPr>
                <w:rFonts w:ascii="Times New Roman" w:eastAsia="Calibri" w:hAnsi="Times New Roman" w:cs="Times New Roman"/>
                <w:b/>
                <w:bCs/>
              </w:rPr>
            </w:pPr>
            <w:r w:rsidRPr="00254836">
              <w:rPr>
                <w:rFonts w:ascii="Times New Roman" w:eastAsia="Calibri" w:hAnsi="Times New Roman" w:cs="Times New Roman"/>
                <w:color w:val="000000"/>
              </w:rPr>
              <w:t xml:space="preserve">5. Разборка и </w:t>
            </w:r>
            <w:proofErr w:type="spellStart"/>
            <w:r w:rsidRPr="00254836">
              <w:rPr>
                <w:rFonts w:ascii="Times New Roman" w:eastAsia="Calibri" w:hAnsi="Times New Roman" w:cs="Times New Roman"/>
                <w:color w:val="000000"/>
              </w:rPr>
              <w:t>дефектация</w:t>
            </w:r>
            <w:proofErr w:type="spellEnd"/>
            <w:r w:rsidRPr="00254836">
              <w:rPr>
                <w:rFonts w:ascii="Times New Roman" w:eastAsia="Calibri" w:hAnsi="Times New Roman" w:cs="Times New Roman"/>
                <w:color w:val="000000"/>
              </w:rPr>
              <w:t xml:space="preserve"> электрического оборудования Разборка электрооборудования. Мойка деталей и узлов. </w:t>
            </w:r>
            <w:proofErr w:type="spellStart"/>
            <w:r w:rsidRPr="00254836">
              <w:rPr>
                <w:rFonts w:ascii="Times New Roman" w:eastAsia="Calibri" w:hAnsi="Times New Roman" w:cs="Times New Roman"/>
                <w:color w:val="000000"/>
              </w:rPr>
              <w:t>Дефектация</w:t>
            </w:r>
            <w:proofErr w:type="spellEnd"/>
            <w:r w:rsidRPr="00254836">
              <w:rPr>
                <w:rFonts w:ascii="Times New Roman" w:eastAsia="Calibri" w:hAnsi="Times New Roman" w:cs="Times New Roman"/>
                <w:color w:val="000000"/>
              </w:rPr>
              <w:t xml:space="preserve"> деталей и узлов. </w:t>
            </w:r>
          </w:p>
        </w:tc>
        <w:tc>
          <w:tcPr>
            <w:tcW w:w="2665" w:type="dxa"/>
          </w:tcPr>
          <w:p w14:paraId="40C9D72D"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1A50C0D4"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27FC240C" w14:textId="77777777" w:rsidTr="0097440A">
        <w:trPr>
          <w:trHeight w:val="240"/>
        </w:trPr>
        <w:tc>
          <w:tcPr>
            <w:tcW w:w="2487" w:type="dxa"/>
            <w:vMerge/>
          </w:tcPr>
          <w:p w14:paraId="1A5AF5AA" w14:textId="77777777" w:rsidR="00254836" w:rsidRPr="00254836" w:rsidRDefault="00254836" w:rsidP="00254836">
            <w:pPr>
              <w:rPr>
                <w:rFonts w:ascii="Times New Roman" w:eastAsia="Calibri" w:hAnsi="Times New Roman" w:cs="Times New Roman"/>
                <w:b/>
                <w:bCs/>
              </w:rPr>
            </w:pPr>
          </w:p>
        </w:tc>
        <w:tc>
          <w:tcPr>
            <w:tcW w:w="6911" w:type="dxa"/>
            <w:vAlign w:val="center"/>
          </w:tcPr>
          <w:p w14:paraId="2E8F4071" w14:textId="77777777" w:rsidR="00254836" w:rsidRPr="00254836" w:rsidRDefault="00254836" w:rsidP="00254836">
            <w:pPr>
              <w:jc w:val="both"/>
              <w:rPr>
                <w:rFonts w:ascii="Times New Roman" w:eastAsia="Calibri" w:hAnsi="Times New Roman" w:cs="Times New Roman"/>
                <w:b/>
                <w:color w:val="000000"/>
              </w:rPr>
            </w:pPr>
            <w:r w:rsidRPr="00254836">
              <w:rPr>
                <w:rFonts w:ascii="Times New Roman" w:eastAsia="Calibri" w:hAnsi="Times New Roman" w:cs="Times New Roman"/>
                <w:color w:val="000000"/>
              </w:rPr>
              <w:t xml:space="preserve">6.Ремонт </w:t>
            </w:r>
            <w:proofErr w:type="spellStart"/>
            <w:r w:rsidRPr="00254836">
              <w:rPr>
                <w:rFonts w:ascii="Times New Roman" w:eastAsia="Calibri" w:hAnsi="Times New Roman" w:cs="Times New Roman"/>
                <w:color w:val="000000"/>
              </w:rPr>
              <w:t>магнитопроводов</w:t>
            </w:r>
            <w:proofErr w:type="spellEnd"/>
            <w:r w:rsidRPr="00254836">
              <w:rPr>
                <w:rFonts w:ascii="Times New Roman" w:eastAsia="Calibri" w:hAnsi="Times New Roman" w:cs="Times New Roman"/>
                <w:color w:val="000000"/>
              </w:rPr>
              <w:t xml:space="preserve"> и механических деталей. Ремонт корпусов.</w:t>
            </w:r>
          </w:p>
        </w:tc>
        <w:tc>
          <w:tcPr>
            <w:tcW w:w="2665" w:type="dxa"/>
          </w:tcPr>
          <w:p w14:paraId="48A8060B"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70FCA969"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02C75046" w14:textId="77777777" w:rsidTr="0097440A">
        <w:trPr>
          <w:trHeight w:val="240"/>
        </w:trPr>
        <w:tc>
          <w:tcPr>
            <w:tcW w:w="2487" w:type="dxa"/>
            <w:vMerge/>
          </w:tcPr>
          <w:p w14:paraId="0EFFA06D" w14:textId="77777777" w:rsidR="00254836" w:rsidRPr="00254836" w:rsidRDefault="00254836" w:rsidP="00254836">
            <w:pPr>
              <w:rPr>
                <w:rFonts w:ascii="Times New Roman" w:eastAsia="Calibri" w:hAnsi="Times New Roman" w:cs="Times New Roman"/>
                <w:b/>
                <w:bCs/>
              </w:rPr>
            </w:pPr>
          </w:p>
        </w:tc>
        <w:tc>
          <w:tcPr>
            <w:tcW w:w="6911" w:type="dxa"/>
            <w:vAlign w:val="center"/>
          </w:tcPr>
          <w:p w14:paraId="7FBA34AF" w14:textId="77777777" w:rsidR="00254836" w:rsidRPr="00254836" w:rsidRDefault="00254836" w:rsidP="00254836">
            <w:pPr>
              <w:rPr>
                <w:rFonts w:ascii="Times New Roman" w:eastAsia="Calibri" w:hAnsi="Times New Roman" w:cs="Times New Roman"/>
                <w:b/>
                <w:bCs/>
              </w:rPr>
            </w:pPr>
            <w:r w:rsidRPr="00254836">
              <w:rPr>
                <w:rFonts w:ascii="Times New Roman" w:eastAsia="Calibri" w:hAnsi="Times New Roman" w:cs="Times New Roman"/>
                <w:b/>
                <w:color w:val="000000"/>
              </w:rPr>
              <w:t>7.</w:t>
            </w:r>
            <w:r w:rsidRPr="00254836">
              <w:rPr>
                <w:rFonts w:ascii="Times New Roman" w:eastAsia="Calibri" w:hAnsi="Times New Roman" w:cs="Times New Roman"/>
                <w:color w:val="000000"/>
              </w:rPr>
              <w:t xml:space="preserve"> Технология ремонта узлов и деталей электрических машин и другого электрооборудования. Наладка электрооборудования после ремонта. Восстановление круглых обмоточных медных проводов. Изготовление и укладка обмоток из круглых и прямоугольных проводов. </w:t>
            </w:r>
          </w:p>
        </w:tc>
        <w:tc>
          <w:tcPr>
            <w:tcW w:w="2665" w:type="dxa"/>
          </w:tcPr>
          <w:p w14:paraId="25841B88"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5820F0EB"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632680B3" w14:textId="77777777" w:rsidTr="0097440A">
        <w:trPr>
          <w:trHeight w:val="240"/>
        </w:trPr>
        <w:tc>
          <w:tcPr>
            <w:tcW w:w="2487" w:type="dxa"/>
            <w:vMerge/>
          </w:tcPr>
          <w:p w14:paraId="335F4C4C" w14:textId="77777777" w:rsidR="00254836" w:rsidRPr="00254836" w:rsidRDefault="00254836" w:rsidP="00254836">
            <w:pPr>
              <w:rPr>
                <w:rFonts w:ascii="Times New Roman" w:eastAsia="Calibri" w:hAnsi="Times New Roman" w:cs="Times New Roman"/>
                <w:b/>
                <w:bCs/>
              </w:rPr>
            </w:pPr>
          </w:p>
        </w:tc>
        <w:tc>
          <w:tcPr>
            <w:tcW w:w="6911" w:type="dxa"/>
            <w:vAlign w:val="center"/>
          </w:tcPr>
          <w:p w14:paraId="69FEC24C" w14:textId="77777777" w:rsidR="00254836" w:rsidRPr="00254836" w:rsidRDefault="00254836" w:rsidP="00254836">
            <w:pPr>
              <w:jc w:val="both"/>
              <w:rPr>
                <w:rFonts w:ascii="Times New Roman" w:eastAsia="Calibri" w:hAnsi="Times New Roman" w:cs="Times New Roman"/>
                <w:b/>
                <w:color w:val="000000"/>
              </w:rPr>
            </w:pPr>
            <w:r w:rsidRPr="00254836">
              <w:rPr>
                <w:rFonts w:ascii="Times New Roman" w:eastAsia="Calibri" w:hAnsi="Times New Roman" w:cs="Times New Roman"/>
                <w:color w:val="000000"/>
              </w:rPr>
              <w:t>8.Ремонт стержневых обмоток роторов и обмоток полюсов. Пропитка обмоток статоров и роторов. Статическая и динамическая балансировка роторов и якорей.</w:t>
            </w:r>
          </w:p>
        </w:tc>
        <w:tc>
          <w:tcPr>
            <w:tcW w:w="2665" w:type="dxa"/>
          </w:tcPr>
          <w:p w14:paraId="6D70C169"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19B8D740"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08D6D099" w14:textId="77777777" w:rsidTr="0097440A">
        <w:trPr>
          <w:trHeight w:val="240"/>
        </w:trPr>
        <w:tc>
          <w:tcPr>
            <w:tcW w:w="2487" w:type="dxa"/>
            <w:vMerge/>
          </w:tcPr>
          <w:p w14:paraId="572433AF" w14:textId="77777777" w:rsidR="00254836" w:rsidRPr="00254836" w:rsidRDefault="00254836" w:rsidP="00254836">
            <w:pPr>
              <w:rPr>
                <w:rFonts w:ascii="Times New Roman" w:eastAsia="Calibri" w:hAnsi="Times New Roman" w:cs="Times New Roman"/>
                <w:b/>
                <w:bCs/>
              </w:rPr>
            </w:pPr>
          </w:p>
        </w:tc>
        <w:tc>
          <w:tcPr>
            <w:tcW w:w="6911" w:type="dxa"/>
            <w:vAlign w:val="center"/>
          </w:tcPr>
          <w:p w14:paraId="22DFA68E" w14:textId="77777777" w:rsidR="00254836" w:rsidRPr="00254836" w:rsidRDefault="00254836" w:rsidP="00254836">
            <w:pPr>
              <w:rPr>
                <w:rFonts w:ascii="Times New Roman" w:eastAsia="Calibri" w:hAnsi="Times New Roman" w:cs="Times New Roman"/>
                <w:b/>
                <w:bCs/>
              </w:rPr>
            </w:pPr>
            <w:r w:rsidRPr="00254836">
              <w:rPr>
                <w:rFonts w:ascii="Times New Roman" w:eastAsia="Calibri" w:hAnsi="Times New Roman" w:cs="Times New Roman"/>
                <w:color w:val="000000"/>
              </w:rPr>
              <w:t>9.</w:t>
            </w:r>
            <w:r w:rsidRPr="00254836">
              <w:rPr>
                <w:rFonts w:ascii="Times New Roman" w:eastAsia="Calibri" w:hAnsi="Times New Roman" w:cs="Times New Roman"/>
                <w:b/>
                <w:color w:val="000000"/>
              </w:rPr>
              <w:t xml:space="preserve"> </w:t>
            </w:r>
            <w:r w:rsidRPr="00254836">
              <w:rPr>
                <w:rFonts w:ascii="Times New Roman" w:eastAsia="Calibri" w:hAnsi="Times New Roman" w:cs="Times New Roman"/>
                <w:color w:val="000000"/>
              </w:rPr>
              <w:t xml:space="preserve">Сборка и испытания электрических машин после ремонта. Сборка и испытания электрических машин после ремонта. Техника безопасности при испытаниях электрических машин. Содержание ремонта электрических аппаратов. </w:t>
            </w:r>
          </w:p>
        </w:tc>
        <w:tc>
          <w:tcPr>
            <w:tcW w:w="2665" w:type="dxa"/>
          </w:tcPr>
          <w:p w14:paraId="7905513A"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5C0A0E63"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3EFDFF3E" w14:textId="77777777" w:rsidTr="0097440A">
        <w:trPr>
          <w:trHeight w:val="240"/>
        </w:trPr>
        <w:tc>
          <w:tcPr>
            <w:tcW w:w="2487" w:type="dxa"/>
            <w:vMerge/>
          </w:tcPr>
          <w:p w14:paraId="340D2EE3" w14:textId="77777777" w:rsidR="00254836" w:rsidRPr="00254836" w:rsidRDefault="00254836" w:rsidP="00254836">
            <w:pPr>
              <w:rPr>
                <w:rFonts w:ascii="Times New Roman" w:eastAsia="Calibri" w:hAnsi="Times New Roman" w:cs="Times New Roman"/>
                <w:b/>
                <w:bCs/>
              </w:rPr>
            </w:pPr>
          </w:p>
        </w:tc>
        <w:tc>
          <w:tcPr>
            <w:tcW w:w="6911" w:type="dxa"/>
            <w:vAlign w:val="center"/>
          </w:tcPr>
          <w:p w14:paraId="78CC81DE" w14:textId="77777777" w:rsidR="00254836" w:rsidRPr="00254836" w:rsidRDefault="00254836" w:rsidP="00254836">
            <w:pPr>
              <w:jc w:val="both"/>
              <w:rPr>
                <w:rFonts w:ascii="Times New Roman" w:eastAsia="Calibri" w:hAnsi="Times New Roman" w:cs="Times New Roman"/>
                <w:b/>
                <w:color w:val="000000"/>
              </w:rPr>
            </w:pPr>
            <w:r w:rsidRPr="00254836">
              <w:rPr>
                <w:rFonts w:ascii="Times New Roman" w:eastAsia="Calibri" w:hAnsi="Times New Roman" w:cs="Times New Roman"/>
                <w:color w:val="000000"/>
              </w:rPr>
              <w:t>10.Проверка электрических цепей аппаратов, а также различного электрооборудования. Наладка после ремонта капитального и текущего</w:t>
            </w:r>
          </w:p>
        </w:tc>
        <w:tc>
          <w:tcPr>
            <w:tcW w:w="2665" w:type="dxa"/>
          </w:tcPr>
          <w:p w14:paraId="589F25D2"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6C7AD303"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28F395E6" w14:textId="77777777" w:rsidTr="0097440A">
        <w:trPr>
          <w:trHeight w:val="200"/>
        </w:trPr>
        <w:tc>
          <w:tcPr>
            <w:tcW w:w="2487" w:type="dxa"/>
            <w:vMerge/>
          </w:tcPr>
          <w:p w14:paraId="3135CFC1" w14:textId="77777777" w:rsidR="00254836" w:rsidRPr="00254836" w:rsidRDefault="00254836" w:rsidP="00254836">
            <w:pPr>
              <w:rPr>
                <w:rFonts w:ascii="Times New Roman" w:eastAsia="Calibri" w:hAnsi="Times New Roman" w:cs="Times New Roman"/>
                <w:b/>
                <w:bCs/>
              </w:rPr>
            </w:pPr>
          </w:p>
        </w:tc>
        <w:tc>
          <w:tcPr>
            <w:tcW w:w="6911" w:type="dxa"/>
            <w:vAlign w:val="center"/>
          </w:tcPr>
          <w:p w14:paraId="786FFDF8" w14:textId="77777777" w:rsidR="00254836" w:rsidRPr="00254836" w:rsidRDefault="00254836" w:rsidP="00254836">
            <w:pPr>
              <w:rPr>
                <w:rFonts w:ascii="Times New Roman" w:eastAsia="Calibri" w:hAnsi="Times New Roman" w:cs="Times New Roman"/>
                <w:b/>
                <w:bCs/>
              </w:rPr>
            </w:pPr>
            <w:r w:rsidRPr="00254836">
              <w:rPr>
                <w:rFonts w:ascii="Times New Roman" w:eastAsia="Calibri" w:hAnsi="Times New Roman" w:cs="Times New Roman"/>
                <w:color w:val="000000"/>
              </w:rPr>
              <w:t>11.</w:t>
            </w:r>
            <w:r w:rsidRPr="00254836">
              <w:rPr>
                <w:rFonts w:ascii="Times New Roman" w:eastAsia="Calibri" w:hAnsi="Times New Roman" w:cs="Times New Roman"/>
                <w:b/>
                <w:color w:val="000000"/>
              </w:rPr>
              <w:t xml:space="preserve"> </w:t>
            </w:r>
            <w:r w:rsidRPr="00254836">
              <w:rPr>
                <w:rFonts w:ascii="Times New Roman" w:eastAsia="Calibri" w:hAnsi="Times New Roman" w:cs="Times New Roman"/>
                <w:color w:val="000000"/>
              </w:rPr>
              <w:t xml:space="preserve">Технология ремонта электрических аппаратов. </w:t>
            </w:r>
          </w:p>
        </w:tc>
        <w:tc>
          <w:tcPr>
            <w:tcW w:w="2665" w:type="dxa"/>
          </w:tcPr>
          <w:p w14:paraId="7B6F11A5"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6F04DF33"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69C434C2" w14:textId="77777777" w:rsidTr="0097440A">
        <w:trPr>
          <w:trHeight w:val="200"/>
        </w:trPr>
        <w:tc>
          <w:tcPr>
            <w:tcW w:w="2487" w:type="dxa"/>
            <w:vMerge/>
          </w:tcPr>
          <w:p w14:paraId="23CA6176" w14:textId="77777777" w:rsidR="00254836" w:rsidRPr="00254836" w:rsidRDefault="00254836" w:rsidP="00254836">
            <w:pPr>
              <w:rPr>
                <w:rFonts w:ascii="Times New Roman" w:eastAsia="Calibri" w:hAnsi="Times New Roman" w:cs="Times New Roman"/>
                <w:b/>
                <w:bCs/>
              </w:rPr>
            </w:pPr>
          </w:p>
        </w:tc>
        <w:tc>
          <w:tcPr>
            <w:tcW w:w="6911" w:type="dxa"/>
            <w:vAlign w:val="center"/>
          </w:tcPr>
          <w:p w14:paraId="2609BB98" w14:textId="77777777" w:rsidR="00254836" w:rsidRPr="00254836" w:rsidRDefault="00254836" w:rsidP="00254836">
            <w:pPr>
              <w:rPr>
                <w:rFonts w:ascii="Times New Roman" w:eastAsia="Calibri" w:hAnsi="Times New Roman" w:cs="Times New Roman"/>
                <w:b/>
                <w:color w:val="000000"/>
              </w:rPr>
            </w:pPr>
            <w:r w:rsidRPr="00254836">
              <w:rPr>
                <w:rFonts w:ascii="Times New Roman" w:eastAsia="Calibri" w:hAnsi="Times New Roman" w:cs="Times New Roman"/>
                <w:color w:val="000000"/>
              </w:rPr>
              <w:t>12.Ремонт переключателей, предохранителей, реостатов, автоматических выключателей, контакторов и магнитных пускателей.</w:t>
            </w:r>
          </w:p>
        </w:tc>
        <w:tc>
          <w:tcPr>
            <w:tcW w:w="2665" w:type="dxa"/>
          </w:tcPr>
          <w:p w14:paraId="5E6E73E2"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4E6091BF"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66F0A48C" w14:textId="77777777" w:rsidTr="0097440A">
        <w:trPr>
          <w:trHeight w:val="200"/>
        </w:trPr>
        <w:tc>
          <w:tcPr>
            <w:tcW w:w="2487" w:type="dxa"/>
            <w:vMerge/>
          </w:tcPr>
          <w:p w14:paraId="2728F7A8" w14:textId="77777777" w:rsidR="00254836" w:rsidRPr="00254836" w:rsidRDefault="00254836" w:rsidP="00254836">
            <w:pPr>
              <w:rPr>
                <w:rFonts w:ascii="Times New Roman" w:eastAsia="Calibri" w:hAnsi="Times New Roman" w:cs="Times New Roman"/>
                <w:b/>
                <w:bCs/>
              </w:rPr>
            </w:pPr>
          </w:p>
        </w:tc>
        <w:tc>
          <w:tcPr>
            <w:tcW w:w="6911" w:type="dxa"/>
            <w:vAlign w:val="center"/>
          </w:tcPr>
          <w:p w14:paraId="69B1A133" w14:textId="77777777" w:rsidR="00254836" w:rsidRPr="00254836" w:rsidRDefault="00254836" w:rsidP="00254836">
            <w:pPr>
              <w:rPr>
                <w:rFonts w:ascii="Times New Roman" w:eastAsia="Calibri" w:hAnsi="Times New Roman" w:cs="Times New Roman"/>
                <w:b/>
                <w:color w:val="000000"/>
              </w:rPr>
            </w:pPr>
            <w:r w:rsidRPr="00254836">
              <w:rPr>
                <w:rFonts w:ascii="Times New Roman" w:eastAsia="Calibri" w:hAnsi="Times New Roman" w:cs="Times New Roman"/>
                <w:b/>
                <w:bCs/>
                <w:lang w:eastAsia="ru-RU"/>
              </w:rPr>
              <w:t>В том числе практических и лабораторных занятий</w:t>
            </w:r>
          </w:p>
        </w:tc>
        <w:tc>
          <w:tcPr>
            <w:tcW w:w="2665" w:type="dxa"/>
          </w:tcPr>
          <w:p w14:paraId="5E821211"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16/16</w:t>
            </w:r>
          </w:p>
        </w:tc>
        <w:tc>
          <w:tcPr>
            <w:tcW w:w="2497" w:type="dxa"/>
            <w:vMerge/>
          </w:tcPr>
          <w:p w14:paraId="3EFC0FA3"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4BB979D1" w14:textId="77777777" w:rsidTr="0097440A">
        <w:trPr>
          <w:trHeight w:val="200"/>
        </w:trPr>
        <w:tc>
          <w:tcPr>
            <w:tcW w:w="2487" w:type="dxa"/>
            <w:vMerge/>
          </w:tcPr>
          <w:p w14:paraId="38E581E0" w14:textId="77777777" w:rsidR="00254836" w:rsidRPr="00254836" w:rsidRDefault="00254836" w:rsidP="00254836">
            <w:pPr>
              <w:rPr>
                <w:rFonts w:ascii="Times New Roman" w:eastAsia="Calibri" w:hAnsi="Times New Roman" w:cs="Times New Roman"/>
                <w:b/>
                <w:bCs/>
              </w:rPr>
            </w:pPr>
          </w:p>
        </w:tc>
        <w:tc>
          <w:tcPr>
            <w:tcW w:w="6911" w:type="dxa"/>
          </w:tcPr>
          <w:p w14:paraId="57B4413F" w14:textId="77777777" w:rsidR="00254836" w:rsidRPr="00254836" w:rsidRDefault="00254836" w:rsidP="00254836">
            <w:pPr>
              <w:rPr>
                <w:rFonts w:ascii="Times New Roman" w:eastAsia="Calibri" w:hAnsi="Times New Roman" w:cs="Times New Roman"/>
                <w:color w:val="000000"/>
              </w:rPr>
            </w:pPr>
            <w:r w:rsidRPr="00254836">
              <w:rPr>
                <w:rFonts w:ascii="Times New Roman" w:eastAsia="Calibri" w:hAnsi="Times New Roman" w:cs="Times New Roman"/>
                <w:bCs/>
              </w:rPr>
              <w:t>1. Практическое занятие</w:t>
            </w:r>
            <w:r w:rsidRPr="00254836">
              <w:rPr>
                <w:rFonts w:ascii="Times New Roman" w:eastAsia="Calibri" w:hAnsi="Times New Roman" w:cs="Times New Roman"/>
                <w:color w:val="000000"/>
              </w:rPr>
              <w:t>.</w:t>
            </w:r>
            <w:r w:rsidRPr="00254836">
              <w:rPr>
                <w:rFonts w:ascii="Times New Roman" w:eastAsia="Calibri" w:hAnsi="Times New Roman" w:cs="Times New Roman"/>
                <w:bCs/>
              </w:rPr>
              <w:t xml:space="preserve"> </w:t>
            </w:r>
            <w:r w:rsidRPr="00254836">
              <w:rPr>
                <w:rFonts w:ascii="Times New Roman" w:eastAsia="Calibri" w:hAnsi="Times New Roman" w:cs="Times New Roman"/>
                <w:color w:val="000000"/>
              </w:rPr>
              <w:t>Методы поиска неисправностей в трёхфазном асинхронном электродвигателе.</w:t>
            </w:r>
          </w:p>
        </w:tc>
        <w:tc>
          <w:tcPr>
            <w:tcW w:w="2665" w:type="dxa"/>
          </w:tcPr>
          <w:p w14:paraId="3937E3AE"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3026633A"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1DBA1BD2" w14:textId="77777777" w:rsidTr="0097440A">
        <w:trPr>
          <w:trHeight w:val="200"/>
        </w:trPr>
        <w:tc>
          <w:tcPr>
            <w:tcW w:w="2487" w:type="dxa"/>
            <w:vMerge/>
          </w:tcPr>
          <w:p w14:paraId="25832749" w14:textId="77777777" w:rsidR="00254836" w:rsidRPr="00254836" w:rsidRDefault="00254836" w:rsidP="00254836">
            <w:pPr>
              <w:rPr>
                <w:rFonts w:ascii="Times New Roman" w:eastAsia="Calibri" w:hAnsi="Times New Roman" w:cs="Times New Roman"/>
                <w:b/>
                <w:bCs/>
              </w:rPr>
            </w:pPr>
          </w:p>
        </w:tc>
        <w:tc>
          <w:tcPr>
            <w:tcW w:w="6911" w:type="dxa"/>
          </w:tcPr>
          <w:p w14:paraId="3386E5A0" w14:textId="77777777" w:rsidR="00254836" w:rsidRPr="00254836" w:rsidRDefault="00254836" w:rsidP="00254836">
            <w:pPr>
              <w:rPr>
                <w:rFonts w:ascii="Times New Roman" w:eastAsia="Calibri" w:hAnsi="Times New Roman" w:cs="Times New Roman"/>
                <w:bCs/>
              </w:rPr>
            </w:pPr>
            <w:r w:rsidRPr="00254836">
              <w:rPr>
                <w:rFonts w:ascii="Times New Roman" w:eastAsia="Calibri" w:hAnsi="Times New Roman" w:cs="Times New Roman"/>
                <w:color w:val="000000"/>
              </w:rPr>
              <w:t>2.</w:t>
            </w:r>
            <w:r w:rsidRPr="00254836">
              <w:rPr>
                <w:rFonts w:ascii="Times New Roman" w:eastAsia="Calibri" w:hAnsi="Times New Roman" w:cs="Times New Roman"/>
                <w:bCs/>
              </w:rPr>
              <w:t xml:space="preserve"> Практическое </w:t>
            </w:r>
            <w:proofErr w:type="spellStart"/>
            <w:r w:rsidRPr="00254836">
              <w:rPr>
                <w:rFonts w:ascii="Times New Roman" w:eastAsia="Calibri" w:hAnsi="Times New Roman" w:cs="Times New Roman"/>
                <w:bCs/>
              </w:rPr>
              <w:t>занятие</w:t>
            </w:r>
            <w:r w:rsidRPr="00254836">
              <w:rPr>
                <w:rFonts w:ascii="Times New Roman" w:eastAsia="Calibri" w:hAnsi="Times New Roman" w:cs="Times New Roman"/>
                <w:color w:val="000000"/>
              </w:rPr>
              <w:t>.Разборка</w:t>
            </w:r>
            <w:proofErr w:type="spellEnd"/>
            <w:r w:rsidRPr="00254836">
              <w:rPr>
                <w:rFonts w:ascii="Times New Roman" w:eastAsia="Calibri" w:hAnsi="Times New Roman" w:cs="Times New Roman"/>
                <w:color w:val="000000"/>
              </w:rPr>
              <w:t xml:space="preserve"> электрических аппаратов.</w:t>
            </w:r>
          </w:p>
        </w:tc>
        <w:tc>
          <w:tcPr>
            <w:tcW w:w="2665" w:type="dxa"/>
          </w:tcPr>
          <w:p w14:paraId="5923F740"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53D14111"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29B831BE" w14:textId="77777777" w:rsidTr="0097440A">
        <w:trPr>
          <w:trHeight w:val="200"/>
        </w:trPr>
        <w:tc>
          <w:tcPr>
            <w:tcW w:w="2487" w:type="dxa"/>
            <w:vMerge/>
          </w:tcPr>
          <w:p w14:paraId="07C9F752" w14:textId="77777777" w:rsidR="00254836" w:rsidRPr="00254836" w:rsidRDefault="00254836" w:rsidP="00254836">
            <w:pPr>
              <w:rPr>
                <w:rFonts w:ascii="Times New Roman" w:eastAsia="Calibri" w:hAnsi="Times New Roman" w:cs="Times New Roman"/>
                <w:b/>
                <w:bCs/>
              </w:rPr>
            </w:pPr>
          </w:p>
        </w:tc>
        <w:tc>
          <w:tcPr>
            <w:tcW w:w="6911" w:type="dxa"/>
            <w:vAlign w:val="center"/>
          </w:tcPr>
          <w:p w14:paraId="6A21C8D2" w14:textId="77777777" w:rsidR="00254836" w:rsidRPr="00254836" w:rsidRDefault="00254836" w:rsidP="00254836">
            <w:pPr>
              <w:rPr>
                <w:rFonts w:ascii="Times New Roman" w:eastAsia="Calibri" w:hAnsi="Times New Roman" w:cs="Times New Roman"/>
                <w:color w:val="000000"/>
              </w:rPr>
            </w:pPr>
            <w:r w:rsidRPr="00254836">
              <w:rPr>
                <w:rFonts w:ascii="Times New Roman" w:eastAsia="Calibri" w:hAnsi="Times New Roman" w:cs="Times New Roman"/>
                <w:bCs/>
              </w:rPr>
              <w:t xml:space="preserve">3. Практическое </w:t>
            </w:r>
            <w:proofErr w:type="spellStart"/>
            <w:r w:rsidRPr="00254836">
              <w:rPr>
                <w:rFonts w:ascii="Times New Roman" w:eastAsia="Calibri" w:hAnsi="Times New Roman" w:cs="Times New Roman"/>
                <w:bCs/>
              </w:rPr>
              <w:t>занятие</w:t>
            </w:r>
            <w:r w:rsidRPr="00254836">
              <w:rPr>
                <w:rFonts w:ascii="Times New Roman" w:eastAsia="Calibri" w:hAnsi="Times New Roman" w:cs="Times New Roman"/>
                <w:color w:val="000000"/>
              </w:rPr>
              <w:t>.Поиск</w:t>
            </w:r>
            <w:proofErr w:type="spellEnd"/>
            <w:r w:rsidRPr="00254836">
              <w:rPr>
                <w:rFonts w:ascii="Times New Roman" w:eastAsia="Calibri" w:hAnsi="Times New Roman" w:cs="Times New Roman"/>
                <w:color w:val="000000"/>
              </w:rPr>
              <w:t xml:space="preserve"> и устранение неисправностей в электродвигателях переменного тока.</w:t>
            </w:r>
          </w:p>
        </w:tc>
        <w:tc>
          <w:tcPr>
            <w:tcW w:w="2665" w:type="dxa"/>
          </w:tcPr>
          <w:p w14:paraId="2D221DCC"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10DDD81B"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748F6882" w14:textId="77777777" w:rsidTr="0097440A">
        <w:trPr>
          <w:trHeight w:val="200"/>
        </w:trPr>
        <w:tc>
          <w:tcPr>
            <w:tcW w:w="2487" w:type="dxa"/>
            <w:vMerge/>
          </w:tcPr>
          <w:p w14:paraId="1A5906C4" w14:textId="77777777" w:rsidR="00254836" w:rsidRPr="00254836" w:rsidRDefault="00254836" w:rsidP="00254836">
            <w:pPr>
              <w:rPr>
                <w:rFonts w:ascii="Times New Roman" w:eastAsia="Calibri" w:hAnsi="Times New Roman" w:cs="Times New Roman"/>
                <w:b/>
                <w:bCs/>
              </w:rPr>
            </w:pPr>
          </w:p>
        </w:tc>
        <w:tc>
          <w:tcPr>
            <w:tcW w:w="6911" w:type="dxa"/>
            <w:vAlign w:val="center"/>
          </w:tcPr>
          <w:p w14:paraId="64653E47" w14:textId="77777777" w:rsidR="00254836" w:rsidRPr="00254836" w:rsidRDefault="00254836" w:rsidP="00254836">
            <w:pPr>
              <w:rPr>
                <w:rFonts w:ascii="Times New Roman" w:eastAsia="Calibri" w:hAnsi="Times New Roman" w:cs="Times New Roman"/>
                <w:color w:val="000000"/>
              </w:rPr>
            </w:pPr>
            <w:r w:rsidRPr="00254836">
              <w:rPr>
                <w:rFonts w:ascii="Times New Roman" w:eastAsia="Calibri" w:hAnsi="Times New Roman" w:cs="Times New Roman"/>
                <w:bCs/>
              </w:rPr>
              <w:t>4. Практическое занятие</w:t>
            </w:r>
            <w:r w:rsidRPr="00254836">
              <w:rPr>
                <w:rFonts w:ascii="Times New Roman" w:eastAsia="Calibri" w:hAnsi="Times New Roman" w:cs="Times New Roman"/>
                <w:color w:val="000000"/>
              </w:rPr>
              <w:t>.</w:t>
            </w:r>
            <w:r w:rsidRPr="00254836">
              <w:rPr>
                <w:rFonts w:ascii="Times New Roman" w:eastAsia="Calibri" w:hAnsi="Times New Roman" w:cs="Times New Roman"/>
                <w:bCs/>
              </w:rPr>
              <w:t xml:space="preserve"> </w:t>
            </w:r>
            <w:r w:rsidRPr="00254836">
              <w:rPr>
                <w:rFonts w:ascii="Times New Roman" w:eastAsia="Calibri" w:hAnsi="Times New Roman" w:cs="Times New Roman"/>
                <w:color w:val="000000"/>
              </w:rPr>
              <w:t>Исследование контакторов переменного тока.</w:t>
            </w:r>
          </w:p>
        </w:tc>
        <w:tc>
          <w:tcPr>
            <w:tcW w:w="2665" w:type="dxa"/>
          </w:tcPr>
          <w:p w14:paraId="1B132906"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49198EFD"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0678D888" w14:textId="77777777" w:rsidTr="0097440A">
        <w:trPr>
          <w:trHeight w:val="200"/>
        </w:trPr>
        <w:tc>
          <w:tcPr>
            <w:tcW w:w="2487" w:type="dxa"/>
            <w:vMerge/>
          </w:tcPr>
          <w:p w14:paraId="3CA932F2" w14:textId="77777777" w:rsidR="00254836" w:rsidRPr="00254836" w:rsidRDefault="00254836" w:rsidP="00254836">
            <w:pPr>
              <w:rPr>
                <w:rFonts w:ascii="Times New Roman" w:eastAsia="Calibri" w:hAnsi="Times New Roman" w:cs="Times New Roman"/>
                <w:b/>
                <w:bCs/>
              </w:rPr>
            </w:pPr>
          </w:p>
        </w:tc>
        <w:tc>
          <w:tcPr>
            <w:tcW w:w="6911" w:type="dxa"/>
            <w:vAlign w:val="center"/>
          </w:tcPr>
          <w:p w14:paraId="42144129" w14:textId="77777777" w:rsidR="00254836" w:rsidRPr="00254836" w:rsidRDefault="00254836" w:rsidP="00254836">
            <w:pPr>
              <w:rPr>
                <w:rFonts w:ascii="Times New Roman" w:eastAsia="Calibri" w:hAnsi="Times New Roman" w:cs="Times New Roman"/>
                <w:color w:val="000000"/>
              </w:rPr>
            </w:pPr>
            <w:r w:rsidRPr="00254836">
              <w:rPr>
                <w:rFonts w:ascii="Times New Roman" w:eastAsia="Calibri" w:hAnsi="Times New Roman" w:cs="Times New Roman"/>
                <w:bCs/>
              </w:rPr>
              <w:t>5. Практическое занятие</w:t>
            </w:r>
            <w:r w:rsidRPr="00254836">
              <w:rPr>
                <w:rFonts w:ascii="Times New Roman" w:eastAsia="Calibri" w:hAnsi="Times New Roman" w:cs="Times New Roman"/>
                <w:color w:val="000000"/>
              </w:rPr>
              <w:t>. Исследование схемы нереверсивного магнитного пускателя.</w:t>
            </w:r>
          </w:p>
        </w:tc>
        <w:tc>
          <w:tcPr>
            <w:tcW w:w="2665" w:type="dxa"/>
          </w:tcPr>
          <w:p w14:paraId="1E14942B"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1684FA09"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0A80BE99" w14:textId="77777777" w:rsidTr="0097440A">
        <w:trPr>
          <w:trHeight w:val="200"/>
        </w:trPr>
        <w:tc>
          <w:tcPr>
            <w:tcW w:w="2487" w:type="dxa"/>
            <w:vMerge/>
          </w:tcPr>
          <w:p w14:paraId="651781CA" w14:textId="77777777" w:rsidR="00254836" w:rsidRPr="00254836" w:rsidRDefault="00254836" w:rsidP="00254836">
            <w:pPr>
              <w:rPr>
                <w:rFonts w:ascii="Times New Roman" w:eastAsia="Calibri" w:hAnsi="Times New Roman" w:cs="Times New Roman"/>
                <w:b/>
                <w:bCs/>
              </w:rPr>
            </w:pPr>
          </w:p>
        </w:tc>
        <w:tc>
          <w:tcPr>
            <w:tcW w:w="6911" w:type="dxa"/>
            <w:vAlign w:val="center"/>
          </w:tcPr>
          <w:p w14:paraId="51DB1EEA" w14:textId="77777777" w:rsidR="00254836" w:rsidRPr="00254836" w:rsidRDefault="00254836" w:rsidP="00254836">
            <w:pPr>
              <w:rPr>
                <w:rFonts w:ascii="Times New Roman" w:eastAsia="Calibri" w:hAnsi="Times New Roman" w:cs="Times New Roman"/>
                <w:color w:val="000000"/>
              </w:rPr>
            </w:pPr>
            <w:r w:rsidRPr="00254836">
              <w:rPr>
                <w:rFonts w:ascii="Times New Roman" w:eastAsia="Calibri" w:hAnsi="Times New Roman" w:cs="Times New Roman"/>
                <w:bCs/>
              </w:rPr>
              <w:t>6. Практическое занятие</w:t>
            </w:r>
            <w:r w:rsidRPr="00254836">
              <w:rPr>
                <w:rFonts w:ascii="Times New Roman" w:eastAsia="Calibri" w:hAnsi="Times New Roman" w:cs="Times New Roman"/>
                <w:color w:val="000000"/>
              </w:rPr>
              <w:t>.</w:t>
            </w:r>
            <w:r w:rsidRPr="00254836">
              <w:rPr>
                <w:rFonts w:ascii="Times New Roman" w:eastAsia="Calibri" w:hAnsi="Times New Roman" w:cs="Times New Roman"/>
                <w:bCs/>
              </w:rPr>
              <w:t xml:space="preserve"> </w:t>
            </w:r>
            <w:r w:rsidRPr="00254836">
              <w:rPr>
                <w:rFonts w:ascii="Times New Roman" w:eastAsia="Calibri" w:hAnsi="Times New Roman" w:cs="Times New Roman"/>
                <w:color w:val="000000"/>
              </w:rPr>
              <w:t>Исследование схемы реверсивного магнитного пускателя.</w:t>
            </w:r>
          </w:p>
        </w:tc>
        <w:tc>
          <w:tcPr>
            <w:tcW w:w="2665" w:type="dxa"/>
          </w:tcPr>
          <w:p w14:paraId="5E3DCC80"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03DB2E02"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546818AA" w14:textId="77777777" w:rsidTr="0097440A">
        <w:trPr>
          <w:trHeight w:val="200"/>
        </w:trPr>
        <w:tc>
          <w:tcPr>
            <w:tcW w:w="2487" w:type="dxa"/>
            <w:vMerge/>
          </w:tcPr>
          <w:p w14:paraId="081CAC15" w14:textId="77777777" w:rsidR="00254836" w:rsidRPr="00254836" w:rsidRDefault="00254836" w:rsidP="00254836">
            <w:pPr>
              <w:rPr>
                <w:rFonts w:ascii="Times New Roman" w:eastAsia="Calibri" w:hAnsi="Times New Roman" w:cs="Times New Roman"/>
                <w:b/>
                <w:bCs/>
              </w:rPr>
            </w:pPr>
          </w:p>
        </w:tc>
        <w:tc>
          <w:tcPr>
            <w:tcW w:w="6911" w:type="dxa"/>
            <w:vAlign w:val="center"/>
          </w:tcPr>
          <w:p w14:paraId="4F025375" w14:textId="77777777" w:rsidR="00254836" w:rsidRPr="00254836" w:rsidRDefault="00254836" w:rsidP="00254836">
            <w:pPr>
              <w:rPr>
                <w:rFonts w:ascii="Times New Roman" w:eastAsia="Calibri" w:hAnsi="Times New Roman" w:cs="Times New Roman"/>
                <w:color w:val="000000"/>
              </w:rPr>
            </w:pPr>
            <w:r w:rsidRPr="00254836">
              <w:rPr>
                <w:rFonts w:ascii="Times New Roman" w:eastAsia="Calibri" w:hAnsi="Times New Roman" w:cs="Times New Roman"/>
                <w:bCs/>
              </w:rPr>
              <w:t>7. Практическое занятие</w:t>
            </w:r>
            <w:r w:rsidRPr="00254836">
              <w:rPr>
                <w:rFonts w:ascii="Times New Roman" w:eastAsia="Calibri" w:hAnsi="Times New Roman" w:cs="Times New Roman"/>
                <w:color w:val="000000"/>
              </w:rPr>
              <w:t xml:space="preserve">. </w:t>
            </w:r>
            <w:r w:rsidRPr="00254836">
              <w:rPr>
                <w:rFonts w:ascii="Times New Roman" w:eastAsia="Calibri" w:hAnsi="Times New Roman" w:cs="Times New Roman"/>
                <w:bCs/>
              </w:rPr>
              <w:t>Расчет пускового сопротивления двигателя постоянного тока аналитическим методом.</w:t>
            </w:r>
          </w:p>
        </w:tc>
        <w:tc>
          <w:tcPr>
            <w:tcW w:w="2665" w:type="dxa"/>
          </w:tcPr>
          <w:p w14:paraId="27488154"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2396347B"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59B85300" w14:textId="77777777" w:rsidTr="0097440A">
        <w:trPr>
          <w:trHeight w:val="200"/>
        </w:trPr>
        <w:tc>
          <w:tcPr>
            <w:tcW w:w="2487" w:type="dxa"/>
            <w:vMerge/>
          </w:tcPr>
          <w:p w14:paraId="388724A0" w14:textId="77777777" w:rsidR="00254836" w:rsidRPr="00254836" w:rsidRDefault="00254836" w:rsidP="00254836">
            <w:pPr>
              <w:rPr>
                <w:rFonts w:ascii="Times New Roman" w:eastAsia="Calibri" w:hAnsi="Times New Roman" w:cs="Times New Roman"/>
                <w:b/>
                <w:bCs/>
              </w:rPr>
            </w:pPr>
          </w:p>
        </w:tc>
        <w:tc>
          <w:tcPr>
            <w:tcW w:w="6911" w:type="dxa"/>
            <w:vAlign w:val="center"/>
          </w:tcPr>
          <w:p w14:paraId="3394D30F" w14:textId="77777777" w:rsidR="00254836" w:rsidRPr="00254836" w:rsidRDefault="00254836" w:rsidP="00254836">
            <w:pPr>
              <w:rPr>
                <w:rFonts w:ascii="Times New Roman" w:eastAsia="Calibri" w:hAnsi="Times New Roman" w:cs="Times New Roman"/>
                <w:color w:val="000000"/>
              </w:rPr>
            </w:pPr>
            <w:r w:rsidRPr="00254836">
              <w:rPr>
                <w:rFonts w:ascii="Times New Roman" w:eastAsia="Calibri" w:hAnsi="Times New Roman" w:cs="Times New Roman"/>
                <w:bCs/>
              </w:rPr>
              <w:t>8. Практическое занятие</w:t>
            </w:r>
            <w:r w:rsidRPr="00254836">
              <w:rPr>
                <w:rFonts w:ascii="Times New Roman" w:eastAsia="Calibri" w:hAnsi="Times New Roman" w:cs="Times New Roman"/>
                <w:color w:val="000000"/>
              </w:rPr>
              <w:t>.</w:t>
            </w:r>
            <w:r w:rsidRPr="00254836">
              <w:rPr>
                <w:rFonts w:ascii="Times New Roman" w:eastAsia="Calibri" w:hAnsi="Times New Roman" w:cs="Times New Roman"/>
                <w:bCs/>
              </w:rPr>
              <w:t xml:space="preserve"> Обслуживание оборудования в электрическом щите.</w:t>
            </w:r>
          </w:p>
        </w:tc>
        <w:tc>
          <w:tcPr>
            <w:tcW w:w="2665" w:type="dxa"/>
          </w:tcPr>
          <w:p w14:paraId="6F71C47B"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7A8BA14F"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1A76FA5B" w14:textId="77777777" w:rsidTr="0097440A">
        <w:trPr>
          <w:trHeight w:val="677"/>
        </w:trPr>
        <w:tc>
          <w:tcPr>
            <w:tcW w:w="2487" w:type="dxa"/>
            <w:vMerge/>
          </w:tcPr>
          <w:p w14:paraId="0F551838" w14:textId="77777777" w:rsidR="00254836" w:rsidRPr="00254836" w:rsidRDefault="00254836" w:rsidP="00254836">
            <w:pPr>
              <w:rPr>
                <w:rFonts w:ascii="Times New Roman" w:eastAsia="Calibri" w:hAnsi="Times New Roman" w:cs="Times New Roman"/>
                <w:b/>
                <w:bCs/>
              </w:rPr>
            </w:pPr>
          </w:p>
        </w:tc>
        <w:tc>
          <w:tcPr>
            <w:tcW w:w="6911" w:type="dxa"/>
            <w:vAlign w:val="center"/>
          </w:tcPr>
          <w:p w14:paraId="4E8EE16D" w14:textId="77777777" w:rsidR="00254836" w:rsidRPr="00254836" w:rsidRDefault="00254836" w:rsidP="00254836">
            <w:pPr>
              <w:rPr>
                <w:rFonts w:ascii="Times New Roman" w:eastAsia="Calibri" w:hAnsi="Times New Roman" w:cs="Times New Roman"/>
                <w:b/>
                <w:bCs/>
              </w:rPr>
            </w:pPr>
            <w:r w:rsidRPr="00254836">
              <w:rPr>
                <w:rFonts w:ascii="Times New Roman" w:eastAsia="Calibri" w:hAnsi="Times New Roman" w:cs="Times New Roman"/>
                <w:b/>
                <w:bCs/>
                <w:sz w:val="24"/>
                <w:szCs w:val="24"/>
                <w:lang w:eastAsia="ru-RU"/>
              </w:rPr>
              <w:t xml:space="preserve">В том числе самостоятельная работа обучающихся </w:t>
            </w:r>
            <w:r w:rsidRPr="00254836">
              <w:rPr>
                <w:rFonts w:ascii="Times New Roman" w:eastAsia="Calibri" w:hAnsi="Times New Roman" w:cs="Times New Roman"/>
                <w:color w:val="000000"/>
              </w:rPr>
              <w:t>Ремонт и обслуживание оборудования в силовых, распределительных щитах. Обслуживание щитов освещения.</w:t>
            </w:r>
          </w:p>
        </w:tc>
        <w:tc>
          <w:tcPr>
            <w:tcW w:w="2665" w:type="dxa"/>
          </w:tcPr>
          <w:p w14:paraId="5A6AFE91"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4</w:t>
            </w:r>
          </w:p>
        </w:tc>
        <w:tc>
          <w:tcPr>
            <w:tcW w:w="2497" w:type="dxa"/>
            <w:vMerge/>
          </w:tcPr>
          <w:p w14:paraId="55B4F710"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4F426E0C" w14:textId="77777777" w:rsidTr="0097440A">
        <w:trPr>
          <w:trHeight w:val="200"/>
        </w:trPr>
        <w:tc>
          <w:tcPr>
            <w:tcW w:w="2487" w:type="dxa"/>
            <w:vMerge w:val="restart"/>
          </w:tcPr>
          <w:p w14:paraId="616F2ADB" w14:textId="77777777" w:rsidR="00254836" w:rsidRPr="00254836" w:rsidRDefault="00254836" w:rsidP="00254836">
            <w:pPr>
              <w:rPr>
                <w:rFonts w:ascii="Times New Roman" w:eastAsia="Calibri" w:hAnsi="Times New Roman" w:cs="Times New Roman"/>
                <w:b/>
                <w:bCs/>
              </w:rPr>
            </w:pPr>
            <w:r w:rsidRPr="00254836">
              <w:rPr>
                <w:rFonts w:ascii="Times New Roman" w:eastAsia="Calibri" w:hAnsi="Times New Roman" w:cs="Times New Roman"/>
                <w:b/>
                <w:bCs/>
              </w:rPr>
              <w:t>Тема 1.4. Технология ремонта электромеханического оборудования</w:t>
            </w:r>
          </w:p>
        </w:tc>
        <w:tc>
          <w:tcPr>
            <w:tcW w:w="6911" w:type="dxa"/>
            <w:vAlign w:val="center"/>
          </w:tcPr>
          <w:p w14:paraId="00CBFD70" w14:textId="77777777" w:rsidR="00254836" w:rsidRPr="00254836" w:rsidRDefault="00254836" w:rsidP="00254836">
            <w:pPr>
              <w:rPr>
                <w:rFonts w:ascii="Times New Roman" w:eastAsia="Calibri" w:hAnsi="Times New Roman" w:cs="Times New Roman"/>
                <w:b/>
                <w:bCs/>
              </w:rPr>
            </w:pPr>
            <w:r w:rsidRPr="00254836">
              <w:rPr>
                <w:rFonts w:ascii="Times New Roman" w:eastAsia="Calibri" w:hAnsi="Times New Roman" w:cs="Times New Roman"/>
                <w:b/>
                <w:bCs/>
              </w:rPr>
              <w:t>Содержание</w:t>
            </w:r>
          </w:p>
        </w:tc>
        <w:tc>
          <w:tcPr>
            <w:tcW w:w="2665" w:type="dxa"/>
          </w:tcPr>
          <w:p w14:paraId="2CC6580D"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11</w:t>
            </w:r>
          </w:p>
        </w:tc>
        <w:tc>
          <w:tcPr>
            <w:tcW w:w="2497" w:type="dxa"/>
            <w:vMerge w:val="restart"/>
          </w:tcPr>
          <w:p w14:paraId="502CC490"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ОК 01-ОК 05, ОК 07, ОК 09</w:t>
            </w:r>
          </w:p>
          <w:p w14:paraId="607DA57C"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Cs/>
                <w:lang w:eastAsia="ru-RU"/>
              </w:rPr>
              <w:t>ПК 1.1,ПК 1.3</w:t>
            </w:r>
          </w:p>
        </w:tc>
      </w:tr>
      <w:tr w:rsidR="00254836" w:rsidRPr="00254836" w14:paraId="3F05B358" w14:textId="77777777" w:rsidTr="0097440A">
        <w:trPr>
          <w:trHeight w:val="200"/>
        </w:trPr>
        <w:tc>
          <w:tcPr>
            <w:tcW w:w="2487" w:type="dxa"/>
            <w:vMerge/>
          </w:tcPr>
          <w:p w14:paraId="4284A0B2" w14:textId="77777777" w:rsidR="00254836" w:rsidRPr="00254836" w:rsidRDefault="00254836" w:rsidP="00254836">
            <w:pPr>
              <w:rPr>
                <w:rFonts w:ascii="Times New Roman" w:eastAsia="Calibri" w:hAnsi="Times New Roman" w:cs="Times New Roman"/>
                <w:b/>
                <w:bCs/>
              </w:rPr>
            </w:pPr>
          </w:p>
        </w:tc>
        <w:tc>
          <w:tcPr>
            <w:tcW w:w="6911" w:type="dxa"/>
            <w:vAlign w:val="center"/>
          </w:tcPr>
          <w:p w14:paraId="75159A70" w14:textId="77777777" w:rsidR="00254836" w:rsidRPr="00254836" w:rsidRDefault="00254836" w:rsidP="00254836">
            <w:pPr>
              <w:rPr>
                <w:rFonts w:ascii="Times New Roman" w:eastAsia="Calibri" w:hAnsi="Times New Roman" w:cs="Times New Roman"/>
                <w:bCs/>
              </w:rPr>
            </w:pPr>
            <w:r w:rsidRPr="00254836">
              <w:rPr>
                <w:rFonts w:ascii="Times New Roman" w:eastAsia="Calibri" w:hAnsi="Times New Roman" w:cs="Times New Roman"/>
                <w:bCs/>
              </w:rPr>
              <w:t xml:space="preserve">1.Текущий ремонт электрических аппаратов. Особенности ремонта программируемых аппаратов. </w:t>
            </w:r>
          </w:p>
        </w:tc>
        <w:tc>
          <w:tcPr>
            <w:tcW w:w="2665" w:type="dxa"/>
          </w:tcPr>
          <w:p w14:paraId="58D2A95B"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24B7ECD7"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7FA68E41" w14:textId="77777777" w:rsidTr="0097440A">
        <w:trPr>
          <w:trHeight w:val="200"/>
        </w:trPr>
        <w:tc>
          <w:tcPr>
            <w:tcW w:w="2487" w:type="dxa"/>
            <w:vMerge/>
          </w:tcPr>
          <w:p w14:paraId="58BE1C7F" w14:textId="77777777" w:rsidR="00254836" w:rsidRPr="00254836" w:rsidRDefault="00254836" w:rsidP="00254836">
            <w:pPr>
              <w:rPr>
                <w:rFonts w:ascii="Times New Roman" w:eastAsia="Calibri" w:hAnsi="Times New Roman" w:cs="Times New Roman"/>
                <w:b/>
                <w:bCs/>
              </w:rPr>
            </w:pPr>
          </w:p>
        </w:tc>
        <w:tc>
          <w:tcPr>
            <w:tcW w:w="6911" w:type="dxa"/>
            <w:vAlign w:val="center"/>
          </w:tcPr>
          <w:p w14:paraId="105812B3" w14:textId="77777777" w:rsidR="00254836" w:rsidRPr="00254836" w:rsidRDefault="00254836" w:rsidP="00254836">
            <w:pPr>
              <w:rPr>
                <w:rFonts w:ascii="Times New Roman" w:eastAsia="Calibri" w:hAnsi="Times New Roman" w:cs="Times New Roman"/>
                <w:bCs/>
              </w:rPr>
            </w:pPr>
            <w:r w:rsidRPr="00254836">
              <w:rPr>
                <w:rFonts w:ascii="Times New Roman" w:eastAsia="Calibri" w:hAnsi="Times New Roman" w:cs="Times New Roman"/>
                <w:bCs/>
              </w:rPr>
              <w:t>2.Классификация контактов и причины их повреждения. Причины повреждений. Выявление причин на ранних стадиях</w:t>
            </w:r>
          </w:p>
        </w:tc>
        <w:tc>
          <w:tcPr>
            <w:tcW w:w="2665" w:type="dxa"/>
          </w:tcPr>
          <w:p w14:paraId="1DD21959"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20232747"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289B6C10" w14:textId="77777777" w:rsidTr="0097440A">
        <w:trPr>
          <w:trHeight w:val="200"/>
        </w:trPr>
        <w:tc>
          <w:tcPr>
            <w:tcW w:w="2487" w:type="dxa"/>
            <w:vMerge/>
          </w:tcPr>
          <w:p w14:paraId="33AC4E0C" w14:textId="77777777" w:rsidR="00254836" w:rsidRPr="00254836" w:rsidRDefault="00254836" w:rsidP="00254836">
            <w:pPr>
              <w:rPr>
                <w:rFonts w:ascii="Times New Roman" w:eastAsia="Calibri" w:hAnsi="Times New Roman" w:cs="Times New Roman"/>
                <w:b/>
                <w:bCs/>
              </w:rPr>
            </w:pPr>
          </w:p>
        </w:tc>
        <w:tc>
          <w:tcPr>
            <w:tcW w:w="6911" w:type="dxa"/>
            <w:vAlign w:val="center"/>
          </w:tcPr>
          <w:p w14:paraId="743AF4B4" w14:textId="77777777" w:rsidR="00254836" w:rsidRPr="00254836" w:rsidRDefault="00254836" w:rsidP="00254836">
            <w:pPr>
              <w:rPr>
                <w:rFonts w:ascii="Times New Roman" w:eastAsia="Calibri" w:hAnsi="Times New Roman" w:cs="Times New Roman"/>
                <w:bCs/>
              </w:rPr>
            </w:pPr>
            <w:r w:rsidRPr="00254836">
              <w:rPr>
                <w:rFonts w:ascii="Times New Roman" w:eastAsia="Calibri" w:hAnsi="Times New Roman" w:cs="Times New Roman"/>
                <w:bCs/>
              </w:rPr>
              <w:t>3.Проверка электрических цепей аппаратов. Причины отказов электрических аппаратов</w:t>
            </w:r>
          </w:p>
        </w:tc>
        <w:tc>
          <w:tcPr>
            <w:tcW w:w="2665" w:type="dxa"/>
          </w:tcPr>
          <w:p w14:paraId="14CA8F22"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39E1DB00"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18892507" w14:textId="77777777" w:rsidTr="0097440A">
        <w:trPr>
          <w:trHeight w:val="200"/>
        </w:trPr>
        <w:tc>
          <w:tcPr>
            <w:tcW w:w="2487" w:type="dxa"/>
            <w:vMerge/>
          </w:tcPr>
          <w:p w14:paraId="6D8D6C37" w14:textId="77777777" w:rsidR="00254836" w:rsidRPr="00254836" w:rsidRDefault="00254836" w:rsidP="00254836">
            <w:pPr>
              <w:rPr>
                <w:rFonts w:ascii="Times New Roman" w:eastAsia="Calibri" w:hAnsi="Times New Roman" w:cs="Times New Roman"/>
                <w:b/>
                <w:bCs/>
              </w:rPr>
            </w:pPr>
          </w:p>
        </w:tc>
        <w:tc>
          <w:tcPr>
            <w:tcW w:w="6911" w:type="dxa"/>
            <w:vAlign w:val="center"/>
          </w:tcPr>
          <w:p w14:paraId="657D61FB" w14:textId="77777777" w:rsidR="00254836" w:rsidRPr="00254836" w:rsidRDefault="00254836" w:rsidP="00254836">
            <w:pPr>
              <w:rPr>
                <w:rFonts w:ascii="Times New Roman" w:eastAsia="Calibri" w:hAnsi="Times New Roman" w:cs="Times New Roman"/>
                <w:bCs/>
              </w:rPr>
            </w:pPr>
            <w:r w:rsidRPr="00254836">
              <w:rPr>
                <w:rFonts w:ascii="Times New Roman" w:eastAsia="Calibri" w:hAnsi="Times New Roman" w:cs="Times New Roman"/>
                <w:bCs/>
              </w:rPr>
              <w:t>4.Разборка электрических аппаратов</w:t>
            </w:r>
          </w:p>
        </w:tc>
        <w:tc>
          <w:tcPr>
            <w:tcW w:w="2665" w:type="dxa"/>
          </w:tcPr>
          <w:p w14:paraId="1624B885"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19C79418"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0F2D534A" w14:textId="77777777" w:rsidTr="0097440A">
        <w:trPr>
          <w:trHeight w:val="200"/>
        </w:trPr>
        <w:tc>
          <w:tcPr>
            <w:tcW w:w="2487" w:type="dxa"/>
            <w:vMerge/>
          </w:tcPr>
          <w:p w14:paraId="605E3BE2" w14:textId="77777777" w:rsidR="00254836" w:rsidRPr="00254836" w:rsidRDefault="00254836" w:rsidP="00254836">
            <w:pPr>
              <w:rPr>
                <w:rFonts w:ascii="Times New Roman" w:eastAsia="Calibri" w:hAnsi="Times New Roman" w:cs="Times New Roman"/>
                <w:b/>
                <w:bCs/>
              </w:rPr>
            </w:pPr>
          </w:p>
        </w:tc>
        <w:tc>
          <w:tcPr>
            <w:tcW w:w="6911" w:type="dxa"/>
            <w:vAlign w:val="center"/>
          </w:tcPr>
          <w:p w14:paraId="1A2C2BBD" w14:textId="77777777" w:rsidR="00254836" w:rsidRPr="00254836" w:rsidRDefault="00254836" w:rsidP="00254836">
            <w:pPr>
              <w:rPr>
                <w:rFonts w:ascii="Times New Roman" w:eastAsia="Calibri" w:hAnsi="Times New Roman" w:cs="Times New Roman"/>
                <w:bCs/>
              </w:rPr>
            </w:pPr>
            <w:r w:rsidRPr="00254836">
              <w:rPr>
                <w:rFonts w:ascii="Times New Roman" w:eastAsia="Calibri" w:hAnsi="Times New Roman" w:cs="Times New Roman"/>
                <w:bCs/>
              </w:rPr>
              <w:t>5.Ремонт воздушных автоматических выключателей, контакторов и магнитных пускателей</w:t>
            </w:r>
          </w:p>
        </w:tc>
        <w:tc>
          <w:tcPr>
            <w:tcW w:w="2665" w:type="dxa"/>
          </w:tcPr>
          <w:p w14:paraId="2B96B4F3"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4FA88619"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74AD0D0D" w14:textId="77777777" w:rsidTr="0097440A">
        <w:trPr>
          <w:trHeight w:val="200"/>
        </w:trPr>
        <w:tc>
          <w:tcPr>
            <w:tcW w:w="2487" w:type="dxa"/>
            <w:vMerge/>
          </w:tcPr>
          <w:p w14:paraId="58E0E811" w14:textId="77777777" w:rsidR="00254836" w:rsidRPr="00254836" w:rsidRDefault="00254836" w:rsidP="00254836">
            <w:pPr>
              <w:rPr>
                <w:rFonts w:ascii="Times New Roman" w:eastAsia="Calibri" w:hAnsi="Times New Roman" w:cs="Times New Roman"/>
                <w:b/>
                <w:bCs/>
              </w:rPr>
            </w:pPr>
          </w:p>
        </w:tc>
        <w:tc>
          <w:tcPr>
            <w:tcW w:w="6911" w:type="dxa"/>
            <w:vAlign w:val="center"/>
          </w:tcPr>
          <w:p w14:paraId="4733B821" w14:textId="77777777" w:rsidR="00254836" w:rsidRPr="00254836" w:rsidRDefault="00254836" w:rsidP="00254836">
            <w:pPr>
              <w:rPr>
                <w:rFonts w:ascii="Times New Roman" w:eastAsia="Calibri" w:hAnsi="Times New Roman" w:cs="Times New Roman"/>
                <w:bCs/>
              </w:rPr>
            </w:pPr>
            <w:r w:rsidRPr="00254836">
              <w:rPr>
                <w:rFonts w:ascii="Times New Roman" w:eastAsia="Calibri" w:hAnsi="Times New Roman" w:cs="Times New Roman"/>
                <w:bCs/>
              </w:rPr>
              <w:t xml:space="preserve">6.Пусконаладочные работы после ремонта аппаратов. </w:t>
            </w:r>
            <w:proofErr w:type="spellStart"/>
            <w:r w:rsidRPr="00254836">
              <w:rPr>
                <w:rFonts w:ascii="Times New Roman" w:eastAsia="Calibri" w:hAnsi="Times New Roman" w:cs="Times New Roman"/>
                <w:bCs/>
              </w:rPr>
              <w:t>Пусконаладка</w:t>
            </w:r>
            <w:proofErr w:type="spellEnd"/>
            <w:r w:rsidRPr="00254836">
              <w:rPr>
                <w:rFonts w:ascii="Times New Roman" w:eastAsia="Calibri" w:hAnsi="Times New Roman" w:cs="Times New Roman"/>
                <w:bCs/>
              </w:rPr>
              <w:t xml:space="preserve"> электротехнического оборудования в том числе сборного.</w:t>
            </w:r>
          </w:p>
        </w:tc>
        <w:tc>
          <w:tcPr>
            <w:tcW w:w="2665" w:type="dxa"/>
          </w:tcPr>
          <w:p w14:paraId="262BAFAB"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1</w:t>
            </w:r>
          </w:p>
        </w:tc>
        <w:tc>
          <w:tcPr>
            <w:tcW w:w="2497" w:type="dxa"/>
            <w:vMerge/>
          </w:tcPr>
          <w:p w14:paraId="74FEF940"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50B79A72" w14:textId="77777777" w:rsidTr="0097440A">
        <w:tc>
          <w:tcPr>
            <w:tcW w:w="9398" w:type="dxa"/>
            <w:gridSpan w:val="2"/>
          </w:tcPr>
          <w:p w14:paraId="2DDA8EDB" w14:textId="77777777" w:rsidR="00254836" w:rsidRPr="00254836" w:rsidRDefault="00254836" w:rsidP="00254836">
            <w:pPr>
              <w:rPr>
                <w:rFonts w:ascii="Times New Roman" w:eastAsia="Calibri" w:hAnsi="Times New Roman" w:cs="Times New Roman"/>
                <w:i/>
                <w:lang w:eastAsia="ru-RU"/>
              </w:rPr>
            </w:pPr>
            <w:r w:rsidRPr="00254836">
              <w:rPr>
                <w:rFonts w:ascii="Times New Roman" w:eastAsia="Calibri" w:hAnsi="Times New Roman" w:cs="Times New Roman"/>
                <w:b/>
                <w:bCs/>
              </w:rPr>
              <w:t>Раздел 2. Основы организации работ по испытанию и диагностике электрооборудования</w:t>
            </w:r>
          </w:p>
        </w:tc>
        <w:tc>
          <w:tcPr>
            <w:tcW w:w="2665" w:type="dxa"/>
          </w:tcPr>
          <w:p w14:paraId="34A72706" w14:textId="77777777" w:rsidR="00254836" w:rsidRPr="00254836" w:rsidRDefault="00254836" w:rsidP="00254836">
            <w:pPr>
              <w:rPr>
                <w:rFonts w:ascii="Times New Roman" w:eastAsia="Calibri" w:hAnsi="Times New Roman" w:cs="Times New Roman"/>
                <w:b/>
                <w:bCs/>
                <w:lang w:eastAsia="ru-RU"/>
              </w:rPr>
            </w:pPr>
          </w:p>
        </w:tc>
        <w:tc>
          <w:tcPr>
            <w:tcW w:w="2497" w:type="dxa"/>
          </w:tcPr>
          <w:p w14:paraId="0B90E541"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3AC114D7" w14:textId="77777777" w:rsidTr="0097440A">
        <w:trPr>
          <w:trHeight w:val="20"/>
        </w:trPr>
        <w:tc>
          <w:tcPr>
            <w:tcW w:w="9398" w:type="dxa"/>
            <w:gridSpan w:val="2"/>
          </w:tcPr>
          <w:p w14:paraId="2EACEB38" w14:textId="77777777" w:rsidR="00254836" w:rsidRPr="00254836" w:rsidRDefault="00254836" w:rsidP="00254836">
            <w:pPr>
              <w:rPr>
                <w:rFonts w:ascii="Times New Roman" w:eastAsia="Calibri" w:hAnsi="Times New Roman" w:cs="Times New Roman"/>
                <w:i/>
                <w:lang w:eastAsia="ru-RU"/>
              </w:rPr>
            </w:pPr>
            <w:r w:rsidRPr="00254836">
              <w:rPr>
                <w:rFonts w:ascii="Times New Roman" w:eastAsia="Calibri" w:hAnsi="Times New Roman" w:cs="Times New Roman"/>
                <w:b/>
                <w:bCs/>
              </w:rPr>
              <w:t>МДК. 01.02 Основы организации работ по испытанию и диагностике электрооборудования</w:t>
            </w:r>
          </w:p>
        </w:tc>
        <w:tc>
          <w:tcPr>
            <w:tcW w:w="2665" w:type="dxa"/>
          </w:tcPr>
          <w:p w14:paraId="3AC89B16"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131/40</w:t>
            </w:r>
          </w:p>
        </w:tc>
        <w:tc>
          <w:tcPr>
            <w:tcW w:w="2497" w:type="dxa"/>
          </w:tcPr>
          <w:p w14:paraId="3CF2695E"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57060483" w14:textId="77777777" w:rsidTr="0097440A">
        <w:tc>
          <w:tcPr>
            <w:tcW w:w="2487" w:type="dxa"/>
            <w:vMerge w:val="restart"/>
          </w:tcPr>
          <w:p w14:paraId="1C493FD8"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
                <w:bCs/>
              </w:rPr>
              <w:t xml:space="preserve">Тема 2.1. Дефекты и их определение в электрическом и </w:t>
            </w:r>
            <w:r w:rsidRPr="00254836">
              <w:rPr>
                <w:rFonts w:ascii="Times New Roman" w:eastAsia="Calibri" w:hAnsi="Times New Roman" w:cs="Times New Roman"/>
                <w:b/>
                <w:bCs/>
              </w:rPr>
              <w:lastRenderedPageBreak/>
              <w:t>электромеханическом оборудовании</w:t>
            </w:r>
          </w:p>
        </w:tc>
        <w:tc>
          <w:tcPr>
            <w:tcW w:w="6911" w:type="dxa"/>
          </w:tcPr>
          <w:p w14:paraId="4122FCBD" w14:textId="77777777" w:rsidR="00254836" w:rsidRPr="00254836" w:rsidRDefault="00254836" w:rsidP="00254836">
            <w:pPr>
              <w:rPr>
                <w:rFonts w:ascii="Times New Roman" w:eastAsia="Calibri" w:hAnsi="Times New Roman" w:cs="Times New Roman"/>
                <w:b/>
                <w:lang w:eastAsia="ru-RU"/>
              </w:rPr>
            </w:pPr>
            <w:r w:rsidRPr="00254836">
              <w:rPr>
                <w:rFonts w:ascii="Times New Roman" w:eastAsia="Calibri" w:hAnsi="Times New Roman" w:cs="Times New Roman"/>
                <w:b/>
                <w:bCs/>
                <w:lang w:eastAsia="ru-RU"/>
              </w:rPr>
              <w:lastRenderedPageBreak/>
              <w:t xml:space="preserve">Содержание </w:t>
            </w:r>
          </w:p>
        </w:tc>
        <w:tc>
          <w:tcPr>
            <w:tcW w:w="2665" w:type="dxa"/>
          </w:tcPr>
          <w:p w14:paraId="7646AC22"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40/16</w:t>
            </w:r>
          </w:p>
        </w:tc>
        <w:tc>
          <w:tcPr>
            <w:tcW w:w="2497" w:type="dxa"/>
            <w:vMerge w:val="restart"/>
          </w:tcPr>
          <w:p w14:paraId="10468D84"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ОК 01-ОК 05, ОК 07, ОК 09</w:t>
            </w:r>
          </w:p>
          <w:p w14:paraId="7DAFA97C"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Cs/>
                <w:lang w:eastAsia="ru-RU"/>
              </w:rPr>
              <w:t>ПК 1.1,ПК 1.3</w:t>
            </w:r>
          </w:p>
        </w:tc>
      </w:tr>
      <w:tr w:rsidR="00254836" w:rsidRPr="00254836" w14:paraId="68174DA7" w14:textId="77777777" w:rsidTr="0097440A">
        <w:trPr>
          <w:trHeight w:val="396"/>
        </w:trPr>
        <w:tc>
          <w:tcPr>
            <w:tcW w:w="2487" w:type="dxa"/>
            <w:vMerge/>
          </w:tcPr>
          <w:p w14:paraId="1CE80935"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0CB5F426" w14:textId="77777777" w:rsidR="00254836" w:rsidRPr="00254836" w:rsidRDefault="00254836" w:rsidP="00254836">
            <w:pPr>
              <w:tabs>
                <w:tab w:val="left" w:pos="287"/>
              </w:tabs>
              <w:jc w:val="both"/>
              <w:rPr>
                <w:rFonts w:ascii="Times New Roman" w:eastAsia="Calibri" w:hAnsi="Times New Roman" w:cs="Times New Roman"/>
                <w:bCs/>
              </w:rPr>
            </w:pPr>
            <w:r w:rsidRPr="00254836">
              <w:rPr>
                <w:rFonts w:ascii="Times New Roman" w:eastAsia="Calibri" w:hAnsi="Times New Roman" w:cs="Times New Roman"/>
                <w:bCs/>
              </w:rPr>
              <w:t>1.Общие вопросы дефектоскопии электрооборудования.</w:t>
            </w:r>
          </w:p>
          <w:p w14:paraId="3B640AA1" w14:textId="77777777" w:rsidR="00254836" w:rsidRPr="00254836" w:rsidRDefault="00254836" w:rsidP="00254836">
            <w:pPr>
              <w:suppressAutoHyphens/>
              <w:ind w:left="720"/>
              <w:contextualSpacing/>
              <w:jc w:val="both"/>
              <w:rPr>
                <w:rFonts w:ascii="Times New Roman" w:eastAsia="Calibri" w:hAnsi="Times New Roman" w:cs="Times New Roman"/>
                <w:lang w:eastAsia="ru-RU"/>
              </w:rPr>
            </w:pPr>
            <w:r w:rsidRPr="00254836">
              <w:rPr>
                <w:rFonts w:ascii="Times New Roman" w:eastAsia="Calibri" w:hAnsi="Times New Roman" w:cs="Times New Roman"/>
                <w:bCs/>
              </w:rPr>
              <w:t xml:space="preserve"> </w:t>
            </w:r>
          </w:p>
        </w:tc>
        <w:tc>
          <w:tcPr>
            <w:tcW w:w="2665" w:type="dxa"/>
          </w:tcPr>
          <w:p w14:paraId="07F89E81"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67E5706F" w14:textId="77777777" w:rsidR="00254836" w:rsidRPr="00254836" w:rsidRDefault="00254836" w:rsidP="00254836">
            <w:pPr>
              <w:suppressAutoHyphens/>
              <w:jc w:val="both"/>
              <w:rPr>
                <w:rFonts w:ascii="Times New Roman" w:eastAsia="Calibri" w:hAnsi="Times New Roman" w:cs="Times New Roman"/>
                <w:lang w:eastAsia="ru-RU"/>
              </w:rPr>
            </w:pPr>
          </w:p>
        </w:tc>
      </w:tr>
      <w:tr w:rsidR="00254836" w:rsidRPr="00254836" w14:paraId="585C62F0" w14:textId="77777777" w:rsidTr="0097440A">
        <w:trPr>
          <w:trHeight w:val="396"/>
        </w:trPr>
        <w:tc>
          <w:tcPr>
            <w:tcW w:w="2487" w:type="dxa"/>
            <w:vMerge/>
          </w:tcPr>
          <w:p w14:paraId="610AFF1F"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7DEA20F9" w14:textId="77777777" w:rsidR="00254836" w:rsidRPr="00254836" w:rsidRDefault="00254836" w:rsidP="00254836">
            <w:pPr>
              <w:tabs>
                <w:tab w:val="left" w:pos="287"/>
              </w:tabs>
              <w:jc w:val="both"/>
              <w:rPr>
                <w:rFonts w:ascii="Times New Roman" w:eastAsia="Calibri" w:hAnsi="Times New Roman" w:cs="Times New Roman"/>
                <w:bCs/>
              </w:rPr>
            </w:pPr>
            <w:r w:rsidRPr="00254836">
              <w:rPr>
                <w:rFonts w:ascii="Times New Roman" w:eastAsia="Calibri" w:hAnsi="Times New Roman" w:cs="Times New Roman"/>
                <w:bCs/>
              </w:rPr>
              <w:t xml:space="preserve">2.Основные задачи дефектоскопии. </w:t>
            </w:r>
          </w:p>
        </w:tc>
        <w:tc>
          <w:tcPr>
            <w:tcW w:w="2665" w:type="dxa"/>
          </w:tcPr>
          <w:p w14:paraId="19FFF30F"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0B1C5102" w14:textId="77777777" w:rsidR="00254836" w:rsidRPr="00254836" w:rsidRDefault="00254836" w:rsidP="00254836">
            <w:pPr>
              <w:suppressAutoHyphens/>
              <w:jc w:val="both"/>
              <w:rPr>
                <w:rFonts w:ascii="Times New Roman" w:eastAsia="Calibri" w:hAnsi="Times New Roman" w:cs="Times New Roman"/>
                <w:lang w:eastAsia="ru-RU"/>
              </w:rPr>
            </w:pPr>
          </w:p>
        </w:tc>
      </w:tr>
      <w:tr w:rsidR="00254836" w:rsidRPr="00254836" w14:paraId="39C04FE9" w14:textId="77777777" w:rsidTr="0097440A">
        <w:trPr>
          <w:trHeight w:val="396"/>
        </w:trPr>
        <w:tc>
          <w:tcPr>
            <w:tcW w:w="2487" w:type="dxa"/>
            <w:vMerge/>
          </w:tcPr>
          <w:p w14:paraId="6B4C6747"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6D2303AE" w14:textId="77777777" w:rsidR="00254836" w:rsidRPr="00254836" w:rsidRDefault="00254836" w:rsidP="00254836">
            <w:pPr>
              <w:tabs>
                <w:tab w:val="left" w:pos="287"/>
              </w:tabs>
              <w:jc w:val="both"/>
              <w:rPr>
                <w:rFonts w:ascii="Times New Roman" w:eastAsia="Calibri" w:hAnsi="Times New Roman" w:cs="Times New Roman"/>
                <w:bCs/>
              </w:rPr>
            </w:pPr>
            <w:r w:rsidRPr="00254836">
              <w:rPr>
                <w:rFonts w:ascii="Times New Roman" w:eastAsia="Calibri" w:hAnsi="Times New Roman" w:cs="Times New Roman"/>
                <w:bCs/>
              </w:rPr>
              <w:t>3.Эксплуатационные показатели. Документы.</w:t>
            </w:r>
          </w:p>
        </w:tc>
        <w:tc>
          <w:tcPr>
            <w:tcW w:w="2665" w:type="dxa"/>
          </w:tcPr>
          <w:p w14:paraId="735111D5"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082620AD" w14:textId="77777777" w:rsidR="00254836" w:rsidRPr="00254836" w:rsidRDefault="00254836" w:rsidP="00254836">
            <w:pPr>
              <w:suppressAutoHyphens/>
              <w:jc w:val="both"/>
              <w:rPr>
                <w:rFonts w:ascii="Times New Roman" w:eastAsia="Calibri" w:hAnsi="Times New Roman" w:cs="Times New Roman"/>
                <w:lang w:eastAsia="ru-RU"/>
              </w:rPr>
            </w:pPr>
          </w:p>
        </w:tc>
      </w:tr>
      <w:tr w:rsidR="00254836" w:rsidRPr="00254836" w14:paraId="2214D263" w14:textId="77777777" w:rsidTr="0097440A">
        <w:trPr>
          <w:trHeight w:val="396"/>
        </w:trPr>
        <w:tc>
          <w:tcPr>
            <w:tcW w:w="2487" w:type="dxa"/>
            <w:vMerge/>
          </w:tcPr>
          <w:p w14:paraId="21C666ED"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53675E4D"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bCs/>
              </w:rPr>
              <w:t>4.Основные способы неразрушающего контроля при испытании и диагностике электрического и электромеханического оборудования</w:t>
            </w:r>
          </w:p>
        </w:tc>
        <w:tc>
          <w:tcPr>
            <w:tcW w:w="2665" w:type="dxa"/>
          </w:tcPr>
          <w:p w14:paraId="3F997F66"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7EB93435" w14:textId="77777777" w:rsidR="00254836" w:rsidRPr="00254836" w:rsidRDefault="00254836" w:rsidP="00254836">
            <w:pPr>
              <w:suppressAutoHyphens/>
              <w:jc w:val="both"/>
              <w:rPr>
                <w:rFonts w:ascii="Times New Roman" w:eastAsia="Calibri" w:hAnsi="Times New Roman" w:cs="Times New Roman"/>
                <w:lang w:eastAsia="ru-RU"/>
              </w:rPr>
            </w:pPr>
          </w:p>
        </w:tc>
      </w:tr>
      <w:tr w:rsidR="00254836" w:rsidRPr="00254836" w14:paraId="76CE75E4" w14:textId="77777777" w:rsidTr="0097440A">
        <w:trPr>
          <w:trHeight w:val="396"/>
        </w:trPr>
        <w:tc>
          <w:tcPr>
            <w:tcW w:w="2487" w:type="dxa"/>
            <w:vMerge/>
          </w:tcPr>
          <w:p w14:paraId="13D7E0A2"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5BD150F6"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bCs/>
              </w:rPr>
              <w:t>5.Тепловой метод контроля, основные термины.</w:t>
            </w:r>
          </w:p>
        </w:tc>
        <w:tc>
          <w:tcPr>
            <w:tcW w:w="2665" w:type="dxa"/>
          </w:tcPr>
          <w:p w14:paraId="081BCA5B"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2D2EC87F" w14:textId="77777777" w:rsidR="00254836" w:rsidRPr="00254836" w:rsidRDefault="00254836" w:rsidP="00254836">
            <w:pPr>
              <w:suppressAutoHyphens/>
              <w:jc w:val="both"/>
              <w:rPr>
                <w:rFonts w:ascii="Times New Roman" w:eastAsia="Calibri" w:hAnsi="Times New Roman" w:cs="Times New Roman"/>
                <w:lang w:eastAsia="ru-RU"/>
              </w:rPr>
            </w:pPr>
          </w:p>
        </w:tc>
      </w:tr>
      <w:tr w:rsidR="00254836" w:rsidRPr="00254836" w14:paraId="05619EAD" w14:textId="77777777" w:rsidTr="0097440A">
        <w:trPr>
          <w:trHeight w:val="396"/>
        </w:trPr>
        <w:tc>
          <w:tcPr>
            <w:tcW w:w="2487" w:type="dxa"/>
            <w:vMerge/>
          </w:tcPr>
          <w:p w14:paraId="698DB026"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7BAB999D" w14:textId="77777777" w:rsidR="00254836" w:rsidRPr="00254836" w:rsidRDefault="00254836" w:rsidP="00254836">
            <w:pPr>
              <w:suppressAutoHyphens/>
              <w:jc w:val="both"/>
              <w:rPr>
                <w:rFonts w:ascii="Times New Roman" w:eastAsia="Calibri" w:hAnsi="Times New Roman" w:cs="Times New Roman"/>
                <w:bCs/>
              </w:rPr>
            </w:pPr>
            <w:r w:rsidRPr="00254836">
              <w:rPr>
                <w:rFonts w:ascii="Times New Roman" w:eastAsia="Calibri" w:hAnsi="Times New Roman" w:cs="Times New Roman"/>
                <w:bCs/>
              </w:rPr>
              <w:t>6.Назначение теплового метода контроля</w:t>
            </w:r>
          </w:p>
        </w:tc>
        <w:tc>
          <w:tcPr>
            <w:tcW w:w="2665" w:type="dxa"/>
          </w:tcPr>
          <w:p w14:paraId="013106E3"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50E1E6D7" w14:textId="77777777" w:rsidR="00254836" w:rsidRPr="00254836" w:rsidRDefault="00254836" w:rsidP="00254836">
            <w:pPr>
              <w:suppressAutoHyphens/>
              <w:jc w:val="both"/>
              <w:rPr>
                <w:rFonts w:ascii="Times New Roman" w:eastAsia="Calibri" w:hAnsi="Times New Roman" w:cs="Times New Roman"/>
                <w:lang w:eastAsia="ru-RU"/>
              </w:rPr>
            </w:pPr>
          </w:p>
        </w:tc>
      </w:tr>
      <w:tr w:rsidR="00254836" w:rsidRPr="00254836" w14:paraId="5A050617" w14:textId="77777777" w:rsidTr="0097440A">
        <w:trPr>
          <w:trHeight w:val="396"/>
        </w:trPr>
        <w:tc>
          <w:tcPr>
            <w:tcW w:w="2487" w:type="dxa"/>
            <w:vMerge/>
          </w:tcPr>
          <w:p w14:paraId="0D110640"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61298FF4"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bCs/>
              </w:rPr>
              <w:t>7.Электрические методы неразрушающего контроля</w:t>
            </w:r>
          </w:p>
        </w:tc>
        <w:tc>
          <w:tcPr>
            <w:tcW w:w="2665" w:type="dxa"/>
          </w:tcPr>
          <w:p w14:paraId="12846127"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7B8FE304" w14:textId="77777777" w:rsidR="00254836" w:rsidRPr="00254836" w:rsidRDefault="00254836" w:rsidP="00254836">
            <w:pPr>
              <w:suppressAutoHyphens/>
              <w:jc w:val="both"/>
              <w:rPr>
                <w:rFonts w:ascii="Times New Roman" w:eastAsia="Calibri" w:hAnsi="Times New Roman" w:cs="Times New Roman"/>
                <w:lang w:eastAsia="ru-RU"/>
              </w:rPr>
            </w:pPr>
          </w:p>
        </w:tc>
      </w:tr>
      <w:tr w:rsidR="00254836" w:rsidRPr="00254836" w14:paraId="13669578" w14:textId="77777777" w:rsidTr="0097440A">
        <w:trPr>
          <w:trHeight w:val="396"/>
        </w:trPr>
        <w:tc>
          <w:tcPr>
            <w:tcW w:w="2487" w:type="dxa"/>
            <w:vMerge/>
          </w:tcPr>
          <w:p w14:paraId="0DC78117"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39B015F0"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bCs/>
              </w:rPr>
              <w:t>8.Вибродиагностика</w:t>
            </w:r>
          </w:p>
        </w:tc>
        <w:tc>
          <w:tcPr>
            <w:tcW w:w="2665" w:type="dxa"/>
          </w:tcPr>
          <w:p w14:paraId="33467613"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312C813C" w14:textId="77777777" w:rsidR="00254836" w:rsidRPr="00254836" w:rsidRDefault="00254836" w:rsidP="00254836">
            <w:pPr>
              <w:suppressAutoHyphens/>
              <w:jc w:val="both"/>
              <w:rPr>
                <w:rFonts w:ascii="Times New Roman" w:eastAsia="Calibri" w:hAnsi="Times New Roman" w:cs="Times New Roman"/>
                <w:lang w:eastAsia="ru-RU"/>
              </w:rPr>
            </w:pPr>
          </w:p>
        </w:tc>
      </w:tr>
      <w:tr w:rsidR="00254836" w:rsidRPr="00254836" w14:paraId="43B62AD4" w14:textId="77777777" w:rsidTr="0097440A">
        <w:trPr>
          <w:trHeight w:val="396"/>
        </w:trPr>
        <w:tc>
          <w:tcPr>
            <w:tcW w:w="2487" w:type="dxa"/>
            <w:vMerge/>
          </w:tcPr>
          <w:p w14:paraId="6180D8AF"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2705A557"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bCs/>
              </w:rPr>
              <w:t xml:space="preserve">9.Магнитная </w:t>
            </w:r>
            <w:proofErr w:type="spellStart"/>
            <w:r w:rsidRPr="00254836">
              <w:rPr>
                <w:rFonts w:ascii="Times New Roman" w:eastAsia="Calibri" w:hAnsi="Times New Roman" w:cs="Times New Roman"/>
                <w:bCs/>
              </w:rPr>
              <w:t>струтуроскопия</w:t>
            </w:r>
            <w:proofErr w:type="spellEnd"/>
          </w:p>
        </w:tc>
        <w:tc>
          <w:tcPr>
            <w:tcW w:w="2665" w:type="dxa"/>
          </w:tcPr>
          <w:p w14:paraId="1EA4C66F"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325D6345" w14:textId="77777777" w:rsidR="00254836" w:rsidRPr="00254836" w:rsidRDefault="00254836" w:rsidP="00254836">
            <w:pPr>
              <w:suppressAutoHyphens/>
              <w:jc w:val="both"/>
              <w:rPr>
                <w:rFonts w:ascii="Times New Roman" w:eastAsia="Calibri" w:hAnsi="Times New Roman" w:cs="Times New Roman"/>
                <w:lang w:eastAsia="ru-RU"/>
              </w:rPr>
            </w:pPr>
          </w:p>
        </w:tc>
      </w:tr>
      <w:tr w:rsidR="00254836" w:rsidRPr="00254836" w14:paraId="61917823" w14:textId="77777777" w:rsidTr="0097440A">
        <w:trPr>
          <w:trHeight w:val="396"/>
        </w:trPr>
        <w:tc>
          <w:tcPr>
            <w:tcW w:w="2487" w:type="dxa"/>
            <w:vMerge/>
          </w:tcPr>
          <w:p w14:paraId="3E95DBE9"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16224BC5"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bCs/>
              </w:rPr>
              <w:t>10.Акустические методы контроля</w:t>
            </w:r>
          </w:p>
        </w:tc>
        <w:tc>
          <w:tcPr>
            <w:tcW w:w="2665" w:type="dxa"/>
          </w:tcPr>
          <w:p w14:paraId="3CC17B0A"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659A0A7E" w14:textId="77777777" w:rsidR="00254836" w:rsidRPr="00254836" w:rsidRDefault="00254836" w:rsidP="00254836">
            <w:pPr>
              <w:suppressAutoHyphens/>
              <w:jc w:val="both"/>
              <w:rPr>
                <w:rFonts w:ascii="Times New Roman" w:eastAsia="Calibri" w:hAnsi="Times New Roman" w:cs="Times New Roman"/>
                <w:lang w:eastAsia="ru-RU"/>
              </w:rPr>
            </w:pPr>
          </w:p>
        </w:tc>
      </w:tr>
      <w:tr w:rsidR="00254836" w:rsidRPr="00254836" w14:paraId="0CCD703C" w14:textId="77777777" w:rsidTr="0097440A">
        <w:trPr>
          <w:trHeight w:val="20"/>
        </w:trPr>
        <w:tc>
          <w:tcPr>
            <w:tcW w:w="2487" w:type="dxa"/>
            <w:vMerge/>
          </w:tcPr>
          <w:p w14:paraId="24BAB3ED"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29956371" w14:textId="77777777" w:rsidR="00254836" w:rsidRPr="00254836" w:rsidRDefault="00254836" w:rsidP="00254836">
            <w:pPr>
              <w:suppressAutoHyphens/>
              <w:jc w:val="both"/>
              <w:rPr>
                <w:rFonts w:ascii="Times New Roman" w:eastAsia="Calibri" w:hAnsi="Times New Roman" w:cs="Times New Roman"/>
                <w:b/>
                <w:lang w:eastAsia="ru-RU"/>
              </w:rPr>
            </w:pPr>
            <w:r w:rsidRPr="00254836">
              <w:rPr>
                <w:rFonts w:ascii="Times New Roman" w:eastAsia="Calibri" w:hAnsi="Times New Roman" w:cs="Times New Roman"/>
                <w:b/>
                <w:bCs/>
                <w:lang w:eastAsia="ru-RU"/>
              </w:rPr>
              <w:t>В том числе практических и лабораторных занятий</w:t>
            </w:r>
          </w:p>
        </w:tc>
        <w:tc>
          <w:tcPr>
            <w:tcW w:w="2665" w:type="dxa"/>
          </w:tcPr>
          <w:p w14:paraId="63149F72" w14:textId="77777777" w:rsidR="00254836" w:rsidRPr="00254836" w:rsidRDefault="00254836" w:rsidP="00254836">
            <w:pPr>
              <w:suppressAutoHyphens/>
              <w:jc w:val="both"/>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16/16</w:t>
            </w:r>
          </w:p>
        </w:tc>
        <w:tc>
          <w:tcPr>
            <w:tcW w:w="2497" w:type="dxa"/>
            <w:vMerge/>
          </w:tcPr>
          <w:p w14:paraId="2935B780" w14:textId="77777777" w:rsidR="00254836" w:rsidRPr="00254836" w:rsidRDefault="00254836" w:rsidP="00254836">
            <w:pPr>
              <w:suppressAutoHyphens/>
              <w:jc w:val="both"/>
              <w:rPr>
                <w:rFonts w:ascii="Times New Roman" w:eastAsia="Calibri" w:hAnsi="Times New Roman" w:cs="Times New Roman"/>
                <w:b/>
                <w:bCs/>
                <w:lang w:eastAsia="ru-RU"/>
              </w:rPr>
            </w:pPr>
          </w:p>
        </w:tc>
      </w:tr>
      <w:tr w:rsidR="00254836" w:rsidRPr="00254836" w14:paraId="625AAB46" w14:textId="77777777" w:rsidTr="0097440A">
        <w:trPr>
          <w:trHeight w:val="20"/>
        </w:trPr>
        <w:tc>
          <w:tcPr>
            <w:tcW w:w="2487" w:type="dxa"/>
            <w:vMerge/>
          </w:tcPr>
          <w:p w14:paraId="40577341"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75ED6D0F" w14:textId="77777777" w:rsidR="00254836" w:rsidRPr="00254836" w:rsidRDefault="00254836" w:rsidP="00254836">
            <w:pPr>
              <w:suppressAutoHyphens/>
              <w:jc w:val="both"/>
              <w:rPr>
                <w:rFonts w:ascii="Times New Roman" w:eastAsia="Calibri" w:hAnsi="Times New Roman" w:cs="Times New Roman"/>
                <w:b/>
                <w:bCs/>
                <w:lang w:eastAsia="ru-RU"/>
              </w:rPr>
            </w:pPr>
            <w:r w:rsidRPr="00254836">
              <w:rPr>
                <w:rFonts w:ascii="Times New Roman" w:eastAsia="Calibri" w:hAnsi="Times New Roman" w:cs="Times New Roman"/>
              </w:rPr>
              <w:t>1.Практическое занятие. Положения ГОСТ. Состав диагностических процессов. Мониторинг. Основные понятия</w:t>
            </w:r>
          </w:p>
        </w:tc>
        <w:tc>
          <w:tcPr>
            <w:tcW w:w="2665" w:type="dxa"/>
          </w:tcPr>
          <w:p w14:paraId="307DE098" w14:textId="77777777" w:rsidR="00254836" w:rsidRPr="00254836" w:rsidRDefault="00254836" w:rsidP="00254836">
            <w:pPr>
              <w:suppressAutoHyphens/>
              <w:jc w:val="both"/>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2</w:t>
            </w:r>
          </w:p>
        </w:tc>
        <w:tc>
          <w:tcPr>
            <w:tcW w:w="2497" w:type="dxa"/>
            <w:vMerge/>
          </w:tcPr>
          <w:p w14:paraId="681E02B4" w14:textId="77777777" w:rsidR="00254836" w:rsidRPr="00254836" w:rsidRDefault="00254836" w:rsidP="00254836">
            <w:pPr>
              <w:suppressAutoHyphens/>
              <w:jc w:val="both"/>
              <w:rPr>
                <w:rFonts w:ascii="Times New Roman" w:eastAsia="Calibri" w:hAnsi="Times New Roman" w:cs="Times New Roman"/>
                <w:b/>
                <w:bCs/>
                <w:lang w:eastAsia="ru-RU"/>
              </w:rPr>
            </w:pPr>
          </w:p>
        </w:tc>
      </w:tr>
      <w:tr w:rsidR="00254836" w:rsidRPr="00254836" w14:paraId="4C30D61C" w14:textId="77777777" w:rsidTr="0097440A">
        <w:trPr>
          <w:trHeight w:val="20"/>
        </w:trPr>
        <w:tc>
          <w:tcPr>
            <w:tcW w:w="2487" w:type="dxa"/>
            <w:vMerge/>
          </w:tcPr>
          <w:p w14:paraId="4B698E3F"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2B82DD5B" w14:textId="77777777" w:rsidR="00254836" w:rsidRPr="00254836" w:rsidRDefault="00254836" w:rsidP="00254836">
            <w:pPr>
              <w:suppressAutoHyphens/>
              <w:jc w:val="both"/>
              <w:rPr>
                <w:rFonts w:ascii="Times New Roman" w:eastAsia="Calibri" w:hAnsi="Times New Roman" w:cs="Times New Roman"/>
                <w:b/>
                <w:bCs/>
                <w:lang w:eastAsia="ru-RU"/>
              </w:rPr>
            </w:pPr>
            <w:r w:rsidRPr="00254836">
              <w:rPr>
                <w:rFonts w:ascii="Times New Roman" w:eastAsia="Calibri" w:hAnsi="Times New Roman" w:cs="Times New Roman"/>
              </w:rPr>
              <w:t>2.Практическое занятие. Виды и характеристика испытаний электротехнического оборудования</w:t>
            </w:r>
          </w:p>
        </w:tc>
        <w:tc>
          <w:tcPr>
            <w:tcW w:w="2665" w:type="dxa"/>
          </w:tcPr>
          <w:p w14:paraId="5672B710" w14:textId="77777777" w:rsidR="00254836" w:rsidRPr="00254836" w:rsidRDefault="00254836" w:rsidP="00254836">
            <w:pPr>
              <w:suppressAutoHyphens/>
              <w:jc w:val="both"/>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2</w:t>
            </w:r>
          </w:p>
        </w:tc>
        <w:tc>
          <w:tcPr>
            <w:tcW w:w="2497" w:type="dxa"/>
            <w:vMerge/>
          </w:tcPr>
          <w:p w14:paraId="09E5B3D6" w14:textId="77777777" w:rsidR="00254836" w:rsidRPr="00254836" w:rsidRDefault="00254836" w:rsidP="00254836">
            <w:pPr>
              <w:suppressAutoHyphens/>
              <w:jc w:val="both"/>
              <w:rPr>
                <w:rFonts w:ascii="Times New Roman" w:eastAsia="Calibri" w:hAnsi="Times New Roman" w:cs="Times New Roman"/>
                <w:b/>
                <w:bCs/>
                <w:lang w:eastAsia="ru-RU"/>
              </w:rPr>
            </w:pPr>
          </w:p>
        </w:tc>
      </w:tr>
      <w:tr w:rsidR="00254836" w:rsidRPr="00254836" w14:paraId="174CB001" w14:textId="77777777" w:rsidTr="0097440A">
        <w:trPr>
          <w:trHeight w:val="20"/>
        </w:trPr>
        <w:tc>
          <w:tcPr>
            <w:tcW w:w="2487" w:type="dxa"/>
            <w:vMerge/>
          </w:tcPr>
          <w:p w14:paraId="0892C0F3"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0100D66A" w14:textId="77777777" w:rsidR="00254836" w:rsidRPr="00254836" w:rsidRDefault="00254836" w:rsidP="00254836">
            <w:pPr>
              <w:suppressAutoHyphens/>
              <w:jc w:val="both"/>
              <w:rPr>
                <w:rFonts w:ascii="Times New Roman" w:eastAsia="Calibri" w:hAnsi="Times New Roman" w:cs="Times New Roman"/>
                <w:b/>
                <w:bCs/>
                <w:lang w:eastAsia="ru-RU"/>
              </w:rPr>
            </w:pPr>
            <w:r w:rsidRPr="00254836">
              <w:rPr>
                <w:rFonts w:ascii="Times New Roman" w:eastAsia="Calibri" w:hAnsi="Times New Roman" w:cs="Times New Roman"/>
              </w:rPr>
              <w:t>3.Практическое занятие. Метрологическое обеспечение испытаний. Требования к измерительным приборам.</w:t>
            </w:r>
          </w:p>
        </w:tc>
        <w:tc>
          <w:tcPr>
            <w:tcW w:w="2665" w:type="dxa"/>
          </w:tcPr>
          <w:p w14:paraId="182E5376" w14:textId="77777777" w:rsidR="00254836" w:rsidRPr="00254836" w:rsidRDefault="00254836" w:rsidP="00254836">
            <w:pPr>
              <w:suppressAutoHyphens/>
              <w:jc w:val="both"/>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2</w:t>
            </w:r>
          </w:p>
        </w:tc>
        <w:tc>
          <w:tcPr>
            <w:tcW w:w="2497" w:type="dxa"/>
            <w:vMerge/>
          </w:tcPr>
          <w:p w14:paraId="44449D20" w14:textId="77777777" w:rsidR="00254836" w:rsidRPr="00254836" w:rsidRDefault="00254836" w:rsidP="00254836">
            <w:pPr>
              <w:suppressAutoHyphens/>
              <w:jc w:val="both"/>
              <w:rPr>
                <w:rFonts w:ascii="Times New Roman" w:eastAsia="Calibri" w:hAnsi="Times New Roman" w:cs="Times New Roman"/>
                <w:b/>
                <w:bCs/>
                <w:lang w:eastAsia="ru-RU"/>
              </w:rPr>
            </w:pPr>
          </w:p>
        </w:tc>
      </w:tr>
      <w:tr w:rsidR="00254836" w:rsidRPr="00254836" w14:paraId="428136F6" w14:textId="77777777" w:rsidTr="0097440A">
        <w:trPr>
          <w:trHeight w:val="204"/>
        </w:trPr>
        <w:tc>
          <w:tcPr>
            <w:tcW w:w="2487" w:type="dxa"/>
            <w:vMerge/>
          </w:tcPr>
          <w:p w14:paraId="7408CA36"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10426E22" w14:textId="77777777" w:rsidR="00254836" w:rsidRPr="00254836" w:rsidRDefault="00254836" w:rsidP="00254836">
            <w:pPr>
              <w:suppressAutoHyphens/>
              <w:jc w:val="both"/>
              <w:rPr>
                <w:rFonts w:ascii="Times New Roman" w:eastAsia="Calibri" w:hAnsi="Times New Roman" w:cs="Times New Roman"/>
                <w:iCs/>
                <w:lang w:eastAsia="ru-RU"/>
              </w:rPr>
            </w:pPr>
            <w:r w:rsidRPr="00254836">
              <w:rPr>
                <w:rFonts w:ascii="Times New Roman" w:eastAsia="Calibri" w:hAnsi="Times New Roman" w:cs="Times New Roman"/>
                <w:bCs/>
              </w:rPr>
              <w:t>4.Практическое занятие</w:t>
            </w:r>
            <w:r w:rsidRPr="00254836">
              <w:rPr>
                <w:rFonts w:ascii="Times New Roman" w:eastAsia="Calibri" w:hAnsi="Times New Roman" w:cs="Times New Roman"/>
                <w:color w:val="000000"/>
              </w:rPr>
              <w:t xml:space="preserve">. </w:t>
            </w:r>
            <w:r w:rsidRPr="00254836">
              <w:rPr>
                <w:rFonts w:ascii="Times New Roman" w:eastAsia="Calibri" w:hAnsi="Times New Roman" w:cs="Times New Roman"/>
                <w:bCs/>
              </w:rPr>
              <w:t>Составление дефектной ведомости на электродвигатель, асинхронную машину</w:t>
            </w:r>
          </w:p>
        </w:tc>
        <w:tc>
          <w:tcPr>
            <w:tcW w:w="2665" w:type="dxa"/>
          </w:tcPr>
          <w:p w14:paraId="5F87D336"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78BE95AE" w14:textId="77777777" w:rsidR="00254836" w:rsidRPr="00254836" w:rsidRDefault="00254836" w:rsidP="00254836">
            <w:pPr>
              <w:suppressAutoHyphens/>
              <w:jc w:val="both"/>
              <w:rPr>
                <w:rFonts w:ascii="Times New Roman" w:eastAsia="Calibri" w:hAnsi="Times New Roman" w:cs="Times New Roman"/>
                <w:lang w:eastAsia="ru-RU"/>
              </w:rPr>
            </w:pPr>
          </w:p>
        </w:tc>
      </w:tr>
      <w:tr w:rsidR="00254836" w:rsidRPr="00254836" w14:paraId="7FB90D52" w14:textId="77777777" w:rsidTr="0097440A">
        <w:trPr>
          <w:trHeight w:val="73"/>
        </w:trPr>
        <w:tc>
          <w:tcPr>
            <w:tcW w:w="2487" w:type="dxa"/>
            <w:vMerge/>
          </w:tcPr>
          <w:p w14:paraId="722653DB"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436BE641" w14:textId="77777777" w:rsidR="00254836" w:rsidRPr="00254836" w:rsidRDefault="00254836" w:rsidP="00254836">
            <w:pPr>
              <w:suppressAutoHyphens/>
              <w:rPr>
                <w:rFonts w:ascii="Times New Roman" w:eastAsia="Calibri" w:hAnsi="Times New Roman" w:cs="Times New Roman"/>
                <w:lang w:eastAsia="ru-RU"/>
              </w:rPr>
            </w:pPr>
            <w:r w:rsidRPr="00254836">
              <w:rPr>
                <w:rFonts w:ascii="Times New Roman" w:eastAsia="Calibri" w:hAnsi="Times New Roman" w:cs="Times New Roman"/>
                <w:bCs/>
              </w:rPr>
              <w:t>5.Практическое занятие</w:t>
            </w:r>
            <w:r w:rsidRPr="00254836">
              <w:rPr>
                <w:rFonts w:ascii="Times New Roman" w:eastAsia="Calibri" w:hAnsi="Times New Roman" w:cs="Times New Roman"/>
                <w:color w:val="000000"/>
              </w:rPr>
              <w:t>. Составление дефектной ведомости на электрический аппарат, контактор</w:t>
            </w:r>
          </w:p>
        </w:tc>
        <w:tc>
          <w:tcPr>
            <w:tcW w:w="2665" w:type="dxa"/>
          </w:tcPr>
          <w:p w14:paraId="1D6D2275" w14:textId="77777777" w:rsidR="00254836" w:rsidRPr="00254836" w:rsidRDefault="00254836" w:rsidP="00254836">
            <w:pPr>
              <w:suppressAutoHyphens/>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7ECFA9FB" w14:textId="77777777" w:rsidR="00254836" w:rsidRPr="00254836" w:rsidRDefault="00254836" w:rsidP="00254836">
            <w:pPr>
              <w:suppressAutoHyphens/>
              <w:rPr>
                <w:rFonts w:ascii="Times New Roman" w:eastAsia="Calibri" w:hAnsi="Times New Roman" w:cs="Times New Roman"/>
                <w:lang w:eastAsia="ru-RU"/>
              </w:rPr>
            </w:pPr>
          </w:p>
        </w:tc>
      </w:tr>
      <w:tr w:rsidR="00254836" w:rsidRPr="00254836" w14:paraId="7E339875" w14:textId="77777777" w:rsidTr="0097440A">
        <w:trPr>
          <w:trHeight w:val="73"/>
        </w:trPr>
        <w:tc>
          <w:tcPr>
            <w:tcW w:w="2487" w:type="dxa"/>
            <w:vMerge/>
          </w:tcPr>
          <w:p w14:paraId="79410ED4"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4FE2C796" w14:textId="77777777" w:rsidR="00254836" w:rsidRPr="00254836" w:rsidRDefault="00254836" w:rsidP="00254836">
            <w:pPr>
              <w:suppressAutoHyphens/>
              <w:rPr>
                <w:rFonts w:ascii="Times New Roman" w:eastAsia="Calibri" w:hAnsi="Times New Roman" w:cs="Times New Roman"/>
                <w:lang w:eastAsia="ru-RU"/>
              </w:rPr>
            </w:pPr>
            <w:r w:rsidRPr="00254836">
              <w:rPr>
                <w:rFonts w:ascii="Times New Roman" w:eastAsia="Calibri" w:hAnsi="Times New Roman" w:cs="Times New Roman"/>
                <w:bCs/>
              </w:rPr>
              <w:t>6.Практическое занятие</w:t>
            </w:r>
            <w:r w:rsidRPr="00254836">
              <w:rPr>
                <w:rFonts w:ascii="Times New Roman" w:eastAsia="Calibri" w:hAnsi="Times New Roman" w:cs="Times New Roman"/>
                <w:color w:val="000000"/>
              </w:rPr>
              <w:t>. Составление дефектной ведомости на электрический аппарат, реле</w:t>
            </w:r>
          </w:p>
        </w:tc>
        <w:tc>
          <w:tcPr>
            <w:tcW w:w="2665" w:type="dxa"/>
          </w:tcPr>
          <w:p w14:paraId="4A0FA6F9" w14:textId="77777777" w:rsidR="00254836" w:rsidRPr="00254836" w:rsidRDefault="00254836" w:rsidP="00254836">
            <w:pPr>
              <w:suppressAutoHyphens/>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5585845C" w14:textId="77777777" w:rsidR="00254836" w:rsidRPr="00254836" w:rsidRDefault="00254836" w:rsidP="00254836">
            <w:pPr>
              <w:suppressAutoHyphens/>
              <w:rPr>
                <w:rFonts w:ascii="Times New Roman" w:eastAsia="Calibri" w:hAnsi="Times New Roman" w:cs="Times New Roman"/>
                <w:lang w:eastAsia="ru-RU"/>
              </w:rPr>
            </w:pPr>
          </w:p>
        </w:tc>
      </w:tr>
      <w:tr w:rsidR="00254836" w:rsidRPr="00254836" w14:paraId="75BB00F0" w14:textId="77777777" w:rsidTr="0097440A">
        <w:trPr>
          <w:trHeight w:val="73"/>
        </w:trPr>
        <w:tc>
          <w:tcPr>
            <w:tcW w:w="2487" w:type="dxa"/>
            <w:vMerge/>
          </w:tcPr>
          <w:p w14:paraId="1C6CB4F2"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116665E2" w14:textId="77777777" w:rsidR="00254836" w:rsidRPr="00254836" w:rsidRDefault="00254836" w:rsidP="00254836">
            <w:pPr>
              <w:suppressAutoHyphens/>
              <w:rPr>
                <w:rFonts w:ascii="Times New Roman" w:eastAsia="Calibri" w:hAnsi="Times New Roman" w:cs="Times New Roman"/>
                <w:lang w:eastAsia="ru-RU"/>
              </w:rPr>
            </w:pPr>
            <w:r w:rsidRPr="00254836">
              <w:rPr>
                <w:rFonts w:ascii="Times New Roman" w:eastAsia="Calibri" w:hAnsi="Times New Roman" w:cs="Times New Roman"/>
                <w:bCs/>
              </w:rPr>
              <w:t>7.Практическое занятие</w:t>
            </w:r>
            <w:r w:rsidRPr="00254836">
              <w:rPr>
                <w:rFonts w:ascii="Times New Roman" w:eastAsia="Calibri" w:hAnsi="Times New Roman" w:cs="Times New Roman"/>
                <w:color w:val="000000"/>
              </w:rPr>
              <w:t>. Составление дефектной ведомости на электрический аппарат, кнопочный пост ПКЕ</w:t>
            </w:r>
          </w:p>
        </w:tc>
        <w:tc>
          <w:tcPr>
            <w:tcW w:w="2665" w:type="dxa"/>
          </w:tcPr>
          <w:p w14:paraId="205F4AE6" w14:textId="77777777" w:rsidR="00254836" w:rsidRPr="00254836" w:rsidRDefault="00254836" w:rsidP="00254836">
            <w:pPr>
              <w:suppressAutoHyphens/>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02C90B16" w14:textId="77777777" w:rsidR="00254836" w:rsidRPr="00254836" w:rsidRDefault="00254836" w:rsidP="00254836">
            <w:pPr>
              <w:suppressAutoHyphens/>
              <w:rPr>
                <w:rFonts w:ascii="Times New Roman" w:eastAsia="Calibri" w:hAnsi="Times New Roman" w:cs="Times New Roman"/>
                <w:lang w:eastAsia="ru-RU"/>
              </w:rPr>
            </w:pPr>
          </w:p>
        </w:tc>
      </w:tr>
      <w:tr w:rsidR="00254836" w:rsidRPr="00254836" w14:paraId="659C7842" w14:textId="77777777" w:rsidTr="0097440A">
        <w:trPr>
          <w:trHeight w:val="361"/>
        </w:trPr>
        <w:tc>
          <w:tcPr>
            <w:tcW w:w="2487" w:type="dxa"/>
            <w:vMerge/>
          </w:tcPr>
          <w:p w14:paraId="221FEF01"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3E20AE7D" w14:textId="77777777" w:rsidR="00254836" w:rsidRPr="00254836" w:rsidRDefault="00254836" w:rsidP="00254836">
            <w:pPr>
              <w:rPr>
                <w:rFonts w:ascii="Times New Roman" w:eastAsia="Calibri" w:hAnsi="Times New Roman" w:cs="Times New Roman"/>
                <w:i/>
                <w:lang w:eastAsia="ru-RU"/>
              </w:rPr>
            </w:pPr>
            <w:r w:rsidRPr="00254836">
              <w:rPr>
                <w:rFonts w:ascii="Times New Roman" w:eastAsia="Calibri" w:hAnsi="Times New Roman" w:cs="Times New Roman"/>
                <w:bCs/>
              </w:rPr>
              <w:t>8.Практическое занятие</w:t>
            </w:r>
            <w:r w:rsidRPr="00254836">
              <w:rPr>
                <w:rFonts w:ascii="Times New Roman" w:eastAsia="Calibri" w:hAnsi="Times New Roman" w:cs="Times New Roman"/>
                <w:color w:val="000000"/>
              </w:rPr>
              <w:t xml:space="preserve">. </w:t>
            </w:r>
            <w:r w:rsidRPr="00254836">
              <w:rPr>
                <w:rFonts w:ascii="Times New Roman" w:eastAsia="Calibri" w:hAnsi="Times New Roman" w:cs="Times New Roman"/>
                <w:bCs/>
              </w:rPr>
              <w:t>Составление дефектной ведомости на электродвигатель, машину постоянного тока</w:t>
            </w:r>
          </w:p>
        </w:tc>
        <w:tc>
          <w:tcPr>
            <w:tcW w:w="2665" w:type="dxa"/>
          </w:tcPr>
          <w:p w14:paraId="06D2C2F0"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5E8D1647"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4A279F57" w14:textId="77777777" w:rsidTr="0097440A">
        <w:trPr>
          <w:trHeight w:val="361"/>
        </w:trPr>
        <w:tc>
          <w:tcPr>
            <w:tcW w:w="2487" w:type="dxa"/>
            <w:vMerge/>
          </w:tcPr>
          <w:p w14:paraId="3EBE6D58"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2A759BFE" w14:textId="77777777" w:rsidR="00254836" w:rsidRPr="00254836" w:rsidRDefault="00254836" w:rsidP="00254836">
            <w:pPr>
              <w:rPr>
                <w:rFonts w:ascii="Times New Roman" w:eastAsia="Calibri" w:hAnsi="Times New Roman" w:cs="Times New Roman"/>
                <w:bCs/>
              </w:rPr>
            </w:pPr>
            <w:r w:rsidRPr="00254836">
              <w:rPr>
                <w:rFonts w:ascii="Times New Roman" w:eastAsia="Calibri" w:hAnsi="Times New Roman" w:cs="Times New Roman"/>
                <w:b/>
                <w:bCs/>
                <w:sz w:val="24"/>
                <w:szCs w:val="24"/>
                <w:lang w:eastAsia="ru-RU"/>
              </w:rPr>
              <w:t xml:space="preserve">В том числе самостоятельная работа обучающихся </w:t>
            </w:r>
            <w:r w:rsidRPr="00254836">
              <w:rPr>
                <w:rFonts w:ascii="Times New Roman" w:eastAsia="Calibri" w:hAnsi="Times New Roman" w:cs="Times New Roman"/>
              </w:rPr>
              <w:t>Прогнозирование состояния технических объектов</w:t>
            </w:r>
          </w:p>
        </w:tc>
        <w:tc>
          <w:tcPr>
            <w:tcW w:w="2665" w:type="dxa"/>
          </w:tcPr>
          <w:p w14:paraId="7CEE1CA3"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4</w:t>
            </w:r>
          </w:p>
        </w:tc>
        <w:tc>
          <w:tcPr>
            <w:tcW w:w="2497" w:type="dxa"/>
          </w:tcPr>
          <w:p w14:paraId="55CD905A"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27AF2EE7" w14:textId="77777777" w:rsidTr="0097440A">
        <w:trPr>
          <w:trHeight w:val="361"/>
        </w:trPr>
        <w:tc>
          <w:tcPr>
            <w:tcW w:w="2487" w:type="dxa"/>
            <w:vMerge w:val="restart"/>
          </w:tcPr>
          <w:p w14:paraId="6D18B3DB"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b/>
                <w:bCs/>
              </w:rPr>
              <w:t xml:space="preserve">Тема 2.2. Диагностика и испытание электрического и </w:t>
            </w:r>
            <w:r w:rsidRPr="00254836">
              <w:rPr>
                <w:rFonts w:ascii="Times New Roman" w:eastAsia="Calibri" w:hAnsi="Times New Roman" w:cs="Times New Roman"/>
                <w:b/>
                <w:bCs/>
              </w:rPr>
              <w:lastRenderedPageBreak/>
              <w:t>электромеханического оборудования</w:t>
            </w:r>
            <w:r w:rsidRPr="00254836">
              <w:rPr>
                <w:rFonts w:ascii="Times New Roman" w:eastAsia="Calibri" w:hAnsi="Times New Roman" w:cs="Times New Roman"/>
                <w:lang w:eastAsia="ru-RU"/>
              </w:rPr>
              <w:t xml:space="preserve"> </w:t>
            </w:r>
          </w:p>
          <w:p w14:paraId="67B8BDEF" w14:textId="77777777" w:rsidR="00254836" w:rsidRPr="00254836" w:rsidRDefault="00254836" w:rsidP="00254836">
            <w:pPr>
              <w:rPr>
                <w:rFonts w:ascii="Times New Roman" w:eastAsia="Calibri" w:hAnsi="Times New Roman" w:cs="Times New Roman"/>
                <w:lang w:eastAsia="ru-RU"/>
              </w:rPr>
            </w:pPr>
          </w:p>
          <w:p w14:paraId="355B70E3" w14:textId="77777777" w:rsidR="00254836" w:rsidRPr="00254836" w:rsidRDefault="00254836" w:rsidP="00254836">
            <w:pPr>
              <w:jc w:val="center"/>
              <w:rPr>
                <w:rFonts w:ascii="Times New Roman" w:eastAsia="Calibri" w:hAnsi="Times New Roman" w:cs="Times New Roman"/>
                <w:lang w:eastAsia="ru-RU"/>
              </w:rPr>
            </w:pPr>
          </w:p>
        </w:tc>
        <w:tc>
          <w:tcPr>
            <w:tcW w:w="6911" w:type="dxa"/>
            <w:vAlign w:val="bottom"/>
          </w:tcPr>
          <w:p w14:paraId="10067FFF"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
                <w:bCs/>
                <w:lang w:eastAsia="ru-RU"/>
              </w:rPr>
              <w:lastRenderedPageBreak/>
              <w:t xml:space="preserve">Содержание </w:t>
            </w:r>
          </w:p>
        </w:tc>
        <w:tc>
          <w:tcPr>
            <w:tcW w:w="2665" w:type="dxa"/>
          </w:tcPr>
          <w:p w14:paraId="646910B5"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42/16</w:t>
            </w:r>
          </w:p>
        </w:tc>
        <w:tc>
          <w:tcPr>
            <w:tcW w:w="2497" w:type="dxa"/>
            <w:vMerge w:val="restart"/>
          </w:tcPr>
          <w:p w14:paraId="2DB2DD00"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ОК 01-ОК 05, ОК 07, ОК 09</w:t>
            </w:r>
          </w:p>
          <w:p w14:paraId="41D51C65"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Cs/>
                <w:lang w:eastAsia="ru-RU"/>
              </w:rPr>
              <w:t>ПК 1.1,ПК 1.3</w:t>
            </w:r>
          </w:p>
        </w:tc>
      </w:tr>
      <w:tr w:rsidR="00254836" w:rsidRPr="00254836" w14:paraId="5AAC91F5" w14:textId="77777777" w:rsidTr="0097440A">
        <w:trPr>
          <w:trHeight w:val="361"/>
        </w:trPr>
        <w:tc>
          <w:tcPr>
            <w:tcW w:w="2487" w:type="dxa"/>
            <w:vMerge/>
          </w:tcPr>
          <w:p w14:paraId="06A71017"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5220F05C"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bCs/>
                <w:color w:val="000000"/>
              </w:rPr>
              <w:t xml:space="preserve">1.Общие вопросы испытаний оборудования, послеремонтные испытания. </w:t>
            </w:r>
          </w:p>
        </w:tc>
        <w:tc>
          <w:tcPr>
            <w:tcW w:w="2665" w:type="dxa"/>
          </w:tcPr>
          <w:p w14:paraId="54B1E77E"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480AA018" w14:textId="77777777" w:rsidR="00254836" w:rsidRPr="00254836" w:rsidRDefault="00254836" w:rsidP="00254836">
            <w:pPr>
              <w:rPr>
                <w:rFonts w:ascii="Times New Roman" w:eastAsia="Calibri" w:hAnsi="Times New Roman" w:cs="Times New Roman"/>
                <w:lang w:eastAsia="ru-RU"/>
              </w:rPr>
            </w:pPr>
          </w:p>
        </w:tc>
      </w:tr>
      <w:tr w:rsidR="00254836" w:rsidRPr="00254836" w14:paraId="33C09024" w14:textId="77777777" w:rsidTr="0097440A">
        <w:trPr>
          <w:trHeight w:val="361"/>
        </w:trPr>
        <w:tc>
          <w:tcPr>
            <w:tcW w:w="2487" w:type="dxa"/>
            <w:vMerge/>
          </w:tcPr>
          <w:p w14:paraId="29684AA8"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2104E307" w14:textId="77777777" w:rsidR="00254836" w:rsidRPr="00254836" w:rsidRDefault="00254836" w:rsidP="00254836">
            <w:pPr>
              <w:rPr>
                <w:rFonts w:ascii="Times New Roman" w:eastAsia="Calibri" w:hAnsi="Times New Roman" w:cs="Times New Roman"/>
                <w:bCs/>
                <w:color w:val="000000"/>
              </w:rPr>
            </w:pPr>
            <w:r w:rsidRPr="00254836">
              <w:rPr>
                <w:rFonts w:ascii="Times New Roman" w:eastAsia="Calibri" w:hAnsi="Times New Roman" w:cs="Times New Roman"/>
                <w:bCs/>
                <w:color w:val="000000"/>
              </w:rPr>
              <w:t>2.Послеремонтные испытания.</w:t>
            </w:r>
          </w:p>
        </w:tc>
        <w:tc>
          <w:tcPr>
            <w:tcW w:w="2665" w:type="dxa"/>
          </w:tcPr>
          <w:p w14:paraId="53864EC5"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6288C37D" w14:textId="77777777" w:rsidR="00254836" w:rsidRPr="00254836" w:rsidRDefault="00254836" w:rsidP="00254836">
            <w:pPr>
              <w:rPr>
                <w:rFonts w:ascii="Times New Roman" w:eastAsia="Calibri" w:hAnsi="Times New Roman" w:cs="Times New Roman"/>
                <w:lang w:eastAsia="ru-RU"/>
              </w:rPr>
            </w:pPr>
          </w:p>
        </w:tc>
      </w:tr>
      <w:tr w:rsidR="00254836" w:rsidRPr="00254836" w14:paraId="60D65C70" w14:textId="77777777" w:rsidTr="0097440A">
        <w:trPr>
          <w:trHeight w:val="361"/>
        </w:trPr>
        <w:tc>
          <w:tcPr>
            <w:tcW w:w="2487" w:type="dxa"/>
            <w:vMerge/>
          </w:tcPr>
          <w:p w14:paraId="7D6686F9"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6154ECC0" w14:textId="77777777" w:rsidR="00254836" w:rsidRPr="00254836" w:rsidRDefault="00254836" w:rsidP="00254836">
            <w:pPr>
              <w:rPr>
                <w:rFonts w:ascii="Times New Roman" w:eastAsia="Calibri" w:hAnsi="Times New Roman" w:cs="Times New Roman"/>
                <w:bCs/>
                <w:color w:val="000000"/>
              </w:rPr>
            </w:pPr>
            <w:r w:rsidRPr="00254836">
              <w:rPr>
                <w:rFonts w:ascii="Times New Roman" w:eastAsia="Calibri" w:hAnsi="Times New Roman" w:cs="Times New Roman"/>
                <w:bCs/>
                <w:color w:val="000000"/>
              </w:rPr>
              <w:t>3.Диагностика оборудования перед ремонтом.</w:t>
            </w:r>
          </w:p>
        </w:tc>
        <w:tc>
          <w:tcPr>
            <w:tcW w:w="2665" w:type="dxa"/>
          </w:tcPr>
          <w:p w14:paraId="120B69FA"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5AED68B2" w14:textId="77777777" w:rsidR="00254836" w:rsidRPr="00254836" w:rsidRDefault="00254836" w:rsidP="00254836">
            <w:pPr>
              <w:rPr>
                <w:rFonts w:ascii="Times New Roman" w:eastAsia="Calibri" w:hAnsi="Times New Roman" w:cs="Times New Roman"/>
                <w:lang w:eastAsia="ru-RU"/>
              </w:rPr>
            </w:pPr>
          </w:p>
        </w:tc>
      </w:tr>
      <w:tr w:rsidR="00254836" w:rsidRPr="00254836" w14:paraId="1C63FB08" w14:textId="77777777" w:rsidTr="0097440A">
        <w:trPr>
          <w:trHeight w:val="361"/>
        </w:trPr>
        <w:tc>
          <w:tcPr>
            <w:tcW w:w="2487" w:type="dxa"/>
            <w:vMerge/>
          </w:tcPr>
          <w:p w14:paraId="1AA5247C"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4C755CD2" w14:textId="77777777" w:rsidR="00254836" w:rsidRPr="00254836" w:rsidRDefault="00254836" w:rsidP="00254836">
            <w:pPr>
              <w:rPr>
                <w:rFonts w:ascii="Times New Roman" w:eastAsia="Calibri" w:hAnsi="Times New Roman" w:cs="Times New Roman"/>
                <w:bCs/>
                <w:color w:val="000000"/>
              </w:rPr>
            </w:pPr>
            <w:r w:rsidRPr="00254836">
              <w:rPr>
                <w:rFonts w:ascii="Times New Roman" w:eastAsia="Calibri" w:hAnsi="Times New Roman" w:cs="Times New Roman"/>
                <w:bCs/>
                <w:color w:val="000000"/>
              </w:rPr>
              <w:t>4.Виды испытаний</w:t>
            </w:r>
          </w:p>
        </w:tc>
        <w:tc>
          <w:tcPr>
            <w:tcW w:w="2665" w:type="dxa"/>
          </w:tcPr>
          <w:p w14:paraId="4D76D1D5"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625CC7A5" w14:textId="77777777" w:rsidR="00254836" w:rsidRPr="00254836" w:rsidRDefault="00254836" w:rsidP="00254836">
            <w:pPr>
              <w:rPr>
                <w:rFonts w:ascii="Times New Roman" w:eastAsia="Calibri" w:hAnsi="Times New Roman" w:cs="Times New Roman"/>
                <w:lang w:eastAsia="ru-RU"/>
              </w:rPr>
            </w:pPr>
          </w:p>
        </w:tc>
      </w:tr>
      <w:tr w:rsidR="00254836" w:rsidRPr="00254836" w14:paraId="4FF49BE3" w14:textId="77777777" w:rsidTr="0097440A">
        <w:trPr>
          <w:trHeight w:val="361"/>
        </w:trPr>
        <w:tc>
          <w:tcPr>
            <w:tcW w:w="2487" w:type="dxa"/>
            <w:vMerge/>
          </w:tcPr>
          <w:p w14:paraId="42A21F93"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60A210AF"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bCs/>
                <w:color w:val="000000"/>
              </w:rPr>
              <w:t>5.Измерение сопротивления изоляции</w:t>
            </w:r>
          </w:p>
        </w:tc>
        <w:tc>
          <w:tcPr>
            <w:tcW w:w="2665" w:type="dxa"/>
          </w:tcPr>
          <w:p w14:paraId="4466F1F3"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3C5CD217" w14:textId="77777777" w:rsidR="00254836" w:rsidRPr="00254836" w:rsidRDefault="00254836" w:rsidP="00254836">
            <w:pPr>
              <w:rPr>
                <w:rFonts w:ascii="Times New Roman" w:eastAsia="Calibri" w:hAnsi="Times New Roman" w:cs="Times New Roman"/>
                <w:lang w:eastAsia="ru-RU"/>
              </w:rPr>
            </w:pPr>
          </w:p>
        </w:tc>
      </w:tr>
      <w:tr w:rsidR="00254836" w:rsidRPr="00254836" w14:paraId="35B8DFF2" w14:textId="77777777" w:rsidTr="0097440A">
        <w:trPr>
          <w:trHeight w:val="361"/>
        </w:trPr>
        <w:tc>
          <w:tcPr>
            <w:tcW w:w="2487" w:type="dxa"/>
            <w:vMerge/>
          </w:tcPr>
          <w:p w14:paraId="760D4401"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75F6D3D2"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bCs/>
                <w:color w:val="000000"/>
              </w:rPr>
              <w:t>6.Измерение сопротивления контактов заземляющих, защитных проводников и проводников системы уравнивания и выравнивания потенциалов.</w:t>
            </w:r>
          </w:p>
        </w:tc>
        <w:tc>
          <w:tcPr>
            <w:tcW w:w="2665" w:type="dxa"/>
          </w:tcPr>
          <w:p w14:paraId="19290A11"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5673DB82" w14:textId="77777777" w:rsidR="00254836" w:rsidRPr="00254836" w:rsidRDefault="00254836" w:rsidP="00254836">
            <w:pPr>
              <w:rPr>
                <w:rFonts w:ascii="Times New Roman" w:eastAsia="Calibri" w:hAnsi="Times New Roman" w:cs="Times New Roman"/>
                <w:lang w:eastAsia="ru-RU"/>
              </w:rPr>
            </w:pPr>
          </w:p>
        </w:tc>
      </w:tr>
      <w:tr w:rsidR="00254836" w:rsidRPr="00254836" w14:paraId="279934E4" w14:textId="77777777" w:rsidTr="0097440A">
        <w:trPr>
          <w:trHeight w:val="361"/>
        </w:trPr>
        <w:tc>
          <w:tcPr>
            <w:tcW w:w="2487" w:type="dxa"/>
            <w:vMerge/>
          </w:tcPr>
          <w:p w14:paraId="107418F7"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50EE6B3C" w14:textId="77777777" w:rsidR="00254836" w:rsidRPr="00254836" w:rsidRDefault="00254836" w:rsidP="00254836">
            <w:pPr>
              <w:rPr>
                <w:rFonts w:ascii="Times New Roman" w:eastAsia="Calibri" w:hAnsi="Times New Roman" w:cs="Times New Roman"/>
                <w:bCs/>
                <w:color w:val="000000"/>
              </w:rPr>
            </w:pPr>
            <w:r w:rsidRPr="00254836">
              <w:rPr>
                <w:rFonts w:ascii="Times New Roman" w:eastAsia="Calibri" w:hAnsi="Times New Roman" w:cs="Times New Roman"/>
                <w:bCs/>
                <w:color w:val="000000"/>
              </w:rPr>
              <w:t>7.Испытания заземляющих устройств</w:t>
            </w:r>
          </w:p>
        </w:tc>
        <w:tc>
          <w:tcPr>
            <w:tcW w:w="2665" w:type="dxa"/>
          </w:tcPr>
          <w:p w14:paraId="6594BCC7"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161B1249" w14:textId="77777777" w:rsidR="00254836" w:rsidRPr="00254836" w:rsidRDefault="00254836" w:rsidP="00254836">
            <w:pPr>
              <w:rPr>
                <w:rFonts w:ascii="Times New Roman" w:eastAsia="Calibri" w:hAnsi="Times New Roman" w:cs="Times New Roman"/>
                <w:lang w:eastAsia="ru-RU"/>
              </w:rPr>
            </w:pPr>
          </w:p>
        </w:tc>
      </w:tr>
      <w:tr w:rsidR="00254836" w:rsidRPr="00254836" w14:paraId="0B04D97A" w14:textId="77777777" w:rsidTr="0097440A">
        <w:trPr>
          <w:trHeight w:val="361"/>
        </w:trPr>
        <w:tc>
          <w:tcPr>
            <w:tcW w:w="2487" w:type="dxa"/>
            <w:vMerge/>
          </w:tcPr>
          <w:p w14:paraId="3B8ED569"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719DFB07"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bCs/>
                <w:color w:val="000000"/>
              </w:rPr>
              <w:t xml:space="preserve"> 8.Испытание электрической прочности изоляции повышенным напряжением</w:t>
            </w:r>
          </w:p>
        </w:tc>
        <w:tc>
          <w:tcPr>
            <w:tcW w:w="2665" w:type="dxa"/>
          </w:tcPr>
          <w:p w14:paraId="54B42C3C"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1F11DAD5" w14:textId="77777777" w:rsidR="00254836" w:rsidRPr="00254836" w:rsidRDefault="00254836" w:rsidP="00254836">
            <w:pPr>
              <w:rPr>
                <w:rFonts w:ascii="Times New Roman" w:eastAsia="Calibri" w:hAnsi="Times New Roman" w:cs="Times New Roman"/>
                <w:lang w:eastAsia="ru-RU"/>
              </w:rPr>
            </w:pPr>
          </w:p>
        </w:tc>
      </w:tr>
      <w:tr w:rsidR="00254836" w:rsidRPr="00254836" w14:paraId="2FFC31FE" w14:textId="77777777" w:rsidTr="0097440A">
        <w:trPr>
          <w:trHeight w:val="361"/>
        </w:trPr>
        <w:tc>
          <w:tcPr>
            <w:tcW w:w="2487" w:type="dxa"/>
            <w:vMerge/>
          </w:tcPr>
          <w:p w14:paraId="5417C45B"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2ED4C940"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bCs/>
                <w:color w:val="000000"/>
              </w:rPr>
              <w:t xml:space="preserve"> 9.Измерение технических характеристик (напряжение, емкость, индуктивность и т.п.)</w:t>
            </w:r>
          </w:p>
        </w:tc>
        <w:tc>
          <w:tcPr>
            <w:tcW w:w="2665" w:type="dxa"/>
          </w:tcPr>
          <w:p w14:paraId="34396F32"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1A6BADEE" w14:textId="77777777" w:rsidR="00254836" w:rsidRPr="00254836" w:rsidRDefault="00254836" w:rsidP="00254836">
            <w:pPr>
              <w:rPr>
                <w:rFonts w:ascii="Times New Roman" w:eastAsia="Calibri" w:hAnsi="Times New Roman" w:cs="Times New Roman"/>
                <w:lang w:eastAsia="ru-RU"/>
              </w:rPr>
            </w:pPr>
          </w:p>
        </w:tc>
      </w:tr>
      <w:tr w:rsidR="00254836" w:rsidRPr="00254836" w14:paraId="0D3F1B35" w14:textId="77777777" w:rsidTr="0097440A">
        <w:trPr>
          <w:trHeight w:val="361"/>
        </w:trPr>
        <w:tc>
          <w:tcPr>
            <w:tcW w:w="2487" w:type="dxa"/>
            <w:vMerge/>
          </w:tcPr>
          <w:p w14:paraId="7916AF64"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76539286"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bCs/>
                <w:color w:val="000000"/>
              </w:rPr>
              <w:t>10.Определение поверхностного сопротивления</w:t>
            </w:r>
          </w:p>
        </w:tc>
        <w:tc>
          <w:tcPr>
            <w:tcW w:w="2665" w:type="dxa"/>
          </w:tcPr>
          <w:p w14:paraId="7F2920FA"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67E3123A" w14:textId="77777777" w:rsidR="00254836" w:rsidRPr="00254836" w:rsidRDefault="00254836" w:rsidP="00254836">
            <w:pPr>
              <w:rPr>
                <w:rFonts w:ascii="Times New Roman" w:eastAsia="Calibri" w:hAnsi="Times New Roman" w:cs="Times New Roman"/>
                <w:lang w:eastAsia="ru-RU"/>
              </w:rPr>
            </w:pPr>
          </w:p>
        </w:tc>
      </w:tr>
      <w:tr w:rsidR="00254836" w:rsidRPr="00254836" w14:paraId="150960DB" w14:textId="77777777" w:rsidTr="0097440A">
        <w:trPr>
          <w:trHeight w:val="361"/>
        </w:trPr>
        <w:tc>
          <w:tcPr>
            <w:tcW w:w="2487" w:type="dxa"/>
            <w:vMerge/>
          </w:tcPr>
          <w:p w14:paraId="49037574"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24BDBBA2"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bCs/>
              </w:rPr>
              <w:t>11.Проверка скорости срабатывания автоматических выключателей</w:t>
            </w:r>
          </w:p>
        </w:tc>
        <w:tc>
          <w:tcPr>
            <w:tcW w:w="2665" w:type="dxa"/>
          </w:tcPr>
          <w:p w14:paraId="1DD3FD30"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68A4CAEA" w14:textId="77777777" w:rsidR="00254836" w:rsidRPr="00254836" w:rsidRDefault="00254836" w:rsidP="00254836">
            <w:pPr>
              <w:rPr>
                <w:rFonts w:ascii="Times New Roman" w:eastAsia="Calibri" w:hAnsi="Times New Roman" w:cs="Times New Roman"/>
                <w:lang w:eastAsia="ru-RU"/>
              </w:rPr>
            </w:pPr>
          </w:p>
        </w:tc>
      </w:tr>
      <w:tr w:rsidR="00254836" w:rsidRPr="00254836" w14:paraId="028D3E13" w14:textId="77777777" w:rsidTr="0097440A">
        <w:trPr>
          <w:trHeight w:val="361"/>
        </w:trPr>
        <w:tc>
          <w:tcPr>
            <w:tcW w:w="2487" w:type="dxa"/>
            <w:vMerge/>
          </w:tcPr>
          <w:p w14:paraId="23D56FFA" w14:textId="77777777" w:rsidR="00254836" w:rsidRPr="00254836" w:rsidRDefault="00254836" w:rsidP="00254836">
            <w:pPr>
              <w:rPr>
                <w:rFonts w:ascii="Times New Roman" w:eastAsia="Calibri" w:hAnsi="Times New Roman" w:cs="Times New Roman"/>
                <w:b/>
                <w:bCs/>
                <w:lang w:eastAsia="ru-RU"/>
              </w:rPr>
            </w:pPr>
          </w:p>
        </w:tc>
        <w:tc>
          <w:tcPr>
            <w:tcW w:w="6911" w:type="dxa"/>
            <w:vAlign w:val="bottom"/>
          </w:tcPr>
          <w:p w14:paraId="4E35890F"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В том числе практических и лабораторных занятий</w:t>
            </w:r>
          </w:p>
        </w:tc>
        <w:tc>
          <w:tcPr>
            <w:tcW w:w="2665" w:type="dxa"/>
          </w:tcPr>
          <w:p w14:paraId="76D7E9F9"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16/16</w:t>
            </w:r>
          </w:p>
        </w:tc>
        <w:tc>
          <w:tcPr>
            <w:tcW w:w="2497" w:type="dxa"/>
            <w:vMerge/>
          </w:tcPr>
          <w:p w14:paraId="5437FA61"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430921E0" w14:textId="77777777" w:rsidTr="0097440A">
        <w:trPr>
          <w:trHeight w:val="137"/>
        </w:trPr>
        <w:tc>
          <w:tcPr>
            <w:tcW w:w="2487" w:type="dxa"/>
            <w:vMerge/>
          </w:tcPr>
          <w:p w14:paraId="7F93026A"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45D0A075"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rPr>
              <w:t>1.</w:t>
            </w:r>
            <w:r w:rsidRPr="00254836">
              <w:rPr>
                <w:rFonts w:ascii="Times New Roman" w:eastAsia="Calibri" w:hAnsi="Times New Roman" w:cs="Times New Roman"/>
                <w:bCs/>
              </w:rPr>
              <w:t xml:space="preserve"> Практическое занятие</w:t>
            </w:r>
            <w:r w:rsidRPr="00254836">
              <w:rPr>
                <w:rFonts w:ascii="Times New Roman" w:eastAsia="Calibri" w:hAnsi="Times New Roman" w:cs="Times New Roman"/>
                <w:color w:val="000000"/>
              </w:rPr>
              <w:t xml:space="preserve">. </w:t>
            </w:r>
            <w:r w:rsidRPr="00254836">
              <w:rPr>
                <w:rFonts w:ascii="Times New Roman" w:eastAsia="Calibri" w:hAnsi="Times New Roman" w:cs="Times New Roman"/>
              </w:rPr>
              <w:t>Испытание корпусной изоляции электрической машины</w:t>
            </w:r>
          </w:p>
        </w:tc>
        <w:tc>
          <w:tcPr>
            <w:tcW w:w="2665" w:type="dxa"/>
          </w:tcPr>
          <w:p w14:paraId="6FA89453"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314F1C9B" w14:textId="77777777" w:rsidR="00254836" w:rsidRPr="00254836" w:rsidRDefault="00254836" w:rsidP="00254836">
            <w:pPr>
              <w:rPr>
                <w:rFonts w:ascii="Times New Roman" w:eastAsia="Calibri" w:hAnsi="Times New Roman" w:cs="Times New Roman"/>
                <w:lang w:eastAsia="ru-RU"/>
              </w:rPr>
            </w:pPr>
          </w:p>
        </w:tc>
      </w:tr>
      <w:tr w:rsidR="00254836" w:rsidRPr="00254836" w14:paraId="367AA9FC" w14:textId="77777777" w:rsidTr="0097440A">
        <w:trPr>
          <w:trHeight w:val="298"/>
        </w:trPr>
        <w:tc>
          <w:tcPr>
            <w:tcW w:w="2487" w:type="dxa"/>
            <w:vMerge/>
          </w:tcPr>
          <w:p w14:paraId="506577B9"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5FAEDCE1"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rPr>
              <w:t>2.</w:t>
            </w:r>
            <w:r w:rsidRPr="00254836">
              <w:rPr>
                <w:rFonts w:ascii="Times New Roman" w:eastAsia="Calibri" w:hAnsi="Times New Roman" w:cs="Times New Roman"/>
                <w:bCs/>
              </w:rPr>
              <w:t xml:space="preserve"> Практическое занятие</w:t>
            </w:r>
            <w:r w:rsidRPr="00254836">
              <w:rPr>
                <w:rFonts w:ascii="Times New Roman" w:eastAsia="Calibri" w:hAnsi="Times New Roman" w:cs="Times New Roman"/>
                <w:color w:val="000000"/>
              </w:rPr>
              <w:t xml:space="preserve">. </w:t>
            </w:r>
            <w:r w:rsidRPr="00254836">
              <w:rPr>
                <w:rFonts w:ascii="Times New Roman" w:eastAsia="Calibri" w:hAnsi="Times New Roman" w:cs="Times New Roman"/>
              </w:rPr>
              <w:t>Проведение полного цикла послеремонтных испытаний электрической машины</w:t>
            </w:r>
          </w:p>
        </w:tc>
        <w:tc>
          <w:tcPr>
            <w:tcW w:w="2665" w:type="dxa"/>
          </w:tcPr>
          <w:p w14:paraId="525C9A6D" w14:textId="77777777" w:rsidR="00254836" w:rsidRPr="00254836" w:rsidRDefault="00254836" w:rsidP="00254836">
            <w:pPr>
              <w:rPr>
                <w:rFonts w:ascii="Times New Roman" w:eastAsia="Calibri" w:hAnsi="Times New Roman" w:cs="Times New Roman"/>
                <w:lang w:eastAsia="ru-RU"/>
              </w:rPr>
            </w:pPr>
            <w:r w:rsidRPr="00254836">
              <w:rPr>
                <w:rFonts w:ascii="Times New Roman" w:eastAsia="Calibri" w:hAnsi="Times New Roman" w:cs="Times New Roman"/>
                <w:lang w:eastAsia="ru-RU"/>
              </w:rPr>
              <w:t>2</w:t>
            </w:r>
          </w:p>
        </w:tc>
        <w:tc>
          <w:tcPr>
            <w:tcW w:w="2497" w:type="dxa"/>
            <w:vMerge/>
          </w:tcPr>
          <w:p w14:paraId="459D16A6" w14:textId="77777777" w:rsidR="00254836" w:rsidRPr="00254836" w:rsidRDefault="00254836" w:rsidP="00254836">
            <w:pPr>
              <w:rPr>
                <w:rFonts w:ascii="Times New Roman" w:eastAsia="Calibri" w:hAnsi="Times New Roman" w:cs="Times New Roman"/>
                <w:lang w:eastAsia="ru-RU"/>
              </w:rPr>
            </w:pPr>
          </w:p>
        </w:tc>
      </w:tr>
      <w:tr w:rsidR="00254836" w:rsidRPr="00254836" w14:paraId="06DA35F2" w14:textId="77777777" w:rsidTr="0097440A">
        <w:trPr>
          <w:trHeight w:val="361"/>
        </w:trPr>
        <w:tc>
          <w:tcPr>
            <w:tcW w:w="2487" w:type="dxa"/>
            <w:vMerge/>
          </w:tcPr>
          <w:p w14:paraId="1AD7ED8F"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68C14596"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rPr>
              <w:t>3.</w:t>
            </w:r>
            <w:r w:rsidRPr="00254836">
              <w:rPr>
                <w:rFonts w:ascii="Times New Roman" w:eastAsia="Calibri" w:hAnsi="Times New Roman" w:cs="Times New Roman"/>
                <w:bCs/>
              </w:rPr>
              <w:t xml:space="preserve"> Практическое занятие</w:t>
            </w:r>
            <w:r w:rsidRPr="00254836">
              <w:rPr>
                <w:rFonts w:ascii="Times New Roman" w:eastAsia="Calibri" w:hAnsi="Times New Roman" w:cs="Times New Roman"/>
                <w:color w:val="000000"/>
              </w:rPr>
              <w:t xml:space="preserve">. </w:t>
            </w:r>
            <w:r w:rsidRPr="00254836">
              <w:rPr>
                <w:rFonts w:ascii="Times New Roman" w:eastAsia="Calibri" w:hAnsi="Times New Roman" w:cs="Times New Roman"/>
              </w:rPr>
              <w:t>Проведение полного цикла послеремонтных испытаний электрических аппаратов</w:t>
            </w:r>
          </w:p>
        </w:tc>
        <w:tc>
          <w:tcPr>
            <w:tcW w:w="2665" w:type="dxa"/>
          </w:tcPr>
          <w:p w14:paraId="59978600"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24FC872B"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7819A4BD" w14:textId="77777777" w:rsidTr="0097440A">
        <w:trPr>
          <w:trHeight w:val="361"/>
        </w:trPr>
        <w:tc>
          <w:tcPr>
            <w:tcW w:w="2487" w:type="dxa"/>
            <w:vMerge/>
          </w:tcPr>
          <w:p w14:paraId="7C5436AA"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45C208F9" w14:textId="77777777" w:rsidR="00254836" w:rsidRPr="00254836" w:rsidRDefault="00254836" w:rsidP="00254836">
            <w:pPr>
              <w:rPr>
                <w:rFonts w:ascii="Times New Roman" w:eastAsia="Calibri" w:hAnsi="Times New Roman" w:cs="Times New Roman"/>
              </w:rPr>
            </w:pPr>
            <w:r w:rsidRPr="00254836">
              <w:rPr>
                <w:rFonts w:ascii="Times New Roman" w:eastAsia="Calibri" w:hAnsi="Times New Roman" w:cs="Times New Roman"/>
              </w:rPr>
              <w:t>4.Лабораторная работа 2. Испытания асинхронных двигателей методом взаимной нагрузки</w:t>
            </w:r>
          </w:p>
        </w:tc>
        <w:tc>
          <w:tcPr>
            <w:tcW w:w="2665" w:type="dxa"/>
          </w:tcPr>
          <w:p w14:paraId="3FDF23FB"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val="restart"/>
            <w:tcBorders>
              <w:top w:val="nil"/>
            </w:tcBorders>
          </w:tcPr>
          <w:p w14:paraId="6E7420C2"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7C42B310" w14:textId="77777777" w:rsidTr="0097440A">
        <w:trPr>
          <w:trHeight w:val="361"/>
        </w:trPr>
        <w:tc>
          <w:tcPr>
            <w:tcW w:w="2487" w:type="dxa"/>
            <w:vMerge/>
          </w:tcPr>
          <w:p w14:paraId="0AD1E704"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31983DC6" w14:textId="77777777" w:rsidR="00254836" w:rsidRPr="00254836" w:rsidRDefault="00254836" w:rsidP="00254836">
            <w:pPr>
              <w:rPr>
                <w:rFonts w:ascii="Times New Roman" w:eastAsia="Calibri" w:hAnsi="Times New Roman" w:cs="Times New Roman"/>
              </w:rPr>
            </w:pPr>
            <w:r w:rsidRPr="00254836">
              <w:rPr>
                <w:rFonts w:ascii="Times New Roman" w:eastAsia="Calibri" w:hAnsi="Times New Roman" w:cs="Times New Roman"/>
              </w:rPr>
              <w:t>5.Практическое занятие. Тема № 4. Методы измерения электрических величин: тока, напряжения, мощности, энергии, коэффициента мощности, коэффициента полезного действия, интенсивности искрения</w:t>
            </w:r>
          </w:p>
        </w:tc>
        <w:tc>
          <w:tcPr>
            <w:tcW w:w="2665" w:type="dxa"/>
          </w:tcPr>
          <w:p w14:paraId="3886AD0C"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21A97037"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414F158A" w14:textId="77777777" w:rsidTr="0097440A">
        <w:trPr>
          <w:trHeight w:val="361"/>
        </w:trPr>
        <w:tc>
          <w:tcPr>
            <w:tcW w:w="2487" w:type="dxa"/>
            <w:vMerge/>
          </w:tcPr>
          <w:p w14:paraId="25DC58C9"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1146E71F" w14:textId="77777777" w:rsidR="00254836" w:rsidRPr="00254836" w:rsidRDefault="00254836" w:rsidP="00254836">
            <w:pPr>
              <w:rPr>
                <w:rFonts w:ascii="Times New Roman" w:eastAsia="Calibri" w:hAnsi="Times New Roman" w:cs="Times New Roman"/>
              </w:rPr>
            </w:pPr>
            <w:r w:rsidRPr="00254836">
              <w:rPr>
                <w:rFonts w:ascii="Times New Roman" w:eastAsia="Calibri" w:hAnsi="Times New Roman" w:cs="Times New Roman"/>
                <w:bCs/>
              </w:rPr>
              <w:t>6.Практическое занятие</w:t>
            </w:r>
            <w:r w:rsidRPr="00254836">
              <w:rPr>
                <w:rFonts w:ascii="Times New Roman" w:eastAsia="Calibri" w:hAnsi="Times New Roman" w:cs="Times New Roman"/>
                <w:color w:val="000000"/>
              </w:rPr>
              <w:t xml:space="preserve">. </w:t>
            </w:r>
            <w:r w:rsidRPr="00254836">
              <w:rPr>
                <w:rFonts w:ascii="Times New Roman" w:eastAsia="Calibri" w:hAnsi="Times New Roman" w:cs="Times New Roman"/>
              </w:rPr>
              <w:t xml:space="preserve">Методы </w:t>
            </w:r>
            <w:proofErr w:type="spellStart"/>
            <w:r w:rsidRPr="00254836">
              <w:rPr>
                <w:rFonts w:ascii="Times New Roman" w:eastAsia="Calibri" w:hAnsi="Times New Roman" w:cs="Times New Roman"/>
              </w:rPr>
              <w:t>нагружения</w:t>
            </w:r>
            <w:proofErr w:type="spellEnd"/>
            <w:r w:rsidRPr="00254836">
              <w:rPr>
                <w:rFonts w:ascii="Times New Roman" w:eastAsia="Calibri" w:hAnsi="Times New Roman" w:cs="Times New Roman"/>
              </w:rPr>
              <w:t xml:space="preserve"> электромеханических устройств</w:t>
            </w:r>
          </w:p>
        </w:tc>
        <w:tc>
          <w:tcPr>
            <w:tcW w:w="2665" w:type="dxa"/>
          </w:tcPr>
          <w:p w14:paraId="681D4A67"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46BC4FD2"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28312D38" w14:textId="77777777" w:rsidTr="0097440A">
        <w:trPr>
          <w:trHeight w:val="361"/>
        </w:trPr>
        <w:tc>
          <w:tcPr>
            <w:tcW w:w="2487" w:type="dxa"/>
            <w:vMerge/>
          </w:tcPr>
          <w:p w14:paraId="11FA1857"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428486D7" w14:textId="77777777" w:rsidR="00254836" w:rsidRPr="00254836" w:rsidRDefault="00254836" w:rsidP="00254836">
            <w:pPr>
              <w:rPr>
                <w:rFonts w:ascii="Times New Roman" w:eastAsia="Calibri" w:hAnsi="Times New Roman" w:cs="Times New Roman"/>
              </w:rPr>
            </w:pPr>
            <w:r w:rsidRPr="00254836">
              <w:rPr>
                <w:rFonts w:ascii="Times New Roman" w:eastAsia="Calibri" w:hAnsi="Times New Roman" w:cs="Times New Roman"/>
              </w:rPr>
              <w:t>7.Лабораторная работа 3. Испытание двигателей постоянного тока методом взаимной нагрузки.</w:t>
            </w:r>
          </w:p>
        </w:tc>
        <w:tc>
          <w:tcPr>
            <w:tcW w:w="2665" w:type="dxa"/>
          </w:tcPr>
          <w:p w14:paraId="7135B9A6"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35200373"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65F570B5" w14:textId="77777777" w:rsidTr="0097440A">
        <w:trPr>
          <w:trHeight w:val="361"/>
        </w:trPr>
        <w:tc>
          <w:tcPr>
            <w:tcW w:w="2487" w:type="dxa"/>
            <w:vMerge/>
          </w:tcPr>
          <w:p w14:paraId="01A07A0A"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04768A0F" w14:textId="77777777" w:rsidR="00254836" w:rsidRPr="00254836" w:rsidRDefault="00254836" w:rsidP="00254836">
            <w:pPr>
              <w:rPr>
                <w:rFonts w:ascii="Times New Roman" w:eastAsia="Calibri" w:hAnsi="Times New Roman" w:cs="Times New Roman"/>
              </w:rPr>
            </w:pPr>
            <w:r w:rsidRPr="00254836">
              <w:rPr>
                <w:rFonts w:ascii="Times New Roman" w:eastAsia="Calibri" w:hAnsi="Times New Roman" w:cs="Times New Roman"/>
              </w:rPr>
              <w:t>8.Лабораторная работа 4. Диагностирование искрения щеточно-коллекторного узла двигателя постоянного тока устройством контроля искрения.</w:t>
            </w:r>
          </w:p>
        </w:tc>
        <w:tc>
          <w:tcPr>
            <w:tcW w:w="2665" w:type="dxa"/>
          </w:tcPr>
          <w:p w14:paraId="529B0C4F"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21341424"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7B733A4B" w14:textId="77777777" w:rsidTr="0097440A">
        <w:trPr>
          <w:trHeight w:val="361"/>
        </w:trPr>
        <w:tc>
          <w:tcPr>
            <w:tcW w:w="2487" w:type="dxa"/>
            <w:vMerge/>
          </w:tcPr>
          <w:p w14:paraId="13F1C279"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3CBE52F4" w14:textId="77777777" w:rsidR="00254836" w:rsidRPr="00254836" w:rsidRDefault="00254836" w:rsidP="00254836">
            <w:pPr>
              <w:rPr>
                <w:rFonts w:ascii="Times New Roman" w:eastAsia="Calibri" w:hAnsi="Times New Roman" w:cs="Times New Roman"/>
              </w:rPr>
            </w:pPr>
            <w:r w:rsidRPr="00254836">
              <w:rPr>
                <w:rFonts w:ascii="Times New Roman" w:eastAsia="Calibri" w:hAnsi="Times New Roman" w:cs="Times New Roman"/>
                <w:b/>
                <w:bCs/>
                <w:sz w:val="24"/>
                <w:szCs w:val="24"/>
                <w:lang w:eastAsia="ru-RU"/>
              </w:rPr>
              <w:t xml:space="preserve">В том числе самостоятельная работа обучающихся </w:t>
            </w:r>
            <w:r w:rsidRPr="00254836">
              <w:rPr>
                <w:rFonts w:ascii="Times New Roman" w:eastAsia="Calibri" w:hAnsi="Times New Roman" w:cs="Times New Roman"/>
              </w:rPr>
              <w:t>Обзор и перспективы  современных методов технического диагностирования электрических машин и аппаратов.</w:t>
            </w:r>
          </w:p>
        </w:tc>
        <w:tc>
          <w:tcPr>
            <w:tcW w:w="2665" w:type="dxa"/>
          </w:tcPr>
          <w:p w14:paraId="6C8140EA"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4</w:t>
            </w:r>
          </w:p>
        </w:tc>
        <w:tc>
          <w:tcPr>
            <w:tcW w:w="2497" w:type="dxa"/>
            <w:vMerge/>
          </w:tcPr>
          <w:p w14:paraId="35A44EE3"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2CD63EF5" w14:textId="77777777" w:rsidTr="0097440A">
        <w:trPr>
          <w:trHeight w:val="361"/>
        </w:trPr>
        <w:tc>
          <w:tcPr>
            <w:tcW w:w="2487" w:type="dxa"/>
            <w:vMerge w:val="restart"/>
          </w:tcPr>
          <w:p w14:paraId="0E905BAA"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
                <w:bCs/>
              </w:rPr>
              <w:t>Тема 2.3. Диагностика и испытание электротехнического и электронного вспомогательного оборудования</w:t>
            </w:r>
          </w:p>
        </w:tc>
        <w:tc>
          <w:tcPr>
            <w:tcW w:w="6911" w:type="dxa"/>
            <w:vAlign w:val="center"/>
          </w:tcPr>
          <w:p w14:paraId="53194B85" w14:textId="77777777" w:rsidR="00254836" w:rsidRPr="00254836" w:rsidRDefault="00254836" w:rsidP="00254836">
            <w:pPr>
              <w:rPr>
                <w:rFonts w:ascii="Times New Roman" w:eastAsia="Calibri" w:hAnsi="Times New Roman" w:cs="Times New Roman"/>
              </w:rPr>
            </w:pPr>
            <w:r w:rsidRPr="00254836">
              <w:rPr>
                <w:rFonts w:ascii="Times New Roman" w:eastAsia="Calibri" w:hAnsi="Times New Roman" w:cs="Times New Roman"/>
                <w:b/>
                <w:bCs/>
              </w:rPr>
              <w:t>Содержание</w:t>
            </w:r>
          </w:p>
        </w:tc>
        <w:tc>
          <w:tcPr>
            <w:tcW w:w="2665" w:type="dxa"/>
          </w:tcPr>
          <w:p w14:paraId="0C730117"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30/8</w:t>
            </w:r>
          </w:p>
        </w:tc>
        <w:tc>
          <w:tcPr>
            <w:tcW w:w="2497" w:type="dxa"/>
            <w:vMerge w:val="restart"/>
          </w:tcPr>
          <w:p w14:paraId="32FD85AE"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ОК 01-ОК 05, ОК 07, ОК 09</w:t>
            </w:r>
          </w:p>
          <w:p w14:paraId="42FE3223"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Cs/>
                <w:lang w:eastAsia="ru-RU"/>
              </w:rPr>
              <w:t>ПК 1.1,ПК 1.3</w:t>
            </w:r>
          </w:p>
        </w:tc>
      </w:tr>
      <w:tr w:rsidR="00254836" w:rsidRPr="00254836" w14:paraId="6FEF4F07" w14:textId="77777777" w:rsidTr="0097440A">
        <w:trPr>
          <w:trHeight w:val="361"/>
        </w:trPr>
        <w:tc>
          <w:tcPr>
            <w:tcW w:w="2487" w:type="dxa"/>
            <w:vMerge/>
          </w:tcPr>
          <w:p w14:paraId="323A1977"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79EFC99C" w14:textId="77777777" w:rsidR="00254836" w:rsidRPr="00254836" w:rsidRDefault="00254836" w:rsidP="00254836">
            <w:pPr>
              <w:rPr>
                <w:rFonts w:ascii="Times New Roman" w:eastAsia="Calibri" w:hAnsi="Times New Roman" w:cs="Times New Roman"/>
              </w:rPr>
            </w:pPr>
            <w:r w:rsidRPr="00254836">
              <w:rPr>
                <w:rFonts w:ascii="Times New Roman" w:eastAsia="Calibri" w:hAnsi="Times New Roman" w:cs="Times New Roman"/>
                <w:bCs/>
              </w:rPr>
              <w:t xml:space="preserve">1.Общая характеристика технической диагностики как области знаний. </w:t>
            </w:r>
          </w:p>
        </w:tc>
        <w:tc>
          <w:tcPr>
            <w:tcW w:w="2665" w:type="dxa"/>
          </w:tcPr>
          <w:p w14:paraId="7F166EA3"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1A9F64EB"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1D5F9419" w14:textId="77777777" w:rsidTr="0097440A">
        <w:trPr>
          <w:trHeight w:val="361"/>
        </w:trPr>
        <w:tc>
          <w:tcPr>
            <w:tcW w:w="2487" w:type="dxa"/>
            <w:vMerge/>
          </w:tcPr>
          <w:p w14:paraId="4AB7C092"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066372CA" w14:textId="77777777" w:rsidR="00254836" w:rsidRPr="00254836" w:rsidRDefault="00254836" w:rsidP="00254836">
            <w:pPr>
              <w:rPr>
                <w:rFonts w:ascii="Times New Roman" w:eastAsia="Calibri" w:hAnsi="Times New Roman" w:cs="Times New Roman"/>
                <w:bCs/>
              </w:rPr>
            </w:pPr>
            <w:r w:rsidRPr="00254836">
              <w:rPr>
                <w:rFonts w:ascii="Times New Roman" w:eastAsia="Calibri" w:hAnsi="Times New Roman" w:cs="Times New Roman"/>
                <w:bCs/>
              </w:rPr>
              <w:t>2.Основные понятия, термины и определения технической диагностики.</w:t>
            </w:r>
          </w:p>
        </w:tc>
        <w:tc>
          <w:tcPr>
            <w:tcW w:w="2665" w:type="dxa"/>
          </w:tcPr>
          <w:p w14:paraId="30376961"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58D27857"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6EE0A56A" w14:textId="77777777" w:rsidTr="0097440A">
        <w:trPr>
          <w:trHeight w:val="361"/>
        </w:trPr>
        <w:tc>
          <w:tcPr>
            <w:tcW w:w="2487" w:type="dxa"/>
            <w:vMerge/>
          </w:tcPr>
          <w:p w14:paraId="76C14B89"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707BB968" w14:textId="77777777" w:rsidR="00254836" w:rsidRPr="00254836" w:rsidRDefault="00254836" w:rsidP="00254836">
            <w:pPr>
              <w:rPr>
                <w:rFonts w:ascii="Times New Roman" w:eastAsia="Calibri" w:hAnsi="Times New Roman" w:cs="Times New Roman"/>
                <w:bCs/>
              </w:rPr>
            </w:pPr>
            <w:r w:rsidRPr="00254836">
              <w:rPr>
                <w:rFonts w:ascii="Times New Roman" w:eastAsia="Calibri" w:hAnsi="Times New Roman" w:cs="Times New Roman"/>
                <w:bCs/>
              </w:rPr>
              <w:t>3.Методы и способы поиска неисправностей в электронном оборудовании</w:t>
            </w:r>
          </w:p>
        </w:tc>
        <w:tc>
          <w:tcPr>
            <w:tcW w:w="2665" w:type="dxa"/>
          </w:tcPr>
          <w:p w14:paraId="5584C7B0"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61ED7CFB"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4A27EFD1" w14:textId="77777777" w:rsidTr="0097440A">
        <w:trPr>
          <w:trHeight w:val="361"/>
        </w:trPr>
        <w:tc>
          <w:tcPr>
            <w:tcW w:w="2487" w:type="dxa"/>
            <w:vMerge/>
          </w:tcPr>
          <w:p w14:paraId="3B36B37E"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3C90B67A" w14:textId="77777777" w:rsidR="00254836" w:rsidRPr="00254836" w:rsidRDefault="00254836" w:rsidP="00254836">
            <w:pPr>
              <w:rPr>
                <w:rFonts w:ascii="Times New Roman" w:eastAsia="Calibri" w:hAnsi="Times New Roman" w:cs="Times New Roman"/>
              </w:rPr>
            </w:pPr>
            <w:r w:rsidRPr="00254836">
              <w:rPr>
                <w:rFonts w:ascii="Times New Roman" w:eastAsia="Calibri" w:hAnsi="Times New Roman" w:cs="Times New Roman"/>
                <w:bCs/>
              </w:rPr>
              <w:t xml:space="preserve">4.Построение модели объекта диагностирования. </w:t>
            </w:r>
          </w:p>
        </w:tc>
        <w:tc>
          <w:tcPr>
            <w:tcW w:w="2665" w:type="dxa"/>
          </w:tcPr>
          <w:p w14:paraId="16B527A9"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3EBF40DB"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6A1535E9" w14:textId="77777777" w:rsidTr="0097440A">
        <w:trPr>
          <w:trHeight w:val="361"/>
        </w:trPr>
        <w:tc>
          <w:tcPr>
            <w:tcW w:w="2487" w:type="dxa"/>
            <w:vMerge/>
          </w:tcPr>
          <w:p w14:paraId="79281218"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114B1583" w14:textId="77777777" w:rsidR="00254836" w:rsidRPr="00254836" w:rsidRDefault="00254836" w:rsidP="00254836">
            <w:pPr>
              <w:rPr>
                <w:rFonts w:ascii="Times New Roman" w:eastAsia="Calibri" w:hAnsi="Times New Roman" w:cs="Times New Roman"/>
                <w:bCs/>
              </w:rPr>
            </w:pPr>
            <w:r w:rsidRPr="00254836">
              <w:rPr>
                <w:rFonts w:ascii="Times New Roman" w:eastAsia="Calibri" w:hAnsi="Times New Roman" w:cs="Times New Roman"/>
                <w:bCs/>
              </w:rPr>
              <w:t>5.Характеристика типов отказов</w:t>
            </w:r>
          </w:p>
        </w:tc>
        <w:tc>
          <w:tcPr>
            <w:tcW w:w="2665" w:type="dxa"/>
          </w:tcPr>
          <w:p w14:paraId="0885008F"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717329BD"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697B048D" w14:textId="77777777" w:rsidTr="0097440A">
        <w:trPr>
          <w:trHeight w:val="361"/>
        </w:trPr>
        <w:tc>
          <w:tcPr>
            <w:tcW w:w="2487" w:type="dxa"/>
            <w:vMerge/>
          </w:tcPr>
          <w:p w14:paraId="4AC22E65"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167AB11C" w14:textId="77777777" w:rsidR="00254836" w:rsidRPr="00254836" w:rsidRDefault="00254836" w:rsidP="00254836">
            <w:pPr>
              <w:rPr>
                <w:rFonts w:ascii="Times New Roman" w:eastAsia="Calibri" w:hAnsi="Times New Roman" w:cs="Times New Roman"/>
              </w:rPr>
            </w:pPr>
            <w:r w:rsidRPr="00254836">
              <w:rPr>
                <w:rFonts w:ascii="Times New Roman" w:eastAsia="Calibri" w:hAnsi="Times New Roman" w:cs="Times New Roman"/>
                <w:bCs/>
              </w:rPr>
              <w:t xml:space="preserve">6.Диагностические алгоритмы и процедуры и их оптимизация. </w:t>
            </w:r>
          </w:p>
        </w:tc>
        <w:tc>
          <w:tcPr>
            <w:tcW w:w="2665" w:type="dxa"/>
          </w:tcPr>
          <w:p w14:paraId="7BE93F88"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3E3745BC"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6307439C" w14:textId="77777777" w:rsidTr="0097440A">
        <w:trPr>
          <w:trHeight w:val="361"/>
        </w:trPr>
        <w:tc>
          <w:tcPr>
            <w:tcW w:w="2487" w:type="dxa"/>
            <w:vMerge/>
          </w:tcPr>
          <w:p w14:paraId="2F6A8B76"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2574F979" w14:textId="77777777" w:rsidR="00254836" w:rsidRPr="00254836" w:rsidRDefault="00254836" w:rsidP="00254836">
            <w:pPr>
              <w:rPr>
                <w:rFonts w:ascii="Times New Roman" w:eastAsia="Calibri" w:hAnsi="Times New Roman" w:cs="Times New Roman"/>
                <w:bCs/>
              </w:rPr>
            </w:pPr>
            <w:r w:rsidRPr="00254836">
              <w:rPr>
                <w:rFonts w:ascii="Times New Roman" w:eastAsia="Calibri" w:hAnsi="Times New Roman" w:cs="Times New Roman"/>
                <w:bCs/>
              </w:rPr>
              <w:t>7.Общая характеристика алгоритмов диагностирования и деревьев логических возможностей</w:t>
            </w:r>
          </w:p>
        </w:tc>
        <w:tc>
          <w:tcPr>
            <w:tcW w:w="2665" w:type="dxa"/>
          </w:tcPr>
          <w:p w14:paraId="13935500"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1630A3C4"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3F22A78A" w14:textId="77777777" w:rsidTr="0097440A">
        <w:trPr>
          <w:trHeight w:val="361"/>
        </w:trPr>
        <w:tc>
          <w:tcPr>
            <w:tcW w:w="2487" w:type="dxa"/>
            <w:vMerge/>
          </w:tcPr>
          <w:p w14:paraId="28B9945C"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727D5B58" w14:textId="77777777" w:rsidR="00254836" w:rsidRPr="00254836" w:rsidRDefault="00254836" w:rsidP="00254836">
            <w:pPr>
              <w:rPr>
                <w:rFonts w:ascii="Times New Roman" w:eastAsia="Calibri" w:hAnsi="Times New Roman" w:cs="Times New Roman"/>
              </w:rPr>
            </w:pPr>
            <w:r w:rsidRPr="00254836">
              <w:rPr>
                <w:rFonts w:ascii="Times New Roman" w:eastAsia="Calibri" w:hAnsi="Times New Roman" w:cs="Times New Roman"/>
                <w:bCs/>
                <w:color w:val="000000"/>
              </w:rPr>
              <w:t>8.Оптимизация диагностических процедур</w:t>
            </w:r>
          </w:p>
        </w:tc>
        <w:tc>
          <w:tcPr>
            <w:tcW w:w="2665" w:type="dxa"/>
          </w:tcPr>
          <w:p w14:paraId="4E263B93"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2BC852F1"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1AB643DD" w14:textId="77777777" w:rsidTr="0097440A">
        <w:trPr>
          <w:trHeight w:val="361"/>
        </w:trPr>
        <w:tc>
          <w:tcPr>
            <w:tcW w:w="2487" w:type="dxa"/>
            <w:vMerge/>
          </w:tcPr>
          <w:p w14:paraId="2F82379E"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319C841D" w14:textId="77777777" w:rsidR="00254836" w:rsidRPr="00254836" w:rsidRDefault="00254836" w:rsidP="00254836">
            <w:pPr>
              <w:rPr>
                <w:rFonts w:ascii="Times New Roman" w:eastAsia="Calibri" w:hAnsi="Times New Roman" w:cs="Times New Roman"/>
              </w:rPr>
            </w:pPr>
            <w:r w:rsidRPr="00254836">
              <w:rPr>
                <w:rFonts w:ascii="Times New Roman" w:eastAsia="Calibri" w:hAnsi="Times New Roman" w:cs="Times New Roman"/>
                <w:bCs/>
                <w:color w:val="000000"/>
              </w:rPr>
              <w:t>9.Разбиение диагностических моделей проверками</w:t>
            </w:r>
          </w:p>
        </w:tc>
        <w:tc>
          <w:tcPr>
            <w:tcW w:w="2665" w:type="dxa"/>
          </w:tcPr>
          <w:p w14:paraId="5C850C99"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77412F08"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41446D1A" w14:textId="77777777" w:rsidTr="0097440A">
        <w:trPr>
          <w:trHeight w:val="361"/>
        </w:trPr>
        <w:tc>
          <w:tcPr>
            <w:tcW w:w="2487" w:type="dxa"/>
            <w:vMerge/>
          </w:tcPr>
          <w:p w14:paraId="5D5635CC"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4F5ABC02" w14:textId="77777777" w:rsidR="00254836" w:rsidRPr="00254836" w:rsidRDefault="00254836" w:rsidP="00254836">
            <w:pPr>
              <w:rPr>
                <w:rFonts w:ascii="Times New Roman" w:eastAsia="Calibri" w:hAnsi="Times New Roman" w:cs="Times New Roman"/>
              </w:rPr>
            </w:pPr>
            <w:r w:rsidRPr="00254836">
              <w:rPr>
                <w:rFonts w:ascii="Times New Roman" w:eastAsia="Calibri" w:hAnsi="Times New Roman" w:cs="Times New Roman"/>
                <w:bCs/>
                <w:color w:val="000000"/>
              </w:rPr>
              <w:t>10.Построение дерева логических возможностей</w:t>
            </w:r>
          </w:p>
        </w:tc>
        <w:tc>
          <w:tcPr>
            <w:tcW w:w="2665" w:type="dxa"/>
          </w:tcPr>
          <w:p w14:paraId="66EB7DF4"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734BE2B0"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0D0AD5FC" w14:textId="77777777" w:rsidTr="0097440A">
        <w:trPr>
          <w:trHeight w:val="361"/>
        </w:trPr>
        <w:tc>
          <w:tcPr>
            <w:tcW w:w="2487" w:type="dxa"/>
            <w:vMerge/>
          </w:tcPr>
          <w:p w14:paraId="791A5F53"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03C7EE0A" w14:textId="77777777" w:rsidR="00254836" w:rsidRPr="00254836" w:rsidRDefault="00254836" w:rsidP="00254836">
            <w:pPr>
              <w:rPr>
                <w:rFonts w:ascii="Times New Roman" w:eastAsia="Calibri" w:hAnsi="Times New Roman" w:cs="Times New Roman"/>
              </w:rPr>
            </w:pPr>
            <w:r w:rsidRPr="00254836">
              <w:rPr>
                <w:rFonts w:ascii="Times New Roman" w:eastAsia="Calibri" w:hAnsi="Times New Roman" w:cs="Times New Roman"/>
                <w:bCs/>
                <w:color w:val="000000"/>
              </w:rPr>
              <w:t>11.Особенности диагностирования цифровых и многополюсных объектов</w:t>
            </w:r>
          </w:p>
        </w:tc>
        <w:tc>
          <w:tcPr>
            <w:tcW w:w="2665" w:type="dxa"/>
          </w:tcPr>
          <w:p w14:paraId="2803A4EA"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1</w:t>
            </w:r>
          </w:p>
        </w:tc>
        <w:tc>
          <w:tcPr>
            <w:tcW w:w="2497" w:type="dxa"/>
            <w:vMerge/>
          </w:tcPr>
          <w:p w14:paraId="2EDA7016"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504546E6" w14:textId="77777777" w:rsidTr="0097440A">
        <w:trPr>
          <w:trHeight w:val="361"/>
        </w:trPr>
        <w:tc>
          <w:tcPr>
            <w:tcW w:w="2487" w:type="dxa"/>
            <w:vMerge/>
          </w:tcPr>
          <w:p w14:paraId="73BFDDCA"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22AC85E5" w14:textId="77777777" w:rsidR="00254836" w:rsidRPr="00254836" w:rsidRDefault="00254836" w:rsidP="00254836">
            <w:pPr>
              <w:rPr>
                <w:rFonts w:ascii="Times New Roman" w:eastAsia="Calibri" w:hAnsi="Times New Roman" w:cs="Times New Roman"/>
                <w:bCs/>
                <w:color w:val="000000"/>
              </w:rPr>
            </w:pPr>
            <w:r w:rsidRPr="00254836">
              <w:rPr>
                <w:rFonts w:ascii="Times New Roman" w:eastAsia="Calibri" w:hAnsi="Times New Roman" w:cs="Times New Roman"/>
                <w:b/>
                <w:bCs/>
                <w:lang w:eastAsia="ru-RU"/>
              </w:rPr>
              <w:t>В том числе практических и лабораторных занятий</w:t>
            </w:r>
          </w:p>
        </w:tc>
        <w:tc>
          <w:tcPr>
            <w:tcW w:w="2665" w:type="dxa"/>
          </w:tcPr>
          <w:p w14:paraId="4F99713D" w14:textId="77777777" w:rsidR="00254836" w:rsidRPr="00254836" w:rsidRDefault="00254836" w:rsidP="00254836">
            <w:pPr>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8/8</w:t>
            </w:r>
          </w:p>
        </w:tc>
        <w:tc>
          <w:tcPr>
            <w:tcW w:w="2497" w:type="dxa"/>
            <w:vMerge/>
          </w:tcPr>
          <w:p w14:paraId="4C9A2333"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51FC8D22" w14:textId="77777777" w:rsidTr="0097440A">
        <w:trPr>
          <w:trHeight w:val="361"/>
        </w:trPr>
        <w:tc>
          <w:tcPr>
            <w:tcW w:w="2487" w:type="dxa"/>
            <w:vMerge/>
          </w:tcPr>
          <w:p w14:paraId="0CBDCA90" w14:textId="77777777" w:rsidR="00254836" w:rsidRPr="00254836" w:rsidRDefault="00254836" w:rsidP="00254836">
            <w:pPr>
              <w:rPr>
                <w:rFonts w:ascii="Times New Roman" w:eastAsia="Calibri" w:hAnsi="Times New Roman" w:cs="Times New Roman"/>
                <w:b/>
                <w:bCs/>
                <w:lang w:eastAsia="ru-RU"/>
              </w:rPr>
            </w:pPr>
          </w:p>
        </w:tc>
        <w:tc>
          <w:tcPr>
            <w:tcW w:w="6911" w:type="dxa"/>
          </w:tcPr>
          <w:p w14:paraId="6810A417" w14:textId="77777777" w:rsidR="00254836" w:rsidRPr="00254836" w:rsidRDefault="00254836" w:rsidP="00254836">
            <w:pPr>
              <w:rPr>
                <w:rFonts w:ascii="Times New Roman" w:eastAsia="Calibri" w:hAnsi="Times New Roman" w:cs="Times New Roman"/>
                <w:bCs/>
                <w:color w:val="000000"/>
              </w:rPr>
            </w:pPr>
            <w:r w:rsidRPr="00254836">
              <w:rPr>
                <w:rFonts w:ascii="Times New Roman" w:eastAsia="Calibri" w:hAnsi="Times New Roman" w:cs="Times New Roman"/>
                <w:bCs/>
              </w:rPr>
              <w:t>1. Практическое занятие</w:t>
            </w:r>
            <w:r w:rsidRPr="00254836">
              <w:rPr>
                <w:rFonts w:ascii="Times New Roman" w:eastAsia="Calibri" w:hAnsi="Times New Roman" w:cs="Times New Roman"/>
                <w:color w:val="000000"/>
              </w:rPr>
              <w:t xml:space="preserve">. </w:t>
            </w:r>
            <w:r w:rsidRPr="00254836">
              <w:rPr>
                <w:rFonts w:ascii="Times New Roman" w:eastAsia="Calibri" w:hAnsi="Times New Roman" w:cs="Times New Roman"/>
                <w:bCs/>
              </w:rPr>
              <w:t>Диагностика программируемого реле</w:t>
            </w:r>
          </w:p>
        </w:tc>
        <w:tc>
          <w:tcPr>
            <w:tcW w:w="2665" w:type="dxa"/>
          </w:tcPr>
          <w:p w14:paraId="617405E2"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3B128EC9"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316DC3D5" w14:textId="77777777" w:rsidTr="0097440A">
        <w:trPr>
          <w:trHeight w:val="361"/>
        </w:trPr>
        <w:tc>
          <w:tcPr>
            <w:tcW w:w="2487" w:type="dxa"/>
            <w:vMerge/>
          </w:tcPr>
          <w:p w14:paraId="60BF4291"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2469A020" w14:textId="77777777" w:rsidR="00254836" w:rsidRPr="00254836" w:rsidRDefault="00254836" w:rsidP="00254836">
            <w:pPr>
              <w:rPr>
                <w:rFonts w:ascii="Times New Roman" w:eastAsia="Calibri" w:hAnsi="Times New Roman" w:cs="Times New Roman"/>
                <w:bCs/>
                <w:color w:val="000000"/>
              </w:rPr>
            </w:pPr>
            <w:r w:rsidRPr="00254836">
              <w:rPr>
                <w:rFonts w:ascii="Times New Roman" w:eastAsia="Calibri" w:hAnsi="Times New Roman" w:cs="Times New Roman"/>
                <w:bCs/>
                <w:color w:val="000000"/>
              </w:rPr>
              <w:t>2.</w:t>
            </w:r>
            <w:r w:rsidRPr="00254836">
              <w:rPr>
                <w:rFonts w:ascii="Times New Roman" w:eastAsia="Calibri" w:hAnsi="Times New Roman" w:cs="Times New Roman"/>
                <w:bCs/>
              </w:rPr>
              <w:t xml:space="preserve"> Практическое занятие</w:t>
            </w:r>
            <w:r w:rsidRPr="00254836">
              <w:rPr>
                <w:rFonts w:ascii="Times New Roman" w:eastAsia="Calibri" w:hAnsi="Times New Roman" w:cs="Times New Roman"/>
                <w:color w:val="000000"/>
              </w:rPr>
              <w:t xml:space="preserve">. </w:t>
            </w:r>
            <w:r w:rsidRPr="00254836">
              <w:rPr>
                <w:rFonts w:ascii="Times New Roman" w:eastAsia="Calibri" w:hAnsi="Times New Roman" w:cs="Times New Roman"/>
                <w:bCs/>
                <w:color w:val="000000"/>
              </w:rPr>
              <w:t>Диагностика печатных плат</w:t>
            </w:r>
          </w:p>
        </w:tc>
        <w:tc>
          <w:tcPr>
            <w:tcW w:w="2665" w:type="dxa"/>
          </w:tcPr>
          <w:p w14:paraId="0330B13D"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7E0C1AD1"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3CBCDE28" w14:textId="77777777" w:rsidTr="0097440A">
        <w:trPr>
          <w:trHeight w:val="361"/>
        </w:trPr>
        <w:tc>
          <w:tcPr>
            <w:tcW w:w="2487" w:type="dxa"/>
            <w:vMerge/>
          </w:tcPr>
          <w:p w14:paraId="5AFE8F2E"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72C7B884" w14:textId="77777777" w:rsidR="00254836" w:rsidRPr="00254836" w:rsidRDefault="00254836" w:rsidP="00254836">
            <w:pPr>
              <w:rPr>
                <w:rFonts w:ascii="Times New Roman" w:eastAsia="Calibri" w:hAnsi="Times New Roman" w:cs="Times New Roman"/>
                <w:bCs/>
                <w:color w:val="000000"/>
              </w:rPr>
            </w:pPr>
            <w:r w:rsidRPr="00254836">
              <w:rPr>
                <w:rFonts w:ascii="Times New Roman" w:eastAsia="Calibri" w:hAnsi="Times New Roman" w:cs="Times New Roman"/>
                <w:bCs/>
                <w:color w:val="000000"/>
              </w:rPr>
              <w:t>3.</w:t>
            </w:r>
            <w:r w:rsidRPr="00254836">
              <w:rPr>
                <w:rFonts w:ascii="Times New Roman" w:eastAsia="Calibri" w:hAnsi="Times New Roman" w:cs="Times New Roman"/>
                <w:bCs/>
              </w:rPr>
              <w:t xml:space="preserve"> Практическое занятие</w:t>
            </w:r>
            <w:r w:rsidRPr="00254836">
              <w:rPr>
                <w:rFonts w:ascii="Times New Roman" w:eastAsia="Calibri" w:hAnsi="Times New Roman" w:cs="Times New Roman"/>
                <w:color w:val="000000"/>
              </w:rPr>
              <w:t xml:space="preserve">. </w:t>
            </w:r>
            <w:r w:rsidRPr="00254836">
              <w:rPr>
                <w:rFonts w:ascii="Times New Roman" w:eastAsia="Calibri" w:hAnsi="Times New Roman" w:cs="Times New Roman"/>
                <w:bCs/>
                <w:color w:val="000000"/>
              </w:rPr>
              <w:t>Диагностика частотного преобразователя</w:t>
            </w:r>
          </w:p>
        </w:tc>
        <w:tc>
          <w:tcPr>
            <w:tcW w:w="2665" w:type="dxa"/>
          </w:tcPr>
          <w:p w14:paraId="72FE93DD"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2B7B857D"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05AFF2D3" w14:textId="77777777" w:rsidTr="0097440A">
        <w:trPr>
          <w:trHeight w:val="361"/>
        </w:trPr>
        <w:tc>
          <w:tcPr>
            <w:tcW w:w="2487" w:type="dxa"/>
            <w:vMerge/>
          </w:tcPr>
          <w:p w14:paraId="34A384E4" w14:textId="77777777" w:rsidR="00254836" w:rsidRPr="00254836" w:rsidRDefault="00254836" w:rsidP="00254836">
            <w:pPr>
              <w:rPr>
                <w:rFonts w:ascii="Times New Roman" w:eastAsia="Calibri" w:hAnsi="Times New Roman" w:cs="Times New Roman"/>
                <w:b/>
                <w:bCs/>
                <w:lang w:eastAsia="ru-RU"/>
              </w:rPr>
            </w:pPr>
          </w:p>
        </w:tc>
        <w:tc>
          <w:tcPr>
            <w:tcW w:w="6911" w:type="dxa"/>
            <w:vAlign w:val="center"/>
          </w:tcPr>
          <w:p w14:paraId="002DE8F0" w14:textId="77777777" w:rsidR="00254836" w:rsidRPr="00254836" w:rsidRDefault="00254836" w:rsidP="00254836">
            <w:pPr>
              <w:rPr>
                <w:rFonts w:ascii="Times New Roman" w:eastAsia="Calibri" w:hAnsi="Times New Roman" w:cs="Times New Roman"/>
                <w:bCs/>
                <w:color w:val="000000"/>
              </w:rPr>
            </w:pPr>
            <w:r w:rsidRPr="00254836">
              <w:rPr>
                <w:rFonts w:ascii="Times New Roman" w:eastAsia="Calibri" w:hAnsi="Times New Roman" w:cs="Times New Roman"/>
                <w:bCs/>
              </w:rPr>
              <w:t>4. Практическое занятие</w:t>
            </w:r>
            <w:r w:rsidRPr="00254836">
              <w:rPr>
                <w:rFonts w:ascii="Times New Roman" w:eastAsia="Calibri" w:hAnsi="Times New Roman" w:cs="Times New Roman"/>
                <w:color w:val="000000"/>
              </w:rPr>
              <w:t xml:space="preserve">. </w:t>
            </w:r>
            <w:r w:rsidRPr="00254836">
              <w:rPr>
                <w:rFonts w:ascii="Times New Roman" w:eastAsia="Calibri" w:hAnsi="Times New Roman" w:cs="Times New Roman"/>
                <w:bCs/>
              </w:rPr>
              <w:t>Диагностика двухканального осциллографа</w:t>
            </w:r>
          </w:p>
        </w:tc>
        <w:tc>
          <w:tcPr>
            <w:tcW w:w="2665" w:type="dxa"/>
          </w:tcPr>
          <w:p w14:paraId="7C4DE4F3" w14:textId="77777777" w:rsidR="00254836" w:rsidRPr="00254836" w:rsidRDefault="00254836" w:rsidP="00254836">
            <w:pPr>
              <w:rPr>
                <w:rFonts w:ascii="Times New Roman" w:eastAsia="Calibri" w:hAnsi="Times New Roman" w:cs="Times New Roman"/>
                <w:bCs/>
                <w:lang w:eastAsia="ru-RU"/>
              </w:rPr>
            </w:pPr>
            <w:r w:rsidRPr="00254836">
              <w:rPr>
                <w:rFonts w:ascii="Times New Roman" w:eastAsia="Calibri" w:hAnsi="Times New Roman" w:cs="Times New Roman"/>
                <w:bCs/>
                <w:lang w:eastAsia="ru-RU"/>
              </w:rPr>
              <w:t>2</w:t>
            </w:r>
          </w:p>
        </w:tc>
        <w:tc>
          <w:tcPr>
            <w:tcW w:w="2497" w:type="dxa"/>
            <w:vMerge/>
          </w:tcPr>
          <w:p w14:paraId="53552D19" w14:textId="77777777" w:rsidR="00254836" w:rsidRPr="00254836" w:rsidRDefault="00254836" w:rsidP="00254836">
            <w:pPr>
              <w:rPr>
                <w:rFonts w:ascii="Times New Roman" w:eastAsia="Calibri" w:hAnsi="Times New Roman" w:cs="Times New Roman"/>
                <w:b/>
                <w:bCs/>
                <w:lang w:eastAsia="ru-RU"/>
              </w:rPr>
            </w:pPr>
          </w:p>
        </w:tc>
      </w:tr>
      <w:tr w:rsidR="00254836" w:rsidRPr="00254836" w14:paraId="3258DCCC" w14:textId="77777777" w:rsidTr="0097440A">
        <w:tc>
          <w:tcPr>
            <w:tcW w:w="9398" w:type="dxa"/>
            <w:gridSpan w:val="2"/>
          </w:tcPr>
          <w:p w14:paraId="4A033ADB" w14:textId="77777777" w:rsidR="00254836" w:rsidRPr="00254836" w:rsidRDefault="00254836" w:rsidP="00254836">
            <w:pPr>
              <w:suppressAutoHyphens/>
              <w:jc w:val="both"/>
              <w:rPr>
                <w:rFonts w:ascii="Times New Roman" w:eastAsia="Calibri" w:hAnsi="Times New Roman" w:cs="Times New Roman"/>
                <w:bCs/>
                <w:iCs/>
                <w:lang w:eastAsia="ru-RU"/>
              </w:rPr>
            </w:pPr>
            <w:r w:rsidRPr="00254836">
              <w:rPr>
                <w:rFonts w:ascii="Times New Roman" w:eastAsia="Calibri" w:hAnsi="Times New Roman" w:cs="Times New Roman"/>
                <w:b/>
                <w:bCs/>
                <w:iCs/>
                <w:lang w:eastAsia="ru-RU"/>
              </w:rPr>
              <w:t xml:space="preserve">Курсовой проект </w:t>
            </w:r>
          </w:p>
        </w:tc>
        <w:tc>
          <w:tcPr>
            <w:tcW w:w="2665" w:type="dxa"/>
          </w:tcPr>
          <w:p w14:paraId="78F5B1DB" w14:textId="77777777" w:rsidR="00254836" w:rsidRPr="00254836" w:rsidRDefault="00254836" w:rsidP="00254836">
            <w:pPr>
              <w:suppressAutoHyphens/>
              <w:jc w:val="both"/>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20</w:t>
            </w:r>
          </w:p>
        </w:tc>
        <w:tc>
          <w:tcPr>
            <w:tcW w:w="2497" w:type="dxa"/>
            <w:vMerge/>
          </w:tcPr>
          <w:p w14:paraId="04B517A6" w14:textId="77777777" w:rsidR="00254836" w:rsidRPr="00254836" w:rsidRDefault="00254836" w:rsidP="00254836">
            <w:pPr>
              <w:suppressAutoHyphens/>
              <w:jc w:val="both"/>
              <w:rPr>
                <w:rFonts w:ascii="Times New Roman" w:eastAsia="Calibri" w:hAnsi="Times New Roman" w:cs="Times New Roman"/>
                <w:b/>
                <w:bCs/>
                <w:lang w:eastAsia="ru-RU"/>
              </w:rPr>
            </w:pPr>
          </w:p>
        </w:tc>
      </w:tr>
      <w:tr w:rsidR="00254836" w:rsidRPr="00254836" w14:paraId="2E81D7DD" w14:textId="77777777" w:rsidTr="0097440A">
        <w:tc>
          <w:tcPr>
            <w:tcW w:w="9398" w:type="dxa"/>
            <w:gridSpan w:val="2"/>
          </w:tcPr>
          <w:p w14:paraId="161B5F5F" w14:textId="77777777" w:rsidR="00254836" w:rsidRPr="00254836" w:rsidRDefault="00254836" w:rsidP="00254836">
            <w:pPr>
              <w:suppressAutoHyphens/>
              <w:jc w:val="both"/>
              <w:rPr>
                <w:rFonts w:ascii="Times New Roman" w:eastAsia="Calibri" w:hAnsi="Times New Roman" w:cs="Times New Roman"/>
                <w:bCs/>
                <w:i/>
              </w:rPr>
            </w:pPr>
            <w:r w:rsidRPr="00254836">
              <w:rPr>
                <w:rFonts w:ascii="Times New Roman" w:eastAsia="Calibri" w:hAnsi="Times New Roman" w:cs="Times New Roman"/>
                <w:b/>
              </w:rPr>
              <w:t xml:space="preserve">Обязательные аудиторные учебные занятия </w:t>
            </w:r>
            <w:r w:rsidRPr="00254836">
              <w:rPr>
                <w:rFonts w:ascii="Times New Roman" w:eastAsia="Calibri" w:hAnsi="Times New Roman" w:cs="Times New Roman"/>
                <w:b/>
                <w:bCs/>
              </w:rPr>
              <w:t xml:space="preserve">по курсовому проекту </w:t>
            </w:r>
          </w:p>
          <w:p w14:paraId="33266A26" w14:textId="77777777" w:rsidR="00254836" w:rsidRPr="00254836" w:rsidRDefault="00254836" w:rsidP="00254836">
            <w:pPr>
              <w:suppressAutoHyphens/>
              <w:jc w:val="both"/>
              <w:rPr>
                <w:rFonts w:ascii="Times New Roman" w:eastAsia="Calibri" w:hAnsi="Times New Roman" w:cs="Times New Roman"/>
              </w:rPr>
            </w:pPr>
            <w:r w:rsidRPr="00254836">
              <w:rPr>
                <w:rFonts w:ascii="Times New Roman" w:eastAsia="Calibri" w:hAnsi="Times New Roman" w:cs="Times New Roman"/>
                <w:b/>
              </w:rPr>
              <w:t xml:space="preserve">1. </w:t>
            </w:r>
            <w:r w:rsidRPr="00254836">
              <w:rPr>
                <w:rFonts w:ascii="Times New Roman" w:eastAsia="Calibri" w:hAnsi="Times New Roman" w:cs="Times New Roman"/>
              </w:rPr>
              <w:t>Разработка диагностической модели электрооборудования</w:t>
            </w:r>
          </w:p>
          <w:p w14:paraId="63C2F4D7" w14:textId="77777777" w:rsidR="00254836" w:rsidRPr="00254836" w:rsidRDefault="00254836" w:rsidP="00254836">
            <w:pPr>
              <w:suppressAutoHyphens/>
              <w:jc w:val="both"/>
              <w:rPr>
                <w:rFonts w:ascii="Times New Roman" w:eastAsia="Calibri" w:hAnsi="Times New Roman" w:cs="Times New Roman"/>
              </w:rPr>
            </w:pPr>
            <w:r w:rsidRPr="00254836">
              <w:rPr>
                <w:rFonts w:ascii="Times New Roman" w:eastAsia="Calibri" w:hAnsi="Times New Roman" w:cs="Times New Roman"/>
                <w:b/>
              </w:rPr>
              <w:t xml:space="preserve">2. </w:t>
            </w:r>
            <w:r w:rsidRPr="00254836">
              <w:rPr>
                <w:rFonts w:ascii="Times New Roman" w:eastAsia="Calibri" w:hAnsi="Times New Roman" w:cs="Times New Roman"/>
              </w:rPr>
              <w:t xml:space="preserve">Определение ресурса электрооборудования </w:t>
            </w:r>
          </w:p>
          <w:p w14:paraId="4937CF6B" w14:textId="77777777" w:rsidR="00254836" w:rsidRPr="00254836" w:rsidRDefault="00254836" w:rsidP="00254836">
            <w:pPr>
              <w:suppressAutoHyphens/>
              <w:jc w:val="both"/>
              <w:rPr>
                <w:rFonts w:ascii="Times New Roman" w:eastAsia="Calibri" w:hAnsi="Times New Roman" w:cs="Times New Roman"/>
                <w:b/>
              </w:rPr>
            </w:pPr>
            <w:r w:rsidRPr="00254836">
              <w:rPr>
                <w:rFonts w:ascii="Times New Roman" w:eastAsia="Calibri" w:hAnsi="Times New Roman" w:cs="Times New Roman"/>
                <w:b/>
              </w:rPr>
              <w:lastRenderedPageBreak/>
              <w:t xml:space="preserve">3. </w:t>
            </w:r>
            <w:r w:rsidRPr="00254836">
              <w:rPr>
                <w:rFonts w:ascii="Times New Roman" w:eastAsia="Calibri" w:hAnsi="Times New Roman" w:cs="Times New Roman"/>
              </w:rPr>
              <w:t>Разработка диагностического устройства/ приспособления</w:t>
            </w:r>
          </w:p>
          <w:p w14:paraId="7D1D2A9D" w14:textId="77777777" w:rsidR="00254836" w:rsidRPr="00254836" w:rsidRDefault="00254836" w:rsidP="00254836">
            <w:pPr>
              <w:suppressAutoHyphens/>
              <w:jc w:val="both"/>
              <w:rPr>
                <w:rFonts w:ascii="Times New Roman" w:eastAsia="Calibri" w:hAnsi="Times New Roman" w:cs="Times New Roman"/>
              </w:rPr>
            </w:pPr>
            <w:r w:rsidRPr="00254836">
              <w:rPr>
                <w:rFonts w:ascii="Times New Roman" w:eastAsia="Calibri" w:hAnsi="Times New Roman" w:cs="Times New Roman"/>
                <w:b/>
              </w:rPr>
              <w:t xml:space="preserve">4. </w:t>
            </w:r>
            <w:r w:rsidRPr="00254836">
              <w:rPr>
                <w:rFonts w:ascii="Times New Roman" w:eastAsia="Calibri" w:hAnsi="Times New Roman" w:cs="Times New Roman"/>
              </w:rPr>
              <w:t>Проектирование конструкции диагностического устройства/ приспособления</w:t>
            </w:r>
          </w:p>
          <w:p w14:paraId="62F8B4B5" w14:textId="77777777" w:rsidR="00254836" w:rsidRPr="00254836" w:rsidRDefault="00254836" w:rsidP="00254836">
            <w:pPr>
              <w:suppressAutoHyphens/>
              <w:jc w:val="both"/>
              <w:rPr>
                <w:rFonts w:ascii="Times New Roman" w:eastAsia="Calibri" w:hAnsi="Times New Roman" w:cs="Times New Roman"/>
              </w:rPr>
            </w:pPr>
            <w:r w:rsidRPr="00254836">
              <w:rPr>
                <w:rFonts w:ascii="Times New Roman" w:eastAsia="Calibri" w:hAnsi="Times New Roman" w:cs="Times New Roman"/>
                <w:b/>
              </w:rPr>
              <w:t xml:space="preserve">5. </w:t>
            </w:r>
            <w:r w:rsidRPr="00254836">
              <w:rPr>
                <w:rFonts w:ascii="Times New Roman" w:eastAsia="Calibri" w:hAnsi="Times New Roman" w:cs="Times New Roman"/>
              </w:rPr>
              <w:t>Расчет эксплуатационных трудозатрат</w:t>
            </w:r>
          </w:p>
          <w:p w14:paraId="7A395E57" w14:textId="77777777" w:rsidR="00254836" w:rsidRPr="00254836" w:rsidRDefault="00254836" w:rsidP="00254836">
            <w:pPr>
              <w:suppressAutoHyphens/>
              <w:jc w:val="both"/>
              <w:rPr>
                <w:rFonts w:ascii="Times New Roman" w:eastAsia="Calibri" w:hAnsi="Times New Roman" w:cs="Times New Roman"/>
                <w:b/>
              </w:rPr>
            </w:pPr>
            <w:r w:rsidRPr="00254836">
              <w:rPr>
                <w:rFonts w:ascii="Times New Roman" w:eastAsia="Calibri" w:hAnsi="Times New Roman" w:cs="Times New Roman"/>
                <w:b/>
              </w:rPr>
              <w:t xml:space="preserve">6. </w:t>
            </w:r>
            <w:r w:rsidRPr="00254836">
              <w:rPr>
                <w:rFonts w:ascii="Times New Roman" w:eastAsia="Calibri" w:hAnsi="Times New Roman" w:cs="Times New Roman"/>
              </w:rPr>
              <w:t>Профилактические испытания электрооборудования</w:t>
            </w:r>
          </w:p>
          <w:p w14:paraId="05E5209A" w14:textId="77777777" w:rsidR="00254836" w:rsidRPr="00254836" w:rsidRDefault="00254836" w:rsidP="00254836">
            <w:pPr>
              <w:suppressAutoHyphens/>
              <w:jc w:val="both"/>
              <w:rPr>
                <w:rFonts w:ascii="Times New Roman" w:eastAsia="Calibri" w:hAnsi="Times New Roman" w:cs="Times New Roman"/>
                <w:b/>
              </w:rPr>
            </w:pPr>
            <w:r w:rsidRPr="00254836">
              <w:rPr>
                <w:rFonts w:ascii="Times New Roman" w:eastAsia="Calibri" w:hAnsi="Times New Roman" w:cs="Times New Roman"/>
                <w:b/>
              </w:rPr>
              <w:t xml:space="preserve">7. </w:t>
            </w:r>
            <w:r w:rsidRPr="00254836">
              <w:rPr>
                <w:rFonts w:ascii="Times New Roman" w:eastAsia="Calibri" w:hAnsi="Times New Roman" w:cs="Times New Roman"/>
              </w:rPr>
              <w:t>Определение ущерба от отказов диагностируемого электрооборудования</w:t>
            </w:r>
          </w:p>
          <w:p w14:paraId="42206420" w14:textId="77777777" w:rsidR="00254836" w:rsidRPr="00254836" w:rsidRDefault="00254836" w:rsidP="00254836">
            <w:pPr>
              <w:suppressAutoHyphens/>
              <w:jc w:val="both"/>
              <w:rPr>
                <w:rFonts w:ascii="Times New Roman" w:eastAsia="Calibri" w:hAnsi="Times New Roman" w:cs="Times New Roman"/>
                <w:b/>
                <w:bCs/>
                <w:iCs/>
                <w:lang w:eastAsia="ru-RU"/>
              </w:rPr>
            </w:pPr>
            <w:r w:rsidRPr="00254836">
              <w:rPr>
                <w:rFonts w:ascii="Times New Roman" w:eastAsia="Calibri" w:hAnsi="Times New Roman" w:cs="Times New Roman"/>
                <w:b/>
              </w:rPr>
              <w:t xml:space="preserve">8. </w:t>
            </w:r>
            <w:r w:rsidRPr="00254836">
              <w:rPr>
                <w:rFonts w:ascii="Times New Roman" w:eastAsia="Calibri" w:hAnsi="Times New Roman" w:cs="Times New Roman"/>
                <w:bCs/>
              </w:rPr>
              <w:t>Выбор инструментов и приспособлений для диагностирования</w:t>
            </w:r>
          </w:p>
        </w:tc>
        <w:tc>
          <w:tcPr>
            <w:tcW w:w="2665" w:type="dxa"/>
          </w:tcPr>
          <w:p w14:paraId="6FADF198" w14:textId="77777777" w:rsidR="00254836" w:rsidRPr="00254836" w:rsidRDefault="00254836" w:rsidP="00254836">
            <w:pPr>
              <w:suppressAutoHyphens/>
              <w:jc w:val="both"/>
              <w:rPr>
                <w:rFonts w:ascii="Times New Roman" w:eastAsia="Calibri" w:hAnsi="Times New Roman" w:cs="Times New Roman"/>
                <w:b/>
                <w:bCs/>
                <w:lang w:eastAsia="ru-RU"/>
              </w:rPr>
            </w:pPr>
          </w:p>
        </w:tc>
        <w:tc>
          <w:tcPr>
            <w:tcW w:w="2497" w:type="dxa"/>
          </w:tcPr>
          <w:p w14:paraId="7F1A497A" w14:textId="77777777" w:rsidR="00254836" w:rsidRPr="00254836" w:rsidRDefault="00254836" w:rsidP="00254836">
            <w:pPr>
              <w:suppressAutoHyphens/>
              <w:jc w:val="both"/>
              <w:rPr>
                <w:rFonts w:ascii="Times New Roman" w:eastAsia="Calibri" w:hAnsi="Times New Roman" w:cs="Times New Roman"/>
                <w:b/>
                <w:bCs/>
                <w:lang w:eastAsia="ru-RU"/>
              </w:rPr>
            </w:pPr>
          </w:p>
        </w:tc>
      </w:tr>
      <w:tr w:rsidR="00254836" w:rsidRPr="00254836" w14:paraId="5DB0D2A0" w14:textId="77777777" w:rsidTr="0097440A">
        <w:tc>
          <w:tcPr>
            <w:tcW w:w="9398" w:type="dxa"/>
            <w:gridSpan w:val="2"/>
          </w:tcPr>
          <w:p w14:paraId="46430D94" w14:textId="77777777" w:rsidR="00254836" w:rsidRPr="00254836" w:rsidRDefault="00254836" w:rsidP="00254836">
            <w:pPr>
              <w:suppressAutoHyphens/>
              <w:jc w:val="both"/>
              <w:rPr>
                <w:rFonts w:ascii="Times New Roman" w:eastAsia="Calibri" w:hAnsi="Times New Roman" w:cs="Times New Roman"/>
                <w:b/>
                <w:bCs/>
              </w:rPr>
            </w:pPr>
            <w:r w:rsidRPr="00254836">
              <w:rPr>
                <w:rFonts w:ascii="Times New Roman" w:eastAsia="Calibri" w:hAnsi="Times New Roman" w:cs="Times New Roman"/>
                <w:b/>
              </w:rPr>
              <w:lastRenderedPageBreak/>
              <w:t>Самостоятельная учебная работа обучающегося над курсовым проектом (работой)</w:t>
            </w:r>
          </w:p>
          <w:p w14:paraId="156CCDDF" w14:textId="77777777" w:rsidR="00254836" w:rsidRPr="00254836" w:rsidRDefault="00254836" w:rsidP="00254836">
            <w:pPr>
              <w:suppressAutoHyphens/>
              <w:jc w:val="both"/>
              <w:rPr>
                <w:rFonts w:ascii="Times New Roman" w:eastAsia="Calibri" w:hAnsi="Times New Roman" w:cs="Times New Roman"/>
              </w:rPr>
            </w:pPr>
            <w:r w:rsidRPr="00254836">
              <w:rPr>
                <w:rFonts w:ascii="Times New Roman" w:eastAsia="Calibri" w:hAnsi="Times New Roman" w:cs="Times New Roman"/>
                <w:b/>
              </w:rPr>
              <w:t xml:space="preserve">1. </w:t>
            </w:r>
            <w:r w:rsidRPr="00254836">
              <w:rPr>
                <w:rFonts w:ascii="Times New Roman" w:eastAsia="Calibri" w:hAnsi="Times New Roman" w:cs="Times New Roman"/>
              </w:rPr>
              <w:t>Систематическая проработка учебной и специальной технической литературы по тематике курсового проекта</w:t>
            </w:r>
          </w:p>
          <w:p w14:paraId="0A229518" w14:textId="77777777" w:rsidR="00254836" w:rsidRPr="00254836" w:rsidRDefault="00254836" w:rsidP="00254836">
            <w:pPr>
              <w:suppressAutoHyphens/>
              <w:jc w:val="both"/>
              <w:rPr>
                <w:rFonts w:ascii="Times New Roman" w:eastAsia="Calibri" w:hAnsi="Times New Roman" w:cs="Times New Roman"/>
                <w:b/>
                <w:bCs/>
                <w:iCs/>
                <w:lang w:eastAsia="ru-RU"/>
              </w:rPr>
            </w:pPr>
            <w:r w:rsidRPr="00254836">
              <w:rPr>
                <w:rFonts w:ascii="Times New Roman" w:eastAsia="Calibri" w:hAnsi="Times New Roman" w:cs="Times New Roman"/>
                <w:b/>
              </w:rPr>
              <w:t xml:space="preserve">2. </w:t>
            </w:r>
            <w:r w:rsidRPr="00254836">
              <w:rPr>
                <w:rFonts w:ascii="Times New Roman" w:eastAsia="Calibri" w:hAnsi="Times New Roman" w:cs="Times New Roman"/>
              </w:rPr>
              <w:t>Самостоятельное изучение правил выполнения чертежей и технологической документации по ЕСКД и ЕСТД</w:t>
            </w:r>
          </w:p>
        </w:tc>
        <w:tc>
          <w:tcPr>
            <w:tcW w:w="2665" w:type="dxa"/>
          </w:tcPr>
          <w:p w14:paraId="6BBE6C38" w14:textId="77777777" w:rsidR="00254836" w:rsidRPr="00254836" w:rsidRDefault="00254836" w:rsidP="00254836">
            <w:pPr>
              <w:suppressAutoHyphens/>
              <w:jc w:val="both"/>
              <w:rPr>
                <w:rFonts w:ascii="Times New Roman" w:eastAsia="Calibri" w:hAnsi="Times New Roman" w:cs="Times New Roman"/>
                <w:b/>
                <w:bCs/>
                <w:lang w:eastAsia="ru-RU"/>
              </w:rPr>
            </w:pPr>
          </w:p>
        </w:tc>
        <w:tc>
          <w:tcPr>
            <w:tcW w:w="2497" w:type="dxa"/>
          </w:tcPr>
          <w:p w14:paraId="034A8A85" w14:textId="77777777" w:rsidR="00254836" w:rsidRPr="00254836" w:rsidRDefault="00254836" w:rsidP="00254836">
            <w:pPr>
              <w:suppressAutoHyphens/>
              <w:jc w:val="both"/>
              <w:rPr>
                <w:rFonts w:ascii="Times New Roman" w:eastAsia="Calibri" w:hAnsi="Times New Roman" w:cs="Times New Roman"/>
                <w:b/>
                <w:bCs/>
                <w:lang w:eastAsia="ru-RU"/>
              </w:rPr>
            </w:pPr>
          </w:p>
        </w:tc>
      </w:tr>
      <w:tr w:rsidR="00254836" w:rsidRPr="00254836" w14:paraId="270D3DD6" w14:textId="77777777" w:rsidTr="0097440A">
        <w:tc>
          <w:tcPr>
            <w:tcW w:w="9398" w:type="dxa"/>
            <w:gridSpan w:val="2"/>
          </w:tcPr>
          <w:p w14:paraId="638D3AD0" w14:textId="77777777" w:rsidR="00254836" w:rsidRPr="00254836" w:rsidRDefault="00254836" w:rsidP="00254836">
            <w:pPr>
              <w:suppressAutoHyphens/>
              <w:jc w:val="both"/>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 xml:space="preserve">Учебная практика </w:t>
            </w:r>
          </w:p>
          <w:p w14:paraId="3C16239E" w14:textId="77777777" w:rsidR="00254836" w:rsidRPr="00254836" w:rsidRDefault="00254836" w:rsidP="00254836">
            <w:pPr>
              <w:suppressAutoHyphens/>
              <w:jc w:val="both"/>
              <w:rPr>
                <w:rFonts w:ascii="Times New Roman" w:eastAsia="Calibri" w:hAnsi="Times New Roman" w:cs="Times New Roman"/>
                <w:b/>
                <w:lang w:eastAsia="ru-RU"/>
              </w:rPr>
            </w:pPr>
            <w:r w:rsidRPr="00254836">
              <w:rPr>
                <w:rFonts w:ascii="Times New Roman" w:eastAsia="Calibri" w:hAnsi="Times New Roman" w:cs="Times New Roman"/>
                <w:b/>
                <w:lang w:eastAsia="ru-RU"/>
              </w:rPr>
              <w:t>Виды работ:</w:t>
            </w:r>
          </w:p>
          <w:p w14:paraId="38612703" w14:textId="77777777" w:rsidR="00254836" w:rsidRPr="00254836" w:rsidRDefault="00254836" w:rsidP="00254836">
            <w:pPr>
              <w:jc w:val="both"/>
              <w:rPr>
                <w:rFonts w:ascii="Times New Roman" w:eastAsia="Calibri" w:hAnsi="Times New Roman" w:cs="Times New Roman"/>
              </w:rPr>
            </w:pPr>
            <w:r w:rsidRPr="00254836">
              <w:rPr>
                <w:rFonts w:ascii="Times New Roman" w:eastAsia="Calibri" w:hAnsi="Times New Roman" w:cs="Times New Roman"/>
                <w:b/>
              </w:rPr>
              <w:t xml:space="preserve">1. </w:t>
            </w:r>
            <w:r w:rsidRPr="00254836">
              <w:rPr>
                <w:rFonts w:ascii="Times New Roman" w:eastAsia="Calibri" w:hAnsi="Times New Roman" w:cs="Times New Roman"/>
              </w:rPr>
              <w:t>монтаж, ремонт и техническое обслуживание низковольтной аппаратуры;</w:t>
            </w:r>
          </w:p>
          <w:p w14:paraId="022263ED" w14:textId="77777777" w:rsidR="00254836" w:rsidRPr="00254836" w:rsidRDefault="00254836" w:rsidP="00254836">
            <w:pPr>
              <w:jc w:val="both"/>
              <w:rPr>
                <w:rFonts w:ascii="Times New Roman" w:eastAsia="Calibri" w:hAnsi="Times New Roman" w:cs="Times New Roman"/>
              </w:rPr>
            </w:pPr>
            <w:r w:rsidRPr="00254836">
              <w:rPr>
                <w:rFonts w:ascii="Times New Roman" w:eastAsia="Calibri" w:hAnsi="Times New Roman" w:cs="Times New Roman"/>
                <w:b/>
              </w:rPr>
              <w:t xml:space="preserve">2. </w:t>
            </w:r>
            <w:r w:rsidRPr="00254836">
              <w:rPr>
                <w:rFonts w:ascii="Times New Roman" w:eastAsia="Calibri" w:hAnsi="Times New Roman" w:cs="Times New Roman"/>
              </w:rPr>
              <w:t xml:space="preserve">резка </w:t>
            </w:r>
            <w:proofErr w:type="gramStart"/>
            <w:r w:rsidRPr="00254836">
              <w:rPr>
                <w:rFonts w:ascii="Times New Roman" w:eastAsia="Calibri" w:hAnsi="Times New Roman" w:cs="Times New Roman"/>
              </w:rPr>
              <w:t>кабеля  напряжением</w:t>
            </w:r>
            <w:proofErr w:type="gramEnd"/>
            <w:r w:rsidRPr="00254836">
              <w:rPr>
                <w:rFonts w:ascii="Times New Roman" w:eastAsia="Calibri" w:hAnsi="Times New Roman" w:cs="Times New Roman"/>
              </w:rPr>
              <w:t xml:space="preserve"> до 10 </w:t>
            </w:r>
            <w:proofErr w:type="spellStart"/>
            <w:r w:rsidRPr="00254836">
              <w:rPr>
                <w:rFonts w:ascii="Times New Roman" w:eastAsia="Calibri" w:hAnsi="Times New Roman" w:cs="Times New Roman"/>
              </w:rPr>
              <w:t>кВ</w:t>
            </w:r>
            <w:proofErr w:type="spellEnd"/>
            <w:r w:rsidRPr="00254836">
              <w:rPr>
                <w:rFonts w:ascii="Times New Roman" w:eastAsia="Calibri" w:hAnsi="Times New Roman" w:cs="Times New Roman"/>
              </w:rPr>
              <w:t xml:space="preserve"> с временной заделкой концов;</w:t>
            </w:r>
          </w:p>
          <w:p w14:paraId="7C6039A9" w14:textId="77777777" w:rsidR="00254836" w:rsidRPr="00254836" w:rsidRDefault="00254836" w:rsidP="00254836">
            <w:pPr>
              <w:jc w:val="both"/>
              <w:rPr>
                <w:rFonts w:ascii="Times New Roman" w:eastAsia="Calibri" w:hAnsi="Times New Roman" w:cs="Times New Roman"/>
              </w:rPr>
            </w:pPr>
            <w:r w:rsidRPr="00254836">
              <w:rPr>
                <w:rFonts w:ascii="Times New Roman" w:eastAsia="Calibri" w:hAnsi="Times New Roman" w:cs="Times New Roman"/>
                <w:b/>
              </w:rPr>
              <w:t xml:space="preserve">3. </w:t>
            </w:r>
            <w:r w:rsidRPr="00254836">
              <w:rPr>
                <w:rFonts w:ascii="Times New Roman" w:eastAsia="Calibri" w:hAnsi="Times New Roman" w:cs="Times New Roman"/>
              </w:rPr>
              <w:t>установка и заделка деталей крепления для проводов и шин заземления;</w:t>
            </w:r>
          </w:p>
          <w:p w14:paraId="1290FBF0" w14:textId="77777777" w:rsidR="00254836" w:rsidRPr="00254836" w:rsidRDefault="00254836" w:rsidP="00254836">
            <w:pPr>
              <w:jc w:val="both"/>
              <w:rPr>
                <w:rFonts w:ascii="Times New Roman" w:eastAsia="Calibri" w:hAnsi="Times New Roman" w:cs="Times New Roman"/>
              </w:rPr>
            </w:pPr>
            <w:r w:rsidRPr="00254836">
              <w:rPr>
                <w:rFonts w:ascii="Times New Roman" w:eastAsia="Calibri" w:hAnsi="Times New Roman" w:cs="Times New Roman"/>
                <w:b/>
              </w:rPr>
              <w:t xml:space="preserve">4. </w:t>
            </w:r>
            <w:r w:rsidRPr="00254836">
              <w:rPr>
                <w:rFonts w:ascii="Times New Roman" w:eastAsia="Calibri" w:hAnsi="Times New Roman" w:cs="Times New Roman"/>
              </w:rPr>
              <w:t>изготовление мелких деталей крепления и прокладок, не требующих точных размеров;</w:t>
            </w:r>
          </w:p>
          <w:p w14:paraId="5F1DF430" w14:textId="77777777" w:rsidR="00254836" w:rsidRPr="00254836" w:rsidRDefault="00254836" w:rsidP="00254836">
            <w:pPr>
              <w:jc w:val="both"/>
              <w:rPr>
                <w:rFonts w:ascii="Times New Roman" w:eastAsia="Calibri" w:hAnsi="Times New Roman" w:cs="Times New Roman"/>
              </w:rPr>
            </w:pPr>
            <w:r w:rsidRPr="00254836">
              <w:rPr>
                <w:rFonts w:ascii="Times New Roman" w:eastAsia="Calibri" w:hAnsi="Times New Roman" w:cs="Times New Roman"/>
                <w:b/>
              </w:rPr>
              <w:t xml:space="preserve">5. </w:t>
            </w:r>
            <w:r w:rsidRPr="00254836">
              <w:rPr>
                <w:rFonts w:ascii="Times New Roman" w:eastAsia="Calibri" w:hAnsi="Times New Roman" w:cs="Times New Roman"/>
              </w:rPr>
              <w:t>монтаж, ремонт и техническое обслуживание низковольтной аппаратуры;</w:t>
            </w:r>
          </w:p>
          <w:p w14:paraId="1B2DB2A7" w14:textId="77777777" w:rsidR="00254836" w:rsidRPr="00254836" w:rsidRDefault="00254836" w:rsidP="00254836">
            <w:pPr>
              <w:jc w:val="both"/>
              <w:rPr>
                <w:rFonts w:ascii="Times New Roman" w:eastAsia="Calibri" w:hAnsi="Times New Roman" w:cs="Times New Roman"/>
              </w:rPr>
            </w:pPr>
            <w:r w:rsidRPr="00254836">
              <w:rPr>
                <w:rFonts w:ascii="Times New Roman" w:eastAsia="Calibri" w:hAnsi="Times New Roman" w:cs="Times New Roman"/>
                <w:b/>
              </w:rPr>
              <w:t xml:space="preserve">6. </w:t>
            </w:r>
            <w:proofErr w:type="gramStart"/>
            <w:r w:rsidRPr="00254836">
              <w:rPr>
                <w:rFonts w:ascii="Times New Roman" w:eastAsia="Calibri" w:hAnsi="Times New Roman" w:cs="Times New Roman"/>
              </w:rPr>
              <w:t>сборка  и</w:t>
            </w:r>
            <w:proofErr w:type="gramEnd"/>
            <w:r w:rsidRPr="00254836">
              <w:rPr>
                <w:rFonts w:ascii="Times New Roman" w:eastAsia="Calibri" w:hAnsi="Times New Roman" w:cs="Times New Roman"/>
              </w:rPr>
              <w:t xml:space="preserve"> монтаж схемы эксплуатации и наладки цепей управления электродвигателями на стенде СПЭЭ-НМП;</w:t>
            </w:r>
          </w:p>
          <w:p w14:paraId="432B62A5" w14:textId="77777777" w:rsidR="00254836" w:rsidRPr="00254836" w:rsidRDefault="00254836" w:rsidP="00254836">
            <w:pPr>
              <w:jc w:val="both"/>
              <w:rPr>
                <w:rFonts w:ascii="Times New Roman" w:eastAsia="Calibri" w:hAnsi="Times New Roman" w:cs="Times New Roman"/>
              </w:rPr>
            </w:pPr>
            <w:r w:rsidRPr="00254836">
              <w:rPr>
                <w:rFonts w:ascii="Times New Roman" w:eastAsia="Calibri" w:hAnsi="Times New Roman" w:cs="Times New Roman"/>
                <w:b/>
              </w:rPr>
              <w:t xml:space="preserve">7. </w:t>
            </w:r>
            <w:r w:rsidRPr="00254836">
              <w:rPr>
                <w:rFonts w:ascii="Times New Roman" w:eastAsia="Calibri" w:hAnsi="Times New Roman" w:cs="Times New Roman"/>
              </w:rPr>
              <w:t>сборка и монтаж схемы проверки работы промышленного и бытового оборудования на стенде СПЭЭ-НМП;</w:t>
            </w:r>
          </w:p>
          <w:p w14:paraId="727433B2" w14:textId="77777777" w:rsidR="00254836" w:rsidRPr="00254836" w:rsidRDefault="00254836" w:rsidP="00254836">
            <w:pPr>
              <w:jc w:val="both"/>
              <w:rPr>
                <w:rFonts w:ascii="Times New Roman" w:eastAsia="Calibri" w:hAnsi="Times New Roman" w:cs="Times New Roman"/>
              </w:rPr>
            </w:pPr>
            <w:r w:rsidRPr="00254836">
              <w:rPr>
                <w:rFonts w:ascii="Times New Roman" w:eastAsia="Calibri" w:hAnsi="Times New Roman" w:cs="Times New Roman"/>
                <w:b/>
              </w:rPr>
              <w:t xml:space="preserve">8. </w:t>
            </w:r>
            <w:proofErr w:type="gramStart"/>
            <w:r w:rsidRPr="00254836">
              <w:rPr>
                <w:rFonts w:ascii="Times New Roman" w:eastAsia="Calibri" w:hAnsi="Times New Roman" w:cs="Times New Roman"/>
              </w:rPr>
              <w:t>сборка  и</w:t>
            </w:r>
            <w:proofErr w:type="gramEnd"/>
            <w:r w:rsidRPr="00254836">
              <w:rPr>
                <w:rFonts w:ascii="Times New Roman" w:eastAsia="Calibri" w:hAnsi="Times New Roman" w:cs="Times New Roman"/>
              </w:rPr>
              <w:t xml:space="preserve"> монтаж схемы «Программируемые логические контроллеры»;</w:t>
            </w:r>
          </w:p>
          <w:p w14:paraId="6EF0391C" w14:textId="77777777" w:rsidR="00254836" w:rsidRPr="00254836" w:rsidRDefault="00254836" w:rsidP="00254836">
            <w:pPr>
              <w:jc w:val="both"/>
              <w:rPr>
                <w:rFonts w:ascii="Times New Roman" w:eastAsia="Calibri" w:hAnsi="Times New Roman" w:cs="Times New Roman"/>
              </w:rPr>
            </w:pPr>
            <w:r w:rsidRPr="00254836">
              <w:rPr>
                <w:rFonts w:ascii="Times New Roman" w:eastAsia="Calibri" w:hAnsi="Times New Roman" w:cs="Times New Roman"/>
                <w:b/>
              </w:rPr>
              <w:t xml:space="preserve">9. </w:t>
            </w:r>
            <w:r w:rsidRPr="00254836">
              <w:rPr>
                <w:rFonts w:ascii="Times New Roman" w:eastAsia="Calibri" w:hAnsi="Times New Roman" w:cs="Times New Roman"/>
              </w:rPr>
              <w:t>сборка и монтаж схемы контрольных цепей управления промышленным оборудованием с включением в сеть однофазного счетчика;</w:t>
            </w:r>
          </w:p>
          <w:p w14:paraId="10CBD458" w14:textId="77777777" w:rsidR="00254836" w:rsidRPr="00254836" w:rsidRDefault="00254836" w:rsidP="00254836">
            <w:pPr>
              <w:jc w:val="both"/>
              <w:rPr>
                <w:rFonts w:ascii="Times New Roman" w:eastAsia="Calibri" w:hAnsi="Times New Roman" w:cs="Times New Roman"/>
              </w:rPr>
            </w:pPr>
            <w:r w:rsidRPr="00254836">
              <w:rPr>
                <w:rFonts w:ascii="Times New Roman" w:eastAsia="Calibri" w:hAnsi="Times New Roman" w:cs="Times New Roman"/>
                <w:b/>
              </w:rPr>
              <w:t xml:space="preserve">10. </w:t>
            </w:r>
            <w:r w:rsidRPr="00254836">
              <w:rPr>
                <w:rFonts w:ascii="Times New Roman" w:eastAsia="Calibri" w:hAnsi="Times New Roman" w:cs="Times New Roman"/>
              </w:rPr>
              <w:t>сборка и монтаж схемы «Автоматические цепи управления промышленных установок» на стенде СПЭЭ-НМП;</w:t>
            </w:r>
          </w:p>
          <w:p w14:paraId="769E0078" w14:textId="77777777" w:rsidR="00254836" w:rsidRPr="00254836" w:rsidRDefault="00254836" w:rsidP="00254836">
            <w:pPr>
              <w:jc w:val="both"/>
              <w:rPr>
                <w:rFonts w:ascii="Times New Roman" w:eastAsia="Calibri" w:hAnsi="Times New Roman" w:cs="Times New Roman"/>
              </w:rPr>
            </w:pPr>
            <w:r w:rsidRPr="00254836">
              <w:rPr>
                <w:rFonts w:ascii="Times New Roman" w:eastAsia="Calibri" w:hAnsi="Times New Roman" w:cs="Times New Roman"/>
                <w:b/>
              </w:rPr>
              <w:t xml:space="preserve">11. </w:t>
            </w:r>
            <w:r w:rsidRPr="00254836">
              <w:rPr>
                <w:rFonts w:ascii="Times New Roman" w:eastAsia="Calibri" w:hAnsi="Times New Roman" w:cs="Times New Roman"/>
              </w:rPr>
              <w:t xml:space="preserve">проведение контроля соответствия качества деталей: реверсивных магнитных пускателей КМИ-10910; поста управления ПКЕ-222; счетчика однофазного СО-51ПК; теплового реле РТТ5-10; реле времени РВЦ-П»-08 требованиям технической документации; </w:t>
            </w:r>
          </w:p>
          <w:p w14:paraId="2684E6E5" w14:textId="77777777" w:rsidR="00254836" w:rsidRPr="00254836" w:rsidRDefault="00254836" w:rsidP="00254836">
            <w:pPr>
              <w:jc w:val="both"/>
              <w:rPr>
                <w:rFonts w:ascii="Times New Roman" w:eastAsia="Calibri" w:hAnsi="Times New Roman" w:cs="Times New Roman"/>
              </w:rPr>
            </w:pPr>
            <w:r w:rsidRPr="00254836">
              <w:rPr>
                <w:rFonts w:ascii="Times New Roman" w:eastAsia="Calibri" w:hAnsi="Times New Roman" w:cs="Times New Roman"/>
                <w:b/>
              </w:rPr>
              <w:t xml:space="preserve">12. </w:t>
            </w:r>
            <w:r w:rsidRPr="00254836">
              <w:rPr>
                <w:rFonts w:ascii="Times New Roman" w:eastAsia="Calibri" w:hAnsi="Times New Roman" w:cs="Times New Roman"/>
              </w:rPr>
              <w:t>выполнение комплексной работы по сборке и монтажу панели подключения трехфазного двигателя с реверсивным управлением;</w:t>
            </w:r>
          </w:p>
          <w:p w14:paraId="539A96DD" w14:textId="77777777" w:rsidR="00254836" w:rsidRPr="00254836" w:rsidRDefault="00254836" w:rsidP="00254836">
            <w:pPr>
              <w:jc w:val="both"/>
              <w:rPr>
                <w:rFonts w:ascii="Times New Roman" w:eastAsia="Calibri" w:hAnsi="Times New Roman" w:cs="Times New Roman"/>
              </w:rPr>
            </w:pPr>
            <w:r w:rsidRPr="00254836">
              <w:rPr>
                <w:rFonts w:ascii="Times New Roman" w:eastAsia="Calibri" w:hAnsi="Times New Roman" w:cs="Times New Roman"/>
                <w:b/>
              </w:rPr>
              <w:t xml:space="preserve">13. </w:t>
            </w:r>
            <w:proofErr w:type="gramStart"/>
            <w:r w:rsidRPr="00254836">
              <w:rPr>
                <w:rFonts w:ascii="Times New Roman" w:eastAsia="Calibri" w:hAnsi="Times New Roman" w:cs="Times New Roman"/>
              </w:rPr>
              <w:t>выполнение  сборки</w:t>
            </w:r>
            <w:proofErr w:type="gramEnd"/>
            <w:r w:rsidRPr="00254836">
              <w:rPr>
                <w:rFonts w:ascii="Times New Roman" w:eastAsia="Calibri" w:hAnsi="Times New Roman" w:cs="Times New Roman"/>
              </w:rPr>
              <w:t xml:space="preserve"> и электромонтажа цепи управления  промышленных электроустановок;</w:t>
            </w:r>
          </w:p>
          <w:p w14:paraId="6C9A748C" w14:textId="77777777" w:rsidR="00254836" w:rsidRPr="00254836" w:rsidRDefault="00254836" w:rsidP="00254836">
            <w:pPr>
              <w:jc w:val="both"/>
              <w:rPr>
                <w:rFonts w:ascii="Times New Roman" w:eastAsia="Calibri" w:hAnsi="Times New Roman" w:cs="Times New Roman"/>
              </w:rPr>
            </w:pPr>
            <w:r w:rsidRPr="00254836">
              <w:rPr>
                <w:rFonts w:ascii="Times New Roman" w:eastAsia="Calibri" w:hAnsi="Times New Roman" w:cs="Times New Roman"/>
                <w:b/>
              </w:rPr>
              <w:t xml:space="preserve">14. </w:t>
            </w:r>
            <w:r w:rsidRPr="00254836">
              <w:rPr>
                <w:rFonts w:ascii="Times New Roman" w:eastAsia="Calibri" w:hAnsi="Times New Roman" w:cs="Times New Roman"/>
              </w:rPr>
              <w:t xml:space="preserve">выполнение сборки и монтажа схемы программируемого </w:t>
            </w:r>
            <w:proofErr w:type="gramStart"/>
            <w:r w:rsidRPr="00254836">
              <w:rPr>
                <w:rFonts w:ascii="Times New Roman" w:eastAsia="Calibri" w:hAnsi="Times New Roman" w:cs="Times New Roman"/>
              </w:rPr>
              <w:t>логического  контроллера</w:t>
            </w:r>
            <w:proofErr w:type="gramEnd"/>
            <w:r w:rsidRPr="00254836">
              <w:rPr>
                <w:rFonts w:ascii="Times New Roman" w:eastAsia="Calibri" w:hAnsi="Times New Roman" w:cs="Times New Roman"/>
              </w:rPr>
              <w:t xml:space="preserve"> с реле времени;</w:t>
            </w:r>
          </w:p>
          <w:p w14:paraId="7C761E02" w14:textId="77777777" w:rsidR="00254836" w:rsidRPr="00254836" w:rsidRDefault="00254836" w:rsidP="00254836">
            <w:pPr>
              <w:suppressAutoHyphens/>
              <w:jc w:val="both"/>
              <w:rPr>
                <w:rFonts w:ascii="Times New Roman" w:eastAsia="Calibri" w:hAnsi="Times New Roman" w:cs="Times New Roman"/>
                <w:lang w:eastAsia="ru-RU"/>
              </w:rPr>
            </w:pPr>
            <w:r w:rsidRPr="00254836">
              <w:rPr>
                <w:rFonts w:ascii="Times New Roman" w:eastAsia="Calibri" w:hAnsi="Times New Roman" w:cs="Times New Roman"/>
                <w:b/>
              </w:rPr>
              <w:t xml:space="preserve">15. </w:t>
            </w:r>
            <w:r w:rsidRPr="00254836">
              <w:rPr>
                <w:rFonts w:ascii="Times New Roman" w:eastAsia="Calibri" w:hAnsi="Times New Roman" w:cs="Times New Roman"/>
              </w:rPr>
              <w:t>выполнение сборки монтажа контрольной цепи управления промышленным оборудованием с однофазным счетчиком электроэнергии.</w:t>
            </w:r>
          </w:p>
        </w:tc>
        <w:tc>
          <w:tcPr>
            <w:tcW w:w="2665" w:type="dxa"/>
          </w:tcPr>
          <w:p w14:paraId="5A6A3C5E" w14:textId="77777777" w:rsidR="00254836" w:rsidRPr="00254836" w:rsidRDefault="00254836" w:rsidP="00254836">
            <w:pPr>
              <w:suppressAutoHyphens/>
              <w:jc w:val="both"/>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234</w:t>
            </w:r>
          </w:p>
        </w:tc>
        <w:tc>
          <w:tcPr>
            <w:tcW w:w="2497" w:type="dxa"/>
          </w:tcPr>
          <w:p w14:paraId="389AD5EA" w14:textId="77777777" w:rsidR="00254836" w:rsidRPr="00254836" w:rsidRDefault="00254836" w:rsidP="00254836">
            <w:pPr>
              <w:suppressAutoHyphens/>
              <w:jc w:val="both"/>
              <w:rPr>
                <w:rFonts w:ascii="Times New Roman" w:eastAsia="Calibri" w:hAnsi="Times New Roman" w:cs="Times New Roman"/>
                <w:b/>
                <w:bCs/>
                <w:lang w:eastAsia="ru-RU"/>
              </w:rPr>
            </w:pPr>
          </w:p>
        </w:tc>
      </w:tr>
      <w:tr w:rsidR="00254836" w:rsidRPr="00254836" w14:paraId="3DBB44AA" w14:textId="77777777" w:rsidTr="0097440A">
        <w:trPr>
          <w:trHeight w:val="317"/>
        </w:trPr>
        <w:tc>
          <w:tcPr>
            <w:tcW w:w="9398" w:type="dxa"/>
            <w:gridSpan w:val="2"/>
          </w:tcPr>
          <w:p w14:paraId="420A0DB0" w14:textId="77777777" w:rsidR="00254836" w:rsidRPr="00254836" w:rsidRDefault="00254836" w:rsidP="00254836">
            <w:pPr>
              <w:suppressAutoHyphens/>
              <w:jc w:val="both"/>
              <w:rPr>
                <w:rFonts w:ascii="Times New Roman" w:eastAsia="Calibri" w:hAnsi="Times New Roman" w:cs="Times New Roman"/>
                <w:b/>
                <w:bCs/>
                <w:lang w:eastAsia="ru-RU"/>
              </w:rPr>
            </w:pPr>
            <w:r w:rsidRPr="00254836">
              <w:rPr>
                <w:rFonts w:ascii="Times New Roman" w:eastAsia="Calibri" w:hAnsi="Times New Roman" w:cs="Times New Roman"/>
                <w:b/>
                <w:bCs/>
                <w:lang w:eastAsia="ru-RU"/>
              </w:rPr>
              <w:lastRenderedPageBreak/>
              <w:t xml:space="preserve">Производственная практика </w:t>
            </w:r>
          </w:p>
          <w:p w14:paraId="16BBF5B4" w14:textId="77777777" w:rsidR="00254836" w:rsidRPr="00254836" w:rsidRDefault="00254836" w:rsidP="00254836">
            <w:pPr>
              <w:suppressAutoHyphens/>
              <w:jc w:val="both"/>
              <w:rPr>
                <w:rFonts w:ascii="Times New Roman" w:eastAsia="Calibri" w:hAnsi="Times New Roman" w:cs="Times New Roman"/>
                <w:b/>
                <w:lang w:eastAsia="ru-RU"/>
              </w:rPr>
            </w:pPr>
            <w:r w:rsidRPr="00254836">
              <w:rPr>
                <w:rFonts w:ascii="Times New Roman" w:eastAsia="Calibri" w:hAnsi="Times New Roman" w:cs="Times New Roman"/>
                <w:b/>
                <w:lang w:eastAsia="ru-RU"/>
              </w:rPr>
              <w:t>Виды работ:</w:t>
            </w:r>
          </w:p>
          <w:p w14:paraId="43CDA8EC" w14:textId="77777777" w:rsidR="00254836" w:rsidRPr="00254836" w:rsidRDefault="00254836" w:rsidP="00254836">
            <w:pPr>
              <w:numPr>
                <w:ilvl w:val="0"/>
                <w:numId w:val="26"/>
              </w:numPr>
              <w:tabs>
                <w:tab w:val="left" w:pos="284"/>
              </w:tabs>
              <w:contextualSpacing/>
              <w:jc w:val="both"/>
              <w:rPr>
                <w:rFonts w:ascii="Times New Roman" w:eastAsia="Calibri" w:hAnsi="Times New Roman" w:cs="Times New Roman"/>
                <w:lang w:val="x-none" w:eastAsia="x-none"/>
              </w:rPr>
            </w:pPr>
            <w:r w:rsidRPr="00254836">
              <w:rPr>
                <w:rFonts w:ascii="Times New Roman" w:eastAsia="Calibri" w:hAnsi="Times New Roman" w:cs="Times New Roman"/>
                <w:color w:val="000000"/>
                <w:lang w:val="x-none"/>
              </w:rPr>
              <w:t>Монтаж электрических внутрицеховых сетей</w:t>
            </w:r>
          </w:p>
          <w:p w14:paraId="43D637DB" w14:textId="77777777" w:rsidR="00254836" w:rsidRPr="00254836" w:rsidRDefault="00254836" w:rsidP="00254836">
            <w:pPr>
              <w:numPr>
                <w:ilvl w:val="0"/>
                <w:numId w:val="26"/>
              </w:numPr>
              <w:tabs>
                <w:tab w:val="left" w:pos="284"/>
              </w:tabs>
              <w:contextualSpacing/>
              <w:jc w:val="both"/>
              <w:rPr>
                <w:rFonts w:ascii="Times New Roman" w:eastAsia="Calibri" w:hAnsi="Times New Roman" w:cs="Times New Roman"/>
                <w:lang w:val="x-none" w:eastAsia="x-none"/>
              </w:rPr>
            </w:pPr>
            <w:r w:rsidRPr="00254836">
              <w:rPr>
                <w:rFonts w:ascii="Times New Roman" w:eastAsia="Calibri" w:hAnsi="Times New Roman" w:cs="Times New Roman"/>
                <w:color w:val="000000"/>
                <w:lang w:val="x-none"/>
              </w:rPr>
              <w:t>Монтаж электродвигателей и аппаратов</w:t>
            </w:r>
          </w:p>
          <w:p w14:paraId="0C29A966" w14:textId="77777777" w:rsidR="00254836" w:rsidRPr="00254836" w:rsidRDefault="00254836" w:rsidP="00254836">
            <w:pPr>
              <w:numPr>
                <w:ilvl w:val="0"/>
                <w:numId w:val="26"/>
              </w:numPr>
              <w:tabs>
                <w:tab w:val="left" w:pos="284"/>
              </w:tabs>
              <w:contextualSpacing/>
              <w:jc w:val="both"/>
              <w:rPr>
                <w:rFonts w:ascii="Times New Roman" w:eastAsia="Calibri" w:hAnsi="Times New Roman" w:cs="Times New Roman"/>
                <w:lang w:val="x-none" w:eastAsia="x-none"/>
              </w:rPr>
            </w:pPr>
            <w:r w:rsidRPr="00254836">
              <w:rPr>
                <w:rFonts w:ascii="Times New Roman" w:eastAsia="Calibri" w:hAnsi="Times New Roman" w:cs="Times New Roman"/>
                <w:color w:val="000000"/>
                <w:lang w:val="x-none"/>
              </w:rPr>
              <w:t>Монтаж крупных электрических машин</w:t>
            </w:r>
          </w:p>
          <w:p w14:paraId="3554638E" w14:textId="77777777" w:rsidR="00254836" w:rsidRPr="00254836" w:rsidRDefault="00254836" w:rsidP="00254836">
            <w:pPr>
              <w:numPr>
                <w:ilvl w:val="0"/>
                <w:numId w:val="26"/>
              </w:numPr>
              <w:tabs>
                <w:tab w:val="left" w:pos="284"/>
              </w:tabs>
              <w:contextualSpacing/>
              <w:jc w:val="both"/>
              <w:rPr>
                <w:rFonts w:ascii="Times New Roman" w:eastAsia="Calibri" w:hAnsi="Times New Roman" w:cs="Times New Roman"/>
                <w:lang w:val="x-none" w:eastAsia="x-none"/>
              </w:rPr>
            </w:pPr>
            <w:r w:rsidRPr="00254836">
              <w:rPr>
                <w:rFonts w:ascii="Times New Roman" w:eastAsia="Calibri" w:hAnsi="Times New Roman" w:cs="Times New Roman"/>
                <w:color w:val="000000"/>
                <w:lang w:val="x-none"/>
              </w:rPr>
              <w:t>Проверка электрической части машин большой мощности</w:t>
            </w:r>
          </w:p>
          <w:p w14:paraId="017C0C97" w14:textId="77777777" w:rsidR="00254836" w:rsidRPr="00254836" w:rsidRDefault="00254836" w:rsidP="00254836">
            <w:pPr>
              <w:numPr>
                <w:ilvl w:val="0"/>
                <w:numId w:val="26"/>
              </w:numPr>
              <w:tabs>
                <w:tab w:val="left" w:pos="284"/>
              </w:tabs>
              <w:contextualSpacing/>
              <w:jc w:val="both"/>
              <w:rPr>
                <w:rFonts w:ascii="Times New Roman" w:eastAsia="Calibri" w:hAnsi="Times New Roman" w:cs="Times New Roman"/>
                <w:lang w:val="x-none" w:eastAsia="x-none"/>
              </w:rPr>
            </w:pPr>
            <w:r w:rsidRPr="00254836">
              <w:rPr>
                <w:rFonts w:ascii="Times New Roman" w:eastAsia="Calibri" w:hAnsi="Times New Roman" w:cs="Times New Roman"/>
                <w:color w:val="000000"/>
                <w:lang w:val="x-none"/>
              </w:rPr>
              <w:t>Проверка состояния изоляции крупных электрических машин</w:t>
            </w:r>
          </w:p>
          <w:p w14:paraId="0EFBB3B5" w14:textId="77777777" w:rsidR="00254836" w:rsidRPr="00254836" w:rsidRDefault="00254836" w:rsidP="00254836">
            <w:pPr>
              <w:numPr>
                <w:ilvl w:val="0"/>
                <w:numId w:val="26"/>
              </w:numPr>
              <w:tabs>
                <w:tab w:val="left" w:pos="284"/>
              </w:tabs>
              <w:contextualSpacing/>
              <w:jc w:val="both"/>
              <w:rPr>
                <w:rFonts w:ascii="Times New Roman" w:eastAsia="Calibri" w:hAnsi="Times New Roman" w:cs="Times New Roman"/>
                <w:lang w:val="x-none"/>
              </w:rPr>
            </w:pPr>
            <w:r w:rsidRPr="00254836">
              <w:rPr>
                <w:rFonts w:ascii="Times New Roman" w:eastAsia="Calibri" w:hAnsi="Times New Roman" w:cs="Times New Roman"/>
                <w:color w:val="000000"/>
                <w:lang w:val="x-none"/>
              </w:rPr>
              <w:t>Испытания и пробный пуск электрических машин</w:t>
            </w:r>
          </w:p>
          <w:p w14:paraId="6929D8BB" w14:textId="77777777" w:rsidR="00254836" w:rsidRPr="00254836" w:rsidRDefault="00254836" w:rsidP="00254836">
            <w:pPr>
              <w:numPr>
                <w:ilvl w:val="0"/>
                <w:numId w:val="26"/>
              </w:numPr>
              <w:tabs>
                <w:tab w:val="left" w:pos="284"/>
              </w:tabs>
              <w:contextualSpacing/>
              <w:jc w:val="both"/>
              <w:rPr>
                <w:rFonts w:ascii="Times New Roman" w:eastAsia="Calibri" w:hAnsi="Times New Roman" w:cs="Times New Roman"/>
                <w:lang w:val="x-none"/>
              </w:rPr>
            </w:pPr>
            <w:r w:rsidRPr="00254836">
              <w:rPr>
                <w:rFonts w:ascii="Times New Roman" w:eastAsia="Calibri" w:hAnsi="Times New Roman" w:cs="Times New Roman"/>
                <w:color w:val="000000"/>
                <w:lang w:val="x-none"/>
              </w:rPr>
              <w:t>Испытание и наладка устройств, планирование и организация монтажных, ремонтных и эксплуатационных работ.</w:t>
            </w:r>
          </w:p>
          <w:p w14:paraId="056C6933" w14:textId="77777777" w:rsidR="00254836" w:rsidRPr="00254836" w:rsidRDefault="00254836" w:rsidP="00254836">
            <w:pPr>
              <w:numPr>
                <w:ilvl w:val="0"/>
                <w:numId w:val="26"/>
              </w:numPr>
              <w:tabs>
                <w:tab w:val="left" w:pos="284"/>
              </w:tabs>
              <w:contextualSpacing/>
              <w:jc w:val="both"/>
              <w:rPr>
                <w:rFonts w:ascii="Times New Roman" w:eastAsia="Calibri" w:hAnsi="Times New Roman" w:cs="Times New Roman"/>
                <w:lang w:val="x-none"/>
              </w:rPr>
            </w:pPr>
            <w:r w:rsidRPr="00254836">
              <w:rPr>
                <w:rFonts w:ascii="Times New Roman" w:eastAsia="Calibri" w:hAnsi="Times New Roman" w:cs="Times New Roman"/>
                <w:color w:val="000000"/>
                <w:lang w:val="x-none"/>
              </w:rPr>
              <w:t>Ремонт переключателей, предохранителей,  реостатов, автоматических выключателей, контакторов и магнитных пускателей.</w:t>
            </w:r>
          </w:p>
        </w:tc>
        <w:tc>
          <w:tcPr>
            <w:tcW w:w="2665" w:type="dxa"/>
          </w:tcPr>
          <w:p w14:paraId="2B0C6A7F" w14:textId="77777777" w:rsidR="00254836" w:rsidRPr="00254836" w:rsidRDefault="00254836" w:rsidP="00254836">
            <w:pPr>
              <w:suppressAutoHyphens/>
              <w:jc w:val="both"/>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144</w:t>
            </w:r>
          </w:p>
        </w:tc>
        <w:tc>
          <w:tcPr>
            <w:tcW w:w="2497" w:type="dxa"/>
          </w:tcPr>
          <w:p w14:paraId="165E60FB" w14:textId="77777777" w:rsidR="00254836" w:rsidRPr="00254836" w:rsidRDefault="00254836" w:rsidP="00254836">
            <w:pPr>
              <w:suppressAutoHyphens/>
              <w:jc w:val="both"/>
              <w:rPr>
                <w:rFonts w:ascii="Times New Roman" w:eastAsia="Calibri" w:hAnsi="Times New Roman" w:cs="Times New Roman"/>
                <w:b/>
                <w:bCs/>
                <w:lang w:eastAsia="ru-RU"/>
              </w:rPr>
            </w:pPr>
          </w:p>
        </w:tc>
      </w:tr>
      <w:tr w:rsidR="00254836" w:rsidRPr="00254836" w14:paraId="021BA732" w14:textId="77777777" w:rsidTr="0097440A">
        <w:tc>
          <w:tcPr>
            <w:tcW w:w="9398" w:type="dxa"/>
            <w:gridSpan w:val="2"/>
          </w:tcPr>
          <w:p w14:paraId="54461289" w14:textId="77777777" w:rsidR="00254836" w:rsidRPr="00254836" w:rsidRDefault="00254836" w:rsidP="00254836">
            <w:pPr>
              <w:spacing w:line="276" w:lineRule="auto"/>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Промежуточная аттестация</w:t>
            </w:r>
          </w:p>
        </w:tc>
        <w:tc>
          <w:tcPr>
            <w:tcW w:w="2665" w:type="dxa"/>
          </w:tcPr>
          <w:p w14:paraId="1F41F760" w14:textId="77777777" w:rsidR="00254836" w:rsidRPr="00254836" w:rsidRDefault="00254836" w:rsidP="00254836">
            <w:pPr>
              <w:spacing w:line="276" w:lineRule="auto"/>
              <w:rPr>
                <w:rFonts w:ascii="Times New Roman" w:eastAsia="Calibri" w:hAnsi="Times New Roman" w:cs="Times New Roman"/>
                <w:b/>
                <w:bCs/>
                <w:i/>
                <w:lang w:eastAsia="ru-RU"/>
              </w:rPr>
            </w:pPr>
            <w:r w:rsidRPr="00254836">
              <w:rPr>
                <w:rFonts w:ascii="Times New Roman" w:eastAsia="Calibri" w:hAnsi="Times New Roman" w:cs="Times New Roman"/>
                <w:b/>
                <w:bCs/>
                <w:i/>
                <w:lang w:eastAsia="ru-RU"/>
              </w:rPr>
              <w:t>24</w:t>
            </w:r>
          </w:p>
        </w:tc>
        <w:tc>
          <w:tcPr>
            <w:tcW w:w="2497" w:type="dxa"/>
            <w:tcBorders>
              <w:bottom w:val="single" w:sz="4" w:space="0" w:color="auto"/>
            </w:tcBorders>
          </w:tcPr>
          <w:p w14:paraId="40BBDD0A" w14:textId="77777777" w:rsidR="00254836" w:rsidRPr="00254836" w:rsidRDefault="00254836" w:rsidP="00254836">
            <w:pPr>
              <w:spacing w:line="276" w:lineRule="auto"/>
              <w:rPr>
                <w:rFonts w:ascii="Times New Roman" w:eastAsia="Calibri" w:hAnsi="Times New Roman" w:cs="Times New Roman"/>
                <w:b/>
                <w:bCs/>
                <w:i/>
                <w:lang w:eastAsia="ru-RU"/>
              </w:rPr>
            </w:pPr>
          </w:p>
        </w:tc>
      </w:tr>
      <w:tr w:rsidR="00254836" w:rsidRPr="00254836" w14:paraId="7FECFAE5" w14:textId="77777777" w:rsidTr="0097440A">
        <w:tc>
          <w:tcPr>
            <w:tcW w:w="9398" w:type="dxa"/>
            <w:gridSpan w:val="2"/>
          </w:tcPr>
          <w:p w14:paraId="79E9E57A" w14:textId="77777777" w:rsidR="00254836" w:rsidRPr="00254836" w:rsidRDefault="00254836" w:rsidP="00254836">
            <w:pPr>
              <w:spacing w:line="276" w:lineRule="auto"/>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Экзамен по модулю</w:t>
            </w:r>
          </w:p>
        </w:tc>
        <w:tc>
          <w:tcPr>
            <w:tcW w:w="2665" w:type="dxa"/>
          </w:tcPr>
          <w:p w14:paraId="1D1581FF" w14:textId="77777777" w:rsidR="00254836" w:rsidRPr="00254836" w:rsidRDefault="00254836" w:rsidP="00254836">
            <w:pPr>
              <w:spacing w:line="276" w:lineRule="auto"/>
              <w:rPr>
                <w:rFonts w:ascii="Times New Roman" w:eastAsia="Calibri" w:hAnsi="Times New Roman" w:cs="Times New Roman"/>
                <w:b/>
                <w:bCs/>
                <w:i/>
                <w:lang w:eastAsia="ru-RU"/>
              </w:rPr>
            </w:pPr>
            <w:r w:rsidRPr="00254836">
              <w:rPr>
                <w:rFonts w:ascii="Times New Roman" w:eastAsia="Calibri" w:hAnsi="Times New Roman" w:cs="Times New Roman"/>
                <w:b/>
                <w:bCs/>
                <w:i/>
                <w:lang w:eastAsia="ru-RU"/>
              </w:rPr>
              <w:t>12</w:t>
            </w:r>
          </w:p>
        </w:tc>
        <w:tc>
          <w:tcPr>
            <w:tcW w:w="2497" w:type="dxa"/>
            <w:tcBorders>
              <w:bottom w:val="single" w:sz="4" w:space="0" w:color="auto"/>
            </w:tcBorders>
          </w:tcPr>
          <w:p w14:paraId="5D28C3D0" w14:textId="77777777" w:rsidR="00254836" w:rsidRPr="00254836" w:rsidRDefault="00254836" w:rsidP="00254836">
            <w:pPr>
              <w:spacing w:line="276" w:lineRule="auto"/>
              <w:rPr>
                <w:rFonts w:ascii="Times New Roman" w:eastAsia="Calibri" w:hAnsi="Times New Roman" w:cs="Times New Roman"/>
                <w:b/>
                <w:bCs/>
                <w:i/>
                <w:lang w:eastAsia="ru-RU"/>
              </w:rPr>
            </w:pPr>
          </w:p>
        </w:tc>
      </w:tr>
      <w:tr w:rsidR="00254836" w:rsidRPr="00254836" w14:paraId="3DBE80DC" w14:textId="77777777" w:rsidTr="0097440A">
        <w:tc>
          <w:tcPr>
            <w:tcW w:w="9398" w:type="dxa"/>
            <w:gridSpan w:val="2"/>
          </w:tcPr>
          <w:p w14:paraId="41621874" w14:textId="77777777" w:rsidR="00254836" w:rsidRPr="00254836" w:rsidRDefault="00254836" w:rsidP="00254836">
            <w:pPr>
              <w:spacing w:line="276" w:lineRule="auto"/>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Всего</w:t>
            </w:r>
          </w:p>
        </w:tc>
        <w:tc>
          <w:tcPr>
            <w:tcW w:w="2665" w:type="dxa"/>
            <w:tcBorders>
              <w:right w:val="single" w:sz="4" w:space="0" w:color="auto"/>
            </w:tcBorders>
          </w:tcPr>
          <w:p w14:paraId="6B50FE51" w14:textId="77777777" w:rsidR="00254836" w:rsidRPr="00254836" w:rsidRDefault="00254836" w:rsidP="00254836">
            <w:pPr>
              <w:spacing w:line="276" w:lineRule="auto"/>
              <w:rPr>
                <w:rFonts w:ascii="Times New Roman" w:eastAsia="Calibri" w:hAnsi="Times New Roman" w:cs="Times New Roman"/>
                <w:b/>
                <w:bCs/>
                <w:lang w:eastAsia="ru-RU"/>
              </w:rPr>
            </w:pPr>
            <w:r w:rsidRPr="00254836">
              <w:rPr>
                <w:rFonts w:ascii="Times New Roman" w:eastAsia="Calibri" w:hAnsi="Times New Roman" w:cs="Times New Roman"/>
                <w:b/>
                <w:bCs/>
                <w:lang w:eastAsia="ru-RU"/>
              </w:rPr>
              <w:t>674</w:t>
            </w:r>
          </w:p>
        </w:tc>
        <w:tc>
          <w:tcPr>
            <w:tcW w:w="2497" w:type="dxa"/>
            <w:tcBorders>
              <w:top w:val="single" w:sz="4" w:space="0" w:color="auto"/>
              <w:left w:val="single" w:sz="4" w:space="0" w:color="auto"/>
              <w:bottom w:val="single" w:sz="4" w:space="0" w:color="auto"/>
              <w:right w:val="single" w:sz="4" w:space="0" w:color="auto"/>
            </w:tcBorders>
          </w:tcPr>
          <w:p w14:paraId="1D396403" w14:textId="77777777" w:rsidR="00254836" w:rsidRPr="00254836" w:rsidRDefault="00254836" w:rsidP="00254836">
            <w:pPr>
              <w:spacing w:line="276" w:lineRule="auto"/>
              <w:rPr>
                <w:rFonts w:ascii="Times New Roman" w:eastAsia="Calibri" w:hAnsi="Times New Roman" w:cs="Times New Roman"/>
                <w:b/>
                <w:bCs/>
                <w:lang w:eastAsia="ru-RU"/>
              </w:rPr>
            </w:pPr>
          </w:p>
        </w:tc>
      </w:tr>
    </w:tbl>
    <w:p w14:paraId="5062537C" w14:textId="77777777" w:rsidR="00254836" w:rsidRPr="00254836" w:rsidRDefault="00254836" w:rsidP="00254836">
      <w:pPr>
        <w:spacing w:after="120" w:line="276" w:lineRule="auto"/>
        <w:ind w:firstLine="709"/>
        <w:jc w:val="both"/>
        <w:outlineLvl w:val="1"/>
        <w:rPr>
          <w:rFonts w:ascii="Times New Roman" w:eastAsia="Calibri" w:hAnsi="Times New Roman" w:cs="Times New Roman"/>
          <w:b/>
          <w:bCs/>
          <w:sz w:val="24"/>
          <w:szCs w:val="24"/>
          <w:lang w:eastAsia="ru-RU"/>
        </w:rPr>
      </w:pPr>
      <w:bookmarkStart w:id="25" w:name="_Toc152334670"/>
    </w:p>
    <w:p w14:paraId="67299489" w14:textId="77777777" w:rsidR="00254836" w:rsidRPr="00254836" w:rsidRDefault="00254836" w:rsidP="00254836">
      <w:pPr>
        <w:spacing w:after="120" w:line="276" w:lineRule="auto"/>
        <w:ind w:firstLine="709"/>
        <w:jc w:val="both"/>
        <w:outlineLvl w:val="1"/>
        <w:rPr>
          <w:rFonts w:ascii="Times New Roman" w:eastAsia="Calibri" w:hAnsi="Times New Roman" w:cs="Times New Roman"/>
          <w:b/>
          <w:bCs/>
          <w:i/>
          <w:iCs/>
          <w:sz w:val="24"/>
          <w:szCs w:val="24"/>
          <w:lang w:eastAsia="ru-RU"/>
        </w:rPr>
      </w:pPr>
      <w:bookmarkStart w:id="26" w:name="_Toc162370395"/>
      <w:r w:rsidRPr="00254836">
        <w:rPr>
          <w:rFonts w:ascii="Times New Roman" w:eastAsia="Calibri" w:hAnsi="Times New Roman" w:cs="Times New Roman"/>
          <w:b/>
          <w:bCs/>
          <w:sz w:val="24"/>
          <w:szCs w:val="24"/>
          <w:lang w:eastAsia="ru-RU"/>
        </w:rPr>
        <w:t>2.4. Курсовой проект</w:t>
      </w:r>
      <w:bookmarkEnd w:id="26"/>
    </w:p>
    <w:p w14:paraId="41343977" w14:textId="77777777" w:rsidR="00254836" w:rsidRPr="00254836" w:rsidRDefault="00254836" w:rsidP="00254836">
      <w:pPr>
        <w:suppressAutoHyphens/>
        <w:ind w:firstLine="709"/>
        <w:jc w:val="both"/>
        <w:rPr>
          <w:rFonts w:ascii="Times New Roman" w:eastAsia="Calibri" w:hAnsi="Times New Roman" w:cs="Times New Roman"/>
          <w:b/>
          <w:sz w:val="24"/>
          <w:szCs w:val="24"/>
        </w:rPr>
      </w:pPr>
      <w:r w:rsidRPr="00254836">
        <w:rPr>
          <w:rFonts w:ascii="Times New Roman" w:eastAsia="Calibri" w:hAnsi="Times New Roman" w:cs="Times New Roman"/>
          <w:b/>
          <w:sz w:val="24"/>
          <w:szCs w:val="24"/>
        </w:rPr>
        <w:t>Тематика курсовых проектов:</w:t>
      </w:r>
    </w:p>
    <w:p w14:paraId="0B8D6113" w14:textId="77777777" w:rsidR="00254836" w:rsidRPr="00254836" w:rsidRDefault="00254836" w:rsidP="00254836">
      <w:pPr>
        <w:tabs>
          <w:tab w:val="left" w:pos="142"/>
        </w:tabs>
        <w:suppressAutoHyphens/>
        <w:ind w:firstLine="284"/>
        <w:jc w:val="both"/>
        <w:rPr>
          <w:rFonts w:ascii="Times New Roman" w:eastAsia="Calibri" w:hAnsi="Times New Roman" w:cs="Times New Roman"/>
        </w:rPr>
      </w:pPr>
      <w:r w:rsidRPr="00254836">
        <w:rPr>
          <w:rFonts w:ascii="Times New Roman" w:eastAsia="Calibri" w:hAnsi="Times New Roman" w:cs="Times New Roman"/>
          <w:b/>
        </w:rPr>
        <w:t xml:space="preserve">1. </w:t>
      </w:r>
      <w:r w:rsidRPr="00254836">
        <w:rPr>
          <w:rFonts w:ascii="Times New Roman" w:eastAsia="Calibri" w:hAnsi="Times New Roman" w:cs="Times New Roman"/>
        </w:rPr>
        <w:t>Разработка диагностической модели, определение ресурса, трудозатрат и выбор профилактических испытаний асинхронного двигателя 15 кВт.</w:t>
      </w:r>
    </w:p>
    <w:p w14:paraId="49D1DD62" w14:textId="77777777" w:rsidR="00254836" w:rsidRPr="00254836" w:rsidRDefault="00254836" w:rsidP="00254836">
      <w:pPr>
        <w:tabs>
          <w:tab w:val="left" w:pos="142"/>
        </w:tabs>
        <w:suppressAutoHyphens/>
        <w:ind w:firstLine="284"/>
        <w:jc w:val="both"/>
        <w:rPr>
          <w:rFonts w:ascii="Times New Roman" w:eastAsia="Calibri" w:hAnsi="Times New Roman" w:cs="Times New Roman"/>
        </w:rPr>
      </w:pPr>
      <w:r w:rsidRPr="00254836">
        <w:rPr>
          <w:rFonts w:ascii="Times New Roman" w:eastAsia="Calibri" w:hAnsi="Times New Roman" w:cs="Times New Roman"/>
          <w:b/>
        </w:rPr>
        <w:t xml:space="preserve">2. </w:t>
      </w:r>
      <w:r w:rsidRPr="00254836">
        <w:rPr>
          <w:rFonts w:ascii="Times New Roman" w:eastAsia="Calibri" w:hAnsi="Times New Roman" w:cs="Times New Roman"/>
        </w:rPr>
        <w:t>Разработка диагностической модели, определение ресурса, трудозатрат и выбор профилактических испытаний погружного электродвигателя 5 кВт.</w:t>
      </w:r>
    </w:p>
    <w:p w14:paraId="1326DD62" w14:textId="77777777" w:rsidR="00254836" w:rsidRPr="00254836" w:rsidRDefault="00254836" w:rsidP="00254836">
      <w:pPr>
        <w:tabs>
          <w:tab w:val="left" w:pos="142"/>
        </w:tabs>
        <w:suppressAutoHyphens/>
        <w:ind w:firstLine="284"/>
        <w:jc w:val="both"/>
        <w:rPr>
          <w:rFonts w:ascii="Times New Roman" w:eastAsia="Calibri" w:hAnsi="Times New Roman" w:cs="Times New Roman"/>
        </w:rPr>
      </w:pPr>
      <w:r w:rsidRPr="00254836">
        <w:rPr>
          <w:rFonts w:ascii="Times New Roman" w:eastAsia="Calibri" w:hAnsi="Times New Roman" w:cs="Times New Roman"/>
          <w:b/>
        </w:rPr>
        <w:t>3.</w:t>
      </w:r>
      <w:r w:rsidRPr="00254836">
        <w:rPr>
          <w:rFonts w:ascii="Times New Roman" w:eastAsia="Calibri" w:hAnsi="Times New Roman" w:cs="Times New Roman"/>
          <w:sz w:val="24"/>
          <w:szCs w:val="24"/>
        </w:rPr>
        <w:t xml:space="preserve"> </w:t>
      </w:r>
      <w:r w:rsidRPr="00254836">
        <w:rPr>
          <w:rFonts w:ascii="Times New Roman" w:eastAsia="Calibri" w:hAnsi="Times New Roman" w:cs="Times New Roman"/>
        </w:rPr>
        <w:t>Разработка диагностической модели, определение ресурса, трудозатрат и выбор профилактических испытаний асинхронного двигателя 7,5 кВт.</w:t>
      </w:r>
    </w:p>
    <w:p w14:paraId="5507B7D7" w14:textId="77777777" w:rsidR="00254836" w:rsidRPr="00254836" w:rsidRDefault="00254836" w:rsidP="00254836">
      <w:pPr>
        <w:tabs>
          <w:tab w:val="left" w:pos="142"/>
        </w:tabs>
        <w:suppressAutoHyphens/>
        <w:ind w:firstLine="284"/>
        <w:jc w:val="both"/>
        <w:rPr>
          <w:rFonts w:ascii="Times New Roman" w:eastAsia="Calibri" w:hAnsi="Times New Roman" w:cs="Times New Roman"/>
        </w:rPr>
      </w:pPr>
      <w:r w:rsidRPr="00254836">
        <w:rPr>
          <w:rFonts w:ascii="Times New Roman" w:eastAsia="Calibri" w:hAnsi="Times New Roman" w:cs="Times New Roman"/>
          <w:b/>
        </w:rPr>
        <w:t xml:space="preserve">4. </w:t>
      </w:r>
      <w:r w:rsidRPr="00254836">
        <w:rPr>
          <w:rFonts w:ascii="Times New Roman" w:eastAsia="Calibri" w:hAnsi="Times New Roman" w:cs="Times New Roman"/>
        </w:rPr>
        <w:t>Разработка диагностической модели, определение ресурса, трудозатрат и выбор профилактических испытаний погружного электродвигателя 3 кВт.</w:t>
      </w:r>
    </w:p>
    <w:p w14:paraId="242498A3" w14:textId="77777777" w:rsidR="00254836" w:rsidRPr="00254836" w:rsidRDefault="00254836" w:rsidP="00254836">
      <w:pPr>
        <w:tabs>
          <w:tab w:val="left" w:pos="142"/>
        </w:tabs>
        <w:suppressAutoHyphens/>
        <w:ind w:firstLine="284"/>
        <w:jc w:val="both"/>
        <w:rPr>
          <w:rFonts w:ascii="Times New Roman" w:eastAsia="Calibri" w:hAnsi="Times New Roman" w:cs="Times New Roman"/>
        </w:rPr>
      </w:pPr>
      <w:r w:rsidRPr="00254836">
        <w:rPr>
          <w:rFonts w:ascii="Times New Roman" w:eastAsia="Calibri" w:hAnsi="Times New Roman" w:cs="Times New Roman"/>
          <w:b/>
        </w:rPr>
        <w:t>5</w:t>
      </w:r>
      <w:r w:rsidRPr="00254836">
        <w:rPr>
          <w:rFonts w:ascii="Times New Roman" w:eastAsia="Calibri" w:hAnsi="Times New Roman" w:cs="Times New Roman"/>
        </w:rPr>
        <w:t>.</w:t>
      </w:r>
      <w:r w:rsidRPr="00254836">
        <w:rPr>
          <w:rFonts w:ascii="Times New Roman" w:eastAsia="Calibri" w:hAnsi="Times New Roman" w:cs="Times New Roman"/>
          <w:sz w:val="24"/>
          <w:szCs w:val="24"/>
        </w:rPr>
        <w:t xml:space="preserve"> </w:t>
      </w:r>
      <w:r w:rsidRPr="00254836">
        <w:rPr>
          <w:rFonts w:ascii="Times New Roman" w:eastAsia="Calibri" w:hAnsi="Times New Roman" w:cs="Times New Roman"/>
        </w:rPr>
        <w:t xml:space="preserve">Разработка диагностической модели, определение ресурса, трудозатрат и выбор профилактических испытаний двигателя постоянного </w:t>
      </w:r>
      <w:proofErr w:type="gramStart"/>
      <w:r w:rsidRPr="00254836">
        <w:rPr>
          <w:rFonts w:ascii="Times New Roman" w:eastAsia="Calibri" w:hAnsi="Times New Roman" w:cs="Times New Roman"/>
        </w:rPr>
        <w:t>тока  15</w:t>
      </w:r>
      <w:proofErr w:type="gramEnd"/>
      <w:r w:rsidRPr="00254836">
        <w:rPr>
          <w:rFonts w:ascii="Times New Roman" w:eastAsia="Calibri" w:hAnsi="Times New Roman" w:cs="Times New Roman"/>
        </w:rPr>
        <w:t xml:space="preserve"> кВт.</w:t>
      </w:r>
    </w:p>
    <w:p w14:paraId="2B005D6A" w14:textId="77777777" w:rsidR="00254836" w:rsidRPr="00254836" w:rsidRDefault="00254836" w:rsidP="00254836">
      <w:pPr>
        <w:tabs>
          <w:tab w:val="left" w:pos="142"/>
        </w:tabs>
        <w:suppressAutoHyphens/>
        <w:ind w:firstLine="284"/>
        <w:jc w:val="both"/>
        <w:rPr>
          <w:rFonts w:ascii="Times New Roman" w:eastAsia="Calibri" w:hAnsi="Times New Roman" w:cs="Times New Roman"/>
        </w:rPr>
      </w:pPr>
      <w:r w:rsidRPr="00254836">
        <w:rPr>
          <w:rFonts w:ascii="Times New Roman" w:eastAsia="Calibri" w:hAnsi="Times New Roman" w:cs="Times New Roman"/>
          <w:b/>
        </w:rPr>
        <w:t xml:space="preserve">6. </w:t>
      </w:r>
      <w:r w:rsidRPr="00254836">
        <w:rPr>
          <w:rFonts w:ascii="Times New Roman" w:eastAsia="Calibri" w:hAnsi="Times New Roman" w:cs="Times New Roman"/>
        </w:rPr>
        <w:t xml:space="preserve">Разработка диагностической модели, определение ресурса, трудозатрат и выбор профилактических испытаний двигателя постоянного </w:t>
      </w:r>
      <w:proofErr w:type="gramStart"/>
      <w:r w:rsidRPr="00254836">
        <w:rPr>
          <w:rFonts w:ascii="Times New Roman" w:eastAsia="Calibri" w:hAnsi="Times New Roman" w:cs="Times New Roman"/>
        </w:rPr>
        <w:t>тока  15</w:t>
      </w:r>
      <w:proofErr w:type="gramEnd"/>
      <w:r w:rsidRPr="00254836">
        <w:rPr>
          <w:rFonts w:ascii="Times New Roman" w:eastAsia="Calibri" w:hAnsi="Times New Roman" w:cs="Times New Roman"/>
        </w:rPr>
        <w:t xml:space="preserve"> кВт..</w:t>
      </w:r>
    </w:p>
    <w:p w14:paraId="480C67D3" w14:textId="77777777" w:rsidR="00254836" w:rsidRPr="00254836" w:rsidRDefault="00254836" w:rsidP="00254836">
      <w:pPr>
        <w:tabs>
          <w:tab w:val="left" w:pos="142"/>
        </w:tabs>
        <w:suppressAutoHyphens/>
        <w:ind w:firstLine="284"/>
        <w:jc w:val="both"/>
        <w:rPr>
          <w:rFonts w:ascii="Times New Roman" w:eastAsia="Calibri" w:hAnsi="Times New Roman" w:cs="Times New Roman"/>
        </w:rPr>
      </w:pPr>
      <w:r w:rsidRPr="00254836">
        <w:rPr>
          <w:rFonts w:ascii="Times New Roman" w:eastAsia="Calibri" w:hAnsi="Times New Roman" w:cs="Times New Roman"/>
          <w:b/>
        </w:rPr>
        <w:t>7</w:t>
      </w:r>
      <w:r w:rsidRPr="00254836">
        <w:rPr>
          <w:rFonts w:ascii="Times New Roman" w:eastAsia="Calibri" w:hAnsi="Times New Roman" w:cs="Times New Roman"/>
        </w:rPr>
        <w:t>.</w:t>
      </w:r>
      <w:r w:rsidRPr="00254836">
        <w:rPr>
          <w:rFonts w:ascii="Times New Roman" w:eastAsia="Calibri" w:hAnsi="Times New Roman" w:cs="Times New Roman"/>
          <w:sz w:val="24"/>
          <w:szCs w:val="24"/>
        </w:rPr>
        <w:t xml:space="preserve"> </w:t>
      </w:r>
      <w:r w:rsidRPr="00254836">
        <w:rPr>
          <w:rFonts w:ascii="Times New Roman" w:eastAsia="Calibri" w:hAnsi="Times New Roman" w:cs="Times New Roman"/>
        </w:rPr>
        <w:t>Разработка диагностической модели, определение ресурса, трудозатрат и выбор профилактических испытаний автоматического выключателя</w:t>
      </w:r>
    </w:p>
    <w:p w14:paraId="1EF7EBF6" w14:textId="77777777" w:rsidR="00254836" w:rsidRPr="00254836" w:rsidRDefault="00254836" w:rsidP="00254836">
      <w:pPr>
        <w:tabs>
          <w:tab w:val="left" w:pos="142"/>
        </w:tabs>
        <w:suppressAutoHyphens/>
        <w:ind w:firstLine="284"/>
        <w:jc w:val="both"/>
        <w:rPr>
          <w:rFonts w:ascii="Times New Roman" w:eastAsia="Calibri" w:hAnsi="Times New Roman" w:cs="Times New Roman"/>
        </w:rPr>
      </w:pPr>
      <w:r w:rsidRPr="00254836">
        <w:rPr>
          <w:rFonts w:ascii="Times New Roman" w:eastAsia="Calibri" w:hAnsi="Times New Roman" w:cs="Times New Roman"/>
          <w:b/>
        </w:rPr>
        <w:t xml:space="preserve">8. </w:t>
      </w:r>
      <w:r w:rsidRPr="00254836">
        <w:rPr>
          <w:rFonts w:ascii="Times New Roman" w:eastAsia="Calibri" w:hAnsi="Times New Roman" w:cs="Times New Roman"/>
        </w:rPr>
        <w:t>Разработка диагностической модели, определение ресурса, трудозатрат и выбор профилактических испытаний магнитного пускателя</w:t>
      </w:r>
    </w:p>
    <w:p w14:paraId="2823FBD5" w14:textId="77777777" w:rsidR="00254836" w:rsidRPr="00254836" w:rsidRDefault="00254836" w:rsidP="00254836">
      <w:pPr>
        <w:tabs>
          <w:tab w:val="left" w:pos="142"/>
        </w:tabs>
        <w:suppressAutoHyphens/>
        <w:ind w:firstLine="284"/>
        <w:jc w:val="both"/>
        <w:rPr>
          <w:rFonts w:ascii="Times New Roman" w:eastAsia="Calibri" w:hAnsi="Times New Roman" w:cs="Times New Roman"/>
          <w:sz w:val="24"/>
          <w:szCs w:val="24"/>
        </w:rPr>
      </w:pPr>
    </w:p>
    <w:p w14:paraId="0780EE74" w14:textId="77777777" w:rsidR="00254836" w:rsidRPr="00254836" w:rsidRDefault="00254836" w:rsidP="00254836">
      <w:pPr>
        <w:tabs>
          <w:tab w:val="left" w:pos="142"/>
        </w:tabs>
        <w:suppressAutoHyphens/>
        <w:ind w:firstLine="284"/>
        <w:jc w:val="both"/>
        <w:rPr>
          <w:rFonts w:ascii="Times New Roman" w:eastAsia="Calibri" w:hAnsi="Times New Roman" w:cs="Times New Roman"/>
          <w:sz w:val="24"/>
          <w:szCs w:val="24"/>
        </w:rPr>
      </w:pPr>
    </w:p>
    <w:p w14:paraId="784883F8" w14:textId="77777777" w:rsidR="00254836" w:rsidRPr="00254836" w:rsidRDefault="00254836" w:rsidP="00254836">
      <w:pPr>
        <w:ind w:left="709"/>
        <w:contextualSpacing/>
        <w:rPr>
          <w:rFonts w:ascii="Times New Roman" w:eastAsia="Calibri" w:hAnsi="Times New Roman" w:cs="Times New Roman"/>
          <w:sz w:val="24"/>
          <w:szCs w:val="24"/>
        </w:rPr>
      </w:pPr>
    </w:p>
    <w:p w14:paraId="10FBCB44" w14:textId="77777777" w:rsidR="00254836" w:rsidRPr="00254836" w:rsidRDefault="00254836" w:rsidP="00254836">
      <w:pPr>
        <w:spacing w:after="120" w:line="276" w:lineRule="auto"/>
        <w:jc w:val="both"/>
        <w:outlineLvl w:val="1"/>
        <w:rPr>
          <w:rFonts w:ascii="Times New Roman" w:eastAsia="Calibri" w:hAnsi="Times New Roman" w:cs="Times New Roman"/>
          <w:bCs/>
          <w:sz w:val="24"/>
          <w:szCs w:val="24"/>
          <w:lang w:eastAsia="ru-RU"/>
        </w:rPr>
      </w:pPr>
    </w:p>
    <w:p w14:paraId="26B1A115" w14:textId="77777777" w:rsidR="00254836" w:rsidRPr="00254836" w:rsidRDefault="00254836" w:rsidP="00254836">
      <w:pPr>
        <w:spacing w:after="120" w:line="276" w:lineRule="auto"/>
        <w:jc w:val="both"/>
        <w:outlineLvl w:val="1"/>
        <w:rPr>
          <w:rFonts w:ascii="Times New Roman" w:eastAsia="Calibri" w:hAnsi="Times New Roman" w:cs="Times New Roman"/>
          <w:b/>
          <w:bCs/>
          <w:sz w:val="24"/>
          <w:szCs w:val="24"/>
          <w:lang w:eastAsia="ru-RU"/>
        </w:rPr>
        <w:sectPr w:rsidR="00254836" w:rsidRPr="00254836" w:rsidSect="004013E3">
          <w:pgSz w:w="16838" w:h="11906" w:orient="landscape"/>
          <w:pgMar w:top="1701" w:right="1134" w:bottom="567" w:left="1134" w:header="709" w:footer="709" w:gutter="0"/>
          <w:cols w:space="708"/>
          <w:docGrid w:linePitch="360"/>
        </w:sectPr>
      </w:pPr>
      <w:r w:rsidRPr="00254836">
        <w:rPr>
          <w:rFonts w:ascii="Times New Roman" w:eastAsia="Calibri" w:hAnsi="Times New Roman" w:cs="Times New Roman"/>
          <w:b/>
          <w:bCs/>
          <w:sz w:val="24"/>
          <w:szCs w:val="24"/>
          <w:lang w:eastAsia="ru-RU"/>
        </w:rPr>
        <w:tab/>
      </w:r>
    </w:p>
    <w:p w14:paraId="077D7102" w14:textId="77777777" w:rsidR="00254836" w:rsidRPr="00254836" w:rsidRDefault="00254836" w:rsidP="00254836">
      <w:pPr>
        <w:keepNext/>
        <w:spacing w:after="120"/>
        <w:jc w:val="center"/>
        <w:outlineLvl w:val="0"/>
        <w:rPr>
          <w:rFonts w:ascii="Times New Roman" w:eastAsia="Calibri" w:hAnsi="Times New Roman" w:cs="Times New Roman"/>
          <w:b/>
          <w:bCs/>
          <w:caps/>
          <w:kern w:val="32"/>
          <w:sz w:val="24"/>
          <w:szCs w:val="24"/>
          <w:lang w:eastAsia="ru-RU"/>
        </w:rPr>
      </w:pPr>
      <w:bookmarkStart w:id="27" w:name="_Toc152334671"/>
      <w:bookmarkStart w:id="28" w:name="_Toc162370397"/>
      <w:bookmarkEnd w:id="25"/>
      <w:r w:rsidRPr="00254836">
        <w:rPr>
          <w:rFonts w:ascii="Times New Roman" w:eastAsia="Calibri" w:hAnsi="Times New Roman" w:cs="Times New Roman"/>
          <w:b/>
          <w:bCs/>
          <w:caps/>
          <w:kern w:val="32"/>
          <w:sz w:val="24"/>
          <w:szCs w:val="24"/>
          <w:lang w:eastAsia="ru-RU"/>
        </w:rPr>
        <w:lastRenderedPageBreak/>
        <w:t>3. Условия реализации профессионального модуля</w:t>
      </w:r>
      <w:bookmarkEnd w:id="27"/>
      <w:bookmarkEnd w:id="28"/>
    </w:p>
    <w:p w14:paraId="72650D0D" w14:textId="77777777" w:rsidR="00254836" w:rsidRPr="00254836" w:rsidRDefault="00254836" w:rsidP="00254836">
      <w:pPr>
        <w:spacing w:after="120" w:line="276" w:lineRule="auto"/>
        <w:ind w:firstLine="709"/>
        <w:outlineLvl w:val="1"/>
        <w:rPr>
          <w:rFonts w:ascii="Times New Roman" w:eastAsia="Calibri" w:hAnsi="Times New Roman" w:cs="Times New Roman"/>
          <w:b/>
          <w:bCs/>
          <w:sz w:val="24"/>
          <w:szCs w:val="24"/>
          <w:lang w:eastAsia="ru-RU"/>
        </w:rPr>
      </w:pPr>
      <w:bookmarkStart w:id="29" w:name="_Toc152334672"/>
      <w:bookmarkStart w:id="30" w:name="_Toc162370398"/>
      <w:r w:rsidRPr="00254836">
        <w:rPr>
          <w:rFonts w:ascii="Times New Roman" w:eastAsia="Calibri" w:hAnsi="Times New Roman" w:cs="Times New Roman"/>
          <w:b/>
          <w:bCs/>
          <w:sz w:val="24"/>
          <w:szCs w:val="24"/>
          <w:lang w:eastAsia="ru-RU"/>
        </w:rPr>
        <w:t>3.1. Материально-техническое обеспечение</w:t>
      </w:r>
      <w:bookmarkEnd w:id="29"/>
      <w:bookmarkEnd w:id="30"/>
    </w:p>
    <w:p w14:paraId="29B295D3" w14:textId="77777777" w:rsidR="00254836" w:rsidRPr="00254836" w:rsidRDefault="00254836" w:rsidP="00254836">
      <w:pPr>
        <w:suppressAutoHyphens/>
        <w:spacing w:line="276" w:lineRule="auto"/>
        <w:ind w:firstLine="709"/>
        <w:jc w:val="both"/>
        <w:rPr>
          <w:rFonts w:ascii="Times New Roman" w:eastAsia="Calibri" w:hAnsi="Times New Roman" w:cs="Times New Roman"/>
          <w:bCs/>
          <w:sz w:val="24"/>
          <w:szCs w:val="24"/>
        </w:rPr>
      </w:pPr>
      <w:r w:rsidRPr="00254836">
        <w:rPr>
          <w:rFonts w:ascii="Times New Roman" w:eastAsia="Calibri" w:hAnsi="Times New Roman" w:cs="Times New Roman"/>
          <w:bCs/>
          <w:sz w:val="24"/>
          <w:szCs w:val="24"/>
        </w:rPr>
        <w:t>Кабинет «Электрического и электромеханического оборудования», оснащенный</w:t>
      </w:r>
      <w:r w:rsidRPr="00254836">
        <w:rPr>
          <w:rFonts w:ascii="Times New Roman" w:eastAsia="Calibri" w:hAnsi="Times New Roman" w:cs="Times New Roman"/>
          <w:bCs/>
          <w:iCs/>
          <w:sz w:val="24"/>
          <w:szCs w:val="24"/>
        </w:rPr>
        <w:t xml:space="preserve"> в соответствии с приложением 3 ОПОП-П</w:t>
      </w:r>
      <w:r w:rsidRPr="00254836">
        <w:rPr>
          <w:rFonts w:ascii="Times New Roman" w:eastAsia="Calibri" w:hAnsi="Times New Roman" w:cs="Times New Roman"/>
          <w:bCs/>
          <w:sz w:val="24"/>
          <w:szCs w:val="24"/>
        </w:rPr>
        <w:t>:</w:t>
      </w:r>
    </w:p>
    <w:p w14:paraId="432A7AEC" w14:textId="77777777" w:rsidR="00254836" w:rsidRPr="00254836" w:rsidRDefault="00254836" w:rsidP="00254836">
      <w:pPr>
        <w:suppressAutoHyphens/>
        <w:ind w:firstLine="709"/>
        <w:jc w:val="both"/>
        <w:rPr>
          <w:rFonts w:ascii="Times New Roman" w:eastAsia="Calibri" w:hAnsi="Times New Roman" w:cs="Times New Roman"/>
          <w:sz w:val="24"/>
          <w:szCs w:val="24"/>
        </w:rPr>
      </w:pPr>
      <w:r w:rsidRPr="00254836">
        <w:rPr>
          <w:rFonts w:ascii="Times New Roman" w:eastAsia="Calibri" w:hAnsi="Times New Roman" w:cs="Times New Roman"/>
          <w:sz w:val="24"/>
          <w:szCs w:val="24"/>
        </w:rPr>
        <w:t xml:space="preserve">- посадочные места по количеству обучающихся; </w:t>
      </w:r>
    </w:p>
    <w:p w14:paraId="4FBA7D36" w14:textId="77777777" w:rsidR="00254836" w:rsidRPr="00254836" w:rsidRDefault="00254836" w:rsidP="00254836">
      <w:pPr>
        <w:suppressAutoHyphens/>
        <w:ind w:firstLine="709"/>
        <w:jc w:val="both"/>
        <w:rPr>
          <w:rFonts w:ascii="Times New Roman" w:eastAsia="Calibri" w:hAnsi="Times New Roman" w:cs="Times New Roman"/>
          <w:sz w:val="24"/>
          <w:szCs w:val="24"/>
        </w:rPr>
      </w:pPr>
      <w:r w:rsidRPr="00254836">
        <w:rPr>
          <w:rFonts w:ascii="Times New Roman" w:eastAsia="Calibri" w:hAnsi="Times New Roman" w:cs="Times New Roman"/>
          <w:sz w:val="24"/>
          <w:szCs w:val="24"/>
        </w:rPr>
        <w:t xml:space="preserve">- рабочее место преподавателя; </w:t>
      </w:r>
    </w:p>
    <w:p w14:paraId="4062536A" w14:textId="77777777" w:rsidR="00254836" w:rsidRPr="00254836" w:rsidRDefault="00254836" w:rsidP="00254836">
      <w:pPr>
        <w:suppressAutoHyphens/>
        <w:ind w:firstLine="709"/>
        <w:jc w:val="both"/>
        <w:rPr>
          <w:rFonts w:ascii="Times New Roman" w:eastAsia="Calibri" w:hAnsi="Times New Roman" w:cs="Times New Roman"/>
          <w:sz w:val="24"/>
          <w:szCs w:val="24"/>
        </w:rPr>
      </w:pPr>
      <w:r w:rsidRPr="00254836">
        <w:rPr>
          <w:rFonts w:ascii="Times New Roman" w:eastAsia="Calibri" w:hAnsi="Times New Roman" w:cs="Times New Roman"/>
          <w:sz w:val="24"/>
          <w:szCs w:val="24"/>
        </w:rPr>
        <w:t>-комплект учебно-методической документации</w:t>
      </w:r>
    </w:p>
    <w:p w14:paraId="1726D856" w14:textId="77777777" w:rsidR="00254836" w:rsidRPr="00254836" w:rsidRDefault="00254836" w:rsidP="00254836">
      <w:pPr>
        <w:ind w:firstLine="709"/>
        <w:jc w:val="both"/>
        <w:rPr>
          <w:rFonts w:ascii="Times New Roman" w:eastAsia="Calibri" w:hAnsi="Times New Roman" w:cs="Times New Roman"/>
          <w:sz w:val="24"/>
          <w:szCs w:val="24"/>
        </w:rPr>
      </w:pPr>
      <w:r w:rsidRPr="00254836">
        <w:rPr>
          <w:rFonts w:ascii="Times New Roman" w:eastAsia="Calibri" w:hAnsi="Times New Roman" w:cs="Times New Roman"/>
          <w:sz w:val="24"/>
          <w:szCs w:val="24"/>
        </w:rPr>
        <w:t>- наглядные пособия: макеты электрических машин постоянного и переменного тока,</w:t>
      </w:r>
    </w:p>
    <w:p w14:paraId="48461204" w14:textId="77777777" w:rsidR="00254836" w:rsidRPr="00254836" w:rsidRDefault="00254836" w:rsidP="00254836">
      <w:pPr>
        <w:ind w:firstLine="709"/>
        <w:jc w:val="both"/>
        <w:rPr>
          <w:rFonts w:ascii="Times New Roman" w:eastAsia="Calibri" w:hAnsi="Times New Roman" w:cs="Times New Roman"/>
          <w:sz w:val="24"/>
          <w:szCs w:val="24"/>
        </w:rPr>
      </w:pPr>
      <w:r w:rsidRPr="00254836">
        <w:rPr>
          <w:rFonts w:ascii="Times New Roman" w:eastAsia="Calibri" w:hAnsi="Times New Roman" w:cs="Times New Roman"/>
          <w:sz w:val="24"/>
          <w:szCs w:val="24"/>
        </w:rPr>
        <w:t xml:space="preserve">образцы пускорегулирующей аппаратуры </w:t>
      </w:r>
    </w:p>
    <w:p w14:paraId="432DF4D3" w14:textId="77777777" w:rsidR="00254836" w:rsidRPr="00254836" w:rsidRDefault="00254836" w:rsidP="00254836">
      <w:pPr>
        <w:ind w:firstLine="709"/>
        <w:jc w:val="both"/>
        <w:rPr>
          <w:rFonts w:ascii="Times New Roman" w:eastAsia="Calibri" w:hAnsi="Times New Roman" w:cs="Times New Roman"/>
          <w:sz w:val="24"/>
          <w:szCs w:val="24"/>
        </w:rPr>
      </w:pPr>
      <w:r w:rsidRPr="00254836">
        <w:rPr>
          <w:rFonts w:ascii="Times New Roman" w:eastAsia="Calibri" w:hAnsi="Times New Roman" w:cs="Times New Roman"/>
          <w:sz w:val="24"/>
          <w:szCs w:val="24"/>
        </w:rPr>
        <w:t>ТСО: лектор 2000, компьютер</w:t>
      </w:r>
    </w:p>
    <w:p w14:paraId="55162688" w14:textId="77777777" w:rsidR="00254836" w:rsidRPr="00254836" w:rsidRDefault="00254836" w:rsidP="00254836">
      <w:pPr>
        <w:suppressAutoHyphens/>
        <w:ind w:firstLine="709"/>
        <w:jc w:val="both"/>
        <w:rPr>
          <w:rFonts w:ascii="Times New Roman" w:eastAsia="Calibri" w:hAnsi="Times New Roman" w:cs="Times New Roman"/>
          <w:bCs/>
          <w:sz w:val="24"/>
          <w:szCs w:val="24"/>
        </w:rPr>
      </w:pPr>
      <w:r w:rsidRPr="00254836">
        <w:rPr>
          <w:rFonts w:ascii="Times New Roman" w:eastAsia="Calibri" w:hAnsi="Times New Roman" w:cs="Times New Roman"/>
          <w:bCs/>
          <w:sz w:val="24"/>
          <w:szCs w:val="24"/>
        </w:rPr>
        <w:t>Лаборатория «Электротехники и электроники», оснащенная</w:t>
      </w:r>
      <w:r w:rsidRPr="00254836">
        <w:rPr>
          <w:rFonts w:ascii="Times New Roman" w:eastAsia="Calibri" w:hAnsi="Times New Roman" w:cs="Times New Roman"/>
          <w:bCs/>
          <w:iCs/>
          <w:sz w:val="24"/>
          <w:szCs w:val="24"/>
        </w:rPr>
        <w:t xml:space="preserve"> в соответствии с приложением 3 ОПОП-П</w:t>
      </w:r>
      <w:r w:rsidRPr="00254836">
        <w:rPr>
          <w:rFonts w:ascii="Times New Roman" w:eastAsia="Calibri" w:hAnsi="Times New Roman" w:cs="Times New Roman"/>
          <w:bCs/>
          <w:sz w:val="24"/>
          <w:szCs w:val="24"/>
        </w:rPr>
        <w:t>:</w:t>
      </w:r>
    </w:p>
    <w:p w14:paraId="4DD10E1D" w14:textId="77777777" w:rsidR="00254836" w:rsidRPr="00254836" w:rsidRDefault="00254836" w:rsidP="00254836">
      <w:pPr>
        <w:suppressAutoHyphens/>
        <w:ind w:firstLine="709"/>
        <w:jc w:val="both"/>
        <w:rPr>
          <w:rFonts w:ascii="Times New Roman" w:eastAsia="Calibri" w:hAnsi="Times New Roman" w:cs="Times New Roman"/>
          <w:sz w:val="24"/>
          <w:szCs w:val="24"/>
        </w:rPr>
      </w:pPr>
      <w:r w:rsidRPr="00254836">
        <w:rPr>
          <w:rFonts w:ascii="Times New Roman" w:eastAsia="Calibri" w:hAnsi="Times New Roman" w:cs="Times New Roman"/>
          <w:sz w:val="24"/>
          <w:szCs w:val="24"/>
        </w:rPr>
        <w:t>-рабочие места преподавателя и обучающихся;</w:t>
      </w:r>
    </w:p>
    <w:p w14:paraId="68175F26" w14:textId="77777777" w:rsidR="00254836" w:rsidRPr="00254836" w:rsidRDefault="00254836" w:rsidP="00254836">
      <w:pPr>
        <w:suppressAutoHyphens/>
        <w:ind w:firstLine="709"/>
        <w:jc w:val="both"/>
        <w:rPr>
          <w:rFonts w:ascii="Times New Roman" w:eastAsia="Calibri" w:hAnsi="Times New Roman" w:cs="Times New Roman"/>
          <w:sz w:val="24"/>
          <w:szCs w:val="24"/>
        </w:rPr>
      </w:pPr>
      <w:r w:rsidRPr="00254836">
        <w:rPr>
          <w:rFonts w:ascii="Times New Roman" w:eastAsia="Calibri" w:hAnsi="Times New Roman" w:cs="Times New Roman"/>
          <w:sz w:val="24"/>
          <w:szCs w:val="24"/>
        </w:rPr>
        <w:t>-лабораторные стенды и контрольно-измерительная аппаратура для измерения параметров электрических цепей;</w:t>
      </w:r>
    </w:p>
    <w:p w14:paraId="63AA353B" w14:textId="77777777" w:rsidR="00254836" w:rsidRPr="00254836" w:rsidRDefault="00254836" w:rsidP="00254836">
      <w:pPr>
        <w:suppressAutoHyphens/>
        <w:ind w:firstLine="709"/>
        <w:jc w:val="both"/>
        <w:rPr>
          <w:rFonts w:ascii="Times New Roman" w:eastAsia="Calibri" w:hAnsi="Times New Roman" w:cs="Times New Roman"/>
          <w:sz w:val="24"/>
          <w:szCs w:val="24"/>
        </w:rPr>
      </w:pPr>
      <w:r w:rsidRPr="00254836">
        <w:rPr>
          <w:rFonts w:ascii="Times New Roman" w:eastAsia="Calibri" w:hAnsi="Times New Roman" w:cs="Times New Roman"/>
          <w:sz w:val="24"/>
          <w:szCs w:val="24"/>
        </w:rPr>
        <w:t>-учебно-методические материалы по электротехнике и электронике</w:t>
      </w:r>
    </w:p>
    <w:p w14:paraId="13C8FF03" w14:textId="77777777" w:rsidR="00254836" w:rsidRPr="00254836" w:rsidRDefault="00254836" w:rsidP="00254836">
      <w:pPr>
        <w:suppressAutoHyphens/>
        <w:ind w:firstLine="709"/>
        <w:jc w:val="both"/>
        <w:rPr>
          <w:rFonts w:ascii="Times New Roman" w:eastAsia="Calibri" w:hAnsi="Times New Roman" w:cs="Times New Roman"/>
          <w:bCs/>
          <w:sz w:val="24"/>
          <w:szCs w:val="24"/>
        </w:rPr>
      </w:pPr>
      <w:r w:rsidRPr="00254836">
        <w:rPr>
          <w:rFonts w:ascii="Times New Roman" w:eastAsia="Calibri" w:hAnsi="Times New Roman" w:cs="Times New Roman"/>
          <w:bCs/>
          <w:sz w:val="24"/>
          <w:szCs w:val="24"/>
        </w:rPr>
        <w:t>Лаборатория «Электрического и электромеханического оборудования»</w:t>
      </w:r>
      <w:r w:rsidRPr="00254836">
        <w:rPr>
          <w:rFonts w:ascii="Times New Roman" w:eastAsia="Calibri" w:hAnsi="Times New Roman" w:cs="Times New Roman"/>
          <w:bCs/>
          <w:i/>
          <w:sz w:val="24"/>
          <w:szCs w:val="24"/>
        </w:rPr>
        <w:t xml:space="preserve">, </w:t>
      </w:r>
      <w:r w:rsidRPr="00254836">
        <w:rPr>
          <w:rFonts w:ascii="Times New Roman" w:eastAsia="Calibri" w:hAnsi="Times New Roman" w:cs="Times New Roman"/>
          <w:bCs/>
          <w:sz w:val="24"/>
          <w:szCs w:val="24"/>
        </w:rPr>
        <w:t>оснащенная</w:t>
      </w:r>
      <w:r w:rsidRPr="00254836">
        <w:rPr>
          <w:rFonts w:ascii="Times New Roman" w:eastAsia="Calibri" w:hAnsi="Times New Roman" w:cs="Times New Roman"/>
          <w:bCs/>
          <w:iCs/>
          <w:sz w:val="24"/>
          <w:szCs w:val="24"/>
        </w:rPr>
        <w:t xml:space="preserve"> в соответствии с приложением 3 ОПОП-П</w:t>
      </w:r>
      <w:r w:rsidRPr="00254836">
        <w:rPr>
          <w:rFonts w:ascii="Times New Roman" w:eastAsia="Calibri" w:hAnsi="Times New Roman" w:cs="Times New Roman"/>
          <w:bCs/>
          <w:sz w:val="24"/>
          <w:szCs w:val="24"/>
        </w:rPr>
        <w:t>:</w:t>
      </w:r>
    </w:p>
    <w:p w14:paraId="20EBE31E" w14:textId="77777777" w:rsidR="00254836" w:rsidRPr="00254836" w:rsidRDefault="00254836" w:rsidP="00254836">
      <w:pPr>
        <w:suppressAutoHyphens/>
        <w:ind w:firstLine="709"/>
        <w:jc w:val="both"/>
        <w:rPr>
          <w:rFonts w:ascii="Times New Roman" w:eastAsia="Calibri" w:hAnsi="Times New Roman" w:cs="Times New Roman"/>
          <w:sz w:val="24"/>
          <w:szCs w:val="24"/>
        </w:rPr>
      </w:pPr>
      <w:r w:rsidRPr="00254836">
        <w:rPr>
          <w:rFonts w:ascii="Times New Roman" w:eastAsia="Calibri" w:hAnsi="Times New Roman" w:cs="Times New Roman"/>
          <w:sz w:val="24"/>
          <w:szCs w:val="24"/>
        </w:rPr>
        <w:t>-рабочие места преподавателя и обучающихся;</w:t>
      </w:r>
    </w:p>
    <w:p w14:paraId="1474C540" w14:textId="77777777" w:rsidR="00254836" w:rsidRPr="00254836" w:rsidRDefault="00254836" w:rsidP="00254836">
      <w:pPr>
        <w:suppressAutoHyphens/>
        <w:ind w:firstLine="709"/>
        <w:jc w:val="both"/>
        <w:rPr>
          <w:rFonts w:ascii="Times New Roman" w:eastAsia="Calibri" w:hAnsi="Times New Roman" w:cs="Times New Roman"/>
          <w:bCs/>
          <w:sz w:val="24"/>
          <w:szCs w:val="24"/>
        </w:rPr>
      </w:pPr>
      <w:r w:rsidRPr="00254836">
        <w:rPr>
          <w:rFonts w:ascii="Times New Roman" w:eastAsia="Calibri" w:hAnsi="Times New Roman" w:cs="Times New Roman"/>
          <w:sz w:val="24"/>
          <w:szCs w:val="24"/>
        </w:rPr>
        <w:t>-лабораторные стенды и установки</w:t>
      </w:r>
    </w:p>
    <w:p w14:paraId="5EBFE970" w14:textId="77777777" w:rsidR="00254836" w:rsidRPr="00254836" w:rsidRDefault="00254836" w:rsidP="00254836">
      <w:pPr>
        <w:suppressAutoHyphens/>
        <w:ind w:firstLine="709"/>
        <w:jc w:val="both"/>
        <w:rPr>
          <w:rFonts w:ascii="Times New Roman" w:eastAsia="Calibri" w:hAnsi="Times New Roman" w:cs="Times New Roman"/>
          <w:bCs/>
          <w:sz w:val="24"/>
          <w:szCs w:val="24"/>
        </w:rPr>
      </w:pPr>
      <w:r w:rsidRPr="00254836">
        <w:rPr>
          <w:rFonts w:ascii="Times New Roman" w:eastAsia="Calibri" w:hAnsi="Times New Roman" w:cs="Times New Roman"/>
          <w:sz w:val="24"/>
          <w:szCs w:val="24"/>
        </w:rPr>
        <w:t>-учебно-методические материалы</w:t>
      </w:r>
    </w:p>
    <w:p w14:paraId="036B4894" w14:textId="77777777" w:rsidR="00254836" w:rsidRPr="00254836" w:rsidRDefault="00254836" w:rsidP="00254836">
      <w:pPr>
        <w:suppressAutoHyphens/>
        <w:spacing w:line="276" w:lineRule="auto"/>
        <w:ind w:firstLine="709"/>
        <w:jc w:val="both"/>
        <w:rPr>
          <w:rFonts w:ascii="Times New Roman" w:eastAsia="Calibri" w:hAnsi="Times New Roman" w:cs="Times New Roman"/>
          <w:bCs/>
          <w:iCs/>
          <w:sz w:val="24"/>
          <w:szCs w:val="24"/>
        </w:rPr>
      </w:pPr>
      <w:r w:rsidRPr="00254836">
        <w:rPr>
          <w:rFonts w:ascii="Times New Roman" w:eastAsia="Calibri" w:hAnsi="Times New Roman" w:cs="Times New Roman"/>
          <w:bCs/>
          <w:sz w:val="24"/>
          <w:szCs w:val="24"/>
        </w:rPr>
        <w:t>Мастерская «Электромонтажная»</w:t>
      </w:r>
      <w:r w:rsidRPr="00254836">
        <w:rPr>
          <w:rFonts w:ascii="Times New Roman" w:eastAsia="Calibri" w:hAnsi="Times New Roman" w:cs="Times New Roman"/>
          <w:bCs/>
          <w:i/>
          <w:sz w:val="24"/>
          <w:szCs w:val="24"/>
        </w:rPr>
        <w:t xml:space="preserve">, </w:t>
      </w:r>
      <w:r w:rsidRPr="00254836">
        <w:rPr>
          <w:rFonts w:ascii="Times New Roman" w:eastAsia="Calibri" w:hAnsi="Times New Roman" w:cs="Times New Roman"/>
          <w:bCs/>
          <w:sz w:val="24"/>
          <w:szCs w:val="24"/>
        </w:rPr>
        <w:t xml:space="preserve">оснащенная в соответствии с </w:t>
      </w:r>
      <w:r w:rsidRPr="00254836">
        <w:rPr>
          <w:rFonts w:ascii="Times New Roman" w:eastAsia="Calibri" w:hAnsi="Times New Roman" w:cs="Times New Roman"/>
          <w:bCs/>
          <w:iCs/>
          <w:sz w:val="24"/>
          <w:szCs w:val="24"/>
        </w:rPr>
        <w:t>приложением 3 ОПОП-П:</w:t>
      </w:r>
    </w:p>
    <w:p w14:paraId="45CC15E7" w14:textId="77777777" w:rsidR="00254836" w:rsidRPr="00254836" w:rsidRDefault="00254836" w:rsidP="00254836">
      <w:pPr>
        <w:suppressAutoHyphens/>
        <w:ind w:firstLine="709"/>
        <w:jc w:val="both"/>
        <w:rPr>
          <w:rFonts w:ascii="Times New Roman" w:eastAsia="Calibri" w:hAnsi="Times New Roman" w:cs="Times New Roman"/>
          <w:sz w:val="24"/>
          <w:szCs w:val="24"/>
        </w:rPr>
      </w:pPr>
      <w:r w:rsidRPr="00254836">
        <w:rPr>
          <w:rFonts w:ascii="Times New Roman" w:eastAsia="Calibri" w:hAnsi="Times New Roman" w:cs="Times New Roman"/>
          <w:sz w:val="24"/>
          <w:szCs w:val="24"/>
        </w:rPr>
        <w:t>-рабочие места преподавателя и обучающихся;</w:t>
      </w:r>
    </w:p>
    <w:p w14:paraId="41712B57" w14:textId="77777777" w:rsidR="00254836" w:rsidRPr="00254836" w:rsidRDefault="00254836" w:rsidP="00254836">
      <w:pPr>
        <w:suppressAutoHyphens/>
        <w:ind w:firstLine="709"/>
        <w:jc w:val="both"/>
        <w:rPr>
          <w:rFonts w:ascii="Times New Roman" w:eastAsia="Calibri" w:hAnsi="Times New Roman" w:cs="Times New Roman"/>
          <w:bCs/>
          <w:sz w:val="24"/>
          <w:szCs w:val="24"/>
        </w:rPr>
      </w:pPr>
      <w:r w:rsidRPr="00254836">
        <w:rPr>
          <w:rFonts w:ascii="Times New Roman" w:eastAsia="Calibri" w:hAnsi="Times New Roman" w:cs="Times New Roman"/>
          <w:sz w:val="24"/>
          <w:szCs w:val="24"/>
        </w:rPr>
        <w:t>-лабораторные стенды и установки</w:t>
      </w:r>
    </w:p>
    <w:p w14:paraId="2D987C14" w14:textId="77777777" w:rsidR="00254836" w:rsidRPr="00254836" w:rsidRDefault="00254836" w:rsidP="00254836">
      <w:pPr>
        <w:suppressAutoHyphens/>
        <w:ind w:firstLine="709"/>
        <w:jc w:val="both"/>
        <w:rPr>
          <w:rFonts w:ascii="Times New Roman" w:eastAsia="Calibri" w:hAnsi="Times New Roman" w:cs="Times New Roman"/>
          <w:bCs/>
          <w:sz w:val="24"/>
          <w:szCs w:val="24"/>
        </w:rPr>
      </w:pPr>
      <w:r w:rsidRPr="00254836">
        <w:rPr>
          <w:rFonts w:ascii="Times New Roman" w:eastAsia="Calibri" w:hAnsi="Times New Roman" w:cs="Times New Roman"/>
          <w:sz w:val="24"/>
          <w:szCs w:val="24"/>
        </w:rPr>
        <w:t>-учебно-методические материалы</w:t>
      </w:r>
    </w:p>
    <w:p w14:paraId="4DDCCC14" w14:textId="77777777" w:rsidR="00254836" w:rsidRPr="00254836" w:rsidRDefault="00254836" w:rsidP="00254836">
      <w:pPr>
        <w:suppressAutoHyphens/>
        <w:spacing w:line="276" w:lineRule="auto"/>
        <w:ind w:firstLine="709"/>
        <w:jc w:val="both"/>
        <w:rPr>
          <w:rFonts w:ascii="Times New Roman" w:eastAsia="Calibri" w:hAnsi="Times New Roman" w:cs="Times New Roman"/>
          <w:bCs/>
          <w:iCs/>
          <w:sz w:val="24"/>
          <w:szCs w:val="24"/>
        </w:rPr>
      </w:pPr>
      <w:r w:rsidRPr="00254836">
        <w:rPr>
          <w:rFonts w:ascii="Times New Roman" w:eastAsia="Calibri" w:hAnsi="Times New Roman" w:cs="Times New Roman"/>
          <w:sz w:val="24"/>
          <w:szCs w:val="24"/>
        </w:rPr>
        <w:t>-контрольно-измерительная аппаратура</w:t>
      </w:r>
    </w:p>
    <w:p w14:paraId="2A8DF9AD" w14:textId="77777777" w:rsidR="00254836" w:rsidRPr="00254836" w:rsidRDefault="00254836" w:rsidP="00254836">
      <w:pPr>
        <w:jc w:val="both"/>
        <w:rPr>
          <w:rFonts w:ascii="Times New Roman" w:eastAsia="Calibri" w:hAnsi="Times New Roman" w:cs="Times New Roman"/>
          <w:sz w:val="24"/>
          <w:szCs w:val="24"/>
        </w:rPr>
      </w:pPr>
      <w:r w:rsidRPr="00254836">
        <w:rPr>
          <w:rFonts w:ascii="Times New Roman" w:eastAsia="Calibri" w:hAnsi="Times New Roman" w:cs="Times New Roman"/>
          <w:bCs/>
          <w:sz w:val="24"/>
          <w:szCs w:val="24"/>
        </w:rPr>
        <w:t>База практики</w:t>
      </w:r>
      <w:r w:rsidRPr="00254836">
        <w:rPr>
          <w:rFonts w:ascii="Times New Roman" w:eastAsia="Calibri" w:hAnsi="Times New Roman" w:cs="Times New Roman"/>
          <w:sz w:val="24"/>
          <w:szCs w:val="24"/>
        </w:rPr>
        <w:t xml:space="preserve"> АО «Тамбовская сетевая компания» </w:t>
      </w:r>
      <w:proofErr w:type="spellStart"/>
      <w:r w:rsidRPr="00254836">
        <w:rPr>
          <w:rFonts w:ascii="Times New Roman" w:eastAsia="Calibri" w:hAnsi="Times New Roman" w:cs="Times New Roman"/>
          <w:sz w:val="24"/>
          <w:szCs w:val="24"/>
        </w:rPr>
        <w:t>Уваровский</w:t>
      </w:r>
      <w:proofErr w:type="spellEnd"/>
      <w:r w:rsidRPr="00254836">
        <w:rPr>
          <w:rFonts w:ascii="Times New Roman" w:eastAsia="Calibri" w:hAnsi="Times New Roman" w:cs="Times New Roman"/>
          <w:sz w:val="24"/>
          <w:szCs w:val="24"/>
        </w:rPr>
        <w:t xml:space="preserve"> филиал Цех электроснабжения </w:t>
      </w:r>
      <w:r w:rsidRPr="00254836">
        <w:rPr>
          <w:rFonts w:ascii="Times New Roman" w:eastAsia="Calibri" w:hAnsi="Times New Roman" w:cs="Times New Roman"/>
          <w:bCs/>
          <w:sz w:val="24"/>
          <w:szCs w:val="24"/>
        </w:rPr>
        <w:t xml:space="preserve">оснащенный в соответствии с </w:t>
      </w:r>
      <w:r w:rsidRPr="00254836">
        <w:rPr>
          <w:rFonts w:ascii="Times New Roman" w:eastAsia="Calibri" w:hAnsi="Times New Roman" w:cs="Times New Roman"/>
          <w:bCs/>
          <w:iCs/>
          <w:sz w:val="24"/>
          <w:szCs w:val="24"/>
        </w:rPr>
        <w:t>приложением 3 ОПОП-П</w:t>
      </w:r>
      <w:r w:rsidRPr="00254836">
        <w:rPr>
          <w:rFonts w:ascii="Times New Roman" w:eastAsia="Calibri" w:hAnsi="Times New Roman" w:cs="Times New Roman"/>
          <w:bCs/>
          <w:i/>
          <w:iCs/>
          <w:sz w:val="24"/>
          <w:szCs w:val="24"/>
        </w:rPr>
        <w:t>:</w:t>
      </w:r>
    </w:p>
    <w:p w14:paraId="23B03698" w14:textId="77777777" w:rsidR="00254836" w:rsidRPr="00254836" w:rsidRDefault="00254836" w:rsidP="00254836">
      <w:pPr>
        <w:suppressAutoHyphens/>
        <w:spacing w:line="276" w:lineRule="auto"/>
        <w:ind w:firstLine="709"/>
        <w:jc w:val="both"/>
        <w:rPr>
          <w:rFonts w:ascii="Times New Roman" w:eastAsia="Calibri" w:hAnsi="Times New Roman" w:cs="Times New Roman"/>
          <w:sz w:val="24"/>
          <w:szCs w:val="24"/>
        </w:rPr>
      </w:pPr>
      <w:r w:rsidRPr="00254836">
        <w:rPr>
          <w:rFonts w:ascii="Times New Roman" w:eastAsia="Calibri" w:hAnsi="Times New Roman" w:cs="Times New Roman"/>
          <w:sz w:val="24"/>
          <w:szCs w:val="24"/>
        </w:rPr>
        <w:t>-сварочный трансформатор,</w:t>
      </w:r>
    </w:p>
    <w:p w14:paraId="3A2B2967" w14:textId="77777777" w:rsidR="00254836" w:rsidRPr="00254836" w:rsidRDefault="00254836" w:rsidP="00254836">
      <w:pPr>
        <w:suppressAutoHyphens/>
        <w:spacing w:line="276" w:lineRule="auto"/>
        <w:ind w:firstLine="709"/>
        <w:jc w:val="both"/>
        <w:rPr>
          <w:rFonts w:ascii="Times New Roman" w:eastAsia="Calibri" w:hAnsi="Times New Roman" w:cs="Times New Roman"/>
          <w:sz w:val="24"/>
          <w:szCs w:val="24"/>
        </w:rPr>
      </w:pPr>
      <w:r w:rsidRPr="00254836">
        <w:rPr>
          <w:rFonts w:ascii="Times New Roman" w:eastAsia="Calibri" w:hAnsi="Times New Roman" w:cs="Times New Roman"/>
          <w:sz w:val="24"/>
          <w:szCs w:val="24"/>
        </w:rPr>
        <w:t xml:space="preserve">- трансформатор для пайки проводов, </w:t>
      </w:r>
    </w:p>
    <w:p w14:paraId="24E03980" w14:textId="77777777" w:rsidR="00254836" w:rsidRPr="00254836" w:rsidRDefault="00254836" w:rsidP="00254836">
      <w:pPr>
        <w:suppressAutoHyphens/>
        <w:spacing w:line="276" w:lineRule="auto"/>
        <w:ind w:firstLine="709"/>
        <w:jc w:val="both"/>
        <w:rPr>
          <w:rFonts w:ascii="Times New Roman" w:eastAsia="Calibri" w:hAnsi="Times New Roman" w:cs="Times New Roman"/>
          <w:sz w:val="24"/>
          <w:szCs w:val="24"/>
        </w:rPr>
      </w:pPr>
      <w:r w:rsidRPr="00254836">
        <w:rPr>
          <w:rFonts w:ascii="Times New Roman" w:eastAsia="Calibri" w:hAnsi="Times New Roman" w:cs="Times New Roman"/>
          <w:sz w:val="24"/>
          <w:szCs w:val="24"/>
        </w:rPr>
        <w:t xml:space="preserve">-намоточный станок, </w:t>
      </w:r>
    </w:p>
    <w:p w14:paraId="490A9840" w14:textId="77777777" w:rsidR="00254836" w:rsidRPr="00254836" w:rsidRDefault="00254836" w:rsidP="00254836">
      <w:pPr>
        <w:suppressAutoHyphens/>
        <w:spacing w:line="276" w:lineRule="auto"/>
        <w:ind w:firstLine="709"/>
        <w:jc w:val="both"/>
        <w:rPr>
          <w:rFonts w:ascii="Times New Roman" w:eastAsia="Calibri" w:hAnsi="Times New Roman" w:cs="Times New Roman"/>
          <w:sz w:val="24"/>
          <w:szCs w:val="24"/>
        </w:rPr>
      </w:pPr>
      <w:r w:rsidRPr="00254836">
        <w:rPr>
          <w:rFonts w:ascii="Times New Roman" w:eastAsia="Calibri" w:hAnsi="Times New Roman" w:cs="Times New Roman"/>
          <w:sz w:val="24"/>
          <w:szCs w:val="24"/>
        </w:rPr>
        <w:t xml:space="preserve">-печь для обжига, </w:t>
      </w:r>
    </w:p>
    <w:p w14:paraId="367FA44B" w14:textId="77777777" w:rsidR="00254836" w:rsidRPr="00254836" w:rsidRDefault="00254836" w:rsidP="00254836">
      <w:pPr>
        <w:suppressAutoHyphens/>
        <w:spacing w:line="276" w:lineRule="auto"/>
        <w:ind w:firstLine="709"/>
        <w:jc w:val="both"/>
        <w:rPr>
          <w:rFonts w:ascii="Times New Roman" w:eastAsia="Calibri" w:hAnsi="Times New Roman" w:cs="Times New Roman"/>
          <w:sz w:val="24"/>
          <w:szCs w:val="24"/>
        </w:rPr>
      </w:pPr>
      <w:r w:rsidRPr="00254836">
        <w:rPr>
          <w:rFonts w:ascii="Times New Roman" w:eastAsia="Calibri" w:hAnsi="Times New Roman" w:cs="Times New Roman"/>
          <w:sz w:val="24"/>
          <w:szCs w:val="24"/>
        </w:rPr>
        <w:t>-печь для сушки,</w:t>
      </w:r>
    </w:p>
    <w:p w14:paraId="59CEB14E" w14:textId="77777777" w:rsidR="00254836" w:rsidRPr="00254836" w:rsidRDefault="00254836" w:rsidP="00254836">
      <w:pPr>
        <w:suppressAutoHyphens/>
        <w:spacing w:line="276" w:lineRule="auto"/>
        <w:ind w:firstLine="709"/>
        <w:jc w:val="both"/>
        <w:rPr>
          <w:rFonts w:ascii="Times New Roman" w:eastAsia="Calibri" w:hAnsi="Times New Roman" w:cs="Times New Roman"/>
          <w:sz w:val="24"/>
          <w:szCs w:val="24"/>
        </w:rPr>
      </w:pPr>
      <w:r w:rsidRPr="00254836">
        <w:rPr>
          <w:rFonts w:ascii="Times New Roman" w:eastAsia="Calibri" w:hAnsi="Times New Roman" w:cs="Times New Roman"/>
          <w:sz w:val="24"/>
          <w:szCs w:val="24"/>
        </w:rPr>
        <w:t xml:space="preserve"> -компрессор, </w:t>
      </w:r>
    </w:p>
    <w:p w14:paraId="6974D1EE" w14:textId="77777777" w:rsidR="00254836" w:rsidRPr="00254836" w:rsidRDefault="00254836" w:rsidP="00254836">
      <w:pPr>
        <w:suppressAutoHyphens/>
        <w:spacing w:line="276" w:lineRule="auto"/>
        <w:ind w:firstLine="709"/>
        <w:jc w:val="both"/>
        <w:rPr>
          <w:rFonts w:ascii="Times New Roman" w:eastAsia="Calibri" w:hAnsi="Times New Roman" w:cs="Times New Roman"/>
          <w:sz w:val="24"/>
          <w:szCs w:val="24"/>
        </w:rPr>
      </w:pPr>
      <w:r w:rsidRPr="00254836">
        <w:rPr>
          <w:rFonts w:ascii="Times New Roman" w:eastAsia="Calibri" w:hAnsi="Times New Roman" w:cs="Times New Roman"/>
          <w:sz w:val="24"/>
          <w:szCs w:val="24"/>
        </w:rPr>
        <w:t xml:space="preserve">-вентилятор, </w:t>
      </w:r>
    </w:p>
    <w:p w14:paraId="41A67413" w14:textId="77777777" w:rsidR="00254836" w:rsidRPr="00254836" w:rsidRDefault="00254836" w:rsidP="00254836">
      <w:pPr>
        <w:suppressAutoHyphens/>
        <w:spacing w:line="276" w:lineRule="auto"/>
        <w:ind w:firstLine="709"/>
        <w:jc w:val="both"/>
        <w:rPr>
          <w:rFonts w:ascii="Times New Roman" w:eastAsia="Calibri" w:hAnsi="Times New Roman" w:cs="Times New Roman"/>
          <w:sz w:val="24"/>
          <w:szCs w:val="24"/>
        </w:rPr>
      </w:pPr>
      <w:r w:rsidRPr="00254836">
        <w:rPr>
          <w:rFonts w:ascii="Times New Roman" w:eastAsia="Calibri" w:hAnsi="Times New Roman" w:cs="Times New Roman"/>
          <w:sz w:val="24"/>
          <w:szCs w:val="24"/>
        </w:rPr>
        <w:t xml:space="preserve">-испытательный стенд, </w:t>
      </w:r>
    </w:p>
    <w:p w14:paraId="29BFC3DC" w14:textId="77777777" w:rsidR="00254836" w:rsidRPr="00254836" w:rsidRDefault="00254836" w:rsidP="00254836">
      <w:pPr>
        <w:suppressAutoHyphens/>
        <w:spacing w:line="276" w:lineRule="auto"/>
        <w:ind w:firstLine="709"/>
        <w:jc w:val="both"/>
        <w:rPr>
          <w:rFonts w:ascii="Times New Roman" w:eastAsia="Calibri" w:hAnsi="Times New Roman" w:cs="Times New Roman"/>
          <w:sz w:val="24"/>
          <w:szCs w:val="24"/>
        </w:rPr>
      </w:pPr>
      <w:r w:rsidRPr="00254836">
        <w:rPr>
          <w:rFonts w:ascii="Times New Roman" w:eastAsia="Calibri" w:hAnsi="Times New Roman" w:cs="Times New Roman"/>
          <w:sz w:val="24"/>
          <w:szCs w:val="24"/>
        </w:rPr>
        <w:t xml:space="preserve">-кран-балка, </w:t>
      </w:r>
    </w:p>
    <w:p w14:paraId="3CC9A949" w14:textId="77777777" w:rsidR="00254836" w:rsidRPr="00254836" w:rsidRDefault="00254836" w:rsidP="00254836">
      <w:pPr>
        <w:suppressAutoHyphens/>
        <w:spacing w:line="276" w:lineRule="auto"/>
        <w:ind w:firstLine="709"/>
        <w:jc w:val="both"/>
        <w:rPr>
          <w:rFonts w:ascii="Times New Roman" w:eastAsia="Calibri" w:hAnsi="Times New Roman" w:cs="Times New Roman"/>
          <w:sz w:val="24"/>
          <w:szCs w:val="24"/>
        </w:rPr>
      </w:pPr>
      <w:r w:rsidRPr="00254836">
        <w:rPr>
          <w:rFonts w:ascii="Times New Roman" w:eastAsia="Calibri" w:hAnsi="Times New Roman" w:cs="Times New Roman"/>
          <w:sz w:val="24"/>
          <w:szCs w:val="24"/>
        </w:rPr>
        <w:t xml:space="preserve">-ванна для подогрева подшипников, </w:t>
      </w:r>
    </w:p>
    <w:p w14:paraId="1F70319C" w14:textId="77777777" w:rsidR="00254836" w:rsidRPr="00254836" w:rsidRDefault="00254836" w:rsidP="00254836">
      <w:pPr>
        <w:suppressAutoHyphens/>
        <w:spacing w:line="276" w:lineRule="auto"/>
        <w:ind w:firstLine="709"/>
        <w:jc w:val="both"/>
        <w:rPr>
          <w:rFonts w:ascii="Times New Roman" w:eastAsia="Calibri" w:hAnsi="Times New Roman" w:cs="Times New Roman"/>
          <w:b/>
          <w:bCs/>
          <w:sz w:val="24"/>
          <w:szCs w:val="24"/>
        </w:rPr>
      </w:pPr>
      <w:r w:rsidRPr="00254836">
        <w:rPr>
          <w:rFonts w:ascii="Times New Roman" w:eastAsia="Calibri" w:hAnsi="Times New Roman" w:cs="Times New Roman"/>
          <w:sz w:val="24"/>
          <w:szCs w:val="24"/>
        </w:rPr>
        <w:t>-слесарные инструменты.</w:t>
      </w:r>
    </w:p>
    <w:p w14:paraId="2E2BEA37" w14:textId="77777777" w:rsidR="00254836" w:rsidRPr="00254836" w:rsidRDefault="00254836" w:rsidP="00254836">
      <w:pPr>
        <w:spacing w:after="200" w:line="276" w:lineRule="auto"/>
        <w:rPr>
          <w:rFonts w:ascii="Times New Roman" w:eastAsia="Calibri" w:hAnsi="Times New Roman" w:cs="Times New Roman"/>
          <w:b/>
          <w:bCs/>
          <w:sz w:val="24"/>
          <w:szCs w:val="24"/>
        </w:rPr>
      </w:pPr>
    </w:p>
    <w:p w14:paraId="65C510D3" w14:textId="77777777" w:rsidR="00254836" w:rsidRPr="00254836" w:rsidRDefault="00254836" w:rsidP="00254836">
      <w:pPr>
        <w:spacing w:after="120" w:line="276" w:lineRule="auto"/>
        <w:ind w:firstLine="709"/>
        <w:outlineLvl w:val="1"/>
        <w:rPr>
          <w:rFonts w:ascii="Times New Roman" w:eastAsia="Calibri" w:hAnsi="Times New Roman" w:cs="Times New Roman"/>
          <w:b/>
          <w:bCs/>
          <w:sz w:val="24"/>
          <w:szCs w:val="24"/>
          <w:lang w:eastAsia="ru-RU"/>
        </w:rPr>
      </w:pPr>
      <w:bookmarkStart w:id="31" w:name="_Toc152334673"/>
      <w:bookmarkStart w:id="32" w:name="_Toc162370399"/>
      <w:r w:rsidRPr="00254836">
        <w:rPr>
          <w:rFonts w:ascii="Times New Roman" w:eastAsia="Calibri" w:hAnsi="Times New Roman" w:cs="Times New Roman"/>
          <w:b/>
          <w:bCs/>
          <w:sz w:val="24"/>
          <w:szCs w:val="24"/>
          <w:lang w:eastAsia="ru-RU"/>
        </w:rPr>
        <w:t>3.2. Учебно-методическое обеспечение</w:t>
      </w:r>
      <w:bookmarkEnd w:id="31"/>
      <w:bookmarkEnd w:id="32"/>
    </w:p>
    <w:p w14:paraId="54236E7B" w14:textId="77777777" w:rsidR="00254836" w:rsidRPr="00254836" w:rsidRDefault="00254836" w:rsidP="00254836">
      <w:pPr>
        <w:spacing w:line="276" w:lineRule="auto"/>
        <w:ind w:firstLine="709"/>
        <w:contextualSpacing/>
        <w:rPr>
          <w:rFonts w:ascii="Times New Roman" w:eastAsia="Calibri" w:hAnsi="Times New Roman" w:cs="Times New Roman"/>
          <w:b/>
          <w:sz w:val="24"/>
          <w:szCs w:val="24"/>
        </w:rPr>
      </w:pPr>
      <w:r w:rsidRPr="00254836">
        <w:rPr>
          <w:rFonts w:ascii="Times New Roman" w:eastAsia="Calibri" w:hAnsi="Times New Roman" w:cs="Times New Roman"/>
          <w:b/>
          <w:sz w:val="24"/>
          <w:szCs w:val="24"/>
        </w:rPr>
        <w:t>3.2.1. Основные печатные и/или электронные издания</w:t>
      </w:r>
    </w:p>
    <w:p w14:paraId="6E5239E0" w14:textId="77777777" w:rsidR="00254836" w:rsidRPr="00254836" w:rsidRDefault="00254836" w:rsidP="00254836">
      <w:pPr>
        <w:numPr>
          <w:ilvl w:val="0"/>
          <w:numId w:val="23"/>
        </w:numPr>
        <w:tabs>
          <w:tab w:val="left" w:pos="993"/>
        </w:tabs>
        <w:suppressAutoHyphens/>
        <w:spacing w:line="276" w:lineRule="auto"/>
        <w:ind w:left="0" w:firstLine="709"/>
        <w:contextualSpacing/>
        <w:jc w:val="both"/>
        <w:rPr>
          <w:rFonts w:ascii="Times New Roman" w:eastAsia="Calibri" w:hAnsi="Times New Roman" w:cs="Times New Roman"/>
          <w:bCs/>
          <w:sz w:val="24"/>
          <w:szCs w:val="24"/>
          <w:lang w:eastAsia="ru-RU"/>
        </w:rPr>
      </w:pPr>
      <w:r w:rsidRPr="00254836">
        <w:rPr>
          <w:rFonts w:ascii="Times New Roman" w:eastAsia="Calibri" w:hAnsi="Times New Roman" w:cs="Times New Roman"/>
          <w:bCs/>
          <w:iCs/>
          <w:sz w:val="24"/>
          <w:szCs w:val="24"/>
        </w:rPr>
        <w:t>1</w:t>
      </w:r>
      <w:r w:rsidRPr="00254836">
        <w:rPr>
          <w:rFonts w:ascii="Times New Roman" w:eastAsia="Calibri" w:hAnsi="Times New Roman" w:cs="Times New Roman"/>
          <w:bCs/>
          <w:sz w:val="24"/>
          <w:szCs w:val="24"/>
          <w:lang w:eastAsia="ru-RU"/>
        </w:rPr>
        <w:t xml:space="preserve">Грунтович, Н. В. Монтаж, наладка и эксплуатация </w:t>
      </w:r>
      <w:proofErr w:type="gramStart"/>
      <w:r w:rsidRPr="00254836">
        <w:rPr>
          <w:rFonts w:ascii="Times New Roman" w:eastAsia="Calibri" w:hAnsi="Times New Roman" w:cs="Times New Roman"/>
          <w:bCs/>
          <w:sz w:val="24"/>
          <w:szCs w:val="24"/>
          <w:lang w:eastAsia="ru-RU"/>
        </w:rPr>
        <w:t>электрооборудования :</w:t>
      </w:r>
      <w:proofErr w:type="gramEnd"/>
      <w:r w:rsidRPr="00254836">
        <w:rPr>
          <w:rFonts w:ascii="Times New Roman" w:eastAsia="Calibri" w:hAnsi="Times New Roman" w:cs="Times New Roman"/>
          <w:bCs/>
          <w:sz w:val="24"/>
          <w:szCs w:val="24"/>
          <w:lang w:eastAsia="ru-RU"/>
        </w:rPr>
        <w:t xml:space="preserve"> учебное пособие / Н.В. </w:t>
      </w:r>
      <w:proofErr w:type="spellStart"/>
      <w:r w:rsidRPr="00254836">
        <w:rPr>
          <w:rFonts w:ascii="Times New Roman" w:eastAsia="Calibri" w:hAnsi="Times New Roman" w:cs="Times New Roman"/>
          <w:bCs/>
          <w:sz w:val="24"/>
          <w:szCs w:val="24"/>
          <w:lang w:eastAsia="ru-RU"/>
        </w:rPr>
        <w:t>Грунтович</w:t>
      </w:r>
      <w:proofErr w:type="spellEnd"/>
      <w:r w:rsidRPr="00254836">
        <w:rPr>
          <w:rFonts w:ascii="Times New Roman" w:eastAsia="Calibri" w:hAnsi="Times New Roman" w:cs="Times New Roman"/>
          <w:bCs/>
          <w:sz w:val="24"/>
          <w:szCs w:val="24"/>
          <w:lang w:eastAsia="ru-RU"/>
        </w:rPr>
        <w:t xml:space="preserve">. — </w:t>
      </w:r>
      <w:proofErr w:type="gramStart"/>
      <w:r w:rsidRPr="00254836">
        <w:rPr>
          <w:rFonts w:ascii="Times New Roman" w:eastAsia="Calibri" w:hAnsi="Times New Roman" w:cs="Times New Roman"/>
          <w:bCs/>
          <w:sz w:val="24"/>
          <w:szCs w:val="24"/>
          <w:lang w:eastAsia="ru-RU"/>
        </w:rPr>
        <w:t>Минск :</w:t>
      </w:r>
      <w:proofErr w:type="gramEnd"/>
      <w:r w:rsidRPr="00254836">
        <w:rPr>
          <w:rFonts w:ascii="Times New Roman" w:eastAsia="Calibri" w:hAnsi="Times New Roman" w:cs="Times New Roman"/>
          <w:bCs/>
          <w:sz w:val="24"/>
          <w:szCs w:val="24"/>
          <w:lang w:eastAsia="ru-RU"/>
        </w:rPr>
        <w:t xml:space="preserve"> Новое знание ; Москва : ИНФРА-М, 2023. — 271 с</w:t>
      </w:r>
    </w:p>
    <w:p w14:paraId="6383345E" w14:textId="77777777" w:rsidR="00254836" w:rsidRPr="00254836" w:rsidRDefault="00254836" w:rsidP="00254836">
      <w:pPr>
        <w:numPr>
          <w:ilvl w:val="0"/>
          <w:numId w:val="23"/>
        </w:numPr>
        <w:tabs>
          <w:tab w:val="left" w:pos="993"/>
        </w:tabs>
        <w:suppressAutoHyphens/>
        <w:spacing w:line="276" w:lineRule="auto"/>
        <w:ind w:left="0" w:firstLine="709"/>
        <w:contextualSpacing/>
        <w:jc w:val="both"/>
        <w:rPr>
          <w:rFonts w:ascii="Times New Roman" w:eastAsia="Calibri" w:hAnsi="Times New Roman" w:cs="Times New Roman"/>
          <w:bCs/>
          <w:sz w:val="24"/>
          <w:szCs w:val="24"/>
          <w:lang w:eastAsia="ru-RU"/>
        </w:rPr>
      </w:pPr>
      <w:r w:rsidRPr="00254836">
        <w:rPr>
          <w:rFonts w:ascii="Times New Roman" w:eastAsia="Calibri" w:hAnsi="Times New Roman" w:cs="Times New Roman"/>
          <w:bCs/>
          <w:sz w:val="24"/>
          <w:szCs w:val="24"/>
          <w:lang w:eastAsia="ru-RU"/>
        </w:rPr>
        <w:lastRenderedPageBreak/>
        <w:t xml:space="preserve">Дайнеко, В. А. Технология ремонта и обслуживания </w:t>
      </w:r>
      <w:proofErr w:type="gramStart"/>
      <w:r w:rsidRPr="00254836">
        <w:rPr>
          <w:rFonts w:ascii="Times New Roman" w:eastAsia="Calibri" w:hAnsi="Times New Roman" w:cs="Times New Roman"/>
          <w:bCs/>
          <w:sz w:val="24"/>
          <w:szCs w:val="24"/>
          <w:lang w:eastAsia="ru-RU"/>
        </w:rPr>
        <w:t>электрооборудования :</w:t>
      </w:r>
      <w:proofErr w:type="gramEnd"/>
      <w:r w:rsidRPr="00254836">
        <w:rPr>
          <w:rFonts w:ascii="Times New Roman" w:eastAsia="Calibri" w:hAnsi="Times New Roman" w:cs="Times New Roman"/>
          <w:bCs/>
          <w:sz w:val="24"/>
          <w:szCs w:val="24"/>
          <w:lang w:eastAsia="ru-RU"/>
        </w:rPr>
        <w:t xml:space="preserve"> учебник / В. А. Дайнеко. - 3-е изд., </w:t>
      </w:r>
      <w:proofErr w:type="spellStart"/>
      <w:r w:rsidRPr="00254836">
        <w:rPr>
          <w:rFonts w:ascii="Times New Roman" w:eastAsia="Calibri" w:hAnsi="Times New Roman" w:cs="Times New Roman"/>
          <w:bCs/>
          <w:sz w:val="24"/>
          <w:szCs w:val="24"/>
          <w:lang w:eastAsia="ru-RU"/>
        </w:rPr>
        <w:t>испр</w:t>
      </w:r>
      <w:proofErr w:type="spellEnd"/>
      <w:r w:rsidRPr="00254836">
        <w:rPr>
          <w:rFonts w:ascii="Times New Roman" w:eastAsia="Calibri" w:hAnsi="Times New Roman" w:cs="Times New Roman"/>
          <w:bCs/>
          <w:sz w:val="24"/>
          <w:szCs w:val="24"/>
          <w:lang w:eastAsia="ru-RU"/>
        </w:rPr>
        <w:t xml:space="preserve">. и доп. - </w:t>
      </w:r>
      <w:proofErr w:type="gramStart"/>
      <w:r w:rsidRPr="00254836">
        <w:rPr>
          <w:rFonts w:ascii="Times New Roman" w:eastAsia="Calibri" w:hAnsi="Times New Roman" w:cs="Times New Roman"/>
          <w:bCs/>
          <w:sz w:val="24"/>
          <w:szCs w:val="24"/>
          <w:lang w:eastAsia="ru-RU"/>
        </w:rPr>
        <w:t>Минск :</w:t>
      </w:r>
      <w:proofErr w:type="gramEnd"/>
      <w:r w:rsidRPr="00254836">
        <w:rPr>
          <w:rFonts w:ascii="Times New Roman" w:eastAsia="Calibri" w:hAnsi="Times New Roman" w:cs="Times New Roman"/>
          <w:bCs/>
          <w:sz w:val="24"/>
          <w:szCs w:val="24"/>
          <w:lang w:eastAsia="ru-RU"/>
        </w:rPr>
        <w:t xml:space="preserve"> РИПО, 2022. - 383 с. </w:t>
      </w:r>
    </w:p>
    <w:p w14:paraId="3B7CECDD" w14:textId="77777777" w:rsidR="00254836" w:rsidRPr="00254836" w:rsidRDefault="00254836" w:rsidP="00254836">
      <w:pPr>
        <w:numPr>
          <w:ilvl w:val="0"/>
          <w:numId w:val="23"/>
        </w:numPr>
        <w:tabs>
          <w:tab w:val="left" w:pos="993"/>
        </w:tabs>
        <w:suppressAutoHyphens/>
        <w:spacing w:line="276" w:lineRule="auto"/>
        <w:ind w:left="0" w:firstLine="709"/>
        <w:contextualSpacing/>
        <w:jc w:val="both"/>
        <w:rPr>
          <w:rFonts w:ascii="Times New Roman" w:eastAsia="Calibri" w:hAnsi="Times New Roman" w:cs="Times New Roman"/>
          <w:bCs/>
          <w:sz w:val="24"/>
          <w:szCs w:val="24"/>
          <w:lang w:eastAsia="ru-RU"/>
        </w:rPr>
      </w:pPr>
      <w:proofErr w:type="spellStart"/>
      <w:r w:rsidRPr="00254836">
        <w:rPr>
          <w:rFonts w:ascii="Times New Roman" w:eastAsia="Calibri" w:hAnsi="Times New Roman" w:cs="Times New Roman"/>
          <w:bCs/>
          <w:sz w:val="24"/>
          <w:szCs w:val="24"/>
          <w:lang w:eastAsia="ru-RU"/>
        </w:rPr>
        <w:t>Сибикин</w:t>
      </w:r>
      <w:proofErr w:type="spellEnd"/>
      <w:r w:rsidRPr="00254836">
        <w:rPr>
          <w:rFonts w:ascii="Times New Roman" w:eastAsia="Calibri" w:hAnsi="Times New Roman" w:cs="Times New Roman"/>
          <w:bCs/>
          <w:sz w:val="24"/>
          <w:szCs w:val="24"/>
          <w:lang w:eastAsia="ru-RU"/>
        </w:rPr>
        <w:t xml:space="preserve">, Ю. Д. Монтаж, эксплуатация и ремонт электрооборудования промышленных предприятий и </w:t>
      </w:r>
      <w:proofErr w:type="gramStart"/>
      <w:r w:rsidRPr="00254836">
        <w:rPr>
          <w:rFonts w:ascii="Times New Roman" w:eastAsia="Calibri" w:hAnsi="Times New Roman" w:cs="Times New Roman"/>
          <w:bCs/>
          <w:sz w:val="24"/>
          <w:szCs w:val="24"/>
          <w:lang w:eastAsia="ru-RU"/>
        </w:rPr>
        <w:t>установок :</w:t>
      </w:r>
      <w:proofErr w:type="gramEnd"/>
      <w:r w:rsidRPr="00254836">
        <w:rPr>
          <w:rFonts w:ascii="Times New Roman" w:eastAsia="Calibri" w:hAnsi="Times New Roman" w:cs="Times New Roman"/>
          <w:bCs/>
          <w:sz w:val="24"/>
          <w:szCs w:val="24"/>
          <w:lang w:eastAsia="ru-RU"/>
        </w:rPr>
        <w:t xml:space="preserve"> учебное пособие / Ю.Д. </w:t>
      </w:r>
      <w:proofErr w:type="spellStart"/>
      <w:r w:rsidRPr="00254836">
        <w:rPr>
          <w:rFonts w:ascii="Times New Roman" w:eastAsia="Calibri" w:hAnsi="Times New Roman" w:cs="Times New Roman"/>
          <w:bCs/>
          <w:sz w:val="24"/>
          <w:szCs w:val="24"/>
          <w:lang w:eastAsia="ru-RU"/>
        </w:rPr>
        <w:t>Сибикин</w:t>
      </w:r>
      <w:proofErr w:type="spellEnd"/>
      <w:r w:rsidRPr="00254836">
        <w:rPr>
          <w:rFonts w:ascii="Times New Roman" w:eastAsia="Calibri" w:hAnsi="Times New Roman" w:cs="Times New Roman"/>
          <w:bCs/>
          <w:sz w:val="24"/>
          <w:szCs w:val="24"/>
          <w:lang w:eastAsia="ru-RU"/>
        </w:rPr>
        <w:t xml:space="preserve">, М.Ю. </w:t>
      </w:r>
      <w:proofErr w:type="spellStart"/>
      <w:r w:rsidRPr="00254836">
        <w:rPr>
          <w:rFonts w:ascii="Times New Roman" w:eastAsia="Calibri" w:hAnsi="Times New Roman" w:cs="Times New Roman"/>
          <w:bCs/>
          <w:sz w:val="24"/>
          <w:szCs w:val="24"/>
          <w:lang w:eastAsia="ru-RU"/>
        </w:rPr>
        <w:t>Сибикин</w:t>
      </w:r>
      <w:proofErr w:type="spellEnd"/>
      <w:r w:rsidRPr="00254836">
        <w:rPr>
          <w:rFonts w:ascii="Times New Roman" w:eastAsia="Calibri" w:hAnsi="Times New Roman" w:cs="Times New Roman"/>
          <w:bCs/>
          <w:sz w:val="24"/>
          <w:szCs w:val="24"/>
          <w:lang w:eastAsia="ru-RU"/>
        </w:rPr>
        <w:t xml:space="preserve">. — 2-е изд., стер. — </w:t>
      </w:r>
      <w:proofErr w:type="gramStart"/>
      <w:r w:rsidRPr="00254836">
        <w:rPr>
          <w:rFonts w:ascii="Times New Roman" w:eastAsia="Calibri" w:hAnsi="Times New Roman" w:cs="Times New Roman"/>
          <w:bCs/>
          <w:sz w:val="24"/>
          <w:szCs w:val="24"/>
          <w:lang w:eastAsia="ru-RU"/>
        </w:rPr>
        <w:t>Москва :</w:t>
      </w:r>
      <w:proofErr w:type="gramEnd"/>
      <w:r w:rsidRPr="00254836">
        <w:rPr>
          <w:rFonts w:ascii="Times New Roman" w:eastAsia="Calibri" w:hAnsi="Times New Roman" w:cs="Times New Roman"/>
          <w:bCs/>
          <w:sz w:val="24"/>
          <w:szCs w:val="24"/>
          <w:lang w:eastAsia="ru-RU"/>
        </w:rPr>
        <w:t xml:space="preserve"> ИНФРА-М, 2022. — 464 с. </w:t>
      </w:r>
    </w:p>
    <w:p w14:paraId="4297B7A5" w14:textId="77777777" w:rsidR="00254836" w:rsidRPr="00254836" w:rsidRDefault="00254836" w:rsidP="00254836">
      <w:pPr>
        <w:numPr>
          <w:ilvl w:val="0"/>
          <w:numId w:val="23"/>
        </w:numPr>
        <w:tabs>
          <w:tab w:val="left" w:pos="993"/>
        </w:tabs>
        <w:suppressAutoHyphens/>
        <w:spacing w:line="276" w:lineRule="auto"/>
        <w:ind w:left="0" w:firstLine="709"/>
        <w:contextualSpacing/>
        <w:jc w:val="both"/>
        <w:rPr>
          <w:rFonts w:ascii="Times New Roman" w:eastAsia="Calibri" w:hAnsi="Times New Roman" w:cs="Times New Roman"/>
          <w:b/>
          <w:sz w:val="24"/>
          <w:szCs w:val="24"/>
        </w:rPr>
      </w:pPr>
      <w:proofErr w:type="spellStart"/>
      <w:r w:rsidRPr="00254836">
        <w:rPr>
          <w:rFonts w:ascii="Times New Roman" w:eastAsia="Calibri" w:hAnsi="Times New Roman" w:cs="Times New Roman"/>
          <w:bCs/>
          <w:sz w:val="24"/>
          <w:szCs w:val="24"/>
          <w:lang w:eastAsia="ru-RU"/>
        </w:rPr>
        <w:t>Сибикин</w:t>
      </w:r>
      <w:proofErr w:type="spellEnd"/>
      <w:r w:rsidRPr="00254836">
        <w:rPr>
          <w:rFonts w:ascii="Times New Roman" w:eastAsia="Calibri" w:hAnsi="Times New Roman" w:cs="Times New Roman"/>
          <w:bCs/>
          <w:sz w:val="24"/>
          <w:szCs w:val="24"/>
          <w:lang w:eastAsia="ru-RU"/>
        </w:rPr>
        <w:t xml:space="preserve">, Ю. Д. Справочник по эксплуатации электроустановок промышленных </w:t>
      </w:r>
      <w:proofErr w:type="gramStart"/>
      <w:r w:rsidRPr="00254836">
        <w:rPr>
          <w:rFonts w:ascii="Times New Roman" w:eastAsia="Calibri" w:hAnsi="Times New Roman" w:cs="Times New Roman"/>
          <w:bCs/>
          <w:sz w:val="24"/>
          <w:szCs w:val="24"/>
          <w:lang w:eastAsia="ru-RU"/>
        </w:rPr>
        <w:t>предприятий :</w:t>
      </w:r>
      <w:proofErr w:type="gramEnd"/>
      <w:r w:rsidRPr="00254836">
        <w:rPr>
          <w:rFonts w:ascii="Times New Roman" w:eastAsia="Calibri" w:hAnsi="Times New Roman" w:cs="Times New Roman"/>
          <w:bCs/>
          <w:sz w:val="24"/>
          <w:szCs w:val="24"/>
          <w:lang w:eastAsia="ru-RU"/>
        </w:rPr>
        <w:t xml:space="preserve"> учебное пособие / Ю.Д. </w:t>
      </w:r>
      <w:proofErr w:type="spellStart"/>
      <w:r w:rsidRPr="00254836">
        <w:rPr>
          <w:rFonts w:ascii="Times New Roman" w:eastAsia="Calibri" w:hAnsi="Times New Roman" w:cs="Times New Roman"/>
          <w:bCs/>
          <w:sz w:val="24"/>
          <w:szCs w:val="24"/>
          <w:lang w:eastAsia="ru-RU"/>
        </w:rPr>
        <w:t>Сибикин</w:t>
      </w:r>
      <w:proofErr w:type="spellEnd"/>
      <w:r w:rsidRPr="00254836">
        <w:rPr>
          <w:rFonts w:ascii="Times New Roman" w:eastAsia="Calibri" w:hAnsi="Times New Roman" w:cs="Times New Roman"/>
          <w:bCs/>
          <w:sz w:val="24"/>
          <w:szCs w:val="24"/>
          <w:lang w:eastAsia="ru-RU"/>
        </w:rPr>
        <w:t xml:space="preserve">, М.Ю. </w:t>
      </w:r>
      <w:proofErr w:type="spellStart"/>
      <w:r w:rsidRPr="00254836">
        <w:rPr>
          <w:rFonts w:ascii="Times New Roman" w:eastAsia="Calibri" w:hAnsi="Times New Roman" w:cs="Times New Roman"/>
          <w:bCs/>
          <w:sz w:val="24"/>
          <w:szCs w:val="24"/>
          <w:lang w:eastAsia="ru-RU"/>
        </w:rPr>
        <w:t>Сибикин</w:t>
      </w:r>
      <w:proofErr w:type="spellEnd"/>
      <w:r w:rsidRPr="00254836">
        <w:rPr>
          <w:rFonts w:ascii="Times New Roman" w:eastAsia="Calibri" w:hAnsi="Times New Roman" w:cs="Times New Roman"/>
          <w:bCs/>
          <w:sz w:val="24"/>
          <w:szCs w:val="24"/>
          <w:lang w:eastAsia="ru-RU"/>
        </w:rPr>
        <w:t xml:space="preserve">. — 7-е изд., </w:t>
      </w:r>
      <w:proofErr w:type="spellStart"/>
      <w:r w:rsidRPr="00254836">
        <w:rPr>
          <w:rFonts w:ascii="Times New Roman" w:eastAsia="Calibri" w:hAnsi="Times New Roman" w:cs="Times New Roman"/>
          <w:bCs/>
          <w:sz w:val="24"/>
          <w:szCs w:val="24"/>
          <w:lang w:eastAsia="ru-RU"/>
        </w:rPr>
        <w:t>испр</w:t>
      </w:r>
      <w:proofErr w:type="spellEnd"/>
      <w:r w:rsidRPr="00254836">
        <w:rPr>
          <w:rFonts w:ascii="Times New Roman" w:eastAsia="Calibri" w:hAnsi="Times New Roman" w:cs="Times New Roman"/>
          <w:bCs/>
          <w:sz w:val="24"/>
          <w:szCs w:val="24"/>
          <w:lang w:eastAsia="ru-RU"/>
        </w:rPr>
        <w:t xml:space="preserve">. и доп. — </w:t>
      </w:r>
      <w:proofErr w:type="gramStart"/>
      <w:r w:rsidRPr="00254836">
        <w:rPr>
          <w:rFonts w:ascii="Times New Roman" w:eastAsia="Calibri" w:hAnsi="Times New Roman" w:cs="Times New Roman"/>
          <w:bCs/>
          <w:sz w:val="24"/>
          <w:szCs w:val="24"/>
          <w:lang w:eastAsia="ru-RU"/>
        </w:rPr>
        <w:t>Москва :</w:t>
      </w:r>
      <w:proofErr w:type="gramEnd"/>
      <w:r w:rsidRPr="00254836">
        <w:rPr>
          <w:rFonts w:ascii="Times New Roman" w:eastAsia="Calibri" w:hAnsi="Times New Roman" w:cs="Times New Roman"/>
          <w:bCs/>
          <w:sz w:val="24"/>
          <w:szCs w:val="24"/>
          <w:lang w:eastAsia="ru-RU"/>
        </w:rPr>
        <w:t xml:space="preserve"> ФОРУМ : ИНФРА-М, 2022. — 400 с. </w:t>
      </w:r>
    </w:p>
    <w:p w14:paraId="516D1B38" w14:textId="77777777" w:rsidR="00254836" w:rsidRPr="00254836" w:rsidRDefault="00254836" w:rsidP="00254836">
      <w:pPr>
        <w:suppressAutoHyphens/>
        <w:ind w:firstLine="709"/>
        <w:contextualSpacing/>
        <w:rPr>
          <w:rFonts w:ascii="Times New Roman" w:eastAsia="Calibri" w:hAnsi="Times New Roman" w:cs="Times New Roman"/>
          <w:bCs/>
          <w:i/>
          <w:sz w:val="24"/>
          <w:szCs w:val="24"/>
        </w:rPr>
      </w:pPr>
      <w:r w:rsidRPr="00254836">
        <w:rPr>
          <w:rFonts w:ascii="Times New Roman" w:eastAsia="Calibri" w:hAnsi="Times New Roman" w:cs="Times New Roman"/>
          <w:b/>
          <w:bCs/>
          <w:sz w:val="24"/>
          <w:szCs w:val="24"/>
        </w:rPr>
        <w:t>3.2.2. Дополнительные источники</w:t>
      </w:r>
    </w:p>
    <w:p w14:paraId="61BA0ADC" w14:textId="77777777" w:rsidR="00254836" w:rsidRPr="00254836" w:rsidRDefault="00254836" w:rsidP="00254836">
      <w:pPr>
        <w:numPr>
          <w:ilvl w:val="0"/>
          <w:numId w:val="24"/>
        </w:numPr>
        <w:tabs>
          <w:tab w:val="left" w:pos="993"/>
        </w:tabs>
        <w:suppressAutoHyphens/>
        <w:spacing w:line="276" w:lineRule="auto"/>
        <w:ind w:left="0" w:firstLine="709"/>
        <w:contextualSpacing/>
        <w:jc w:val="both"/>
        <w:rPr>
          <w:rFonts w:ascii="Times New Roman" w:eastAsia="Calibri" w:hAnsi="Times New Roman" w:cs="Times New Roman"/>
          <w:bCs/>
          <w:sz w:val="24"/>
          <w:szCs w:val="24"/>
          <w:lang w:eastAsia="ru-RU"/>
        </w:rPr>
      </w:pPr>
      <w:r w:rsidRPr="00254836">
        <w:rPr>
          <w:rFonts w:ascii="Times New Roman" w:eastAsia="Calibri" w:hAnsi="Times New Roman" w:cs="Times New Roman"/>
          <w:bCs/>
          <w:sz w:val="24"/>
          <w:szCs w:val="24"/>
          <w:lang w:eastAsia="ru-RU"/>
        </w:rPr>
        <w:t xml:space="preserve">Глазков, А. В. Электрические машины. Лабораторные </w:t>
      </w:r>
      <w:proofErr w:type="gramStart"/>
      <w:r w:rsidRPr="00254836">
        <w:rPr>
          <w:rFonts w:ascii="Times New Roman" w:eastAsia="Calibri" w:hAnsi="Times New Roman" w:cs="Times New Roman"/>
          <w:bCs/>
          <w:sz w:val="24"/>
          <w:szCs w:val="24"/>
          <w:lang w:eastAsia="ru-RU"/>
        </w:rPr>
        <w:t>работы :</w:t>
      </w:r>
      <w:proofErr w:type="gramEnd"/>
      <w:r w:rsidRPr="00254836">
        <w:rPr>
          <w:rFonts w:ascii="Times New Roman" w:eastAsia="Calibri" w:hAnsi="Times New Roman" w:cs="Times New Roman"/>
          <w:bCs/>
          <w:sz w:val="24"/>
          <w:szCs w:val="24"/>
          <w:lang w:eastAsia="ru-RU"/>
        </w:rPr>
        <w:t xml:space="preserve"> учебное пособие / А. В. Глазков. — </w:t>
      </w:r>
      <w:proofErr w:type="gramStart"/>
      <w:r w:rsidRPr="00254836">
        <w:rPr>
          <w:rFonts w:ascii="Times New Roman" w:eastAsia="Calibri" w:hAnsi="Times New Roman" w:cs="Times New Roman"/>
          <w:bCs/>
          <w:sz w:val="24"/>
          <w:szCs w:val="24"/>
          <w:lang w:eastAsia="ru-RU"/>
        </w:rPr>
        <w:t>Москва :</w:t>
      </w:r>
      <w:proofErr w:type="gramEnd"/>
      <w:r w:rsidRPr="00254836">
        <w:rPr>
          <w:rFonts w:ascii="Times New Roman" w:eastAsia="Calibri" w:hAnsi="Times New Roman" w:cs="Times New Roman"/>
          <w:bCs/>
          <w:sz w:val="24"/>
          <w:szCs w:val="24"/>
          <w:lang w:eastAsia="ru-RU"/>
        </w:rPr>
        <w:t xml:space="preserve"> РИОР : ИНФРА-М, 2020. — 96 с</w:t>
      </w:r>
    </w:p>
    <w:p w14:paraId="393F79C2" w14:textId="77777777" w:rsidR="00254836" w:rsidRPr="00254836" w:rsidRDefault="00254836" w:rsidP="00254836">
      <w:pPr>
        <w:numPr>
          <w:ilvl w:val="0"/>
          <w:numId w:val="24"/>
        </w:numPr>
        <w:tabs>
          <w:tab w:val="left" w:pos="993"/>
        </w:tabs>
        <w:suppressAutoHyphens/>
        <w:spacing w:line="276" w:lineRule="auto"/>
        <w:ind w:left="0" w:firstLine="709"/>
        <w:contextualSpacing/>
        <w:jc w:val="both"/>
        <w:rPr>
          <w:rFonts w:ascii="Times New Roman" w:eastAsia="Calibri" w:hAnsi="Times New Roman" w:cs="Times New Roman"/>
          <w:sz w:val="24"/>
          <w:szCs w:val="24"/>
          <w:lang w:eastAsia="ru-RU"/>
        </w:rPr>
      </w:pPr>
      <w:proofErr w:type="spellStart"/>
      <w:r w:rsidRPr="00254836">
        <w:rPr>
          <w:rFonts w:ascii="Times New Roman" w:eastAsia="Calibri" w:hAnsi="Times New Roman" w:cs="Times New Roman"/>
          <w:bCs/>
          <w:sz w:val="24"/>
          <w:szCs w:val="24"/>
          <w:lang w:eastAsia="ru-RU"/>
        </w:rPr>
        <w:t>Рульнов</w:t>
      </w:r>
      <w:proofErr w:type="spellEnd"/>
      <w:r w:rsidRPr="00254836">
        <w:rPr>
          <w:rFonts w:ascii="Times New Roman" w:eastAsia="Calibri" w:hAnsi="Times New Roman" w:cs="Times New Roman"/>
          <w:bCs/>
          <w:sz w:val="24"/>
          <w:szCs w:val="24"/>
          <w:lang w:eastAsia="ru-RU"/>
        </w:rPr>
        <w:t xml:space="preserve">, А. А. Автоматическое </w:t>
      </w:r>
      <w:proofErr w:type="gramStart"/>
      <w:r w:rsidRPr="00254836">
        <w:rPr>
          <w:rFonts w:ascii="Times New Roman" w:eastAsia="Calibri" w:hAnsi="Times New Roman" w:cs="Times New Roman"/>
          <w:bCs/>
          <w:sz w:val="24"/>
          <w:szCs w:val="24"/>
          <w:lang w:eastAsia="ru-RU"/>
        </w:rPr>
        <w:t>регулирование :</w:t>
      </w:r>
      <w:proofErr w:type="gramEnd"/>
      <w:r w:rsidRPr="00254836">
        <w:rPr>
          <w:rFonts w:ascii="Times New Roman" w:eastAsia="Calibri" w:hAnsi="Times New Roman" w:cs="Times New Roman"/>
          <w:bCs/>
          <w:sz w:val="24"/>
          <w:szCs w:val="24"/>
          <w:lang w:eastAsia="ru-RU"/>
        </w:rPr>
        <w:t xml:space="preserve"> учебник / А. А. </w:t>
      </w:r>
      <w:proofErr w:type="spellStart"/>
      <w:r w:rsidRPr="00254836">
        <w:rPr>
          <w:rFonts w:ascii="Times New Roman" w:eastAsia="Calibri" w:hAnsi="Times New Roman" w:cs="Times New Roman"/>
          <w:bCs/>
          <w:sz w:val="24"/>
          <w:szCs w:val="24"/>
          <w:lang w:eastAsia="ru-RU"/>
        </w:rPr>
        <w:t>Рульнов</w:t>
      </w:r>
      <w:proofErr w:type="spellEnd"/>
      <w:r w:rsidRPr="00254836">
        <w:rPr>
          <w:rFonts w:ascii="Times New Roman" w:eastAsia="Calibri" w:hAnsi="Times New Roman" w:cs="Times New Roman"/>
          <w:bCs/>
          <w:sz w:val="24"/>
          <w:szCs w:val="24"/>
          <w:lang w:eastAsia="ru-RU"/>
        </w:rPr>
        <w:t xml:space="preserve">, И. И. Горюнов, К. Ю. Евстафьев. - 2-е изд., стер. - </w:t>
      </w:r>
      <w:proofErr w:type="gramStart"/>
      <w:r w:rsidRPr="00254836">
        <w:rPr>
          <w:rFonts w:ascii="Times New Roman" w:eastAsia="Calibri" w:hAnsi="Times New Roman" w:cs="Times New Roman"/>
          <w:bCs/>
          <w:sz w:val="24"/>
          <w:szCs w:val="24"/>
          <w:lang w:eastAsia="ru-RU"/>
        </w:rPr>
        <w:t>Москва :</w:t>
      </w:r>
      <w:proofErr w:type="gramEnd"/>
      <w:r w:rsidRPr="00254836">
        <w:rPr>
          <w:rFonts w:ascii="Times New Roman" w:eastAsia="Calibri" w:hAnsi="Times New Roman" w:cs="Times New Roman"/>
          <w:bCs/>
          <w:sz w:val="24"/>
          <w:szCs w:val="24"/>
          <w:lang w:eastAsia="ru-RU"/>
        </w:rPr>
        <w:t xml:space="preserve"> ИНФРА-М, 2021. - 219 с. </w:t>
      </w:r>
    </w:p>
    <w:p w14:paraId="532EC72A" w14:textId="77777777" w:rsidR="00254836" w:rsidRPr="00254836" w:rsidRDefault="00254836" w:rsidP="00254836">
      <w:pPr>
        <w:numPr>
          <w:ilvl w:val="0"/>
          <w:numId w:val="24"/>
        </w:numPr>
        <w:tabs>
          <w:tab w:val="left" w:pos="993"/>
        </w:tabs>
        <w:suppressAutoHyphens/>
        <w:spacing w:line="276" w:lineRule="auto"/>
        <w:ind w:left="0" w:firstLine="709"/>
        <w:contextualSpacing/>
        <w:jc w:val="both"/>
        <w:rPr>
          <w:rFonts w:ascii="Times New Roman" w:eastAsia="Calibri" w:hAnsi="Times New Roman" w:cs="Times New Roman"/>
          <w:b/>
          <w:sz w:val="24"/>
          <w:szCs w:val="24"/>
        </w:rPr>
      </w:pPr>
      <w:proofErr w:type="spellStart"/>
      <w:r w:rsidRPr="00254836">
        <w:rPr>
          <w:rFonts w:ascii="Times New Roman" w:eastAsia="Calibri" w:hAnsi="Times New Roman" w:cs="Times New Roman"/>
          <w:sz w:val="24"/>
          <w:szCs w:val="24"/>
          <w:lang w:eastAsia="ru-RU"/>
        </w:rPr>
        <w:t>Сибикин</w:t>
      </w:r>
      <w:proofErr w:type="spellEnd"/>
      <w:r w:rsidRPr="00254836">
        <w:rPr>
          <w:rFonts w:ascii="Times New Roman" w:eastAsia="Calibri" w:hAnsi="Times New Roman" w:cs="Times New Roman"/>
          <w:sz w:val="24"/>
          <w:szCs w:val="24"/>
          <w:lang w:eastAsia="ru-RU"/>
        </w:rPr>
        <w:t xml:space="preserve">, М. Ю. Технология </w:t>
      </w:r>
      <w:proofErr w:type="gramStart"/>
      <w:r w:rsidRPr="00254836">
        <w:rPr>
          <w:rFonts w:ascii="Times New Roman" w:eastAsia="Calibri" w:hAnsi="Times New Roman" w:cs="Times New Roman"/>
          <w:sz w:val="24"/>
          <w:szCs w:val="24"/>
          <w:lang w:eastAsia="ru-RU"/>
        </w:rPr>
        <w:t>электромашиностроения :</w:t>
      </w:r>
      <w:proofErr w:type="gramEnd"/>
      <w:r w:rsidRPr="00254836">
        <w:rPr>
          <w:rFonts w:ascii="Times New Roman" w:eastAsia="Calibri" w:hAnsi="Times New Roman" w:cs="Times New Roman"/>
          <w:sz w:val="24"/>
          <w:szCs w:val="24"/>
          <w:lang w:eastAsia="ru-RU"/>
        </w:rPr>
        <w:t xml:space="preserve"> учебное пособие / М.Ю. </w:t>
      </w:r>
      <w:proofErr w:type="spellStart"/>
      <w:r w:rsidRPr="00254836">
        <w:rPr>
          <w:rFonts w:ascii="Times New Roman" w:eastAsia="Calibri" w:hAnsi="Times New Roman" w:cs="Times New Roman"/>
          <w:sz w:val="24"/>
          <w:szCs w:val="24"/>
          <w:lang w:eastAsia="ru-RU"/>
        </w:rPr>
        <w:t>Сибикин</w:t>
      </w:r>
      <w:proofErr w:type="spellEnd"/>
      <w:r w:rsidRPr="00254836">
        <w:rPr>
          <w:rFonts w:ascii="Times New Roman" w:eastAsia="Calibri" w:hAnsi="Times New Roman" w:cs="Times New Roman"/>
          <w:sz w:val="24"/>
          <w:szCs w:val="24"/>
          <w:lang w:eastAsia="ru-RU"/>
        </w:rPr>
        <w:t xml:space="preserve">, Ю.Д. </w:t>
      </w:r>
      <w:proofErr w:type="spellStart"/>
      <w:r w:rsidRPr="00254836">
        <w:rPr>
          <w:rFonts w:ascii="Times New Roman" w:eastAsia="Calibri" w:hAnsi="Times New Roman" w:cs="Times New Roman"/>
          <w:sz w:val="24"/>
          <w:szCs w:val="24"/>
          <w:lang w:eastAsia="ru-RU"/>
        </w:rPr>
        <w:t>Сибикин</w:t>
      </w:r>
      <w:proofErr w:type="spellEnd"/>
      <w:r w:rsidRPr="00254836">
        <w:rPr>
          <w:rFonts w:ascii="Times New Roman" w:eastAsia="Calibri" w:hAnsi="Times New Roman" w:cs="Times New Roman"/>
          <w:sz w:val="24"/>
          <w:szCs w:val="24"/>
          <w:lang w:eastAsia="ru-RU"/>
        </w:rPr>
        <w:t xml:space="preserve">. — 2-е изд., </w:t>
      </w:r>
      <w:proofErr w:type="spellStart"/>
      <w:r w:rsidRPr="00254836">
        <w:rPr>
          <w:rFonts w:ascii="Times New Roman" w:eastAsia="Calibri" w:hAnsi="Times New Roman" w:cs="Times New Roman"/>
          <w:sz w:val="24"/>
          <w:szCs w:val="24"/>
          <w:lang w:eastAsia="ru-RU"/>
        </w:rPr>
        <w:t>перераб</w:t>
      </w:r>
      <w:proofErr w:type="spellEnd"/>
      <w:r w:rsidRPr="00254836">
        <w:rPr>
          <w:rFonts w:ascii="Times New Roman" w:eastAsia="Calibri" w:hAnsi="Times New Roman" w:cs="Times New Roman"/>
          <w:sz w:val="24"/>
          <w:szCs w:val="24"/>
          <w:lang w:eastAsia="ru-RU"/>
        </w:rPr>
        <w:t xml:space="preserve">. и доп. — </w:t>
      </w:r>
      <w:proofErr w:type="gramStart"/>
      <w:r w:rsidRPr="00254836">
        <w:rPr>
          <w:rFonts w:ascii="Times New Roman" w:eastAsia="Calibri" w:hAnsi="Times New Roman" w:cs="Times New Roman"/>
          <w:sz w:val="24"/>
          <w:szCs w:val="24"/>
          <w:lang w:eastAsia="ru-RU"/>
        </w:rPr>
        <w:t>Москва :</w:t>
      </w:r>
      <w:proofErr w:type="gramEnd"/>
      <w:r w:rsidRPr="00254836">
        <w:rPr>
          <w:rFonts w:ascii="Times New Roman" w:eastAsia="Calibri" w:hAnsi="Times New Roman" w:cs="Times New Roman"/>
          <w:sz w:val="24"/>
          <w:szCs w:val="24"/>
          <w:lang w:eastAsia="ru-RU"/>
        </w:rPr>
        <w:t xml:space="preserve"> ИНФРА-М, 2022. — 352 с. —</w:t>
      </w:r>
    </w:p>
    <w:p w14:paraId="449B7F3B" w14:textId="77777777" w:rsidR="00254836" w:rsidRPr="00254836" w:rsidRDefault="00254836" w:rsidP="00254836">
      <w:pPr>
        <w:rPr>
          <w:rFonts w:ascii="Times New Roman" w:eastAsia="Calibri" w:hAnsi="Times New Roman" w:cs="Times New Roman"/>
          <w:b/>
          <w:bCs/>
          <w:sz w:val="24"/>
          <w:szCs w:val="24"/>
        </w:rPr>
      </w:pPr>
    </w:p>
    <w:p w14:paraId="1C6CE6A2" w14:textId="77777777" w:rsidR="00254836" w:rsidRPr="00254836" w:rsidRDefault="00254836" w:rsidP="00254836">
      <w:pPr>
        <w:spacing w:after="160" w:line="259" w:lineRule="auto"/>
        <w:jc w:val="center"/>
        <w:rPr>
          <w:rFonts w:ascii="Times New Roman" w:eastAsia="Calibri" w:hAnsi="Times New Roman" w:cs="Times New Roman"/>
          <w:b/>
          <w:bCs/>
          <w:sz w:val="24"/>
          <w:szCs w:val="24"/>
        </w:rPr>
      </w:pPr>
      <w:r w:rsidRPr="00254836">
        <w:rPr>
          <w:rFonts w:ascii="Times New Roman" w:eastAsia="Calibri" w:hAnsi="Times New Roman" w:cs="Times New Roman"/>
          <w:b/>
          <w:bCs/>
          <w:sz w:val="24"/>
          <w:szCs w:val="24"/>
        </w:rPr>
        <w:tab/>
      </w:r>
    </w:p>
    <w:p w14:paraId="18D8936B" w14:textId="77777777" w:rsidR="00254836" w:rsidRPr="00254836" w:rsidRDefault="00254836" w:rsidP="00254836">
      <w:pPr>
        <w:spacing w:after="160" w:line="259" w:lineRule="auto"/>
        <w:jc w:val="center"/>
        <w:rPr>
          <w:rFonts w:ascii="Times New Roman" w:eastAsia="Calibri" w:hAnsi="Times New Roman" w:cs="Times New Roman"/>
          <w:b/>
          <w:bCs/>
          <w:sz w:val="24"/>
          <w:szCs w:val="24"/>
        </w:rPr>
      </w:pPr>
      <w:r w:rsidRPr="00254836">
        <w:rPr>
          <w:rFonts w:ascii="Times New Roman" w:eastAsia="Calibri" w:hAnsi="Times New Roman" w:cs="Times New Roman"/>
          <w:b/>
          <w:bCs/>
          <w:sz w:val="24"/>
          <w:szCs w:val="24"/>
        </w:rPr>
        <w:br w:type="page"/>
      </w:r>
      <w:r w:rsidRPr="00254836">
        <w:rPr>
          <w:rFonts w:ascii="Times New Roman" w:eastAsia="Calibri" w:hAnsi="Times New Roman" w:cs="Times New Roman"/>
          <w:b/>
          <w:bCs/>
          <w:sz w:val="24"/>
          <w:szCs w:val="24"/>
        </w:rPr>
        <w:lastRenderedPageBreak/>
        <w:t xml:space="preserve">4. КОНТРОЛЬ И ОЦЕНКА РЕЗУЛЬТАТОВ ОСВОЕНИЯ </w:t>
      </w:r>
      <w:r w:rsidRPr="00254836">
        <w:rPr>
          <w:rFonts w:ascii="Times New Roman" w:eastAsia="Calibri" w:hAnsi="Times New Roman" w:cs="Times New Roman"/>
          <w:b/>
          <w:bCs/>
          <w:sz w:val="24"/>
          <w:szCs w:val="24"/>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7"/>
        <w:gridCol w:w="4138"/>
        <w:gridCol w:w="2623"/>
      </w:tblGrid>
      <w:tr w:rsidR="00254836" w:rsidRPr="00254836" w14:paraId="7171E9E2" w14:textId="77777777" w:rsidTr="0097440A">
        <w:tc>
          <w:tcPr>
            <w:tcW w:w="1489" w:type="pct"/>
            <w:vAlign w:val="center"/>
          </w:tcPr>
          <w:p w14:paraId="479C3D0C" w14:textId="77777777" w:rsidR="00254836" w:rsidRPr="00254836" w:rsidRDefault="00254836" w:rsidP="00254836">
            <w:pPr>
              <w:suppressAutoHyphens/>
              <w:jc w:val="center"/>
              <w:rPr>
                <w:rFonts w:ascii="Times New Roman" w:eastAsia="Calibri" w:hAnsi="Times New Roman" w:cs="Times New Roman"/>
                <w:sz w:val="24"/>
                <w:szCs w:val="24"/>
              </w:rPr>
            </w:pPr>
            <w:r w:rsidRPr="00254836">
              <w:rPr>
                <w:rFonts w:ascii="Times New Roman" w:eastAsia="Calibri" w:hAnsi="Times New Roman" w:cs="Times New Roman"/>
                <w:b/>
                <w:iCs/>
                <w:sz w:val="24"/>
                <w:szCs w:val="24"/>
              </w:rPr>
              <w:t>Код ПК, ОК</w:t>
            </w:r>
          </w:p>
        </w:tc>
        <w:tc>
          <w:tcPr>
            <w:tcW w:w="2149" w:type="pct"/>
            <w:vAlign w:val="center"/>
          </w:tcPr>
          <w:p w14:paraId="4FDED2A5" w14:textId="77777777" w:rsidR="00254836" w:rsidRPr="00254836" w:rsidRDefault="00254836" w:rsidP="00254836">
            <w:pPr>
              <w:suppressAutoHyphens/>
              <w:jc w:val="center"/>
              <w:rPr>
                <w:rFonts w:ascii="Times New Roman" w:eastAsia="Calibri" w:hAnsi="Times New Roman" w:cs="Times New Roman"/>
                <w:sz w:val="24"/>
                <w:szCs w:val="24"/>
              </w:rPr>
            </w:pPr>
            <w:r w:rsidRPr="00254836">
              <w:rPr>
                <w:rFonts w:ascii="Times New Roman" w:eastAsia="Calibri" w:hAnsi="Times New Roman" w:cs="Times New Roman"/>
                <w:b/>
                <w:iCs/>
                <w:sz w:val="24"/>
                <w:szCs w:val="24"/>
              </w:rPr>
              <w:t xml:space="preserve">Критерии оценки результата </w:t>
            </w:r>
            <w:r w:rsidRPr="00254836">
              <w:rPr>
                <w:rFonts w:ascii="Times New Roman" w:eastAsia="Calibri" w:hAnsi="Times New Roman" w:cs="Times New Roman"/>
                <w:b/>
                <w:iCs/>
                <w:sz w:val="24"/>
                <w:szCs w:val="24"/>
              </w:rPr>
              <w:br/>
              <w:t>(показатели освоенности компетенций)</w:t>
            </w:r>
          </w:p>
        </w:tc>
        <w:tc>
          <w:tcPr>
            <w:tcW w:w="1362" w:type="pct"/>
            <w:vAlign w:val="center"/>
          </w:tcPr>
          <w:p w14:paraId="3243E340" w14:textId="77777777" w:rsidR="00254836" w:rsidRPr="00254836" w:rsidRDefault="00254836" w:rsidP="00254836">
            <w:pPr>
              <w:suppressAutoHyphens/>
              <w:jc w:val="center"/>
              <w:rPr>
                <w:rFonts w:ascii="Times New Roman" w:eastAsia="Calibri" w:hAnsi="Times New Roman" w:cs="Times New Roman"/>
                <w:sz w:val="24"/>
                <w:szCs w:val="24"/>
              </w:rPr>
            </w:pPr>
            <w:r w:rsidRPr="00254836">
              <w:rPr>
                <w:rFonts w:ascii="Times New Roman" w:eastAsia="Calibri" w:hAnsi="Times New Roman" w:cs="Times New Roman"/>
                <w:b/>
                <w:sz w:val="24"/>
                <w:szCs w:val="24"/>
              </w:rPr>
              <w:t>Формы контроля и методы оценки</w:t>
            </w:r>
          </w:p>
        </w:tc>
      </w:tr>
      <w:tr w:rsidR="00254836" w:rsidRPr="00254836" w14:paraId="27A3BCF5" w14:textId="77777777" w:rsidTr="0097440A">
        <w:tc>
          <w:tcPr>
            <w:tcW w:w="1489" w:type="pct"/>
          </w:tcPr>
          <w:p w14:paraId="3A2688ED" w14:textId="77777777" w:rsidR="00254836" w:rsidRPr="00254836" w:rsidRDefault="00254836" w:rsidP="00254836">
            <w:pPr>
              <w:rPr>
                <w:rFonts w:ascii="Times New Roman" w:eastAsia="Calibri" w:hAnsi="Times New Roman" w:cs="Times New Roman"/>
                <w:sz w:val="24"/>
                <w:szCs w:val="24"/>
              </w:rPr>
            </w:pPr>
            <w:r w:rsidRPr="00254836">
              <w:rPr>
                <w:rFonts w:ascii="Times New Roman" w:eastAsia="Calibri" w:hAnsi="Times New Roman" w:cs="Times New Roman"/>
                <w:sz w:val="24"/>
                <w:szCs w:val="24"/>
              </w:rPr>
              <w:t>ПК 1.1 Выполнять операции по техническому обслуживанию и ремонту электрического и электромеханического оборудования.</w:t>
            </w:r>
          </w:p>
        </w:tc>
        <w:tc>
          <w:tcPr>
            <w:tcW w:w="2149" w:type="pct"/>
            <w:vAlign w:val="center"/>
          </w:tcPr>
          <w:p w14:paraId="735FAF75" w14:textId="77777777" w:rsidR="00254836" w:rsidRPr="00254836" w:rsidRDefault="00254836" w:rsidP="00254836">
            <w:pPr>
              <w:numPr>
                <w:ilvl w:val="0"/>
                <w:numId w:val="25"/>
              </w:numPr>
              <w:tabs>
                <w:tab w:val="left" w:pos="277"/>
              </w:tabs>
              <w:ind w:left="0" w:firstLine="0"/>
              <w:contextualSpacing/>
              <w:rPr>
                <w:rFonts w:ascii="Times New Roman" w:eastAsia="Calibri" w:hAnsi="Times New Roman" w:cs="Times New Roman"/>
                <w:iCs/>
                <w:sz w:val="24"/>
                <w:szCs w:val="24"/>
                <w:lang w:eastAsia="ru-RU"/>
              </w:rPr>
            </w:pPr>
            <w:r w:rsidRPr="00254836">
              <w:rPr>
                <w:rFonts w:ascii="Times New Roman" w:eastAsia="Calibri" w:hAnsi="Times New Roman" w:cs="Times New Roman"/>
                <w:iCs/>
                <w:sz w:val="24"/>
                <w:szCs w:val="24"/>
                <w:lang w:eastAsia="ru-RU"/>
              </w:rPr>
              <w:t xml:space="preserve">демонстрирует умения обнаружения неисправности в </w:t>
            </w:r>
            <w:proofErr w:type="spellStart"/>
            <w:r w:rsidRPr="00254836">
              <w:rPr>
                <w:rFonts w:ascii="Times New Roman" w:eastAsia="Calibri" w:hAnsi="Times New Roman" w:cs="Times New Roman"/>
                <w:iCs/>
                <w:sz w:val="24"/>
                <w:szCs w:val="24"/>
                <w:lang w:eastAsia="ru-RU"/>
              </w:rPr>
              <w:t>электроцепях</w:t>
            </w:r>
            <w:proofErr w:type="spellEnd"/>
            <w:r w:rsidRPr="00254836">
              <w:rPr>
                <w:rFonts w:ascii="Times New Roman" w:eastAsia="Calibri" w:hAnsi="Times New Roman" w:cs="Times New Roman"/>
                <w:iCs/>
                <w:sz w:val="24"/>
                <w:szCs w:val="24"/>
                <w:lang w:eastAsia="ru-RU"/>
              </w:rPr>
              <w:t>, обнаружения мест дефектов, принятия мер по предотвращению повреждений, демонстрирует умения чтения электрических и простых электронных схем;</w:t>
            </w:r>
          </w:p>
          <w:p w14:paraId="38DB00A8" w14:textId="77777777" w:rsidR="00254836" w:rsidRPr="00254836" w:rsidRDefault="00254836" w:rsidP="00254836">
            <w:pPr>
              <w:numPr>
                <w:ilvl w:val="0"/>
                <w:numId w:val="25"/>
              </w:numPr>
              <w:tabs>
                <w:tab w:val="left" w:pos="277"/>
              </w:tabs>
              <w:ind w:left="0" w:firstLine="0"/>
              <w:contextualSpacing/>
              <w:rPr>
                <w:rFonts w:ascii="Times New Roman" w:eastAsia="Calibri" w:hAnsi="Times New Roman" w:cs="Times New Roman"/>
                <w:iCs/>
                <w:sz w:val="24"/>
                <w:szCs w:val="24"/>
                <w:lang w:eastAsia="ru-RU"/>
              </w:rPr>
            </w:pPr>
            <w:r w:rsidRPr="00254836">
              <w:rPr>
                <w:rFonts w:ascii="Times New Roman" w:eastAsia="Calibri" w:hAnsi="Times New Roman" w:cs="Times New Roman"/>
                <w:iCs/>
                <w:sz w:val="24"/>
                <w:szCs w:val="24"/>
                <w:lang w:eastAsia="ru-RU"/>
              </w:rPr>
              <w:t>демонстрирует умения эксплуатировать электроприводы, электрические преобразователи, генераторы и их системы управления;</w:t>
            </w:r>
          </w:p>
          <w:p w14:paraId="44B50F43" w14:textId="77777777" w:rsidR="00254836" w:rsidRPr="00254836" w:rsidRDefault="00254836" w:rsidP="00254836">
            <w:pPr>
              <w:numPr>
                <w:ilvl w:val="0"/>
                <w:numId w:val="25"/>
              </w:numPr>
              <w:tabs>
                <w:tab w:val="left" w:pos="277"/>
              </w:tabs>
              <w:ind w:left="0" w:firstLine="0"/>
              <w:contextualSpacing/>
              <w:rPr>
                <w:rFonts w:ascii="Times New Roman" w:eastAsia="Calibri" w:hAnsi="Times New Roman" w:cs="Times New Roman"/>
                <w:iCs/>
                <w:sz w:val="24"/>
                <w:szCs w:val="24"/>
                <w:lang w:eastAsia="ru-RU"/>
              </w:rPr>
            </w:pPr>
            <w:r w:rsidRPr="00254836">
              <w:rPr>
                <w:rFonts w:ascii="Times New Roman" w:eastAsia="Calibri" w:hAnsi="Times New Roman" w:cs="Times New Roman"/>
                <w:iCs/>
                <w:sz w:val="24"/>
                <w:szCs w:val="24"/>
                <w:lang w:eastAsia="ru-RU"/>
              </w:rPr>
              <w:t>демонстрирует знания устройства и принципов действия электрических машин и электрооборудования;</w:t>
            </w:r>
          </w:p>
          <w:p w14:paraId="71175C32" w14:textId="77777777" w:rsidR="00254836" w:rsidRPr="00254836" w:rsidRDefault="00254836" w:rsidP="00254836">
            <w:pPr>
              <w:numPr>
                <w:ilvl w:val="0"/>
                <w:numId w:val="25"/>
              </w:numPr>
              <w:tabs>
                <w:tab w:val="left" w:pos="277"/>
              </w:tabs>
              <w:ind w:left="0" w:firstLine="0"/>
              <w:contextualSpacing/>
              <w:rPr>
                <w:rFonts w:ascii="Times New Roman" w:eastAsia="Calibri" w:hAnsi="Times New Roman" w:cs="Times New Roman"/>
                <w:iCs/>
                <w:sz w:val="24"/>
                <w:szCs w:val="24"/>
                <w:lang w:eastAsia="ru-RU"/>
              </w:rPr>
            </w:pPr>
            <w:r w:rsidRPr="00254836">
              <w:rPr>
                <w:rFonts w:ascii="Times New Roman" w:eastAsia="Calibri" w:hAnsi="Times New Roman" w:cs="Times New Roman"/>
                <w:iCs/>
                <w:sz w:val="24"/>
                <w:szCs w:val="24"/>
                <w:lang w:eastAsia="ru-RU"/>
              </w:rPr>
              <w:t>демонстрирует знания методики технического обслуживания и ремонта электрооборудования, способов обнаружения неисправностей,</w:t>
            </w:r>
          </w:p>
          <w:p w14:paraId="2838E8B8" w14:textId="77777777" w:rsidR="00254836" w:rsidRPr="00254836" w:rsidRDefault="00254836" w:rsidP="00254836">
            <w:pPr>
              <w:numPr>
                <w:ilvl w:val="0"/>
                <w:numId w:val="25"/>
              </w:numPr>
              <w:tabs>
                <w:tab w:val="left" w:pos="277"/>
              </w:tabs>
              <w:ind w:left="0" w:firstLine="0"/>
              <w:contextualSpacing/>
              <w:rPr>
                <w:rFonts w:ascii="Times New Roman" w:eastAsia="Calibri" w:hAnsi="Times New Roman" w:cs="Times New Roman"/>
                <w:iCs/>
                <w:sz w:val="24"/>
                <w:szCs w:val="24"/>
                <w:lang w:eastAsia="ru-RU"/>
              </w:rPr>
            </w:pPr>
            <w:r w:rsidRPr="00254836">
              <w:rPr>
                <w:rFonts w:ascii="Times New Roman" w:eastAsia="Calibri" w:hAnsi="Times New Roman" w:cs="Times New Roman"/>
                <w:iCs/>
                <w:sz w:val="24"/>
                <w:szCs w:val="24"/>
                <w:lang w:eastAsia="ru-RU"/>
              </w:rPr>
              <w:t xml:space="preserve">демонстрирует знания </w:t>
            </w:r>
            <w:r w:rsidRPr="00254836">
              <w:rPr>
                <w:rFonts w:ascii="Times New Roman" w:eastAsia="Calibri" w:hAnsi="Times New Roman" w:cs="Times New Roman"/>
                <w:sz w:val="24"/>
                <w:szCs w:val="24"/>
              </w:rPr>
              <w:t>основ монтажа электрооборудования.</w:t>
            </w:r>
          </w:p>
        </w:tc>
        <w:tc>
          <w:tcPr>
            <w:tcW w:w="1362" w:type="pct"/>
          </w:tcPr>
          <w:p w14:paraId="2A44ACBE" w14:textId="77777777" w:rsidR="00254836" w:rsidRPr="00254836" w:rsidRDefault="00254836" w:rsidP="00254836">
            <w:pPr>
              <w:rPr>
                <w:rFonts w:ascii="Times New Roman" w:eastAsia="Calibri" w:hAnsi="Times New Roman" w:cs="Times New Roman"/>
                <w:sz w:val="24"/>
                <w:szCs w:val="24"/>
              </w:rPr>
            </w:pPr>
            <w:r w:rsidRPr="00254836">
              <w:rPr>
                <w:rFonts w:ascii="Times New Roman" w:eastAsia="Calibri" w:hAnsi="Times New Roman" w:cs="Times New Roman"/>
                <w:sz w:val="24"/>
                <w:szCs w:val="24"/>
              </w:rPr>
              <w:t>Экспертное наблюдение за выполнением обучающимися практических и лабораторных работ</w:t>
            </w:r>
          </w:p>
        </w:tc>
      </w:tr>
      <w:tr w:rsidR="00254836" w:rsidRPr="00254836" w14:paraId="01BA8B7A" w14:textId="77777777" w:rsidTr="0097440A">
        <w:tc>
          <w:tcPr>
            <w:tcW w:w="1489" w:type="pct"/>
          </w:tcPr>
          <w:p w14:paraId="4F94C4DE" w14:textId="77777777" w:rsidR="00254836" w:rsidRPr="00254836" w:rsidRDefault="00254836" w:rsidP="00254836">
            <w:pPr>
              <w:rPr>
                <w:rFonts w:ascii="Times New Roman" w:eastAsia="Calibri" w:hAnsi="Times New Roman" w:cs="Times New Roman"/>
                <w:iCs/>
                <w:sz w:val="24"/>
                <w:szCs w:val="24"/>
              </w:rPr>
            </w:pPr>
            <w:r w:rsidRPr="00254836">
              <w:rPr>
                <w:rFonts w:ascii="Times New Roman" w:eastAsia="Calibri" w:hAnsi="Times New Roman" w:cs="Times New Roman"/>
                <w:iCs/>
                <w:sz w:val="24"/>
                <w:szCs w:val="24"/>
              </w:rPr>
              <w:t>ПК 1.2 Проводить диагностику и испытания электрического и электромеханического оборудования.</w:t>
            </w:r>
          </w:p>
        </w:tc>
        <w:tc>
          <w:tcPr>
            <w:tcW w:w="2149" w:type="pct"/>
          </w:tcPr>
          <w:p w14:paraId="19514587" w14:textId="77777777" w:rsidR="00254836" w:rsidRPr="00254836" w:rsidRDefault="00254836" w:rsidP="00254836">
            <w:pPr>
              <w:numPr>
                <w:ilvl w:val="0"/>
                <w:numId w:val="25"/>
              </w:numPr>
              <w:tabs>
                <w:tab w:val="left" w:pos="277"/>
              </w:tabs>
              <w:ind w:left="0" w:firstLine="0"/>
              <w:contextualSpacing/>
              <w:rPr>
                <w:rFonts w:ascii="Times New Roman" w:eastAsia="Calibri" w:hAnsi="Times New Roman" w:cs="Times New Roman"/>
                <w:iCs/>
                <w:sz w:val="24"/>
                <w:szCs w:val="24"/>
                <w:lang w:eastAsia="ru-RU"/>
              </w:rPr>
            </w:pPr>
            <w:r w:rsidRPr="00254836">
              <w:rPr>
                <w:rFonts w:ascii="Times New Roman" w:eastAsia="Calibri" w:hAnsi="Times New Roman" w:cs="Times New Roman"/>
                <w:iCs/>
                <w:sz w:val="24"/>
                <w:szCs w:val="24"/>
                <w:lang w:eastAsia="ru-RU"/>
              </w:rPr>
              <w:t xml:space="preserve">демонстрирует умения обнаружения неисправности в </w:t>
            </w:r>
            <w:proofErr w:type="spellStart"/>
            <w:r w:rsidRPr="00254836">
              <w:rPr>
                <w:rFonts w:ascii="Times New Roman" w:eastAsia="Calibri" w:hAnsi="Times New Roman" w:cs="Times New Roman"/>
                <w:iCs/>
                <w:sz w:val="24"/>
                <w:szCs w:val="24"/>
                <w:lang w:eastAsia="ru-RU"/>
              </w:rPr>
              <w:t>электроцепях</w:t>
            </w:r>
            <w:proofErr w:type="spellEnd"/>
            <w:r w:rsidRPr="00254836">
              <w:rPr>
                <w:rFonts w:ascii="Times New Roman" w:eastAsia="Calibri" w:hAnsi="Times New Roman" w:cs="Times New Roman"/>
                <w:iCs/>
                <w:sz w:val="24"/>
                <w:szCs w:val="24"/>
                <w:lang w:eastAsia="ru-RU"/>
              </w:rPr>
              <w:t>, обнаружения мест дефектов, принятия мер по предотвращению повреждений,</w:t>
            </w:r>
          </w:p>
          <w:p w14:paraId="5DE50D74" w14:textId="77777777" w:rsidR="00254836" w:rsidRPr="00254836" w:rsidRDefault="00254836" w:rsidP="00254836">
            <w:pPr>
              <w:numPr>
                <w:ilvl w:val="0"/>
                <w:numId w:val="25"/>
              </w:numPr>
              <w:tabs>
                <w:tab w:val="left" w:pos="277"/>
              </w:tabs>
              <w:ind w:left="0" w:firstLine="0"/>
              <w:contextualSpacing/>
              <w:rPr>
                <w:rFonts w:ascii="Times New Roman" w:eastAsia="Calibri" w:hAnsi="Times New Roman" w:cs="Times New Roman"/>
                <w:iCs/>
                <w:sz w:val="24"/>
                <w:szCs w:val="24"/>
                <w:lang w:eastAsia="ru-RU"/>
              </w:rPr>
            </w:pPr>
            <w:r w:rsidRPr="00254836">
              <w:rPr>
                <w:rFonts w:ascii="Times New Roman" w:eastAsia="Calibri" w:hAnsi="Times New Roman" w:cs="Times New Roman"/>
                <w:iCs/>
                <w:sz w:val="24"/>
                <w:szCs w:val="24"/>
                <w:lang w:eastAsia="ru-RU"/>
              </w:rPr>
              <w:t>демонстрирует умения чтения электрических и простых электронных схем;</w:t>
            </w:r>
          </w:p>
          <w:p w14:paraId="37420AEF" w14:textId="77777777" w:rsidR="00254836" w:rsidRPr="00254836" w:rsidRDefault="00254836" w:rsidP="00254836">
            <w:pPr>
              <w:numPr>
                <w:ilvl w:val="0"/>
                <w:numId w:val="25"/>
              </w:numPr>
              <w:tabs>
                <w:tab w:val="left" w:pos="277"/>
              </w:tabs>
              <w:ind w:left="0" w:firstLine="0"/>
              <w:contextualSpacing/>
              <w:rPr>
                <w:rFonts w:ascii="Times New Roman" w:eastAsia="Calibri" w:hAnsi="Times New Roman" w:cs="Times New Roman"/>
                <w:iCs/>
                <w:sz w:val="24"/>
                <w:szCs w:val="24"/>
                <w:lang w:eastAsia="ru-RU"/>
              </w:rPr>
            </w:pPr>
            <w:r w:rsidRPr="00254836">
              <w:rPr>
                <w:rFonts w:ascii="Times New Roman" w:eastAsia="Calibri" w:hAnsi="Times New Roman" w:cs="Times New Roman"/>
                <w:iCs/>
                <w:sz w:val="24"/>
                <w:szCs w:val="24"/>
                <w:lang w:eastAsia="ru-RU"/>
              </w:rPr>
              <w:t>демонстрирует умения эксплуатировать электроприводы, электрические преобразователи, генераторы и их системы управления;</w:t>
            </w:r>
          </w:p>
          <w:p w14:paraId="7BAA4CF6" w14:textId="77777777" w:rsidR="00254836" w:rsidRPr="00254836" w:rsidRDefault="00254836" w:rsidP="00254836">
            <w:pPr>
              <w:numPr>
                <w:ilvl w:val="0"/>
                <w:numId w:val="25"/>
              </w:numPr>
              <w:tabs>
                <w:tab w:val="left" w:pos="277"/>
              </w:tabs>
              <w:ind w:left="0" w:firstLine="0"/>
              <w:contextualSpacing/>
              <w:rPr>
                <w:rFonts w:ascii="Times New Roman" w:eastAsia="Calibri" w:hAnsi="Times New Roman" w:cs="Times New Roman"/>
                <w:iCs/>
                <w:sz w:val="24"/>
                <w:szCs w:val="24"/>
                <w:lang w:eastAsia="ru-RU"/>
              </w:rPr>
            </w:pPr>
            <w:r w:rsidRPr="00254836">
              <w:rPr>
                <w:rFonts w:ascii="Times New Roman" w:eastAsia="Calibri" w:hAnsi="Times New Roman" w:cs="Times New Roman"/>
                <w:iCs/>
                <w:sz w:val="24"/>
                <w:szCs w:val="24"/>
                <w:lang w:eastAsia="ru-RU"/>
              </w:rPr>
              <w:t>демонстрирует знания устройства и принципов действия электрических машин и электрооборудования;</w:t>
            </w:r>
          </w:p>
          <w:p w14:paraId="4F5766E9" w14:textId="77777777" w:rsidR="00254836" w:rsidRPr="00254836" w:rsidRDefault="00254836" w:rsidP="00254836">
            <w:pPr>
              <w:widowControl w:val="0"/>
              <w:numPr>
                <w:ilvl w:val="0"/>
                <w:numId w:val="25"/>
              </w:numPr>
              <w:tabs>
                <w:tab w:val="left" w:pos="277"/>
              </w:tabs>
              <w:autoSpaceDE w:val="0"/>
              <w:autoSpaceDN w:val="0"/>
              <w:adjustRightInd w:val="0"/>
              <w:ind w:left="0" w:firstLine="0"/>
              <w:contextualSpacing/>
              <w:rPr>
                <w:rFonts w:ascii="Times New Roman" w:eastAsia="Calibri" w:hAnsi="Times New Roman" w:cs="Times New Roman"/>
                <w:iCs/>
                <w:color w:val="FF0000"/>
                <w:sz w:val="24"/>
                <w:szCs w:val="24"/>
              </w:rPr>
            </w:pPr>
            <w:r w:rsidRPr="00254836">
              <w:rPr>
                <w:rFonts w:ascii="Times New Roman" w:eastAsia="Calibri" w:hAnsi="Times New Roman" w:cs="Times New Roman"/>
                <w:iCs/>
                <w:sz w:val="24"/>
                <w:szCs w:val="24"/>
                <w:lang w:eastAsia="ru-RU"/>
              </w:rPr>
              <w:t xml:space="preserve">демонстрирует знания </w:t>
            </w:r>
            <w:r w:rsidRPr="00254836">
              <w:rPr>
                <w:rFonts w:ascii="Times New Roman" w:eastAsia="Calibri" w:hAnsi="Times New Roman" w:cs="Times New Roman"/>
                <w:iCs/>
                <w:sz w:val="24"/>
                <w:szCs w:val="24"/>
              </w:rPr>
              <w:t>методики технического обслуживания и ремонта электрооборудования, способов обнаружения неисправностей.</w:t>
            </w:r>
          </w:p>
        </w:tc>
        <w:tc>
          <w:tcPr>
            <w:tcW w:w="1362" w:type="pct"/>
          </w:tcPr>
          <w:p w14:paraId="6713E810" w14:textId="77777777" w:rsidR="00254836" w:rsidRPr="00254836" w:rsidRDefault="00254836" w:rsidP="00254836">
            <w:pPr>
              <w:rPr>
                <w:rFonts w:ascii="Times New Roman" w:eastAsia="Calibri" w:hAnsi="Times New Roman" w:cs="Times New Roman"/>
                <w:sz w:val="24"/>
                <w:szCs w:val="24"/>
              </w:rPr>
            </w:pPr>
            <w:r w:rsidRPr="00254836">
              <w:rPr>
                <w:rFonts w:ascii="Times New Roman" w:eastAsia="Calibri" w:hAnsi="Times New Roman" w:cs="Times New Roman"/>
                <w:sz w:val="24"/>
                <w:szCs w:val="24"/>
              </w:rPr>
              <w:t>Экспертное наблюдение за выполнением обучающимися практических и лабораторных работ</w:t>
            </w:r>
          </w:p>
        </w:tc>
      </w:tr>
      <w:tr w:rsidR="00254836" w:rsidRPr="00254836" w14:paraId="3E684366" w14:textId="77777777" w:rsidTr="0097440A">
        <w:tc>
          <w:tcPr>
            <w:tcW w:w="1489" w:type="pct"/>
          </w:tcPr>
          <w:p w14:paraId="6C857CBE" w14:textId="77777777" w:rsidR="00254836" w:rsidRPr="00254836" w:rsidRDefault="00254836" w:rsidP="00254836">
            <w:pPr>
              <w:rPr>
                <w:rFonts w:ascii="Times New Roman" w:eastAsia="Calibri" w:hAnsi="Times New Roman" w:cs="Times New Roman"/>
                <w:iCs/>
                <w:sz w:val="24"/>
                <w:szCs w:val="24"/>
              </w:rPr>
            </w:pPr>
            <w:r w:rsidRPr="00254836">
              <w:rPr>
                <w:rFonts w:ascii="Times New Roman" w:eastAsia="Calibri" w:hAnsi="Times New Roman" w:cs="Times New Roman"/>
                <w:iCs/>
                <w:sz w:val="24"/>
                <w:szCs w:val="24"/>
              </w:rPr>
              <w:t xml:space="preserve">ПК 1.3 Осуществлять оценку производственно-технических показателей </w:t>
            </w:r>
            <w:r w:rsidRPr="00254836">
              <w:rPr>
                <w:rFonts w:ascii="Times New Roman" w:eastAsia="Calibri" w:hAnsi="Times New Roman" w:cs="Times New Roman"/>
                <w:iCs/>
                <w:sz w:val="24"/>
                <w:szCs w:val="24"/>
              </w:rPr>
              <w:lastRenderedPageBreak/>
              <w:t>работы электрического и электромеханического оборудования.</w:t>
            </w:r>
          </w:p>
        </w:tc>
        <w:tc>
          <w:tcPr>
            <w:tcW w:w="2149" w:type="pct"/>
          </w:tcPr>
          <w:p w14:paraId="580F726C" w14:textId="77777777" w:rsidR="00254836" w:rsidRPr="00254836" w:rsidRDefault="00254836" w:rsidP="00254836">
            <w:pPr>
              <w:numPr>
                <w:ilvl w:val="0"/>
                <w:numId w:val="25"/>
              </w:numPr>
              <w:tabs>
                <w:tab w:val="left" w:pos="296"/>
              </w:tabs>
              <w:ind w:left="0" w:firstLine="0"/>
              <w:contextualSpacing/>
              <w:rPr>
                <w:rFonts w:ascii="Times New Roman" w:eastAsia="Calibri" w:hAnsi="Times New Roman" w:cs="Times New Roman"/>
                <w:iCs/>
                <w:sz w:val="24"/>
                <w:szCs w:val="24"/>
                <w:lang w:eastAsia="ru-RU"/>
              </w:rPr>
            </w:pPr>
            <w:r w:rsidRPr="00254836">
              <w:rPr>
                <w:rFonts w:ascii="Times New Roman" w:eastAsia="Calibri" w:hAnsi="Times New Roman" w:cs="Times New Roman"/>
                <w:iCs/>
                <w:sz w:val="24"/>
                <w:szCs w:val="24"/>
                <w:lang w:eastAsia="ru-RU"/>
              </w:rPr>
              <w:lastRenderedPageBreak/>
              <w:t xml:space="preserve">демонстрирует умения обнаружения неисправности в </w:t>
            </w:r>
            <w:proofErr w:type="spellStart"/>
            <w:r w:rsidRPr="00254836">
              <w:rPr>
                <w:rFonts w:ascii="Times New Roman" w:eastAsia="Calibri" w:hAnsi="Times New Roman" w:cs="Times New Roman"/>
                <w:iCs/>
                <w:sz w:val="24"/>
                <w:szCs w:val="24"/>
                <w:lang w:eastAsia="ru-RU"/>
              </w:rPr>
              <w:t>электроцепях</w:t>
            </w:r>
            <w:proofErr w:type="spellEnd"/>
            <w:r w:rsidRPr="00254836">
              <w:rPr>
                <w:rFonts w:ascii="Times New Roman" w:eastAsia="Calibri" w:hAnsi="Times New Roman" w:cs="Times New Roman"/>
                <w:iCs/>
                <w:sz w:val="24"/>
                <w:szCs w:val="24"/>
                <w:lang w:eastAsia="ru-RU"/>
              </w:rPr>
              <w:t xml:space="preserve">, обнаружения мест </w:t>
            </w:r>
            <w:r w:rsidRPr="00254836">
              <w:rPr>
                <w:rFonts w:ascii="Times New Roman" w:eastAsia="Calibri" w:hAnsi="Times New Roman" w:cs="Times New Roman"/>
                <w:iCs/>
                <w:sz w:val="24"/>
                <w:szCs w:val="24"/>
                <w:lang w:eastAsia="ru-RU"/>
              </w:rPr>
              <w:lastRenderedPageBreak/>
              <w:t>дефектов, принятия мер по предотвращению повреждений,</w:t>
            </w:r>
          </w:p>
          <w:p w14:paraId="63A56B47" w14:textId="77777777" w:rsidR="00254836" w:rsidRPr="00254836" w:rsidRDefault="00254836" w:rsidP="00254836">
            <w:pPr>
              <w:numPr>
                <w:ilvl w:val="0"/>
                <w:numId w:val="25"/>
              </w:numPr>
              <w:tabs>
                <w:tab w:val="left" w:pos="296"/>
              </w:tabs>
              <w:ind w:left="0" w:firstLine="0"/>
              <w:contextualSpacing/>
              <w:rPr>
                <w:rFonts w:ascii="Times New Roman" w:eastAsia="Calibri" w:hAnsi="Times New Roman" w:cs="Times New Roman"/>
                <w:iCs/>
                <w:sz w:val="24"/>
                <w:szCs w:val="24"/>
                <w:lang w:eastAsia="ru-RU"/>
              </w:rPr>
            </w:pPr>
            <w:r w:rsidRPr="00254836">
              <w:rPr>
                <w:rFonts w:ascii="Times New Roman" w:eastAsia="Calibri" w:hAnsi="Times New Roman" w:cs="Times New Roman"/>
                <w:iCs/>
                <w:sz w:val="24"/>
                <w:szCs w:val="24"/>
                <w:lang w:eastAsia="ru-RU"/>
              </w:rPr>
              <w:t>демонстрирует умения чтения электрических и простых электронных схем;</w:t>
            </w:r>
          </w:p>
          <w:p w14:paraId="5C117F06" w14:textId="77777777" w:rsidR="00254836" w:rsidRPr="00254836" w:rsidRDefault="00254836" w:rsidP="00254836">
            <w:pPr>
              <w:numPr>
                <w:ilvl w:val="0"/>
                <w:numId w:val="25"/>
              </w:numPr>
              <w:tabs>
                <w:tab w:val="left" w:pos="296"/>
              </w:tabs>
              <w:ind w:left="0" w:firstLine="0"/>
              <w:contextualSpacing/>
              <w:rPr>
                <w:rFonts w:ascii="Times New Roman" w:eastAsia="Calibri" w:hAnsi="Times New Roman" w:cs="Times New Roman"/>
                <w:iCs/>
                <w:sz w:val="24"/>
                <w:szCs w:val="24"/>
                <w:lang w:eastAsia="ru-RU"/>
              </w:rPr>
            </w:pPr>
            <w:r w:rsidRPr="00254836">
              <w:rPr>
                <w:rFonts w:ascii="Times New Roman" w:eastAsia="Calibri" w:hAnsi="Times New Roman" w:cs="Times New Roman"/>
                <w:iCs/>
                <w:sz w:val="24"/>
                <w:szCs w:val="24"/>
                <w:lang w:eastAsia="ru-RU"/>
              </w:rPr>
              <w:t>демонстрирует умения эксплуатировать электроприводы, электрические преобразователи, генераторы и их системы управления;</w:t>
            </w:r>
          </w:p>
          <w:p w14:paraId="2642E92A" w14:textId="77777777" w:rsidR="00254836" w:rsidRPr="00254836" w:rsidRDefault="00254836" w:rsidP="00254836">
            <w:pPr>
              <w:numPr>
                <w:ilvl w:val="0"/>
                <w:numId w:val="25"/>
              </w:numPr>
              <w:tabs>
                <w:tab w:val="left" w:pos="296"/>
              </w:tabs>
              <w:ind w:left="0" w:firstLine="0"/>
              <w:contextualSpacing/>
              <w:rPr>
                <w:rFonts w:ascii="Times New Roman" w:eastAsia="Calibri" w:hAnsi="Times New Roman" w:cs="Times New Roman"/>
                <w:iCs/>
                <w:sz w:val="24"/>
                <w:szCs w:val="24"/>
                <w:lang w:eastAsia="ru-RU"/>
              </w:rPr>
            </w:pPr>
            <w:r w:rsidRPr="00254836">
              <w:rPr>
                <w:rFonts w:ascii="Times New Roman" w:eastAsia="Calibri" w:hAnsi="Times New Roman" w:cs="Times New Roman"/>
                <w:iCs/>
                <w:sz w:val="24"/>
                <w:szCs w:val="24"/>
                <w:lang w:eastAsia="ru-RU"/>
              </w:rPr>
              <w:t>демонстрирует знания устройства и принципов действия электрических машин и электрооборудования;</w:t>
            </w:r>
          </w:p>
          <w:p w14:paraId="6FF7BDE2" w14:textId="77777777" w:rsidR="00254836" w:rsidRPr="00254836" w:rsidRDefault="00254836" w:rsidP="00254836">
            <w:pPr>
              <w:widowControl w:val="0"/>
              <w:numPr>
                <w:ilvl w:val="0"/>
                <w:numId w:val="25"/>
              </w:numPr>
              <w:tabs>
                <w:tab w:val="left" w:pos="296"/>
              </w:tabs>
              <w:autoSpaceDE w:val="0"/>
              <w:autoSpaceDN w:val="0"/>
              <w:adjustRightInd w:val="0"/>
              <w:ind w:left="0" w:firstLine="0"/>
              <w:contextualSpacing/>
              <w:rPr>
                <w:rFonts w:ascii="Times New Roman" w:eastAsia="Calibri" w:hAnsi="Times New Roman" w:cs="Times New Roman"/>
                <w:iCs/>
                <w:sz w:val="24"/>
                <w:szCs w:val="24"/>
              </w:rPr>
            </w:pPr>
            <w:r w:rsidRPr="00254836">
              <w:rPr>
                <w:rFonts w:ascii="Times New Roman" w:eastAsia="Calibri" w:hAnsi="Times New Roman" w:cs="Times New Roman"/>
                <w:iCs/>
                <w:sz w:val="24"/>
                <w:szCs w:val="24"/>
                <w:lang w:eastAsia="ru-RU"/>
              </w:rPr>
              <w:t>демонстрирует знания</w:t>
            </w:r>
            <w:r w:rsidRPr="00254836">
              <w:rPr>
                <w:rFonts w:ascii="Times New Roman" w:eastAsia="Calibri" w:hAnsi="Times New Roman" w:cs="Times New Roman"/>
                <w:iCs/>
                <w:sz w:val="24"/>
                <w:szCs w:val="24"/>
              </w:rPr>
              <w:t xml:space="preserve"> методики технического обслуживания и ремонта электрооборудования, способов обнаружения неисправностей.</w:t>
            </w:r>
          </w:p>
        </w:tc>
        <w:tc>
          <w:tcPr>
            <w:tcW w:w="1362" w:type="pct"/>
          </w:tcPr>
          <w:p w14:paraId="0E3C67D6" w14:textId="77777777" w:rsidR="00254836" w:rsidRPr="00254836" w:rsidRDefault="00254836" w:rsidP="00254836">
            <w:pPr>
              <w:rPr>
                <w:rFonts w:ascii="Times New Roman" w:eastAsia="Calibri" w:hAnsi="Times New Roman" w:cs="Times New Roman"/>
                <w:sz w:val="24"/>
                <w:szCs w:val="24"/>
              </w:rPr>
            </w:pPr>
            <w:r w:rsidRPr="00254836">
              <w:rPr>
                <w:rFonts w:ascii="Times New Roman" w:eastAsia="Calibri" w:hAnsi="Times New Roman" w:cs="Times New Roman"/>
                <w:sz w:val="24"/>
                <w:szCs w:val="24"/>
              </w:rPr>
              <w:lastRenderedPageBreak/>
              <w:t xml:space="preserve">Экспертное наблюдение за выполнением </w:t>
            </w:r>
            <w:r w:rsidRPr="00254836">
              <w:rPr>
                <w:rFonts w:ascii="Times New Roman" w:eastAsia="Calibri" w:hAnsi="Times New Roman" w:cs="Times New Roman"/>
                <w:sz w:val="24"/>
                <w:szCs w:val="24"/>
              </w:rPr>
              <w:lastRenderedPageBreak/>
              <w:t>обучающимися практических и лабораторных работ</w:t>
            </w:r>
          </w:p>
        </w:tc>
      </w:tr>
      <w:tr w:rsidR="00254836" w:rsidRPr="00254836" w14:paraId="430A6D4F" w14:textId="77777777" w:rsidTr="0097440A">
        <w:tc>
          <w:tcPr>
            <w:tcW w:w="1489" w:type="pct"/>
          </w:tcPr>
          <w:p w14:paraId="40EE84E9" w14:textId="77777777" w:rsidR="00254836" w:rsidRPr="00254836" w:rsidRDefault="00254836" w:rsidP="00254836">
            <w:pPr>
              <w:rPr>
                <w:rFonts w:ascii="Times New Roman" w:eastAsia="Calibri" w:hAnsi="Times New Roman" w:cs="Times New Roman"/>
                <w:sz w:val="24"/>
                <w:szCs w:val="24"/>
              </w:rPr>
            </w:pPr>
            <w:r w:rsidRPr="00254836">
              <w:rPr>
                <w:rFonts w:ascii="Times New Roman" w:eastAsia="Calibri" w:hAnsi="Times New Roman" w:cs="Times New Roman"/>
                <w:sz w:val="24"/>
                <w:szCs w:val="24"/>
              </w:rPr>
              <w:lastRenderedPageBreak/>
              <w:t>ОК 01.</w:t>
            </w:r>
            <w:r w:rsidRPr="00254836">
              <w:rPr>
                <w:rFonts w:ascii="Times New Roman" w:eastAsia="Calibri"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p>
        </w:tc>
        <w:tc>
          <w:tcPr>
            <w:tcW w:w="2149" w:type="pct"/>
          </w:tcPr>
          <w:p w14:paraId="196DA4DB" w14:textId="77777777" w:rsidR="00254836" w:rsidRPr="00254836" w:rsidRDefault="00254836" w:rsidP="00254836">
            <w:pPr>
              <w:numPr>
                <w:ilvl w:val="0"/>
                <w:numId w:val="25"/>
              </w:numPr>
              <w:tabs>
                <w:tab w:val="left" w:pos="296"/>
              </w:tabs>
              <w:ind w:left="0" w:firstLine="0"/>
              <w:contextualSpacing/>
              <w:rPr>
                <w:rFonts w:ascii="Times New Roman" w:eastAsia="Calibri" w:hAnsi="Times New Roman" w:cs="Times New Roman"/>
                <w:iCs/>
                <w:sz w:val="24"/>
                <w:szCs w:val="24"/>
                <w:lang w:eastAsia="ru-RU"/>
              </w:rPr>
            </w:pPr>
            <w:r w:rsidRPr="00254836">
              <w:rPr>
                <w:rFonts w:ascii="Times New Roman" w:eastAsia="Calibri" w:hAnsi="Times New Roman" w:cs="Times New Roman"/>
                <w:iCs/>
                <w:sz w:val="24"/>
                <w:szCs w:val="24"/>
                <w:lang w:eastAsia="ru-RU"/>
              </w:rPr>
              <w:t>демонстрирует знания основных источников информации и ресурсов для решения профессиональных задач;</w:t>
            </w:r>
          </w:p>
          <w:p w14:paraId="1E5A209B" w14:textId="77777777" w:rsidR="00254836" w:rsidRPr="00254836" w:rsidRDefault="00254836" w:rsidP="00254836">
            <w:pPr>
              <w:numPr>
                <w:ilvl w:val="0"/>
                <w:numId w:val="25"/>
              </w:numPr>
              <w:tabs>
                <w:tab w:val="left" w:pos="296"/>
              </w:tabs>
              <w:ind w:left="0" w:firstLine="0"/>
              <w:contextualSpacing/>
              <w:rPr>
                <w:rFonts w:ascii="Times New Roman" w:eastAsia="Calibri" w:hAnsi="Times New Roman" w:cs="Times New Roman"/>
                <w:iCs/>
                <w:sz w:val="24"/>
                <w:szCs w:val="24"/>
                <w:lang w:eastAsia="ru-RU"/>
              </w:rPr>
            </w:pPr>
            <w:r w:rsidRPr="00254836">
              <w:rPr>
                <w:rFonts w:ascii="Times New Roman" w:eastAsia="Calibri" w:hAnsi="Times New Roman" w:cs="Times New Roman"/>
                <w:iCs/>
                <w:sz w:val="24"/>
                <w:szCs w:val="24"/>
                <w:lang w:eastAsia="ru-RU"/>
              </w:rPr>
              <w:t>демонстрирует знания алгоритма выполнения работ;</w:t>
            </w:r>
          </w:p>
          <w:p w14:paraId="02A192E2" w14:textId="77777777" w:rsidR="00254836" w:rsidRPr="00254836" w:rsidRDefault="00254836" w:rsidP="00254836">
            <w:pPr>
              <w:numPr>
                <w:ilvl w:val="0"/>
                <w:numId w:val="25"/>
              </w:numPr>
              <w:tabs>
                <w:tab w:val="left" w:pos="296"/>
              </w:tabs>
              <w:ind w:left="0" w:firstLine="0"/>
              <w:contextualSpacing/>
              <w:rPr>
                <w:rFonts w:ascii="Times New Roman" w:eastAsia="Calibri" w:hAnsi="Times New Roman" w:cs="Times New Roman"/>
                <w:iCs/>
                <w:sz w:val="24"/>
                <w:szCs w:val="24"/>
                <w:lang w:eastAsia="ru-RU"/>
              </w:rPr>
            </w:pPr>
            <w:r w:rsidRPr="00254836">
              <w:rPr>
                <w:rFonts w:ascii="Times New Roman" w:eastAsia="Calibri" w:hAnsi="Times New Roman" w:cs="Times New Roman"/>
                <w:iCs/>
                <w:sz w:val="24"/>
                <w:szCs w:val="24"/>
                <w:lang w:eastAsia="ru-RU"/>
              </w:rPr>
              <w:t>распознает задачу или проблему в сфере профессиональной деятельности;</w:t>
            </w:r>
          </w:p>
          <w:p w14:paraId="0B8CA0E7" w14:textId="77777777" w:rsidR="00254836" w:rsidRPr="00254836" w:rsidRDefault="00254836" w:rsidP="00254836">
            <w:pPr>
              <w:numPr>
                <w:ilvl w:val="0"/>
                <w:numId w:val="25"/>
              </w:numPr>
              <w:tabs>
                <w:tab w:val="left" w:pos="296"/>
              </w:tabs>
              <w:ind w:left="0" w:firstLine="0"/>
              <w:contextualSpacing/>
              <w:rPr>
                <w:rFonts w:ascii="Times New Roman" w:eastAsia="Calibri" w:hAnsi="Times New Roman" w:cs="Times New Roman"/>
                <w:iCs/>
                <w:sz w:val="24"/>
                <w:szCs w:val="24"/>
                <w:lang w:eastAsia="ru-RU"/>
              </w:rPr>
            </w:pPr>
            <w:r w:rsidRPr="00254836">
              <w:rPr>
                <w:rFonts w:ascii="Times New Roman" w:eastAsia="Calibri" w:hAnsi="Times New Roman" w:cs="Times New Roman"/>
                <w:iCs/>
                <w:sz w:val="24"/>
                <w:szCs w:val="24"/>
                <w:lang w:eastAsia="ru-RU"/>
              </w:rPr>
              <w:t>определяет этапы решения задачи</w:t>
            </w:r>
          </w:p>
        </w:tc>
        <w:tc>
          <w:tcPr>
            <w:tcW w:w="1362" w:type="pct"/>
          </w:tcPr>
          <w:p w14:paraId="2D056542" w14:textId="77777777" w:rsidR="00254836" w:rsidRPr="00254836" w:rsidRDefault="00254836" w:rsidP="00254836">
            <w:pPr>
              <w:rPr>
                <w:rFonts w:ascii="Times New Roman" w:eastAsia="Calibri" w:hAnsi="Times New Roman" w:cs="Times New Roman"/>
                <w:sz w:val="24"/>
                <w:szCs w:val="24"/>
              </w:rPr>
            </w:pPr>
            <w:r w:rsidRPr="00254836">
              <w:rPr>
                <w:rFonts w:ascii="Times New Roman" w:eastAsia="Calibri" w:hAnsi="Times New Roman" w:cs="Times New Roman"/>
                <w:sz w:val="24"/>
                <w:szCs w:val="24"/>
              </w:rPr>
              <w:t>Текущий контроль и наблюдение за деятельностью обучающегося в процессе освоения образовательной программы</w:t>
            </w:r>
          </w:p>
        </w:tc>
      </w:tr>
      <w:tr w:rsidR="00254836" w:rsidRPr="00254836" w14:paraId="5A44D928" w14:textId="77777777" w:rsidTr="0097440A">
        <w:tc>
          <w:tcPr>
            <w:tcW w:w="1489" w:type="pct"/>
          </w:tcPr>
          <w:p w14:paraId="02104037" w14:textId="77777777" w:rsidR="00254836" w:rsidRPr="00254836" w:rsidRDefault="00254836" w:rsidP="00254836">
            <w:pPr>
              <w:rPr>
                <w:rFonts w:ascii="Times New Roman" w:eastAsia="Calibri" w:hAnsi="Times New Roman" w:cs="Times New Roman"/>
                <w:sz w:val="24"/>
                <w:szCs w:val="24"/>
              </w:rPr>
            </w:pPr>
            <w:r w:rsidRPr="00254836">
              <w:rPr>
                <w:rFonts w:ascii="Times New Roman" w:eastAsia="Calibri" w:hAnsi="Times New Roman" w:cs="Times New Roman"/>
                <w:sz w:val="24"/>
                <w:szCs w:val="24"/>
              </w:rPr>
              <w:t>ОК 02.</w:t>
            </w:r>
            <w:r w:rsidRPr="00254836">
              <w:rPr>
                <w:rFonts w:ascii="Times New Roman" w:eastAsia="Calibri" w:hAnsi="Times New Roman" w:cs="Times New Roman"/>
                <w:iCs/>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149" w:type="pct"/>
          </w:tcPr>
          <w:p w14:paraId="447C24F1" w14:textId="77777777" w:rsidR="00254836" w:rsidRPr="00254836" w:rsidRDefault="00254836" w:rsidP="00254836">
            <w:pPr>
              <w:numPr>
                <w:ilvl w:val="0"/>
                <w:numId w:val="25"/>
              </w:numPr>
              <w:tabs>
                <w:tab w:val="left" w:pos="296"/>
              </w:tabs>
              <w:ind w:left="0" w:firstLine="0"/>
              <w:contextualSpacing/>
              <w:rPr>
                <w:rFonts w:ascii="Times New Roman" w:eastAsia="Calibri" w:hAnsi="Times New Roman" w:cs="Times New Roman"/>
                <w:iCs/>
                <w:sz w:val="24"/>
                <w:szCs w:val="24"/>
                <w:lang w:eastAsia="ru-RU"/>
              </w:rPr>
            </w:pPr>
            <w:r w:rsidRPr="00254836">
              <w:rPr>
                <w:rFonts w:ascii="Times New Roman" w:eastAsia="Calibri" w:hAnsi="Times New Roman" w:cs="Times New Roman"/>
                <w:iCs/>
                <w:sz w:val="24"/>
                <w:szCs w:val="24"/>
                <w:lang w:eastAsia="ru-RU"/>
              </w:rPr>
              <w:t>демонстрирует знания приемов структурирования информации;</w:t>
            </w:r>
          </w:p>
          <w:p w14:paraId="69A21CC6" w14:textId="77777777" w:rsidR="00254836" w:rsidRPr="00254836" w:rsidRDefault="00254836" w:rsidP="00254836">
            <w:pPr>
              <w:numPr>
                <w:ilvl w:val="0"/>
                <w:numId w:val="25"/>
              </w:numPr>
              <w:tabs>
                <w:tab w:val="left" w:pos="296"/>
              </w:tabs>
              <w:ind w:left="0" w:firstLine="0"/>
              <w:contextualSpacing/>
              <w:rPr>
                <w:rFonts w:ascii="Times New Roman" w:eastAsia="Calibri" w:hAnsi="Times New Roman" w:cs="Times New Roman"/>
                <w:iCs/>
                <w:sz w:val="24"/>
                <w:szCs w:val="24"/>
                <w:lang w:eastAsia="ru-RU"/>
              </w:rPr>
            </w:pPr>
            <w:r w:rsidRPr="00254836">
              <w:rPr>
                <w:rFonts w:ascii="Times New Roman" w:eastAsia="Calibri" w:hAnsi="Times New Roman" w:cs="Times New Roman"/>
                <w:iCs/>
                <w:sz w:val="24"/>
                <w:szCs w:val="24"/>
                <w:lang w:eastAsia="ru-RU"/>
              </w:rPr>
              <w:t>демонстрирует знания правил оформления результатов поиска информации;</w:t>
            </w:r>
          </w:p>
          <w:p w14:paraId="0B36C601" w14:textId="77777777" w:rsidR="00254836" w:rsidRPr="00254836" w:rsidRDefault="00254836" w:rsidP="00254836">
            <w:pPr>
              <w:numPr>
                <w:ilvl w:val="0"/>
                <w:numId w:val="25"/>
              </w:numPr>
              <w:tabs>
                <w:tab w:val="left" w:pos="296"/>
              </w:tabs>
              <w:ind w:left="0" w:firstLine="0"/>
              <w:contextualSpacing/>
              <w:rPr>
                <w:rFonts w:ascii="Times New Roman" w:eastAsia="Calibri" w:hAnsi="Times New Roman" w:cs="Times New Roman"/>
                <w:iCs/>
                <w:sz w:val="24"/>
                <w:szCs w:val="24"/>
                <w:lang w:eastAsia="ru-RU"/>
              </w:rPr>
            </w:pPr>
            <w:r w:rsidRPr="00254836">
              <w:rPr>
                <w:rFonts w:ascii="Times New Roman" w:eastAsia="Calibri" w:hAnsi="Times New Roman" w:cs="Times New Roman"/>
                <w:iCs/>
                <w:sz w:val="24"/>
                <w:szCs w:val="24"/>
                <w:lang w:eastAsia="ru-RU"/>
              </w:rPr>
              <w:t xml:space="preserve">определяет задачи для поиска информации; </w:t>
            </w:r>
          </w:p>
          <w:p w14:paraId="4F56C152" w14:textId="77777777" w:rsidR="00254836" w:rsidRPr="00254836" w:rsidRDefault="00254836" w:rsidP="00254836">
            <w:pPr>
              <w:numPr>
                <w:ilvl w:val="0"/>
                <w:numId w:val="25"/>
              </w:numPr>
              <w:tabs>
                <w:tab w:val="left" w:pos="296"/>
              </w:tabs>
              <w:ind w:left="0" w:firstLine="0"/>
              <w:contextualSpacing/>
              <w:rPr>
                <w:rFonts w:ascii="Times New Roman" w:eastAsia="Calibri" w:hAnsi="Times New Roman" w:cs="Times New Roman"/>
                <w:iCs/>
                <w:sz w:val="24"/>
                <w:szCs w:val="24"/>
                <w:lang w:eastAsia="ru-RU"/>
              </w:rPr>
            </w:pPr>
            <w:r w:rsidRPr="00254836">
              <w:rPr>
                <w:rFonts w:ascii="Times New Roman" w:eastAsia="Calibri" w:hAnsi="Times New Roman" w:cs="Times New Roman"/>
                <w:iCs/>
                <w:sz w:val="24"/>
                <w:szCs w:val="24"/>
                <w:lang w:eastAsia="ru-RU"/>
              </w:rPr>
              <w:t xml:space="preserve">определяет необходимые источники информации; </w:t>
            </w:r>
          </w:p>
          <w:p w14:paraId="4E434007" w14:textId="77777777" w:rsidR="00254836" w:rsidRPr="00254836" w:rsidRDefault="00254836" w:rsidP="00254836">
            <w:pPr>
              <w:numPr>
                <w:ilvl w:val="0"/>
                <w:numId w:val="25"/>
              </w:numPr>
              <w:tabs>
                <w:tab w:val="left" w:pos="296"/>
              </w:tabs>
              <w:ind w:left="0" w:firstLine="0"/>
              <w:contextualSpacing/>
              <w:rPr>
                <w:rFonts w:ascii="Times New Roman" w:eastAsia="Calibri" w:hAnsi="Times New Roman" w:cs="Times New Roman"/>
                <w:iCs/>
                <w:sz w:val="24"/>
                <w:szCs w:val="24"/>
                <w:lang w:eastAsia="ru-RU"/>
              </w:rPr>
            </w:pPr>
            <w:r w:rsidRPr="00254836">
              <w:rPr>
                <w:rFonts w:ascii="Times New Roman" w:eastAsia="Calibri" w:hAnsi="Times New Roman" w:cs="Times New Roman"/>
                <w:iCs/>
                <w:sz w:val="24"/>
                <w:szCs w:val="24"/>
                <w:lang w:eastAsia="ru-RU"/>
              </w:rPr>
              <w:t>планирует процесс поиска, структурировать получаемую информацию</w:t>
            </w:r>
          </w:p>
        </w:tc>
        <w:tc>
          <w:tcPr>
            <w:tcW w:w="1362" w:type="pct"/>
          </w:tcPr>
          <w:p w14:paraId="04FC3333" w14:textId="77777777" w:rsidR="00254836" w:rsidRPr="00254836" w:rsidRDefault="00254836" w:rsidP="00254836">
            <w:pPr>
              <w:rPr>
                <w:rFonts w:ascii="Times New Roman" w:eastAsia="Calibri" w:hAnsi="Times New Roman" w:cs="Times New Roman"/>
                <w:sz w:val="24"/>
                <w:szCs w:val="24"/>
              </w:rPr>
            </w:pPr>
            <w:r w:rsidRPr="00254836">
              <w:rPr>
                <w:rFonts w:ascii="Times New Roman" w:eastAsia="Calibri" w:hAnsi="Times New Roman" w:cs="Times New Roman"/>
                <w:sz w:val="24"/>
                <w:szCs w:val="24"/>
              </w:rPr>
              <w:t>Текущий контроль и наблюдение за деятельностью обучающегося в процессе освоения образовательной программы</w:t>
            </w:r>
          </w:p>
        </w:tc>
      </w:tr>
      <w:tr w:rsidR="00254836" w:rsidRPr="00254836" w14:paraId="18F0134C" w14:textId="77777777" w:rsidTr="0097440A">
        <w:tc>
          <w:tcPr>
            <w:tcW w:w="1489" w:type="pct"/>
          </w:tcPr>
          <w:p w14:paraId="1E4BC520" w14:textId="77777777" w:rsidR="00254836" w:rsidRPr="00254836" w:rsidRDefault="00254836" w:rsidP="00254836">
            <w:pPr>
              <w:rPr>
                <w:rFonts w:ascii="Times New Roman" w:eastAsia="Calibri" w:hAnsi="Times New Roman" w:cs="Times New Roman"/>
                <w:i/>
                <w:sz w:val="24"/>
                <w:szCs w:val="24"/>
              </w:rPr>
            </w:pPr>
            <w:r w:rsidRPr="00254836">
              <w:rPr>
                <w:rFonts w:ascii="Times New Roman" w:eastAsia="Calibri" w:hAnsi="Times New Roman" w:cs="Times New Roman"/>
                <w:sz w:val="24"/>
                <w:szCs w:val="24"/>
              </w:rPr>
              <w:t>ОК 03.</w:t>
            </w:r>
            <w:r w:rsidRPr="00254836">
              <w:rPr>
                <w:rFonts w:ascii="Times New Roman" w:eastAsia="Calibri" w:hAnsi="Times New Roman" w:cs="Times New Roman"/>
                <w:iCs/>
                <w:sz w:val="24"/>
                <w:szCs w:val="24"/>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149" w:type="pct"/>
          </w:tcPr>
          <w:p w14:paraId="5BD61E30" w14:textId="77777777" w:rsidR="00254836" w:rsidRPr="00254836" w:rsidRDefault="00254836" w:rsidP="00254836">
            <w:pPr>
              <w:numPr>
                <w:ilvl w:val="0"/>
                <w:numId w:val="25"/>
              </w:numPr>
              <w:tabs>
                <w:tab w:val="left" w:pos="296"/>
              </w:tabs>
              <w:ind w:left="0" w:firstLine="0"/>
              <w:contextualSpacing/>
              <w:rPr>
                <w:rFonts w:ascii="Times New Roman" w:eastAsia="Calibri" w:hAnsi="Times New Roman" w:cs="Times New Roman"/>
                <w:iCs/>
                <w:sz w:val="24"/>
                <w:szCs w:val="24"/>
                <w:lang w:eastAsia="ru-RU"/>
              </w:rPr>
            </w:pPr>
            <w:r w:rsidRPr="00254836">
              <w:rPr>
                <w:rFonts w:ascii="Times New Roman" w:eastAsia="Calibri" w:hAnsi="Times New Roman" w:cs="Times New Roman"/>
                <w:iCs/>
                <w:sz w:val="24"/>
                <w:szCs w:val="24"/>
                <w:lang w:eastAsia="ru-RU"/>
              </w:rPr>
              <w:t>демонстрирует знания содержания актуальной нормативно-правовой документации;</w:t>
            </w:r>
          </w:p>
          <w:p w14:paraId="4050EECE" w14:textId="77777777" w:rsidR="00254836" w:rsidRPr="00254836" w:rsidRDefault="00254836" w:rsidP="00254836">
            <w:pPr>
              <w:numPr>
                <w:ilvl w:val="0"/>
                <w:numId w:val="25"/>
              </w:numPr>
              <w:tabs>
                <w:tab w:val="left" w:pos="296"/>
              </w:tabs>
              <w:ind w:left="0" w:firstLine="0"/>
              <w:contextualSpacing/>
              <w:rPr>
                <w:rFonts w:ascii="Times New Roman" w:eastAsia="Calibri" w:hAnsi="Times New Roman" w:cs="Times New Roman"/>
                <w:iCs/>
                <w:sz w:val="24"/>
                <w:szCs w:val="24"/>
                <w:lang w:eastAsia="ru-RU"/>
              </w:rPr>
            </w:pPr>
            <w:r w:rsidRPr="00254836">
              <w:rPr>
                <w:rFonts w:ascii="Times New Roman" w:eastAsia="Calibri" w:hAnsi="Times New Roman" w:cs="Times New Roman"/>
                <w:iCs/>
                <w:sz w:val="24"/>
                <w:szCs w:val="24"/>
                <w:lang w:eastAsia="ru-RU"/>
              </w:rPr>
              <w:t>определяет актуальность нормативно-правовой документации в профессиональной деятельности;</w:t>
            </w:r>
          </w:p>
          <w:p w14:paraId="7BE626BB" w14:textId="77777777" w:rsidR="00254836" w:rsidRPr="00254836" w:rsidRDefault="00254836" w:rsidP="00254836">
            <w:pPr>
              <w:numPr>
                <w:ilvl w:val="0"/>
                <w:numId w:val="25"/>
              </w:numPr>
              <w:tabs>
                <w:tab w:val="left" w:pos="296"/>
              </w:tabs>
              <w:ind w:left="0" w:firstLine="0"/>
              <w:contextualSpacing/>
              <w:rPr>
                <w:rFonts w:ascii="Times New Roman" w:eastAsia="Calibri" w:hAnsi="Times New Roman" w:cs="Times New Roman"/>
                <w:iCs/>
                <w:sz w:val="24"/>
                <w:szCs w:val="24"/>
                <w:lang w:eastAsia="ru-RU"/>
              </w:rPr>
            </w:pPr>
            <w:r w:rsidRPr="00254836">
              <w:rPr>
                <w:rFonts w:ascii="Times New Roman" w:eastAsia="Calibri" w:hAnsi="Times New Roman" w:cs="Times New Roman"/>
                <w:iCs/>
                <w:sz w:val="24"/>
                <w:szCs w:val="24"/>
                <w:lang w:eastAsia="ru-RU"/>
              </w:rPr>
              <w:t>применяет современную научную профессиональную терминологию</w:t>
            </w:r>
          </w:p>
        </w:tc>
        <w:tc>
          <w:tcPr>
            <w:tcW w:w="1362" w:type="pct"/>
          </w:tcPr>
          <w:p w14:paraId="4768C23A" w14:textId="77777777" w:rsidR="00254836" w:rsidRPr="00254836" w:rsidRDefault="00254836" w:rsidP="00254836">
            <w:pPr>
              <w:rPr>
                <w:rFonts w:ascii="Times New Roman" w:eastAsia="Calibri" w:hAnsi="Times New Roman" w:cs="Times New Roman"/>
                <w:sz w:val="24"/>
                <w:szCs w:val="24"/>
              </w:rPr>
            </w:pPr>
            <w:r w:rsidRPr="00254836">
              <w:rPr>
                <w:rFonts w:ascii="Times New Roman" w:eastAsia="Calibri" w:hAnsi="Times New Roman" w:cs="Times New Roman"/>
                <w:sz w:val="24"/>
                <w:szCs w:val="24"/>
              </w:rPr>
              <w:t>Текущий контроль и наблюдение за деятельностью обучающегося в процессе освоения образовательной программы</w:t>
            </w:r>
          </w:p>
        </w:tc>
      </w:tr>
      <w:tr w:rsidR="00254836" w:rsidRPr="00254836" w14:paraId="033BCAC1" w14:textId="77777777" w:rsidTr="0097440A">
        <w:tc>
          <w:tcPr>
            <w:tcW w:w="1489" w:type="pct"/>
          </w:tcPr>
          <w:p w14:paraId="4D21177C" w14:textId="77777777" w:rsidR="00254836" w:rsidRPr="00254836" w:rsidRDefault="00254836" w:rsidP="00254836">
            <w:pPr>
              <w:rPr>
                <w:rFonts w:ascii="Times New Roman" w:eastAsia="Calibri" w:hAnsi="Times New Roman" w:cs="Times New Roman"/>
                <w:sz w:val="24"/>
                <w:szCs w:val="24"/>
              </w:rPr>
            </w:pPr>
            <w:r w:rsidRPr="00254836">
              <w:rPr>
                <w:rFonts w:ascii="Times New Roman" w:eastAsia="Calibri" w:hAnsi="Times New Roman" w:cs="Times New Roman"/>
                <w:sz w:val="24"/>
                <w:szCs w:val="24"/>
              </w:rPr>
              <w:lastRenderedPageBreak/>
              <w:t>ОК 04.</w:t>
            </w:r>
            <w:r w:rsidRPr="00254836">
              <w:rPr>
                <w:rFonts w:ascii="Times New Roman" w:eastAsia="Calibri" w:hAnsi="Times New Roman" w:cs="Times New Roman"/>
                <w:iCs/>
                <w:sz w:val="24"/>
                <w:szCs w:val="24"/>
              </w:rPr>
              <w:t xml:space="preserve"> Эффективно взаимодействовать и работать в коллективе и команде</w:t>
            </w:r>
          </w:p>
        </w:tc>
        <w:tc>
          <w:tcPr>
            <w:tcW w:w="2149" w:type="pct"/>
          </w:tcPr>
          <w:p w14:paraId="098ED7D4" w14:textId="77777777" w:rsidR="00254836" w:rsidRPr="00254836" w:rsidRDefault="00254836" w:rsidP="00254836">
            <w:pPr>
              <w:numPr>
                <w:ilvl w:val="0"/>
                <w:numId w:val="25"/>
              </w:numPr>
              <w:tabs>
                <w:tab w:val="left" w:pos="296"/>
              </w:tabs>
              <w:ind w:left="0" w:firstLine="0"/>
              <w:contextualSpacing/>
              <w:rPr>
                <w:rFonts w:ascii="Times New Roman" w:eastAsia="Calibri" w:hAnsi="Times New Roman" w:cs="Times New Roman"/>
                <w:iCs/>
                <w:sz w:val="24"/>
                <w:szCs w:val="24"/>
                <w:lang w:eastAsia="ru-RU"/>
              </w:rPr>
            </w:pPr>
            <w:r w:rsidRPr="00254836">
              <w:rPr>
                <w:rFonts w:ascii="Times New Roman" w:eastAsia="Calibri" w:hAnsi="Times New Roman" w:cs="Times New Roman"/>
                <w:iCs/>
                <w:sz w:val="24"/>
                <w:szCs w:val="24"/>
                <w:lang w:eastAsia="ru-RU"/>
              </w:rPr>
              <w:t>демонстрирует знания основ проектной деятельности;</w:t>
            </w:r>
          </w:p>
          <w:p w14:paraId="47FA8315" w14:textId="77777777" w:rsidR="00254836" w:rsidRPr="00254836" w:rsidRDefault="00254836" w:rsidP="00254836">
            <w:pPr>
              <w:numPr>
                <w:ilvl w:val="0"/>
                <w:numId w:val="25"/>
              </w:numPr>
              <w:tabs>
                <w:tab w:val="left" w:pos="296"/>
              </w:tabs>
              <w:ind w:left="0" w:firstLine="0"/>
              <w:contextualSpacing/>
              <w:rPr>
                <w:rFonts w:ascii="Times New Roman" w:eastAsia="Calibri" w:hAnsi="Times New Roman" w:cs="Times New Roman"/>
                <w:iCs/>
                <w:sz w:val="24"/>
                <w:szCs w:val="24"/>
                <w:lang w:eastAsia="ru-RU"/>
              </w:rPr>
            </w:pPr>
            <w:r w:rsidRPr="00254836">
              <w:rPr>
                <w:rFonts w:ascii="Times New Roman" w:eastAsia="Calibri" w:hAnsi="Times New Roman" w:cs="Times New Roman"/>
                <w:iCs/>
                <w:sz w:val="24"/>
                <w:szCs w:val="24"/>
                <w:lang w:eastAsia="ru-RU"/>
              </w:rPr>
              <w:t>организовывает работу коллектива и команды</w:t>
            </w:r>
          </w:p>
        </w:tc>
        <w:tc>
          <w:tcPr>
            <w:tcW w:w="1362" w:type="pct"/>
          </w:tcPr>
          <w:p w14:paraId="708396C4" w14:textId="77777777" w:rsidR="00254836" w:rsidRPr="00254836" w:rsidRDefault="00254836" w:rsidP="00254836">
            <w:pPr>
              <w:rPr>
                <w:rFonts w:ascii="Times New Roman" w:eastAsia="Calibri" w:hAnsi="Times New Roman" w:cs="Times New Roman"/>
                <w:sz w:val="24"/>
                <w:szCs w:val="24"/>
              </w:rPr>
            </w:pPr>
            <w:r w:rsidRPr="00254836">
              <w:rPr>
                <w:rFonts w:ascii="Times New Roman" w:eastAsia="Calibri" w:hAnsi="Times New Roman" w:cs="Times New Roman"/>
                <w:sz w:val="24"/>
                <w:szCs w:val="24"/>
              </w:rPr>
              <w:t>Текущий контроль и наблюдение за деятельностью обучающегося в процессе освоения образовательной программы</w:t>
            </w:r>
          </w:p>
        </w:tc>
      </w:tr>
      <w:tr w:rsidR="00254836" w:rsidRPr="00254836" w14:paraId="174BE5C2" w14:textId="77777777" w:rsidTr="0097440A">
        <w:tc>
          <w:tcPr>
            <w:tcW w:w="1489" w:type="pct"/>
          </w:tcPr>
          <w:p w14:paraId="27DDF0CF" w14:textId="77777777" w:rsidR="00254836" w:rsidRPr="00254836" w:rsidRDefault="00254836" w:rsidP="00254836">
            <w:pPr>
              <w:rPr>
                <w:rFonts w:ascii="Times New Roman" w:eastAsia="Calibri" w:hAnsi="Times New Roman" w:cs="Times New Roman"/>
                <w:sz w:val="24"/>
                <w:szCs w:val="24"/>
              </w:rPr>
            </w:pPr>
            <w:r w:rsidRPr="00254836">
              <w:rPr>
                <w:rFonts w:ascii="Times New Roman" w:eastAsia="Calibri" w:hAnsi="Times New Roman" w:cs="Times New Roman"/>
                <w:sz w:val="24"/>
                <w:szCs w:val="24"/>
              </w:rPr>
              <w:t>ОК 05.</w:t>
            </w:r>
            <w:r w:rsidRPr="00254836">
              <w:rPr>
                <w:rFonts w:ascii="Times New Roman" w:eastAsia="Calibri" w:hAnsi="Times New Roman" w:cs="Times New Roman"/>
                <w:iCs/>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149" w:type="pct"/>
          </w:tcPr>
          <w:p w14:paraId="086BEC81" w14:textId="77777777" w:rsidR="00254836" w:rsidRPr="00254836" w:rsidRDefault="00254836" w:rsidP="00254836">
            <w:pPr>
              <w:numPr>
                <w:ilvl w:val="0"/>
                <w:numId w:val="25"/>
              </w:numPr>
              <w:tabs>
                <w:tab w:val="left" w:pos="296"/>
              </w:tabs>
              <w:ind w:left="0" w:firstLine="0"/>
              <w:contextualSpacing/>
              <w:rPr>
                <w:rFonts w:ascii="Times New Roman" w:eastAsia="Calibri" w:hAnsi="Times New Roman" w:cs="Times New Roman"/>
                <w:sz w:val="24"/>
                <w:szCs w:val="24"/>
                <w:lang w:eastAsia="ru-RU"/>
              </w:rPr>
            </w:pPr>
            <w:r w:rsidRPr="00254836">
              <w:rPr>
                <w:rFonts w:ascii="Times New Roman" w:eastAsia="Calibri" w:hAnsi="Times New Roman" w:cs="Times New Roman"/>
                <w:iCs/>
                <w:sz w:val="24"/>
                <w:szCs w:val="24"/>
                <w:lang w:eastAsia="ru-RU"/>
              </w:rPr>
              <w:t xml:space="preserve">демонстрирует знания </w:t>
            </w:r>
            <w:r w:rsidRPr="00254836">
              <w:rPr>
                <w:rFonts w:ascii="Times New Roman" w:eastAsia="Calibri" w:hAnsi="Times New Roman" w:cs="Times New Roman"/>
                <w:sz w:val="24"/>
                <w:szCs w:val="24"/>
                <w:lang w:eastAsia="ru-RU"/>
              </w:rPr>
              <w:t>правила оформления документов и построения устных сообщений;</w:t>
            </w:r>
          </w:p>
          <w:p w14:paraId="2F5CB6EE" w14:textId="77777777" w:rsidR="00254836" w:rsidRPr="00254836" w:rsidRDefault="00254836" w:rsidP="00254836">
            <w:pPr>
              <w:tabs>
                <w:tab w:val="left" w:pos="296"/>
              </w:tabs>
              <w:contextualSpacing/>
              <w:rPr>
                <w:rFonts w:ascii="Times New Roman" w:eastAsia="Calibri" w:hAnsi="Times New Roman" w:cs="Times New Roman"/>
                <w:i/>
                <w:sz w:val="24"/>
                <w:szCs w:val="24"/>
                <w:lang w:eastAsia="ru-RU"/>
              </w:rPr>
            </w:pPr>
            <w:r w:rsidRPr="00254836">
              <w:rPr>
                <w:rFonts w:ascii="Times New Roman" w:eastAsia="Calibri" w:hAnsi="Times New Roman" w:cs="Times New Roman"/>
                <w:iCs/>
                <w:sz w:val="24"/>
                <w:szCs w:val="24"/>
                <w:lang w:eastAsia="ru-RU"/>
              </w:rPr>
              <w:t xml:space="preserve">- </w:t>
            </w:r>
            <w:r w:rsidRPr="00254836">
              <w:rPr>
                <w:rFonts w:ascii="Times New Roman" w:eastAsia="Calibri" w:hAnsi="Times New Roman" w:cs="Times New Roman"/>
                <w:sz w:val="24"/>
                <w:szCs w:val="24"/>
                <w:lang w:eastAsia="ru-RU"/>
              </w:rPr>
              <w:t>грамотно излагает свои мысли и оформляет документы по профессиональной тематике на государственном языке</w:t>
            </w:r>
          </w:p>
        </w:tc>
        <w:tc>
          <w:tcPr>
            <w:tcW w:w="1362" w:type="pct"/>
          </w:tcPr>
          <w:p w14:paraId="12E2866E" w14:textId="77777777" w:rsidR="00254836" w:rsidRPr="00254836" w:rsidRDefault="00254836" w:rsidP="00254836">
            <w:pPr>
              <w:rPr>
                <w:rFonts w:ascii="Times New Roman" w:eastAsia="Calibri" w:hAnsi="Times New Roman" w:cs="Times New Roman"/>
                <w:sz w:val="24"/>
                <w:szCs w:val="24"/>
              </w:rPr>
            </w:pPr>
            <w:r w:rsidRPr="00254836">
              <w:rPr>
                <w:rFonts w:ascii="Times New Roman" w:eastAsia="Calibri" w:hAnsi="Times New Roman" w:cs="Times New Roman"/>
                <w:sz w:val="24"/>
                <w:szCs w:val="24"/>
              </w:rPr>
              <w:t>Текущий контроль и наблюдение за деятельностью обучающегося в процессе освоения образовательной программы</w:t>
            </w:r>
          </w:p>
        </w:tc>
      </w:tr>
      <w:tr w:rsidR="00254836" w:rsidRPr="00254836" w14:paraId="7BAD384E" w14:textId="77777777" w:rsidTr="0097440A">
        <w:tc>
          <w:tcPr>
            <w:tcW w:w="1489" w:type="pct"/>
          </w:tcPr>
          <w:p w14:paraId="55B9F501" w14:textId="77777777" w:rsidR="00254836" w:rsidRPr="00254836" w:rsidRDefault="00254836" w:rsidP="00254836">
            <w:pPr>
              <w:rPr>
                <w:rFonts w:ascii="Times New Roman" w:eastAsia="Calibri" w:hAnsi="Times New Roman" w:cs="Times New Roman"/>
                <w:sz w:val="24"/>
                <w:szCs w:val="24"/>
              </w:rPr>
            </w:pPr>
            <w:r w:rsidRPr="00254836">
              <w:rPr>
                <w:rFonts w:ascii="Times New Roman" w:eastAsia="Calibri" w:hAnsi="Times New Roman" w:cs="Times New Roman"/>
                <w:sz w:val="24"/>
                <w:szCs w:val="24"/>
              </w:rPr>
              <w:t xml:space="preserve">ОК 07 </w:t>
            </w:r>
            <w:r w:rsidRPr="00254836">
              <w:rPr>
                <w:rFonts w:ascii="Times New Roman" w:eastAsia="Calibri" w:hAnsi="Times New Roman" w:cs="Times New Roman"/>
                <w:iCs/>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149" w:type="pct"/>
          </w:tcPr>
          <w:p w14:paraId="59F903AC" w14:textId="77777777" w:rsidR="00254836" w:rsidRPr="00254836" w:rsidRDefault="00254836" w:rsidP="00254836">
            <w:pPr>
              <w:numPr>
                <w:ilvl w:val="0"/>
                <w:numId w:val="25"/>
              </w:numPr>
              <w:tabs>
                <w:tab w:val="left" w:pos="296"/>
              </w:tabs>
              <w:ind w:left="0" w:firstLine="0"/>
              <w:contextualSpacing/>
              <w:rPr>
                <w:rFonts w:ascii="Times New Roman" w:eastAsia="Calibri" w:hAnsi="Times New Roman" w:cs="Times New Roman"/>
                <w:iCs/>
                <w:sz w:val="24"/>
                <w:szCs w:val="24"/>
                <w:lang w:eastAsia="ru-RU"/>
              </w:rPr>
            </w:pPr>
            <w:r w:rsidRPr="00254836">
              <w:rPr>
                <w:rFonts w:ascii="Times New Roman" w:eastAsia="Calibri" w:hAnsi="Times New Roman" w:cs="Times New Roman"/>
                <w:iCs/>
                <w:sz w:val="24"/>
                <w:szCs w:val="24"/>
                <w:lang w:eastAsia="ru-RU"/>
              </w:rPr>
              <w:t xml:space="preserve">демонстрирует знания принципов бережливого производства; </w:t>
            </w:r>
          </w:p>
          <w:p w14:paraId="410ED54C" w14:textId="77777777" w:rsidR="00254836" w:rsidRPr="00254836" w:rsidRDefault="00254836" w:rsidP="00254836">
            <w:pPr>
              <w:tabs>
                <w:tab w:val="left" w:pos="296"/>
              </w:tabs>
              <w:contextualSpacing/>
              <w:rPr>
                <w:rFonts w:ascii="Times New Roman" w:eastAsia="Calibri" w:hAnsi="Times New Roman" w:cs="Times New Roman"/>
                <w:iCs/>
                <w:sz w:val="24"/>
                <w:szCs w:val="24"/>
                <w:lang w:eastAsia="ru-RU"/>
              </w:rPr>
            </w:pPr>
            <w:r w:rsidRPr="00254836">
              <w:rPr>
                <w:rFonts w:ascii="Times New Roman" w:eastAsia="Calibri" w:hAnsi="Times New Roman" w:cs="Times New Roman"/>
                <w:iCs/>
                <w:sz w:val="24"/>
                <w:szCs w:val="24"/>
                <w:lang w:eastAsia="ru-RU"/>
              </w:rPr>
              <w:t>- осуществляет работу с соблюдением принципов бережливого производства</w:t>
            </w:r>
          </w:p>
        </w:tc>
        <w:tc>
          <w:tcPr>
            <w:tcW w:w="1362" w:type="pct"/>
          </w:tcPr>
          <w:p w14:paraId="71198917" w14:textId="77777777" w:rsidR="00254836" w:rsidRPr="00254836" w:rsidRDefault="00254836" w:rsidP="00254836">
            <w:pPr>
              <w:rPr>
                <w:rFonts w:ascii="Times New Roman" w:eastAsia="Calibri" w:hAnsi="Times New Roman" w:cs="Times New Roman"/>
                <w:sz w:val="24"/>
                <w:szCs w:val="24"/>
              </w:rPr>
            </w:pPr>
            <w:r w:rsidRPr="00254836">
              <w:rPr>
                <w:rFonts w:ascii="Times New Roman" w:eastAsia="Calibri" w:hAnsi="Times New Roman" w:cs="Times New Roman"/>
                <w:sz w:val="24"/>
                <w:szCs w:val="24"/>
              </w:rPr>
              <w:t>Текущий контроль и наблюдение за деятельностью обучающегося в процессе освоения образовательной программы</w:t>
            </w:r>
          </w:p>
        </w:tc>
      </w:tr>
      <w:tr w:rsidR="00254836" w:rsidRPr="00254836" w14:paraId="01A32D08" w14:textId="77777777" w:rsidTr="0097440A">
        <w:tc>
          <w:tcPr>
            <w:tcW w:w="1489" w:type="pct"/>
          </w:tcPr>
          <w:p w14:paraId="3F55F967" w14:textId="77777777" w:rsidR="00254836" w:rsidRPr="00254836" w:rsidRDefault="00254836" w:rsidP="00254836">
            <w:pPr>
              <w:rPr>
                <w:rFonts w:ascii="Times New Roman" w:eastAsia="Calibri" w:hAnsi="Times New Roman" w:cs="Times New Roman"/>
                <w:sz w:val="24"/>
                <w:szCs w:val="24"/>
              </w:rPr>
            </w:pPr>
            <w:r w:rsidRPr="00254836">
              <w:rPr>
                <w:rFonts w:ascii="Times New Roman" w:eastAsia="Calibri" w:hAnsi="Times New Roman" w:cs="Times New Roman"/>
                <w:sz w:val="24"/>
                <w:szCs w:val="24"/>
              </w:rPr>
              <w:t>ОК 09</w:t>
            </w:r>
            <w:r w:rsidRPr="00254836">
              <w:rPr>
                <w:rFonts w:ascii="Times New Roman" w:eastAsia="Calibri" w:hAnsi="Times New Roman" w:cs="Times New Roman"/>
                <w:iCs/>
                <w:sz w:val="24"/>
                <w:szCs w:val="24"/>
              </w:rPr>
              <w:t xml:space="preserve"> Пользоваться профессиональной документацией на государственном и иностранном языках</w:t>
            </w:r>
          </w:p>
        </w:tc>
        <w:tc>
          <w:tcPr>
            <w:tcW w:w="2149" w:type="pct"/>
          </w:tcPr>
          <w:p w14:paraId="604DC200" w14:textId="77777777" w:rsidR="00254836" w:rsidRPr="00254836" w:rsidRDefault="00254836" w:rsidP="00254836">
            <w:pPr>
              <w:numPr>
                <w:ilvl w:val="0"/>
                <w:numId w:val="25"/>
              </w:numPr>
              <w:tabs>
                <w:tab w:val="left" w:pos="296"/>
              </w:tabs>
              <w:ind w:left="0" w:firstLine="0"/>
              <w:contextualSpacing/>
              <w:rPr>
                <w:rFonts w:ascii="Times New Roman" w:eastAsia="Calibri" w:hAnsi="Times New Roman" w:cs="Times New Roman"/>
                <w:iCs/>
                <w:sz w:val="24"/>
                <w:szCs w:val="24"/>
                <w:lang w:eastAsia="ru-RU"/>
              </w:rPr>
            </w:pPr>
            <w:r w:rsidRPr="00254836">
              <w:rPr>
                <w:rFonts w:ascii="Times New Roman" w:eastAsia="Calibri" w:hAnsi="Times New Roman" w:cs="Times New Roman"/>
                <w:iCs/>
                <w:sz w:val="24"/>
                <w:szCs w:val="24"/>
                <w:lang w:eastAsia="ru-RU"/>
              </w:rPr>
              <w:t>демонстрирует знания правил построения простых и сложных предложений на профессиональные темы;</w:t>
            </w:r>
          </w:p>
          <w:p w14:paraId="2218752F" w14:textId="77777777" w:rsidR="00254836" w:rsidRPr="00254836" w:rsidRDefault="00254836" w:rsidP="00254836">
            <w:pPr>
              <w:numPr>
                <w:ilvl w:val="0"/>
                <w:numId w:val="25"/>
              </w:numPr>
              <w:tabs>
                <w:tab w:val="left" w:pos="296"/>
              </w:tabs>
              <w:ind w:left="0" w:firstLine="0"/>
              <w:contextualSpacing/>
              <w:rPr>
                <w:rFonts w:ascii="Times New Roman" w:eastAsia="Calibri" w:hAnsi="Times New Roman" w:cs="Times New Roman"/>
                <w:iCs/>
                <w:sz w:val="24"/>
                <w:szCs w:val="24"/>
                <w:lang w:eastAsia="ru-RU"/>
              </w:rPr>
            </w:pPr>
            <w:r w:rsidRPr="00254836">
              <w:rPr>
                <w:rFonts w:ascii="Times New Roman" w:eastAsia="Calibri" w:hAnsi="Times New Roman" w:cs="Times New Roman"/>
                <w:iCs/>
                <w:sz w:val="24"/>
                <w:szCs w:val="24"/>
                <w:lang w:eastAsia="ru-RU"/>
              </w:rPr>
              <w:t>понимает тексты на базовые профессиональные темы; участвует в диалогах на знакомые общие и профессиональные темы</w:t>
            </w:r>
          </w:p>
        </w:tc>
        <w:tc>
          <w:tcPr>
            <w:tcW w:w="1362" w:type="pct"/>
          </w:tcPr>
          <w:p w14:paraId="1F54573B" w14:textId="77777777" w:rsidR="00254836" w:rsidRPr="00254836" w:rsidRDefault="00254836" w:rsidP="00254836">
            <w:pPr>
              <w:rPr>
                <w:rFonts w:ascii="Times New Roman" w:eastAsia="Calibri" w:hAnsi="Times New Roman" w:cs="Times New Roman"/>
                <w:sz w:val="24"/>
                <w:szCs w:val="24"/>
              </w:rPr>
            </w:pPr>
            <w:r w:rsidRPr="00254836">
              <w:rPr>
                <w:rFonts w:ascii="Times New Roman" w:eastAsia="Calibri" w:hAnsi="Times New Roman" w:cs="Times New Roman"/>
                <w:sz w:val="24"/>
                <w:szCs w:val="24"/>
              </w:rPr>
              <w:t>Текущий контроль и наблюдение за деятельностью обучающегося в процессе освоения образовательной программы</w:t>
            </w:r>
          </w:p>
        </w:tc>
      </w:tr>
    </w:tbl>
    <w:p w14:paraId="6C034107" w14:textId="77777777" w:rsidR="00254836" w:rsidRPr="00254836" w:rsidRDefault="00254836" w:rsidP="00254836">
      <w:pPr>
        <w:tabs>
          <w:tab w:val="left" w:pos="960"/>
        </w:tabs>
        <w:rPr>
          <w:rFonts w:ascii="Times New Roman" w:eastAsia="Calibri" w:hAnsi="Times New Roman" w:cs="Times New Roman"/>
          <w:b/>
          <w:bCs/>
          <w:sz w:val="24"/>
          <w:szCs w:val="24"/>
        </w:rPr>
      </w:pPr>
    </w:p>
    <w:p w14:paraId="53E2A16E" w14:textId="77777777" w:rsidR="00254836" w:rsidRPr="00254836" w:rsidRDefault="00254836" w:rsidP="00254836">
      <w:pPr>
        <w:jc w:val="right"/>
        <w:rPr>
          <w:rFonts w:ascii="Times New Roman" w:eastAsia="Calibri" w:hAnsi="Times New Roman" w:cs="Times New Roman"/>
          <w:b/>
          <w:bCs/>
          <w:sz w:val="24"/>
          <w:szCs w:val="24"/>
        </w:rPr>
      </w:pPr>
    </w:p>
    <w:p w14:paraId="3857CFF4" w14:textId="77777777" w:rsidR="00254836" w:rsidRPr="00254836" w:rsidRDefault="00254836" w:rsidP="00254836">
      <w:pPr>
        <w:jc w:val="right"/>
        <w:rPr>
          <w:rFonts w:ascii="Times New Roman" w:eastAsia="Calibri" w:hAnsi="Times New Roman" w:cs="Times New Roman"/>
          <w:b/>
          <w:bCs/>
          <w:sz w:val="24"/>
          <w:szCs w:val="24"/>
        </w:rPr>
      </w:pPr>
    </w:p>
    <w:p w14:paraId="1BD19910" w14:textId="77777777" w:rsidR="00254836" w:rsidRPr="00254836" w:rsidRDefault="00254836" w:rsidP="00254836">
      <w:pPr>
        <w:jc w:val="right"/>
        <w:rPr>
          <w:rFonts w:ascii="Times New Roman" w:eastAsia="Calibri" w:hAnsi="Times New Roman" w:cs="Times New Roman"/>
          <w:b/>
          <w:bCs/>
          <w:sz w:val="24"/>
          <w:szCs w:val="24"/>
        </w:rPr>
      </w:pPr>
    </w:p>
    <w:p w14:paraId="52E9B0FC" w14:textId="77777777" w:rsidR="00254836" w:rsidRPr="00254836" w:rsidRDefault="00254836" w:rsidP="00254836">
      <w:pPr>
        <w:jc w:val="right"/>
        <w:rPr>
          <w:rFonts w:ascii="Times New Roman" w:eastAsia="Calibri" w:hAnsi="Times New Roman" w:cs="Times New Roman"/>
          <w:b/>
          <w:bCs/>
          <w:sz w:val="24"/>
          <w:szCs w:val="24"/>
        </w:rPr>
      </w:pPr>
    </w:p>
    <w:p w14:paraId="6A3799E6" w14:textId="77777777" w:rsidR="00254836" w:rsidRPr="00254836" w:rsidRDefault="00254836" w:rsidP="00254836">
      <w:pPr>
        <w:jc w:val="right"/>
        <w:rPr>
          <w:rFonts w:ascii="Times New Roman" w:eastAsia="Calibri" w:hAnsi="Times New Roman" w:cs="Times New Roman"/>
          <w:b/>
          <w:bCs/>
          <w:sz w:val="24"/>
          <w:szCs w:val="24"/>
        </w:rPr>
      </w:pPr>
    </w:p>
    <w:p w14:paraId="7217EB09" w14:textId="77777777" w:rsidR="00254836" w:rsidRPr="00254836" w:rsidRDefault="00254836" w:rsidP="00254836">
      <w:pPr>
        <w:jc w:val="right"/>
        <w:rPr>
          <w:rFonts w:ascii="Times New Roman" w:eastAsia="Calibri" w:hAnsi="Times New Roman" w:cs="Times New Roman"/>
          <w:b/>
          <w:bCs/>
          <w:sz w:val="24"/>
          <w:szCs w:val="24"/>
        </w:rPr>
      </w:pPr>
    </w:p>
    <w:p w14:paraId="1AA0BA59" w14:textId="77777777" w:rsidR="00254836" w:rsidRPr="00254836" w:rsidRDefault="00254836" w:rsidP="00254836">
      <w:pPr>
        <w:jc w:val="right"/>
        <w:rPr>
          <w:rFonts w:ascii="Times New Roman" w:eastAsia="Calibri" w:hAnsi="Times New Roman" w:cs="Times New Roman"/>
          <w:b/>
          <w:bCs/>
          <w:sz w:val="24"/>
          <w:szCs w:val="24"/>
        </w:rPr>
      </w:pPr>
    </w:p>
    <w:p w14:paraId="2319A866" w14:textId="77777777" w:rsidR="00254836" w:rsidRPr="00254836" w:rsidRDefault="00254836" w:rsidP="00254836">
      <w:pPr>
        <w:jc w:val="right"/>
        <w:rPr>
          <w:rFonts w:ascii="Times New Roman" w:eastAsia="Calibri" w:hAnsi="Times New Roman" w:cs="Times New Roman"/>
          <w:b/>
          <w:bCs/>
          <w:sz w:val="24"/>
          <w:szCs w:val="24"/>
        </w:rPr>
      </w:pPr>
    </w:p>
    <w:p w14:paraId="2A5E1025" w14:textId="77777777" w:rsidR="00254836" w:rsidRPr="00254836" w:rsidRDefault="00254836" w:rsidP="00254836">
      <w:pPr>
        <w:jc w:val="right"/>
        <w:rPr>
          <w:rFonts w:ascii="Times New Roman" w:eastAsia="Calibri" w:hAnsi="Times New Roman" w:cs="Times New Roman"/>
          <w:b/>
          <w:bCs/>
          <w:sz w:val="24"/>
          <w:szCs w:val="24"/>
        </w:rPr>
      </w:pPr>
    </w:p>
    <w:p w14:paraId="759E3308" w14:textId="77777777" w:rsidR="00254836" w:rsidRPr="00254836" w:rsidRDefault="00254836" w:rsidP="00254836">
      <w:pPr>
        <w:jc w:val="right"/>
        <w:rPr>
          <w:rFonts w:ascii="Times New Roman" w:eastAsia="Calibri" w:hAnsi="Times New Roman" w:cs="Times New Roman"/>
          <w:b/>
          <w:bCs/>
          <w:sz w:val="24"/>
          <w:szCs w:val="24"/>
        </w:rPr>
      </w:pPr>
    </w:p>
    <w:p w14:paraId="5118A0B5" w14:textId="77777777" w:rsidR="00254836" w:rsidRPr="00254836" w:rsidRDefault="00254836" w:rsidP="00254836">
      <w:pPr>
        <w:jc w:val="center"/>
        <w:rPr>
          <w:rFonts w:ascii="Times New Roman" w:eastAsia="Calibri" w:hAnsi="Times New Roman" w:cs="Times New Roman"/>
          <w:b/>
          <w:bCs/>
          <w:sz w:val="20"/>
          <w:szCs w:val="20"/>
        </w:rPr>
      </w:pPr>
    </w:p>
    <w:p w14:paraId="742E1256" w14:textId="585935DF" w:rsidR="0086646D" w:rsidRDefault="0086646D">
      <w:pPr>
        <w:rPr>
          <w:rFonts w:ascii="Times New Roman" w:hAnsi="Times New Roman" w:cs="Times New Roman"/>
          <w:b/>
          <w:iCs/>
          <w:sz w:val="24"/>
          <w:szCs w:val="24"/>
        </w:rPr>
      </w:pPr>
      <w:r>
        <w:rPr>
          <w:rFonts w:ascii="Times New Roman" w:hAnsi="Times New Roman" w:cs="Times New Roman"/>
          <w:b/>
          <w:iCs/>
          <w:sz w:val="24"/>
          <w:szCs w:val="24"/>
        </w:rPr>
        <w:br w:type="page"/>
      </w:r>
    </w:p>
    <w:p w14:paraId="1262D890" w14:textId="77777777" w:rsidR="0086646D" w:rsidRPr="0086646D" w:rsidRDefault="0086646D" w:rsidP="0086646D">
      <w:pPr>
        <w:jc w:val="right"/>
        <w:rPr>
          <w:rFonts w:ascii="Times New Roman" w:hAnsi="Times New Roman" w:cs="Times New Roman"/>
          <w:b/>
          <w:bCs/>
          <w:sz w:val="24"/>
          <w:szCs w:val="24"/>
        </w:rPr>
      </w:pPr>
      <w:r w:rsidRPr="0086646D">
        <w:rPr>
          <w:rFonts w:ascii="Times New Roman" w:hAnsi="Times New Roman" w:cs="Times New Roman"/>
          <w:b/>
          <w:bCs/>
          <w:sz w:val="24"/>
          <w:szCs w:val="24"/>
        </w:rPr>
        <w:lastRenderedPageBreak/>
        <w:t>Приложение 1.2</w:t>
      </w:r>
    </w:p>
    <w:p w14:paraId="751ABAFD" w14:textId="77777777" w:rsidR="0086646D" w:rsidRPr="0086646D" w:rsidRDefault="0086646D" w:rsidP="0086646D">
      <w:pPr>
        <w:jc w:val="right"/>
        <w:rPr>
          <w:rFonts w:ascii="Times New Roman" w:hAnsi="Times New Roman" w:cs="Times New Roman"/>
          <w:b/>
          <w:bCs/>
          <w:sz w:val="24"/>
          <w:szCs w:val="24"/>
        </w:rPr>
      </w:pPr>
      <w:r w:rsidRPr="0086646D">
        <w:rPr>
          <w:rFonts w:ascii="Times New Roman" w:hAnsi="Times New Roman" w:cs="Times New Roman"/>
          <w:b/>
          <w:bCs/>
          <w:sz w:val="24"/>
          <w:szCs w:val="24"/>
        </w:rPr>
        <w:t>к ОПОП-П по специальности</w:t>
      </w:r>
    </w:p>
    <w:p w14:paraId="1D848255" w14:textId="77777777" w:rsidR="0086646D" w:rsidRPr="0086646D" w:rsidRDefault="0086646D" w:rsidP="0086646D">
      <w:pPr>
        <w:jc w:val="right"/>
        <w:rPr>
          <w:rFonts w:ascii="Times New Roman" w:hAnsi="Times New Roman" w:cs="Times New Roman"/>
          <w:sz w:val="24"/>
          <w:szCs w:val="24"/>
        </w:rPr>
      </w:pPr>
      <w:r w:rsidRPr="0086646D">
        <w:rPr>
          <w:rFonts w:ascii="Times New Roman" w:hAnsi="Times New Roman" w:cs="Times New Roman"/>
          <w:sz w:val="24"/>
          <w:szCs w:val="24"/>
        </w:rPr>
        <w:t xml:space="preserve">13.02.13 Эксплуатация и обслуживание электрического </w:t>
      </w:r>
    </w:p>
    <w:p w14:paraId="7F88CB9F" w14:textId="77777777" w:rsidR="0086646D" w:rsidRPr="0086646D" w:rsidRDefault="0086646D" w:rsidP="0086646D">
      <w:pPr>
        <w:jc w:val="right"/>
        <w:rPr>
          <w:rFonts w:ascii="Times New Roman" w:hAnsi="Times New Roman" w:cs="Times New Roman"/>
          <w:sz w:val="24"/>
          <w:szCs w:val="24"/>
        </w:rPr>
      </w:pPr>
      <w:r w:rsidRPr="0086646D">
        <w:rPr>
          <w:rFonts w:ascii="Times New Roman" w:hAnsi="Times New Roman" w:cs="Times New Roman"/>
          <w:sz w:val="24"/>
          <w:szCs w:val="24"/>
        </w:rPr>
        <w:t>и электромеханического оборудования (по отраслям</w:t>
      </w:r>
      <w:r w:rsidRPr="0086646D">
        <w:rPr>
          <w:sz w:val="24"/>
          <w:szCs w:val="24"/>
        </w:rPr>
        <w:t>)</w:t>
      </w:r>
    </w:p>
    <w:p w14:paraId="3DF87D4F" w14:textId="77777777" w:rsidR="0086646D" w:rsidRPr="0086646D" w:rsidRDefault="0086646D" w:rsidP="0086646D">
      <w:pPr>
        <w:jc w:val="center"/>
        <w:rPr>
          <w:bCs/>
          <w:i/>
        </w:rPr>
      </w:pPr>
    </w:p>
    <w:p w14:paraId="00EC24EE" w14:textId="77777777" w:rsidR="0086646D" w:rsidRPr="0086646D" w:rsidRDefault="0086646D" w:rsidP="0086646D">
      <w:pPr>
        <w:jc w:val="right"/>
        <w:rPr>
          <w:rFonts w:ascii="Times New Roman" w:hAnsi="Times New Roman" w:cs="Times New Roman"/>
          <w:b/>
          <w:bCs/>
          <w:sz w:val="24"/>
          <w:szCs w:val="24"/>
        </w:rPr>
      </w:pPr>
    </w:p>
    <w:p w14:paraId="7E518125" w14:textId="77777777" w:rsidR="0086646D" w:rsidRPr="0086646D" w:rsidRDefault="0086646D" w:rsidP="0086646D">
      <w:pPr>
        <w:jc w:val="right"/>
        <w:rPr>
          <w:rFonts w:ascii="Times New Roman" w:hAnsi="Times New Roman" w:cs="Times New Roman"/>
          <w:b/>
          <w:bCs/>
          <w:sz w:val="24"/>
          <w:szCs w:val="24"/>
        </w:rPr>
      </w:pPr>
    </w:p>
    <w:p w14:paraId="17D45B9C" w14:textId="77777777" w:rsidR="0086646D" w:rsidRPr="0086646D" w:rsidRDefault="0086646D" w:rsidP="0086646D">
      <w:pPr>
        <w:jc w:val="right"/>
        <w:rPr>
          <w:rFonts w:ascii="Times New Roman" w:hAnsi="Times New Roman" w:cs="Times New Roman"/>
          <w:b/>
          <w:bCs/>
          <w:sz w:val="24"/>
          <w:szCs w:val="24"/>
        </w:rPr>
      </w:pPr>
    </w:p>
    <w:p w14:paraId="48CB35BB" w14:textId="77777777" w:rsidR="0086646D" w:rsidRPr="0086646D" w:rsidRDefault="0086646D" w:rsidP="0086646D">
      <w:pPr>
        <w:jc w:val="right"/>
        <w:rPr>
          <w:rFonts w:ascii="Times New Roman" w:hAnsi="Times New Roman" w:cs="Times New Roman"/>
          <w:b/>
          <w:bCs/>
          <w:sz w:val="24"/>
          <w:szCs w:val="24"/>
        </w:rPr>
      </w:pPr>
    </w:p>
    <w:p w14:paraId="36D91A68" w14:textId="77777777" w:rsidR="0086646D" w:rsidRPr="0086646D" w:rsidRDefault="0086646D" w:rsidP="0086646D">
      <w:pPr>
        <w:jc w:val="right"/>
        <w:rPr>
          <w:rFonts w:ascii="Times New Roman" w:hAnsi="Times New Roman" w:cs="Times New Roman"/>
          <w:b/>
          <w:bCs/>
          <w:sz w:val="24"/>
          <w:szCs w:val="24"/>
        </w:rPr>
      </w:pPr>
    </w:p>
    <w:p w14:paraId="41D6C898" w14:textId="77777777" w:rsidR="0086646D" w:rsidRPr="0086646D" w:rsidRDefault="0086646D" w:rsidP="0086646D">
      <w:pPr>
        <w:jc w:val="right"/>
        <w:rPr>
          <w:rFonts w:ascii="Times New Roman" w:hAnsi="Times New Roman" w:cs="Times New Roman"/>
          <w:b/>
          <w:bCs/>
          <w:sz w:val="24"/>
          <w:szCs w:val="24"/>
        </w:rPr>
      </w:pPr>
    </w:p>
    <w:p w14:paraId="67DA4DA0" w14:textId="77777777" w:rsidR="0086646D" w:rsidRPr="0086646D" w:rsidRDefault="0086646D" w:rsidP="0086646D">
      <w:pPr>
        <w:jc w:val="right"/>
        <w:rPr>
          <w:rFonts w:ascii="Times New Roman" w:hAnsi="Times New Roman" w:cs="Times New Roman"/>
          <w:b/>
          <w:bCs/>
          <w:sz w:val="24"/>
          <w:szCs w:val="24"/>
        </w:rPr>
      </w:pPr>
    </w:p>
    <w:p w14:paraId="3CE0EE3C" w14:textId="77777777" w:rsidR="0086646D" w:rsidRPr="0086646D" w:rsidRDefault="0086646D" w:rsidP="0086646D">
      <w:pPr>
        <w:jc w:val="right"/>
        <w:rPr>
          <w:rFonts w:ascii="Times New Roman" w:hAnsi="Times New Roman" w:cs="Times New Roman"/>
          <w:b/>
          <w:bCs/>
          <w:sz w:val="24"/>
          <w:szCs w:val="24"/>
        </w:rPr>
      </w:pPr>
    </w:p>
    <w:p w14:paraId="1C2037FC" w14:textId="77777777" w:rsidR="0086646D" w:rsidRPr="0086646D" w:rsidRDefault="0086646D" w:rsidP="0086646D">
      <w:pPr>
        <w:jc w:val="right"/>
        <w:rPr>
          <w:rFonts w:ascii="Times New Roman" w:hAnsi="Times New Roman" w:cs="Times New Roman"/>
          <w:b/>
          <w:bCs/>
          <w:sz w:val="24"/>
          <w:szCs w:val="24"/>
        </w:rPr>
      </w:pPr>
    </w:p>
    <w:p w14:paraId="1B107D44" w14:textId="77777777" w:rsidR="0086646D" w:rsidRPr="0086646D" w:rsidRDefault="0086646D" w:rsidP="0086646D">
      <w:pPr>
        <w:jc w:val="right"/>
        <w:rPr>
          <w:rFonts w:ascii="Times New Roman" w:hAnsi="Times New Roman" w:cs="Times New Roman"/>
          <w:b/>
          <w:bCs/>
          <w:sz w:val="24"/>
          <w:szCs w:val="24"/>
        </w:rPr>
      </w:pPr>
    </w:p>
    <w:p w14:paraId="62A24E73" w14:textId="77777777" w:rsidR="0086646D" w:rsidRPr="0086646D" w:rsidRDefault="0086646D" w:rsidP="0086646D">
      <w:pPr>
        <w:jc w:val="right"/>
        <w:rPr>
          <w:rFonts w:ascii="Times New Roman" w:hAnsi="Times New Roman" w:cs="Times New Roman"/>
          <w:b/>
          <w:bCs/>
          <w:sz w:val="24"/>
          <w:szCs w:val="24"/>
        </w:rPr>
      </w:pPr>
    </w:p>
    <w:p w14:paraId="07A88D30" w14:textId="77777777" w:rsidR="0086646D" w:rsidRPr="0086646D" w:rsidRDefault="0086646D" w:rsidP="0086646D">
      <w:pPr>
        <w:jc w:val="right"/>
        <w:rPr>
          <w:rFonts w:ascii="Times New Roman" w:hAnsi="Times New Roman" w:cs="Times New Roman"/>
          <w:b/>
          <w:bCs/>
          <w:sz w:val="24"/>
          <w:szCs w:val="24"/>
        </w:rPr>
      </w:pPr>
    </w:p>
    <w:p w14:paraId="683D2421" w14:textId="77777777" w:rsidR="0086646D" w:rsidRPr="0086646D" w:rsidRDefault="0086646D" w:rsidP="0086646D">
      <w:pPr>
        <w:jc w:val="center"/>
        <w:rPr>
          <w:rFonts w:ascii="Times New Roman" w:hAnsi="Times New Roman" w:cs="Times New Roman"/>
          <w:b/>
          <w:bCs/>
          <w:sz w:val="24"/>
          <w:szCs w:val="24"/>
        </w:rPr>
      </w:pPr>
      <w:r w:rsidRPr="0086646D">
        <w:rPr>
          <w:rFonts w:ascii="Times New Roman" w:hAnsi="Times New Roman" w:cs="Times New Roman"/>
          <w:b/>
          <w:bCs/>
          <w:sz w:val="24"/>
          <w:szCs w:val="24"/>
        </w:rPr>
        <w:t>Рабочая программа профессионального модуля</w:t>
      </w:r>
    </w:p>
    <w:p w14:paraId="0CA000F3" w14:textId="77777777" w:rsidR="0086646D" w:rsidRPr="0086646D" w:rsidRDefault="0086646D" w:rsidP="0086646D">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86646D">
        <w:rPr>
          <w:rFonts w:ascii="Times New Roman" w:eastAsia="Times New Roman" w:hAnsi="Times New Roman" w:cs="Times New Roman"/>
          <w:b/>
          <w:bCs/>
          <w:kern w:val="36"/>
          <w:sz w:val="24"/>
          <w:szCs w:val="24"/>
          <w:lang w:eastAsia="ru-RU"/>
        </w:rPr>
        <w:t>«ПМ.02 ОРГАНИЗАЦИОННОЕ ОБЕСПЕЧЕНИЕ ЭКСПЛУАТАЦИИ, ТЕХНИЧЕСКОГО ОБСЛУЖИВАНИЯ И РЕМОНТА ЭЛЕКТРИЧЕСКОГО И ЭЛЕКТРОМЕХАНИЧЕСКОГО ОБОРУДОВАНИЯ</w:t>
      </w:r>
      <w:r w:rsidRPr="0086646D">
        <w:rPr>
          <w:rFonts w:ascii="Times New Roman" w:eastAsia="Times New Roman" w:hAnsi="Times New Roman" w:cs="Times New Roman"/>
          <w:bCs/>
          <w:kern w:val="36"/>
          <w:sz w:val="24"/>
          <w:szCs w:val="24"/>
          <w:lang w:eastAsia="ru-RU"/>
        </w:rPr>
        <w:t>»</w:t>
      </w:r>
    </w:p>
    <w:p w14:paraId="71512086" w14:textId="77777777" w:rsidR="0086646D" w:rsidRPr="0086646D" w:rsidRDefault="0086646D" w:rsidP="0086646D">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059A200" w14:textId="77777777" w:rsidR="0086646D" w:rsidRPr="0086646D" w:rsidRDefault="0086646D" w:rsidP="0086646D">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9A8B471" w14:textId="77777777" w:rsidR="0086646D" w:rsidRPr="0086646D" w:rsidRDefault="0086646D" w:rsidP="0086646D">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81F0FBD" w14:textId="77777777" w:rsidR="0086646D" w:rsidRPr="0086646D" w:rsidRDefault="0086646D" w:rsidP="0086646D">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AABCACE" w14:textId="77777777" w:rsidR="0086646D" w:rsidRPr="0086646D" w:rsidRDefault="0086646D" w:rsidP="0086646D">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B903880" w14:textId="77777777" w:rsidR="0086646D" w:rsidRPr="0086646D" w:rsidRDefault="0086646D" w:rsidP="0086646D">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6D43D0C" w14:textId="77777777" w:rsidR="0086646D" w:rsidRPr="0086646D" w:rsidRDefault="0086646D" w:rsidP="0086646D">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736D832" w14:textId="77777777" w:rsidR="0086646D" w:rsidRPr="0086646D" w:rsidRDefault="0086646D" w:rsidP="0086646D">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E1099AE" w14:textId="77777777" w:rsidR="0086646D" w:rsidRPr="0086646D" w:rsidRDefault="0086646D" w:rsidP="0086646D">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DE485CC" w14:textId="77777777" w:rsidR="0086646D" w:rsidRPr="0086646D" w:rsidRDefault="0086646D" w:rsidP="0086646D">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2EDB7EF" w14:textId="77777777" w:rsidR="0086646D" w:rsidRPr="0086646D" w:rsidRDefault="0086646D" w:rsidP="0086646D">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4B5F09C" w14:textId="77777777" w:rsidR="0086646D" w:rsidRPr="0086646D" w:rsidRDefault="0086646D" w:rsidP="0086646D">
      <w:pPr>
        <w:spacing w:before="100" w:beforeAutospacing="1" w:after="100" w:afterAutospacing="1"/>
        <w:outlineLvl w:val="0"/>
        <w:rPr>
          <w:rFonts w:ascii="Times New Roman" w:eastAsia="Times New Roman" w:hAnsi="Times New Roman" w:cs="Times New Roman"/>
          <w:b/>
          <w:bCs/>
          <w:kern w:val="36"/>
          <w:sz w:val="24"/>
          <w:szCs w:val="24"/>
          <w:lang w:eastAsia="ru-RU"/>
        </w:rPr>
      </w:pPr>
    </w:p>
    <w:p w14:paraId="02DC9800" w14:textId="77777777" w:rsidR="0086646D" w:rsidRPr="0086646D" w:rsidRDefault="0086646D" w:rsidP="0086646D">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3BFDDD6" w14:textId="77777777" w:rsidR="0086646D" w:rsidRPr="0086646D" w:rsidRDefault="0086646D" w:rsidP="0086646D">
      <w:pPr>
        <w:jc w:val="center"/>
        <w:rPr>
          <w:rFonts w:ascii="Times New Roman" w:hAnsi="Times New Roman" w:cs="Times New Roman"/>
          <w:b/>
          <w:bCs/>
          <w:sz w:val="24"/>
          <w:szCs w:val="24"/>
        </w:rPr>
      </w:pPr>
      <w:r w:rsidRPr="0086646D">
        <w:rPr>
          <w:rFonts w:ascii="Times New Roman" w:hAnsi="Times New Roman" w:cs="Times New Roman"/>
          <w:b/>
          <w:bCs/>
          <w:sz w:val="24"/>
          <w:szCs w:val="24"/>
        </w:rPr>
        <w:t>20224 г.</w:t>
      </w:r>
    </w:p>
    <w:p w14:paraId="52AE5088" w14:textId="77777777" w:rsidR="0086646D" w:rsidRPr="0086646D" w:rsidRDefault="0086646D" w:rsidP="0086646D">
      <w:pPr>
        <w:rPr>
          <w:rFonts w:ascii="Times New Roman" w:hAnsi="Times New Roman" w:cs="Times New Roman"/>
          <w:b/>
          <w:bCs/>
          <w:sz w:val="24"/>
          <w:szCs w:val="24"/>
        </w:rPr>
      </w:pPr>
      <w:r w:rsidRPr="0086646D">
        <w:rPr>
          <w:rFonts w:ascii="Times New Roman" w:hAnsi="Times New Roman" w:cs="Times New Roman"/>
          <w:b/>
          <w:bCs/>
          <w:sz w:val="24"/>
          <w:szCs w:val="24"/>
        </w:rPr>
        <w:br w:type="page"/>
      </w:r>
    </w:p>
    <w:p w14:paraId="04545092" w14:textId="77777777" w:rsidR="0086646D" w:rsidRPr="0086646D" w:rsidRDefault="0086646D" w:rsidP="0086646D">
      <w:pPr>
        <w:jc w:val="center"/>
        <w:rPr>
          <w:rFonts w:ascii="Times New Roman" w:hAnsi="Times New Roman" w:cs="Times New Roman"/>
          <w:b/>
          <w:bCs/>
        </w:rPr>
      </w:pPr>
      <w:r w:rsidRPr="0086646D">
        <w:rPr>
          <w:rFonts w:ascii="Times New Roman" w:hAnsi="Times New Roman" w:cs="Times New Roman"/>
          <w:b/>
          <w:bCs/>
        </w:rPr>
        <w:lastRenderedPageBreak/>
        <w:t>СОДЕРЖАНИЕ ПРОГРАММЫ</w:t>
      </w:r>
    </w:p>
    <w:p w14:paraId="31A39861" w14:textId="77777777" w:rsidR="0086646D" w:rsidRPr="0086646D" w:rsidRDefault="0086646D" w:rsidP="0086646D">
      <w:pPr>
        <w:jc w:val="center"/>
        <w:rPr>
          <w:rFonts w:ascii="Times New Roman" w:hAnsi="Times New Roman" w:cs="Times New Roman"/>
          <w:b/>
          <w:bCs/>
        </w:rPr>
      </w:pPr>
    </w:p>
    <w:p w14:paraId="6C198293" w14:textId="77777777" w:rsidR="0086646D" w:rsidRPr="0086646D" w:rsidRDefault="0086646D" w:rsidP="0086646D">
      <w:pPr>
        <w:tabs>
          <w:tab w:val="right" w:leader="dot" w:pos="9639"/>
        </w:tabs>
        <w:spacing w:before="120" w:line="276" w:lineRule="auto"/>
        <w:rPr>
          <w:rFonts w:eastAsiaTheme="minorEastAsia"/>
          <w:noProof/>
          <w:lang w:eastAsia="ru-RU"/>
        </w:rPr>
      </w:pPr>
      <w:r w:rsidRPr="0086646D">
        <w:rPr>
          <w:rFonts w:ascii="Times New Roman" w:hAnsi="Times New Roman" w:cs="Times New Roman"/>
          <w:noProof/>
        </w:rPr>
        <w:fldChar w:fldCharType="begin"/>
      </w:r>
      <w:r w:rsidRPr="0086646D">
        <w:rPr>
          <w:rFonts w:ascii="Times New Roman" w:hAnsi="Times New Roman" w:cs="Times New Roman"/>
          <w:noProof/>
        </w:rPr>
        <w:instrText xml:space="preserve"> TOC \h \z \t "Раздел 1;1;Раздел 1.1;2" </w:instrText>
      </w:r>
      <w:r w:rsidRPr="0086646D">
        <w:rPr>
          <w:rFonts w:ascii="Times New Roman" w:hAnsi="Times New Roman" w:cs="Times New Roman"/>
          <w:noProof/>
        </w:rPr>
        <w:fldChar w:fldCharType="separate"/>
      </w:r>
      <w:hyperlink w:anchor="_Toc162370387" w:history="1">
        <w:r w:rsidRPr="0086646D">
          <w:rPr>
            <w:rFonts w:ascii="Times New Roman" w:hAnsi="Times New Roman" w:cs="Times New Roman"/>
            <w:b/>
            <w:bCs/>
            <w:noProof/>
          </w:rPr>
          <w:t>1. Общая характеристика РАБОЧЕЙ ПРОГРАММЫ ПРОФЕССИОНАЛЬНОГО МОДУЛЯ</w:t>
        </w:r>
        <w:r w:rsidRPr="0086646D">
          <w:rPr>
            <w:rFonts w:ascii="Times New Roman" w:hAnsi="Times New Roman" w:cs="Times New Roman"/>
            <w:b/>
            <w:bCs/>
            <w:noProof/>
            <w:webHidden/>
          </w:rPr>
          <w:tab/>
        </w:r>
        <w:r w:rsidRPr="0086646D">
          <w:rPr>
            <w:rFonts w:ascii="Times New Roman" w:hAnsi="Times New Roman" w:cs="Times New Roman"/>
            <w:b/>
            <w:bCs/>
            <w:noProof/>
            <w:webHidden/>
          </w:rPr>
          <w:fldChar w:fldCharType="begin"/>
        </w:r>
        <w:r w:rsidRPr="0086646D">
          <w:rPr>
            <w:rFonts w:ascii="Times New Roman" w:hAnsi="Times New Roman" w:cs="Times New Roman"/>
            <w:b/>
            <w:bCs/>
            <w:noProof/>
            <w:webHidden/>
          </w:rPr>
          <w:instrText xml:space="preserve"> PAGEREF _Toc162370387 \h </w:instrText>
        </w:r>
        <w:r w:rsidRPr="0086646D">
          <w:rPr>
            <w:rFonts w:ascii="Times New Roman" w:hAnsi="Times New Roman" w:cs="Times New Roman"/>
            <w:b/>
            <w:bCs/>
            <w:noProof/>
            <w:webHidden/>
          </w:rPr>
        </w:r>
        <w:r w:rsidRPr="0086646D">
          <w:rPr>
            <w:rFonts w:ascii="Times New Roman" w:hAnsi="Times New Roman" w:cs="Times New Roman"/>
            <w:b/>
            <w:bCs/>
            <w:noProof/>
            <w:webHidden/>
          </w:rPr>
          <w:fldChar w:fldCharType="separate"/>
        </w:r>
        <w:r w:rsidRPr="0086646D">
          <w:rPr>
            <w:rFonts w:ascii="Times New Roman" w:hAnsi="Times New Roman" w:cs="Times New Roman"/>
            <w:b/>
            <w:bCs/>
            <w:noProof/>
            <w:webHidden/>
          </w:rPr>
          <w:t>4</w:t>
        </w:r>
        <w:r w:rsidRPr="0086646D">
          <w:rPr>
            <w:rFonts w:ascii="Times New Roman" w:hAnsi="Times New Roman" w:cs="Times New Roman"/>
            <w:b/>
            <w:bCs/>
            <w:noProof/>
            <w:webHidden/>
          </w:rPr>
          <w:fldChar w:fldCharType="end"/>
        </w:r>
      </w:hyperlink>
    </w:p>
    <w:p w14:paraId="29B32A3B" w14:textId="77777777" w:rsidR="0086646D" w:rsidRPr="0086646D" w:rsidRDefault="001B2C54" w:rsidP="0086646D">
      <w:pPr>
        <w:tabs>
          <w:tab w:val="left" w:pos="960"/>
          <w:tab w:val="right" w:leader="dot" w:pos="9639"/>
        </w:tabs>
        <w:spacing w:before="120"/>
        <w:ind w:left="240"/>
        <w:rPr>
          <w:rFonts w:eastAsiaTheme="minorEastAsia"/>
          <w:noProof/>
          <w:lang w:eastAsia="ru-RU"/>
        </w:rPr>
      </w:pPr>
      <w:hyperlink w:anchor="_Toc162370388" w:history="1">
        <w:r w:rsidR="0086646D" w:rsidRPr="0086646D">
          <w:rPr>
            <w:rFonts w:ascii="Times New Roman" w:eastAsia="Times New Roman" w:hAnsi="Times New Roman" w:cs="Times New Roman"/>
            <w:iCs/>
            <w:noProof/>
            <w:sz w:val="24"/>
            <w:szCs w:val="24"/>
            <w:lang w:eastAsia="ru-RU"/>
          </w:rPr>
          <w:t>1.1.Цель и место профессионального модуля в структуре образовательной программы</w:t>
        </w:r>
        <w:r w:rsidR="0086646D" w:rsidRPr="0086646D">
          <w:rPr>
            <w:rFonts w:ascii="Times New Roman" w:eastAsia="Times New Roman" w:hAnsi="Times New Roman" w:cs="Times New Roman"/>
            <w:iCs/>
            <w:noProof/>
            <w:webHidden/>
            <w:sz w:val="24"/>
            <w:szCs w:val="24"/>
            <w:lang w:eastAsia="ru-RU"/>
          </w:rPr>
          <w:tab/>
        </w:r>
        <w:r w:rsidR="0086646D" w:rsidRPr="0086646D">
          <w:rPr>
            <w:rFonts w:ascii="Times New Roman" w:eastAsia="Times New Roman" w:hAnsi="Times New Roman" w:cs="Times New Roman"/>
            <w:iCs/>
            <w:noProof/>
            <w:webHidden/>
            <w:sz w:val="24"/>
            <w:szCs w:val="24"/>
            <w:lang w:eastAsia="ru-RU"/>
          </w:rPr>
          <w:fldChar w:fldCharType="begin"/>
        </w:r>
        <w:r w:rsidR="0086646D" w:rsidRPr="0086646D">
          <w:rPr>
            <w:rFonts w:ascii="Times New Roman" w:eastAsia="Times New Roman" w:hAnsi="Times New Roman" w:cs="Times New Roman"/>
            <w:iCs/>
            <w:noProof/>
            <w:webHidden/>
            <w:sz w:val="24"/>
            <w:szCs w:val="24"/>
            <w:lang w:eastAsia="ru-RU"/>
          </w:rPr>
          <w:instrText xml:space="preserve"> PAGEREF _Toc162370388 \h </w:instrText>
        </w:r>
        <w:r w:rsidR="0086646D" w:rsidRPr="0086646D">
          <w:rPr>
            <w:rFonts w:ascii="Times New Roman" w:eastAsia="Times New Roman" w:hAnsi="Times New Roman" w:cs="Times New Roman"/>
            <w:iCs/>
            <w:noProof/>
            <w:webHidden/>
            <w:sz w:val="24"/>
            <w:szCs w:val="24"/>
            <w:lang w:eastAsia="ru-RU"/>
          </w:rPr>
        </w:r>
        <w:r w:rsidR="0086646D" w:rsidRPr="0086646D">
          <w:rPr>
            <w:rFonts w:ascii="Times New Roman" w:eastAsia="Times New Roman" w:hAnsi="Times New Roman" w:cs="Times New Roman"/>
            <w:iCs/>
            <w:noProof/>
            <w:webHidden/>
            <w:sz w:val="24"/>
            <w:szCs w:val="24"/>
            <w:lang w:eastAsia="ru-RU"/>
          </w:rPr>
          <w:fldChar w:fldCharType="separate"/>
        </w:r>
        <w:r w:rsidR="0086646D" w:rsidRPr="0086646D">
          <w:rPr>
            <w:rFonts w:ascii="Times New Roman" w:eastAsia="Times New Roman" w:hAnsi="Times New Roman" w:cs="Times New Roman"/>
            <w:iCs/>
            <w:noProof/>
            <w:webHidden/>
            <w:sz w:val="24"/>
            <w:szCs w:val="24"/>
            <w:lang w:eastAsia="ru-RU"/>
          </w:rPr>
          <w:t>4</w:t>
        </w:r>
        <w:r w:rsidR="0086646D" w:rsidRPr="0086646D">
          <w:rPr>
            <w:rFonts w:ascii="Times New Roman" w:eastAsia="Times New Roman" w:hAnsi="Times New Roman" w:cs="Times New Roman"/>
            <w:iCs/>
            <w:noProof/>
            <w:webHidden/>
            <w:sz w:val="24"/>
            <w:szCs w:val="24"/>
            <w:lang w:eastAsia="ru-RU"/>
          </w:rPr>
          <w:fldChar w:fldCharType="end"/>
        </w:r>
      </w:hyperlink>
    </w:p>
    <w:p w14:paraId="5967D167" w14:textId="77777777" w:rsidR="0086646D" w:rsidRPr="0086646D" w:rsidRDefault="001B2C54" w:rsidP="0086646D">
      <w:pPr>
        <w:tabs>
          <w:tab w:val="left" w:pos="960"/>
          <w:tab w:val="right" w:leader="dot" w:pos="9639"/>
        </w:tabs>
        <w:spacing w:before="120"/>
        <w:ind w:left="240"/>
        <w:rPr>
          <w:rFonts w:eastAsiaTheme="minorEastAsia"/>
          <w:noProof/>
          <w:lang w:eastAsia="ru-RU"/>
        </w:rPr>
      </w:pPr>
      <w:hyperlink w:anchor="_Toc162370389" w:history="1">
        <w:r w:rsidR="0086646D" w:rsidRPr="0086646D">
          <w:rPr>
            <w:rFonts w:ascii="Times New Roman" w:eastAsia="Times New Roman" w:hAnsi="Times New Roman" w:cs="Times New Roman"/>
            <w:iCs/>
            <w:noProof/>
            <w:sz w:val="24"/>
            <w:szCs w:val="24"/>
            <w:lang w:eastAsia="ru-RU"/>
          </w:rPr>
          <w:t>1.2.Планируемые результаты освоения профессионального модуля</w:t>
        </w:r>
        <w:r w:rsidR="0086646D" w:rsidRPr="0086646D">
          <w:rPr>
            <w:rFonts w:ascii="Times New Roman" w:eastAsia="Times New Roman" w:hAnsi="Times New Roman" w:cs="Times New Roman"/>
            <w:iCs/>
            <w:noProof/>
            <w:webHidden/>
            <w:sz w:val="24"/>
            <w:szCs w:val="24"/>
            <w:lang w:eastAsia="ru-RU"/>
          </w:rPr>
          <w:tab/>
        </w:r>
        <w:r w:rsidR="0086646D" w:rsidRPr="0086646D">
          <w:rPr>
            <w:rFonts w:ascii="Times New Roman" w:eastAsia="Times New Roman" w:hAnsi="Times New Roman" w:cs="Times New Roman"/>
            <w:iCs/>
            <w:noProof/>
            <w:webHidden/>
            <w:sz w:val="24"/>
            <w:szCs w:val="24"/>
            <w:lang w:eastAsia="ru-RU"/>
          </w:rPr>
          <w:fldChar w:fldCharType="begin"/>
        </w:r>
        <w:r w:rsidR="0086646D" w:rsidRPr="0086646D">
          <w:rPr>
            <w:rFonts w:ascii="Times New Roman" w:eastAsia="Times New Roman" w:hAnsi="Times New Roman" w:cs="Times New Roman"/>
            <w:iCs/>
            <w:noProof/>
            <w:webHidden/>
            <w:sz w:val="24"/>
            <w:szCs w:val="24"/>
            <w:lang w:eastAsia="ru-RU"/>
          </w:rPr>
          <w:instrText xml:space="preserve"> PAGEREF _Toc162370389 \h </w:instrText>
        </w:r>
        <w:r w:rsidR="0086646D" w:rsidRPr="0086646D">
          <w:rPr>
            <w:rFonts w:ascii="Times New Roman" w:eastAsia="Times New Roman" w:hAnsi="Times New Roman" w:cs="Times New Roman"/>
            <w:iCs/>
            <w:noProof/>
            <w:webHidden/>
            <w:sz w:val="24"/>
            <w:szCs w:val="24"/>
            <w:lang w:eastAsia="ru-RU"/>
          </w:rPr>
        </w:r>
        <w:r w:rsidR="0086646D" w:rsidRPr="0086646D">
          <w:rPr>
            <w:rFonts w:ascii="Times New Roman" w:eastAsia="Times New Roman" w:hAnsi="Times New Roman" w:cs="Times New Roman"/>
            <w:iCs/>
            <w:noProof/>
            <w:webHidden/>
            <w:sz w:val="24"/>
            <w:szCs w:val="24"/>
            <w:lang w:eastAsia="ru-RU"/>
          </w:rPr>
          <w:fldChar w:fldCharType="separate"/>
        </w:r>
        <w:r w:rsidR="0086646D" w:rsidRPr="0086646D">
          <w:rPr>
            <w:rFonts w:ascii="Times New Roman" w:eastAsia="Times New Roman" w:hAnsi="Times New Roman" w:cs="Times New Roman"/>
            <w:iCs/>
            <w:noProof/>
            <w:webHidden/>
            <w:sz w:val="24"/>
            <w:szCs w:val="24"/>
            <w:lang w:eastAsia="ru-RU"/>
          </w:rPr>
          <w:t>4</w:t>
        </w:r>
        <w:r w:rsidR="0086646D" w:rsidRPr="0086646D">
          <w:rPr>
            <w:rFonts w:ascii="Times New Roman" w:eastAsia="Times New Roman" w:hAnsi="Times New Roman" w:cs="Times New Roman"/>
            <w:iCs/>
            <w:noProof/>
            <w:webHidden/>
            <w:sz w:val="24"/>
            <w:szCs w:val="24"/>
            <w:lang w:eastAsia="ru-RU"/>
          </w:rPr>
          <w:fldChar w:fldCharType="end"/>
        </w:r>
      </w:hyperlink>
    </w:p>
    <w:p w14:paraId="7ED9508E" w14:textId="77777777" w:rsidR="0086646D" w:rsidRPr="0086646D" w:rsidRDefault="001B2C54" w:rsidP="0086646D">
      <w:pPr>
        <w:tabs>
          <w:tab w:val="right" w:leader="dot" w:pos="9639"/>
        </w:tabs>
        <w:spacing w:before="120" w:line="276" w:lineRule="auto"/>
        <w:rPr>
          <w:rFonts w:eastAsiaTheme="minorEastAsia"/>
          <w:noProof/>
          <w:lang w:eastAsia="ru-RU"/>
        </w:rPr>
      </w:pPr>
      <w:hyperlink w:anchor="_Toc162370391" w:history="1">
        <w:r w:rsidR="0086646D" w:rsidRPr="0086646D">
          <w:rPr>
            <w:rFonts w:ascii="Times New Roman" w:hAnsi="Times New Roman" w:cs="Times New Roman"/>
            <w:b/>
            <w:bCs/>
            <w:noProof/>
          </w:rPr>
          <w:t>2. Структура и содержание профессионального модуля</w:t>
        </w:r>
        <w:r w:rsidR="0086646D" w:rsidRPr="0086646D">
          <w:rPr>
            <w:rFonts w:ascii="Times New Roman" w:hAnsi="Times New Roman" w:cs="Times New Roman"/>
            <w:b/>
            <w:bCs/>
            <w:noProof/>
            <w:webHidden/>
          </w:rPr>
          <w:tab/>
          <w:t>9</w:t>
        </w:r>
      </w:hyperlink>
    </w:p>
    <w:p w14:paraId="71F44641" w14:textId="77777777" w:rsidR="0086646D" w:rsidRPr="0086646D" w:rsidRDefault="001B2C54" w:rsidP="0086646D">
      <w:pPr>
        <w:tabs>
          <w:tab w:val="right" w:leader="dot" w:pos="9639"/>
        </w:tabs>
        <w:spacing w:before="120"/>
        <w:ind w:left="240"/>
        <w:rPr>
          <w:rFonts w:eastAsiaTheme="minorEastAsia"/>
          <w:noProof/>
          <w:lang w:eastAsia="ru-RU"/>
        </w:rPr>
      </w:pPr>
      <w:hyperlink w:anchor="_Toc162370392" w:history="1">
        <w:r w:rsidR="0086646D" w:rsidRPr="0086646D">
          <w:rPr>
            <w:rFonts w:ascii="Times New Roman" w:eastAsia="Times New Roman" w:hAnsi="Times New Roman" w:cs="Times New Roman"/>
            <w:iCs/>
            <w:noProof/>
            <w:sz w:val="24"/>
            <w:szCs w:val="24"/>
            <w:lang w:eastAsia="ru-RU"/>
          </w:rPr>
          <w:t>2.1. Трудоемкость освоения модуля</w:t>
        </w:r>
        <w:r w:rsidR="0086646D" w:rsidRPr="0086646D">
          <w:rPr>
            <w:rFonts w:ascii="Times New Roman" w:eastAsia="Times New Roman" w:hAnsi="Times New Roman" w:cs="Times New Roman"/>
            <w:iCs/>
            <w:noProof/>
            <w:webHidden/>
            <w:sz w:val="24"/>
            <w:szCs w:val="24"/>
            <w:lang w:eastAsia="ru-RU"/>
          </w:rPr>
          <w:tab/>
          <w:t>9</w:t>
        </w:r>
      </w:hyperlink>
    </w:p>
    <w:p w14:paraId="43381064" w14:textId="77777777" w:rsidR="0086646D" w:rsidRPr="0086646D" w:rsidRDefault="001B2C54" w:rsidP="0086646D">
      <w:pPr>
        <w:tabs>
          <w:tab w:val="right" w:leader="dot" w:pos="9639"/>
        </w:tabs>
        <w:spacing w:before="120"/>
        <w:ind w:left="240"/>
        <w:rPr>
          <w:rFonts w:eastAsiaTheme="minorEastAsia"/>
          <w:noProof/>
          <w:lang w:eastAsia="ru-RU"/>
        </w:rPr>
      </w:pPr>
      <w:hyperlink w:anchor="_Toc162370393" w:history="1">
        <w:r w:rsidR="0086646D" w:rsidRPr="0086646D">
          <w:rPr>
            <w:rFonts w:ascii="Times New Roman" w:eastAsia="Times New Roman" w:hAnsi="Times New Roman" w:cs="Times New Roman"/>
            <w:iCs/>
            <w:noProof/>
            <w:sz w:val="24"/>
            <w:szCs w:val="24"/>
            <w:lang w:eastAsia="ru-RU"/>
          </w:rPr>
          <w:t>2.2. Структура профессионального модуля</w:t>
        </w:r>
        <w:r w:rsidR="0086646D" w:rsidRPr="0086646D">
          <w:rPr>
            <w:rFonts w:ascii="Times New Roman" w:eastAsia="Times New Roman" w:hAnsi="Times New Roman" w:cs="Times New Roman"/>
            <w:iCs/>
            <w:noProof/>
            <w:webHidden/>
            <w:sz w:val="24"/>
            <w:szCs w:val="24"/>
            <w:lang w:eastAsia="ru-RU"/>
          </w:rPr>
          <w:tab/>
        </w:r>
      </w:hyperlink>
      <w:r w:rsidR="0086646D" w:rsidRPr="0086646D">
        <w:rPr>
          <w:rFonts w:ascii="Times New Roman" w:eastAsia="Times New Roman" w:hAnsi="Times New Roman" w:cs="Times New Roman"/>
          <w:iCs/>
          <w:noProof/>
          <w:sz w:val="24"/>
          <w:szCs w:val="24"/>
          <w:lang w:eastAsia="ru-RU"/>
        </w:rPr>
        <w:t>9</w:t>
      </w:r>
    </w:p>
    <w:p w14:paraId="58D9B201" w14:textId="77777777" w:rsidR="0086646D" w:rsidRPr="0086646D" w:rsidRDefault="001B2C54" w:rsidP="0086646D">
      <w:pPr>
        <w:tabs>
          <w:tab w:val="right" w:leader="dot" w:pos="9639"/>
        </w:tabs>
        <w:spacing w:before="120"/>
        <w:ind w:left="240"/>
        <w:rPr>
          <w:rFonts w:eastAsiaTheme="minorEastAsia"/>
          <w:noProof/>
          <w:lang w:eastAsia="ru-RU"/>
        </w:rPr>
      </w:pPr>
      <w:hyperlink w:anchor="_Toc162370394" w:history="1">
        <w:r w:rsidR="0086646D" w:rsidRPr="0086646D">
          <w:rPr>
            <w:rFonts w:ascii="Times New Roman" w:eastAsia="Times New Roman" w:hAnsi="Times New Roman" w:cs="Times New Roman"/>
            <w:iCs/>
            <w:noProof/>
            <w:sz w:val="24"/>
            <w:szCs w:val="24"/>
            <w:lang w:eastAsia="ru-RU"/>
          </w:rPr>
          <w:t>2.3. Содержание профессионального модуля</w:t>
        </w:r>
        <w:r w:rsidR="0086646D" w:rsidRPr="0086646D">
          <w:rPr>
            <w:rFonts w:ascii="Times New Roman" w:eastAsia="Times New Roman" w:hAnsi="Times New Roman" w:cs="Times New Roman"/>
            <w:iCs/>
            <w:noProof/>
            <w:webHidden/>
            <w:sz w:val="24"/>
            <w:szCs w:val="24"/>
            <w:lang w:eastAsia="ru-RU"/>
          </w:rPr>
          <w:tab/>
          <w:t>10</w:t>
        </w:r>
      </w:hyperlink>
    </w:p>
    <w:p w14:paraId="328EBCDC" w14:textId="77777777" w:rsidR="0086646D" w:rsidRPr="0086646D" w:rsidRDefault="001B2C54" w:rsidP="0086646D">
      <w:pPr>
        <w:tabs>
          <w:tab w:val="right" w:leader="dot" w:pos="9639"/>
        </w:tabs>
        <w:spacing w:before="120"/>
        <w:ind w:left="240"/>
        <w:rPr>
          <w:rFonts w:eastAsiaTheme="minorEastAsia"/>
          <w:noProof/>
          <w:lang w:eastAsia="ru-RU"/>
        </w:rPr>
      </w:pPr>
      <w:hyperlink w:anchor="_Toc162370395" w:history="1">
        <w:r w:rsidR="0086646D" w:rsidRPr="0086646D">
          <w:rPr>
            <w:rFonts w:ascii="Times New Roman" w:eastAsia="Times New Roman" w:hAnsi="Times New Roman" w:cs="Times New Roman"/>
            <w:iCs/>
            <w:noProof/>
            <w:sz w:val="24"/>
            <w:szCs w:val="24"/>
            <w:lang w:eastAsia="ru-RU"/>
          </w:rPr>
          <w:t>2.4. Курсовой работа</w:t>
        </w:r>
        <w:r w:rsidR="0086646D" w:rsidRPr="0086646D">
          <w:rPr>
            <w:rFonts w:ascii="Times New Roman" w:eastAsia="Times New Roman" w:hAnsi="Times New Roman" w:cs="Times New Roman"/>
            <w:iCs/>
            <w:noProof/>
            <w:webHidden/>
            <w:sz w:val="24"/>
            <w:szCs w:val="24"/>
            <w:lang w:eastAsia="ru-RU"/>
          </w:rPr>
          <w:tab/>
          <w:t>1</w:t>
        </w:r>
        <w:r w:rsidR="0086646D" w:rsidRPr="0086646D">
          <w:rPr>
            <w:rFonts w:ascii="Times New Roman" w:eastAsia="Times New Roman" w:hAnsi="Times New Roman" w:cs="Times New Roman"/>
            <w:iCs/>
            <w:noProof/>
            <w:webHidden/>
            <w:sz w:val="24"/>
            <w:szCs w:val="24"/>
            <w:lang w:eastAsia="ru-RU"/>
          </w:rPr>
          <w:fldChar w:fldCharType="begin"/>
        </w:r>
        <w:r w:rsidR="0086646D" w:rsidRPr="0086646D">
          <w:rPr>
            <w:rFonts w:ascii="Times New Roman" w:eastAsia="Times New Roman" w:hAnsi="Times New Roman" w:cs="Times New Roman"/>
            <w:iCs/>
            <w:noProof/>
            <w:webHidden/>
            <w:sz w:val="24"/>
            <w:szCs w:val="24"/>
            <w:lang w:eastAsia="ru-RU"/>
          </w:rPr>
          <w:instrText xml:space="preserve"> PAGEREF _Toc162370395 \h </w:instrText>
        </w:r>
        <w:r w:rsidR="0086646D" w:rsidRPr="0086646D">
          <w:rPr>
            <w:rFonts w:ascii="Times New Roman" w:eastAsia="Times New Roman" w:hAnsi="Times New Roman" w:cs="Times New Roman"/>
            <w:iCs/>
            <w:noProof/>
            <w:webHidden/>
            <w:sz w:val="24"/>
            <w:szCs w:val="24"/>
            <w:lang w:eastAsia="ru-RU"/>
          </w:rPr>
        </w:r>
        <w:r w:rsidR="0086646D" w:rsidRPr="0086646D">
          <w:rPr>
            <w:rFonts w:ascii="Times New Roman" w:eastAsia="Times New Roman" w:hAnsi="Times New Roman" w:cs="Times New Roman"/>
            <w:iCs/>
            <w:noProof/>
            <w:webHidden/>
            <w:sz w:val="24"/>
            <w:szCs w:val="24"/>
            <w:lang w:eastAsia="ru-RU"/>
          </w:rPr>
          <w:fldChar w:fldCharType="separate"/>
        </w:r>
        <w:r w:rsidR="0086646D" w:rsidRPr="0086646D">
          <w:rPr>
            <w:rFonts w:ascii="Times New Roman" w:eastAsia="Times New Roman" w:hAnsi="Times New Roman" w:cs="Times New Roman"/>
            <w:iCs/>
            <w:noProof/>
            <w:webHidden/>
            <w:sz w:val="24"/>
            <w:szCs w:val="24"/>
            <w:lang w:eastAsia="ru-RU"/>
          </w:rPr>
          <w:t>7</w:t>
        </w:r>
        <w:r w:rsidR="0086646D" w:rsidRPr="0086646D">
          <w:rPr>
            <w:rFonts w:ascii="Times New Roman" w:eastAsia="Times New Roman" w:hAnsi="Times New Roman" w:cs="Times New Roman"/>
            <w:iCs/>
            <w:noProof/>
            <w:webHidden/>
            <w:sz w:val="24"/>
            <w:szCs w:val="24"/>
            <w:lang w:eastAsia="ru-RU"/>
          </w:rPr>
          <w:fldChar w:fldCharType="end"/>
        </w:r>
      </w:hyperlink>
    </w:p>
    <w:p w14:paraId="28F01E5D" w14:textId="77777777" w:rsidR="0086646D" w:rsidRPr="0086646D" w:rsidRDefault="001B2C54" w:rsidP="0086646D">
      <w:pPr>
        <w:tabs>
          <w:tab w:val="right" w:leader="dot" w:pos="9639"/>
        </w:tabs>
        <w:spacing w:before="120" w:line="276" w:lineRule="auto"/>
        <w:rPr>
          <w:rFonts w:eastAsiaTheme="minorEastAsia"/>
          <w:noProof/>
          <w:lang w:eastAsia="ru-RU"/>
        </w:rPr>
      </w:pPr>
      <w:hyperlink w:anchor="_Toc162370397" w:history="1">
        <w:r w:rsidR="0086646D" w:rsidRPr="0086646D">
          <w:rPr>
            <w:rFonts w:ascii="Times New Roman" w:hAnsi="Times New Roman" w:cs="Times New Roman"/>
            <w:b/>
            <w:bCs/>
            <w:noProof/>
          </w:rPr>
          <w:t>3. Условия реализации профессионального модуля</w:t>
        </w:r>
        <w:r w:rsidR="0086646D" w:rsidRPr="0086646D">
          <w:rPr>
            <w:rFonts w:ascii="Times New Roman" w:hAnsi="Times New Roman" w:cs="Times New Roman"/>
            <w:b/>
            <w:bCs/>
            <w:noProof/>
            <w:webHidden/>
          </w:rPr>
          <w:tab/>
          <w:t>19</w:t>
        </w:r>
      </w:hyperlink>
    </w:p>
    <w:p w14:paraId="1EC9927B" w14:textId="77777777" w:rsidR="0086646D" w:rsidRPr="0086646D" w:rsidRDefault="001B2C54" w:rsidP="0086646D">
      <w:pPr>
        <w:tabs>
          <w:tab w:val="right" w:leader="dot" w:pos="9639"/>
        </w:tabs>
        <w:spacing w:before="120"/>
        <w:ind w:left="240"/>
        <w:rPr>
          <w:rFonts w:eastAsiaTheme="minorEastAsia"/>
          <w:noProof/>
          <w:lang w:eastAsia="ru-RU"/>
        </w:rPr>
      </w:pPr>
      <w:hyperlink w:anchor="_Toc162370398" w:history="1">
        <w:r w:rsidR="0086646D" w:rsidRPr="0086646D">
          <w:rPr>
            <w:rFonts w:ascii="Times New Roman" w:eastAsia="Times New Roman" w:hAnsi="Times New Roman" w:cs="Times New Roman"/>
            <w:iCs/>
            <w:noProof/>
            <w:sz w:val="24"/>
            <w:szCs w:val="24"/>
            <w:lang w:eastAsia="ru-RU"/>
          </w:rPr>
          <w:t>3.1. Материально-техническое обеспечение</w:t>
        </w:r>
        <w:r w:rsidR="0086646D" w:rsidRPr="0086646D">
          <w:rPr>
            <w:rFonts w:ascii="Times New Roman" w:eastAsia="Times New Roman" w:hAnsi="Times New Roman" w:cs="Times New Roman"/>
            <w:iCs/>
            <w:noProof/>
            <w:webHidden/>
            <w:sz w:val="24"/>
            <w:szCs w:val="24"/>
            <w:lang w:eastAsia="ru-RU"/>
          </w:rPr>
          <w:tab/>
          <w:t>19</w:t>
        </w:r>
      </w:hyperlink>
    </w:p>
    <w:p w14:paraId="3605311B" w14:textId="77777777" w:rsidR="0086646D" w:rsidRPr="0086646D" w:rsidRDefault="001B2C54" w:rsidP="0086646D">
      <w:pPr>
        <w:tabs>
          <w:tab w:val="right" w:leader="dot" w:pos="9639"/>
        </w:tabs>
        <w:spacing w:before="120"/>
        <w:ind w:left="240"/>
        <w:rPr>
          <w:rFonts w:eastAsiaTheme="minorEastAsia"/>
          <w:noProof/>
          <w:lang w:eastAsia="ru-RU"/>
        </w:rPr>
      </w:pPr>
      <w:hyperlink w:anchor="_Toc162370399" w:history="1">
        <w:r w:rsidR="0086646D" w:rsidRPr="0086646D">
          <w:rPr>
            <w:rFonts w:ascii="Times New Roman" w:eastAsia="Times New Roman" w:hAnsi="Times New Roman" w:cs="Times New Roman"/>
            <w:iCs/>
            <w:noProof/>
            <w:sz w:val="24"/>
            <w:szCs w:val="24"/>
            <w:lang w:eastAsia="ru-RU"/>
          </w:rPr>
          <w:t>3.2. Учебно-методическое обеспечение</w:t>
        </w:r>
        <w:r w:rsidR="0086646D" w:rsidRPr="0086646D">
          <w:rPr>
            <w:rFonts w:ascii="Times New Roman" w:eastAsia="Times New Roman" w:hAnsi="Times New Roman" w:cs="Times New Roman"/>
            <w:iCs/>
            <w:noProof/>
            <w:webHidden/>
            <w:sz w:val="24"/>
            <w:szCs w:val="24"/>
            <w:lang w:eastAsia="ru-RU"/>
          </w:rPr>
          <w:tab/>
          <w:t>19</w:t>
        </w:r>
      </w:hyperlink>
    </w:p>
    <w:p w14:paraId="0039AA09" w14:textId="77777777" w:rsidR="0086646D" w:rsidRPr="0086646D" w:rsidRDefault="001B2C54" w:rsidP="0086646D">
      <w:pPr>
        <w:tabs>
          <w:tab w:val="right" w:leader="dot" w:pos="9639"/>
        </w:tabs>
        <w:spacing w:before="120" w:line="276" w:lineRule="auto"/>
        <w:rPr>
          <w:rFonts w:eastAsiaTheme="minorEastAsia"/>
          <w:noProof/>
          <w:lang w:eastAsia="ru-RU"/>
        </w:rPr>
      </w:pPr>
      <w:hyperlink w:anchor="_Toc162370400" w:history="1">
        <w:r w:rsidR="0086646D" w:rsidRPr="0086646D">
          <w:rPr>
            <w:rFonts w:ascii="Times New Roman" w:hAnsi="Times New Roman" w:cs="Times New Roman"/>
            <w:b/>
            <w:bCs/>
            <w:noProof/>
          </w:rPr>
          <w:t>4. Контроль и оценка результатов освоения  профессионального модуля</w:t>
        </w:r>
        <w:r w:rsidR="0086646D" w:rsidRPr="0086646D">
          <w:rPr>
            <w:rFonts w:ascii="Times New Roman" w:hAnsi="Times New Roman" w:cs="Times New Roman"/>
            <w:b/>
            <w:bCs/>
            <w:noProof/>
            <w:webHidden/>
          </w:rPr>
          <w:tab/>
          <w:t>20</w:t>
        </w:r>
      </w:hyperlink>
    </w:p>
    <w:p w14:paraId="3F3CCAD9" w14:textId="77777777" w:rsidR="0086646D" w:rsidRPr="0086646D" w:rsidRDefault="0086646D" w:rsidP="0086646D">
      <w:pPr>
        <w:jc w:val="center"/>
        <w:rPr>
          <w:rFonts w:ascii="Times New Roman" w:hAnsi="Times New Roman" w:cs="Times New Roman"/>
          <w:b/>
          <w:bCs/>
        </w:rPr>
      </w:pPr>
      <w:r w:rsidRPr="0086646D">
        <w:rPr>
          <w:rFonts w:ascii="Times New Roman" w:hAnsi="Times New Roman" w:cs="Times New Roman"/>
          <w:b/>
          <w:bCs/>
        </w:rPr>
        <w:fldChar w:fldCharType="end"/>
      </w:r>
    </w:p>
    <w:p w14:paraId="1A3ECDCA" w14:textId="77777777" w:rsidR="0086646D" w:rsidRPr="0086646D" w:rsidRDefault="0086646D" w:rsidP="0086646D">
      <w:pPr>
        <w:keepNext/>
        <w:spacing w:after="120"/>
        <w:outlineLvl w:val="0"/>
        <w:rPr>
          <w:rFonts w:ascii="Times New Roman Полужирный" w:eastAsia="Segoe UI" w:hAnsi="Times New Roman Полужирный" w:cs="Times New Roman"/>
          <w:b/>
          <w:bCs/>
          <w:caps/>
          <w:kern w:val="32"/>
          <w:sz w:val="24"/>
          <w:szCs w:val="24"/>
          <w:lang w:val="x-none" w:eastAsia="x-none"/>
        </w:rPr>
        <w:sectPr w:rsidR="0086646D" w:rsidRPr="0086646D" w:rsidSect="00502F97">
          <w:headerReference w:type="even" r:id="rId12"/>
          <w:headerReference w:type="default" r:id="rId13"/>
          <w:pgSz w:w="11906" w:h="16838"/>
          <w:pgMar w:top="1134" w:right="567" w:bottom="1134" w:left="1701" w:header="709" w:footer="709" w:gutter="0"/>
          <w:cols w:space="708"/>
          <w:docGrid w:linePitch="360"/>
        </w:sectPr>
      </w:pPr>
    </w:p>
    <w:p w14:paraId="76696FE8" w14:textId="77777777" w:rsidR="0086646D" w:rsidRPr="0086646D" w:rsidRDefault="0086646D" w:rsidP="0086646D">
      <w:pPr>
        <w:keepNext/>
        <w:spacing w:after="120"/>
        <w:jc w:val="center"/>
        <w:outlineLvl w:val="0"/>
        <w:rPr>
          <w:rFonts w:ascii="Times New Roman" w:eastAsia="Segoe UI" w:hAnsi="Times New Roman" w:cs="Times New Roman"/>
          <w:b/>
          <w:bCs/>
          <w:caps/>
          <w:kern w:val="32"/>
          <w:sz w:val="24"/>
          <w:szCs w:val="24"/>
          <w:lang w:eastAsia="x-none"/>
        </w:rPr>
      </w:pPr>
      <w:r w:rsidRPr="0086646D">
        <w:rPr>
          <w:rFonts w:ascii="Times New Roman Полужирный" w:eastAsia="Segoe UI" w:hAnsi="Times New Roman Полужирный" w:cs="Times New Roman"/>
          <w:b/>
          <w:bCs/>
          <w:caps/>
          <w:kern w:val="32"/>
          <w:sz w:val="24"/>
          <w:szCs w:val="24"/>
          <w:lang w:val="x-none" w:eastAsia="x-none"/>
        </w:rPr>
        <w:lastRenderedPageBreak/>
        <w:t>1. Общая характеристика</w:t>
      </w:r>
      <w:r w:rsidRPr="0086646D">
        <w:rPr>
          <w:rFonts w:eastAsia="Segoe UI" w:cs="Times New Roman"/>
          <w:b/>
          <w:bCs/>
          <w:caps/>
          <w:kern w:val="32"/>
          <w:sz w:val="24"/>
          <w:szCs w:val="24"/>
          <w:lang w:eastAsia="x-none"/>
        </w:rPr>
        <w:t xml:space="preserve"> </w:t>
      </w:r>
      <w:r w:rsidRPr="0086646D">
        <w:rPr>
          <w:rFonts w:ascii="Times New Roman" w:eastAsia="Segoe UI" w:hAnsi="Times New Roman" w:cs="Times New Roman"/>
          <w:b/>
          <w:bCs/>
          <w:caps/>
          <w:kern w:val="32"/>
          <w:sz w:val="24"/>
          <w:szCs w:val="24"/>
          <w:lang w:eastAsia="x-none"/>
        </w:rPr>
        <w:t>РАБОЧЕЙ ПРОГРАММЫ ПРОФЕССИОНАЛЬНОГО МОДУЛЯ</w:t>
      </w:r>
    </w:p>
    <w:p w14:paraId="45F719F5" w14:textId="77777777" w:rsidR="0086646D" w:rsidRPr="0086646D" w:rsidRDefault="0086646D" w:rsidP="0086646D">
      <w:pPr>
        <w:widowControl w:val="0"/>
        <w:jc w:val="center"/>
        <w:rPr>
          <w:rFonts w:ascii="Times New Roman" w:eastAsia="Segoe UI" w:hAnsi="Times New Roman" w:cs="Times New Roman"/>
          <w:b/>
          <w:sz w:val="24"/>
          <w:szCs w:val="24"/>
          <w:lang w:eastAsia="nl-NL"/>
        </w:rPr>
      </w:pPr>
      <w:r w:rsidRPr="0086646D">
        <w:rPr>
          <w:rFonts w:ascii="Times New Roman" w:eastAsia="Segoe UI" w:hAnsi="Times New Roman" w:cs="Times New Roman"/>
          <w:b/>
          <w:sz w:val="24"/>
          <w:szCs w:val="24"/>
          <w:lang w:eastAsia="nl-NL"/>
        </w:rPr>
        <w:t>«</w:t>
      </w:r>
      <w:r w:rsidRPr="0086646D">
        <w:rPr>
          <w:rFonts w:ascii="Times New Roman" w:eastAsia="Times New Roman" w:hAnsi="Times New Roman" w:cs="Times New Roman"/>
          <w:b/>
          <w:sz w:val="24"/>
          <w:szCs w:val="24"/>
          <w:lang w:eastAsia="nl-NL"/>
        </w:rPr>
        <w:t>ПМ.02 Организационное обеспечение эксплуатации, технического обслуживания и ремонта электрического и электромеханического оборудования</w:t>
      </w:r>
      <w:r w:rsidRPr="0086646D">
        <w:rPr>
          <w:rFonts w:ascii="Times New Roman" w:eastAsia="Segoe UI" w:hAnsi="Times New Roman" w:cs="Times New Roman"/>
          <w:b/>
          <w:sz w:val="24"/>
          <w:szCs w:val="24"/>
          <w:lang w:eastAsia="nl-NL"/>
        </w:rPr>
        <w:t>»</w:t>
      </w:r>
    </w:p>
    <w:p w14:paraId="33AB9D74" w14:textId="77777777" w:rsidR="0086646D" w:rsidRPr="0086646D" w:rsidRDefault="0086646D" w:rsidP="0086646D">
      <w:pPr>
        <w:spacing w:after="200" w:line="276" w:lineRule="auto"/>
        <w:rPr>
          <w:rFonts w:ascii="Times New Roman" w:eastAsia="Segoe UI" w:hAnsi="Times New Roman" w:cs="Times New Roman"/>
          <w:sz w:val="24"/>
          <w:szCs w:val="24"/>
          <w:lang w:eastAsia="nl-NL"/>
        </w:rPr>
      </w:pPr>
    </w:p>
    <w:p w14:paraId="59C42FA0" w14:textId="77777777" w:rsidR="0086646D" w:rsidRPr="0086646D" w:rsidRDefault="0086646D" w:rsidP="0086646D">
      <w:pPr>
        <w:numPr>
          <w:ilvl w:val="1"/>
          <w:numId w:val="14"/>
        </w:numPr>
        <w:spacing w:after="120" w:line="276" w:lineRule="auto"/>
        <w:ind w:left="0" w:firstLine="567"/>
        <w:outlineLvl w:val="1"/>
        <w:rPr>
          <w:rFonts w:ascii="Times New Roman" w:eastAsia="Segoe UI" w:hAnsi="Times New Roman" w:cs="Times New Roman"/>
          <w:b/>
          <w:bCs/>
          <w:color w:val="5A5A5A" w:themeColor="text1" w:themeTint="A5"/>
          <w:spacing w:val="15"/>
          <w:sz w:val="24"/>
          <w:szCs w:val="24"/>
          <w:lang w:eastAsia="ru-RU"/>
        </w:rPr>
      </w:pPr>
      <w:r w:rsidRPr="0086646D">
        <w:rPr>
          <w:rFonts w:ascii="Times New Roman" w:eastAsia="Segoe UI" w:hAnsi="Times New Roman" w:cs="Times New Roman"/>
          <w:b/>
          <w:bCs/>
          <w:color w:val="5A5A5A" w:themeColor="text1" w:themeTint="A5"/>
          <w:spacing w:val="15"/>
          <w:sz w:val="24"/>
          <w:szCs w:val="24"/>
          <w:lang w:eastAsia="ru-RU"/>
        </w:rPr>
        <w:t xml:space="preserve">Цель и место профессионального модуля в структуре образовательной программы </w:t>
      </w:r>
    </w:p>
    <w:p w14:paraId="5663E7B6" w14:textId="77777777" w:rsidR="0086646D" w:rsidRPr="0086646D" w:rsidRDefault="0086646D" w:rsidP="0086646D">
      <w:pPr>
        <w:suppressAutoHyphens/>
        <w:spacing w:line="276" w:lineRule="auto"/>
        <w:ind w:firstLine="567"/>
        <w:contextualSpacing/>
        <w:jc w:val="both"/>
        <w:rPr>
          <w:rFonts w:ascii="Times New Roman" w:eastAsia="Times New Roman" w:hAnsi="Times New Roman" w:cs="Times New Roman"/>
          <w:sz w:val="24"/>
          <w:szCs w:val="24"/>
          <w:lang w:eastAsia="ru-RU"/>
        </w:rPr>
      </w:pPr>
      <w:r w:rsidRPr="0086646D">
        <w:rPr>
          <w:rFonts w:ascii="Times New Roman" w:eastAsia="Times New Roman" w:hAnsi="Times New Roman" w:cs="Times New Roman"/>
          <w:sz w:val="24"/>
          <w:szCs w:val="24"/>
          <w:lang w:eastAsia="ru-RU"/>
        </w:rPr>
        <w:t xml:space="preserve">Цель модуля: освоение вида деятельности </w:t>
      </w:r>
      <w:r w:rsidRPr="0086646D">
        <w:rPr>
          <w:rFonts w:ascii="Times New Roman" w:eastAsia="Times New Roman" w:hAnsi="Times New Roman" w:cs="Times New Roman"/>
          <w:iCs/>
          <w:sz w:val="24"/>
          <w:szCs w:val="24"/>
          <w:lang w:eastAsia="ru-RU"/>
        </w:rPr>
        <w:t>«О</w:t>
      </w:r>
      <w:r w:rsidRPr="0086646D">
        <w:rPr>
          <w:rFonts w:ascii="Times New Roman" w:hAnsi="Times New Roman" w:cs="Times New Roman"/>
          <w:iCs/>
          <w:sz w:val="24"/>
          <w:szCs w:val="24"/>
        </w:rPr>
        <w:t>рганизационное обеспечение эксплуатации, технического обслуживания и ремонта электрического и электромеханического оборудования</w:t>
      </w:r>
      <w:r w:rsidRPr="0086646D">
        <w:rPr>
          <w:rFonts w:ascii="Times New Roman" w:eastAsia="Times New Roman" w:hAnsi="Times New Roman" w:cs="Times New Roman"/>
          <w:bCs/>
          <w:iCs/>
          <w:sz w:val="24"/>
          <w:szCs w:val="24"/>
          <w:lang w:eastAsia="ru-RU"/>
        </w:rPr>
        <w:t>»</w:t>
      </w:r>
      <w:r w:rsidRPr="0086646D">
        <w:rPr>
          <w:rFonts w:ascii="Times New Roman" w:eastAsia="Times New Roman" w:hAnsi="Times New Roman" w:cs="Times New Roman"/>
          <w:sz w:val="24"/>
          <w:szCs w:val="24"/>
          <w:lang w:eastAsia="ru-RU"/>
        </w:rPr>
        <w:t>.</w:t>
      </w:r>
    </w:p>
    <w:p w14:paraId="51BD221C" w14:textId="77777777" w:rsidR="0086646D" w:rsidRPr="0086646D" w:rsidRDefault="0086646D" w:rsidP="0086646D">
      <w:pPr>
        <w:suppressAutoHyphens/>
        <w:spacing w:line="276" w:lineRule="auto"/>
        <w:ind w:firstLine="567"/>
        <w:contextualSpacing/>
        <w:jc w:val="both"/>
        <w:rPr>
          <w:rFonts w:ascii="Times New Roman" w:hAnsi="Times New Roman" w:cs="Times New Roman"/>
        </w:rPr>
      </w:pPr>
      <w:r w:rsidRPr="0086646D">
        <w:rPr>
          <w:rFonts w:ascii="Times New Roman" w:hAnsi="Times New Roman" w:cs="Times New Roman"/>
          <w:sz w:val="24"/>
          <w:szCs w:val="24"/>
        </w:rPr>
        <w:t xml:space="preserve">Профессиональный модуль включен в обязательную часть образовательной программы </w:t>
      </w:r>
    </w:p>
    <w:p w14:paraId="5FD262B6" w14:textId="77777777" w:rsidR="0086646D" w:rsidRPr="0086646D" w:rsidRDefault="0086646D" w:rsidP="0086646D">
      <w:pPr>
        <w:spacing w:after="120" w:line="276" w:lineRule="auto"/>
        <w:outlineLvl w:val="1"/>
        <w:rPr>
          <w:rFonts w:ascii="Times New Roman" w:eastAsia="Segoe UI" w:hAnsi="Times New Roman" w:cs="Times New Roman"/>
          <w:b/>
          <w:bCs/>
          <w:color w:val="5A5A5A" w:themeColor="text1" w:themeTint="A5"/>
          <w:spacing w:val="15"/>
          <w:sz w:val="24"/>
          <w:szCs w:val="24"/>
          <w:lang w:eastAsia="ru-RU"/>
        </w:rPr>
      </w:pPr>
    </w:p>
    <w:p w14:paraId="2521D874" w14:textId="77777777" w:rsidR="0086646D" w:rsidRPr="0086646D" w:rsidRDefault="0086646D" w:rsidP="0086646D">
      <w:pPr>
        <w:spacing w:after="120" w:line="276" w:lineRule="auto"/>
        <w:outlineLvl w:val="1"/>
        <w:rPr>
          <w:rFonts w:ascii="Times New Roman" w:eastAsia="Segoe UI" w:hAnsi="Times New Roman" w:cs="Times New Roman"/>
          <w:b/>
          <w:bCs/>
          <w:color w:val="5A5A5A" w:themeColor="text1" w:themeTint="A5"/>
          <w:spacing w:val="15"/>
          <w:sz w:val="24"/>
          <w:szCs w:val="24"/>
          <w:lang w:eastAsia="ru-RU"/>
        </w:rPr>
      </w:pPr>
      <w:r w:rsidRPr="0086646D">
        <w:rPr>
          <w:rFonts w:ascii="Times New Roman" w:eastAsia="Segoe UI" w:hAnsi="Times New Roman" w:cs="Times New Roman"/>
          <w:b/>
          <w:bCs/>
          <w:color w:val="5A5A5A" w:themeColor="text1" w:themeTint="A5"/>
          <w:spacing w:val="15"/>
          <w:sz w:val="24"/>
          <w:szCs w:val="24"/>
          <w:lang w:eastAsia="ru-RU"/>
        </w:rPr>
        <w:t>1.2 Планируемые результаты освоения профессионального модуля</w:t>
      </w:r>
    </w:p>
    <w:p w14:paraId="1E79A90B" w14:textId="77777777" w:rsidR="0086646D" w:rsidRPr="0086646D" w:rsidRDefault="0086646D" w:rsidP="0086646D">
      <w:pPr>
        <w:spacing w:line="276" w:lineRule="auto"/>
        <w:ind w:firstLine="709"/>
        <w:jc w:val="both"/>
        <w:rPr>
          <w:rFonts w:ascii="Times New Roman" w:eastAsia="Times New Roman" w:hAnsi="Times New Roman" w:cs="Times New Roman"/>
          <w:sz w:val="24"/>
          <w:szCs w:val="24"/>
          <w:lang w:eastAsia="ru-RU"/>
        </w:rPr>
      </w:pPr>
      <w:r w:rsidRPr="0086646D">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ОПОП-П).</w:t>
      </w:r>
    </w:p>
    <w:p w14:paraId="3C56C8BD" w14:textId="77777777" w:rsidR="0086646D" w:rsidRPr="0086646D" w:rsidRDefault="0086646D" w:rsidP="0086646D">
      <w:pPr>
        <w:spacing w:after="120" w:line="276" w:lineRule="auto"/>
        <w:ind w:firstLine="709"/>
        <w:rPr>
          <w:rFonts w:ascii="Times New Roman" w:hAnsi="Times New Roman" w:cs="Times New Roman"/>
          <w:bCs/>
          <w:sz w:val="24"/>
          <w:szCs w:val="24"/>
        </w:rPr>
      </w:pPr>
      <w:r w:rsidRPr="0086646D">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8"/>
        <w:gridCol w:w="2827"/>
        <w:gridCol w:w="2827"/>
        <w:gridCol w:w="2856"/>
      </w:tblGrid>
      <w:tr w:rsidR="0086646D" w:rsidRPr="0086646D" w14:paraId="5B82F535" w14:textId="77777777" w:rsidTr="0097440A">
        <w:tc>
          <w:tcPr>
            <w:tcW w:w="1118" w:type="dxa"/>
            <w:tcBorders>
              <w:top w:val="single" w:sz="4" w:space="0" w:color="auto"/>
              <w:left w:val="single" w:sz="4" w:space="0" w:color="auto"/>
              <w:right w:val="single" w:sz="4" w:space="0" w:color="auto"/>
            </w:tcBorders>
          </w:tcPr>
          <w:p w14:paraId="685FC7E9" w14:textId="77777777" w:rsidR="0086646D" w:rsidRPr="0086646D" w:rsidRDefault="0086646D" w:rsidP="0086646D">
            <w:pPr>
              <w:rPr>
                <w:rFonts w:ascii="Times New Roman" w:hAnsi="Times New Roman" w:cs="Times New Roman"/>
                <w:b/>
                <w:sz w:val="24"/>
                <w:szCs w:val="24"/>
              </w:rPr>
            </w:pPr>
            <w:r w:rsidRPr="0086646D">
              <w:rPr>
                <w:rFonts w:ascii="Times New Roman" w:hAnsi="Times New Roman" w:cs="Times New Roman"/>
                <w:b/>
                <w:sz w:val="24"/>
                <w:szCs w:val="24"/>
              </w:rPr>
              <w:t xml:space="preserve">Код </w:t>
            </w:r>
            <w:r w:rsidRPr="0086646D">
              <w:rPr>
                <w:rFonts w:ascii="Times New Roman" w:hAnsi="Times New Roman" w:cs="Times New Roman"/>
                <w:b/>
                <w:iCs/>
                <w:sz w:val="24"/>
                <w:szCs w:val="24"/>
              </w:rPr>
              <w:t>ОК</w:t>
            </w:r>
            <w:r w:rsidRPr="0086646D">
              <w:rPr>
                <w:rFonts w:ascii="Times New Roman" w:hAnsi="Times New Roman" w:cs="Times New Roman"/>
                <w:b/>
                <w:i/>
                <w:sz w:val="24"/>
                <w:szCs w:val="24"/>
              </w:rPr>
              <w:t xml:space="preserve">, </w:t>
            </w:r>
            <w:r w:rsidRPr="0086646D">
              <w:rPr>
                <w:rFonts w:ascii="Times New Roman" w:hAnsi="Times New Roman" w:cs="Times New Roman"/>
                <w:b/>
                <w:iCs/>
                <w:sz w:val="24"/>
                <w:szCs w:val="24"/>
              </w:rPr>
              <w:t>ПК</w:t>
            </w:r>
          </w:p>
        </w:tc>
        <w:tc>
          <w:tcPr>
            <w:tcW w:w="2827" w:type="dxa"/>
            <w:tcBorders>
              <w:top w:val="single" w:sz="4" w:space="0" w:color="auto"/>
              <w:left w:val="single" w:sz="4" w:space="0" w:color="auto"/>
              <w:right w:val="single" w:sz="4" w:space="0" w:color="auto"/>
            </w:tcBorders>
          </w:tcPr>
          <w:p w14:paraId="3D8519E6" w14:textId="77777777" w:rsidR="0086646D" w:rsidRPr="0086646D" w:rsidRDefault="0086646D" w:rsidP="0086646D">
            <w:pPr>
              <w:jc w:val="center"/>
              <w:rPr>
                <w:rFonts w:ascii="Times New Roman" w:hAnsi="Times New Roman" w:cs="Times New Roman"/>
                <w:b/>
                <w:sz w:val="24"/>
                <w:szCs w:val="24"/>
              </w:rPr>
            </w:pPr>
            <w:r w:rsidRPr="0086646D">
              <w:rPr>
                <w:rFonts w:ascii="Times New Roman" w:hAnsi="Times New Roman" w:cs="Times New Roman"/>
                <w:b/>
                <w:sz w:val="24"/>
                <w:szCs w:val="24"/>
              </w:rPr>
              <w:t>Уметь</w:t>
            </w:r>
          </w:p>
        </w:tc>
        <w:tc>
          <w:tcPr>
            <w:tcW w:w="2827" w:type="dxa"/>
            <w:tcBorders>
              <w:top w:val="single" w:sz="4" w:space="0" w:color="auto"/>
              <w:left w:val="single" w:sz="4" w:space="0" w:color="auto"/>
              <w:bottom w:val="single" w:sz="4" w:space="0" w:color="auto"/>
              <w:right w:val="single" w:sz="4" w:space="0" w:color="auto"/>
            </w:tcBorders>
            <w:shd w:val="clear" w:color="auto" w:fill="auto"/>
          </w:tcPr>
          <w:p w14:paraId="363F67BE" w14:textId="77777777" w:rsidR="0086646D" w:rsidRPr="0086646D" w:rsidRDefault="0086646D" w:rsidP="0086646D">
            <w:pPr>
              <w:jc w:val="center"/>
              <w:rPr>
                <w:rFonts w:ascii="Times New Roman" w:hAnsi="Times New Roman" w:cs="Times New Roman"/>
                <w:b/>
                <w:i/>
                <w:sz w:val="24"/>
                <w:szCs w:val="24"/>
              </w:rPr>
            </w:pPr>
            <w:r w:rsidRPr="0086646D">
              <w:rPr>
                <w:rFonts w:ascii="Times New Roman" w:hAnsi="Times New Roman" w:cs="Times New Roman"/>
                <w:b/>
                <w:sz w:val="24"/>
                <w:szCs w:val="24"/>
              </w:rPr>
              <w:t>Знать</w:t>
            </w:r>
          </w:p>
        </w:tc>
        <w:tc>
          <w:tcPr>
            <w:tcW w:w="2856" w:type="dxa"/>
            <w:tcBorders>
              <w:top w:val="single" w:sz="4" w:space="0" w:color="auto"/>
              <w:left w:val="single" w:sz="4" w:space="0" w:color="auto"/>
              <w:bottom w:val="single" w:sz="4" w:space="0" w:color="auto"/>
              <w:right w:val="single" w:sz="4" w:space="0" w:color="auto"/>
            </w:tcBorders>
          </w:tcPr>
          <w:p w14:paraId="397BC009" w14:textId="77777777" w:rsidR="0086646D" w:rsidRPr="0086646D" w:rsidRDefault="0086646D" w:rsidP="0086646D">
            <w:pPr>
              <w:jc w:val="center"/>
              <w:rPr>
                <w:rFonts w:ascii="Times New Roman" w:hAnsi="Times New Roman" w:cs="Times New Roman"/>
                <w:b/>
                <w:i/>
                <w:sz w:val="24"/>
                <w:szCs w:val="24"/>
              </w:rPr>
            </w:pPr>
            <w:r w:rsidRPr="0086646D">
              <w:rPr>
                <w:rFonts w:ascii="Times New Roman" w:hAnsi="Times New Roman" w:cs="Times New Roman"/>
                <w:b/>
                <w:sz w:val="24"/>
                <w:szCs w:val="24"/>
              </w:rPr>
              <w:t>Владеть навыками</w:t>
            </w:r>
          </w:p>
        </w:tc>
      </w:tr>
      <w:tr w:rsidR="0086646D" w:rsidRPr="0086646D" w14:paraId="15480F37" w14:textId="77777777" w:rsidTr="0097440A">
        <w:tc>
          <w:tcPr>
            <w:tcW w:w="1118" w:type="dxa"/>
            <w:tcBorders>
              <w:top w:val="single" w:sz="4" w:space="0" w:color="auto"/>
              <w:left w:val="single" w:sz="4" w:space="0" w:color="auto"/>
              <w:right w:val="single" w:sz="4" w:space="0" w:color="auto"/>
            </w:tcBorders>
          </w:tcPr>
          <w:p w14:paraId="4A05C739" w14:textId="77777777" w:rsidR="0086646D" w:rsidRPr="0086646D" w:rsidRDefault="0086646D" w:rsidP="0086646D">
            <w:pPr>
              <w:rPr>
                <w:rFonts w:ascii="Times New Roman" w:hAnsi="Times New Roman" w:cs="Times New Roman"/>
                <w:bCs/>
              </w:rPr>
            </w:pPr>
            <w:r w:rsidRPr="0086646D">
              <w:rPr>
                <w:rFonts w:ascii="Times New Roman" w:hAnsi="Times New Roman" w:cs="Times New Roman"/>
                <w:bCs/>
              </w:rPr>
              <w:t>ОК.01</w:t>
            </w:r>
          </w:p>
        </w:tc>
        <w:tc>
          <w:tcPr>
            <w:tcW w:w="2827" w:type="dxa"/>
            <w:tcBorders>
              <w:top w:val="single" w:sz="4" w:space="0" w:color="auto"/>
              <w:left w:val="single" w:sz="4" w:space="0" w:color="auto"/>
              <w:right w:val="single" w:sz="4" w:space="0" w:color="auto"/>
            </w:tcBorders>
          </w:tcPr>
          <w:p w14:paraId="5AB8AECC" w14:textId="77777777" w:rsidR="0086646D" w:rsidRPr="0086646D" w:rsidRDefault="0086646D" w:rsidP="0086646D">
            <w:pPr>
              <w:rPr>
                <w:rFonts w:ascii="Times New Roman" w:hAnsi="Times New Roman" w:cs="Times New Roman"/>
              </w:rPr>
            </w:pPr>
            <w:r w:rsidRPr="0086646D">
              <w:rPr>
                <w:rFonts w:ascii="Times New Roman" w:hAnsi="Times New Roman" w:cs="Times New Roman"/>
              </w:rPr>
              <w:t>распознавать задачу и/или проблему в профессиональном и/или социальном контексте, анализировать и выделять её составные части</w:t>
            </w:r>
          </w:p>
          <w:p w14:paraId="7A16A0D2" w14:textId="77777777" w:rsidR="0086646D" w:rsidRPr="0086646D" w:rsidRDefault="0086646D" w:rsidP="0086646D">
            <w:pPr>
              <w:rPr>
                <w:rFonts w:ascii="Times New Roman" w:hAnsi="Times New Roman" w:cs="Times New Roman"/>
              </w:rPr>
            </w:pPr>
            <w:r w:rsidRPr="0086646D">
              <w:rPr>
                <w:rFonts w:ascii="Times New Roman" w:hAnsi="Times New Roman" w:cs="Times New Roman"/>
              </w:rPr>
              <w:t>определять этапы решения задачи, составлять план действия, реализовывать составленный план, определять необходимые ресурсы</w:t>
            </w:r>
          </w:p>
          <w:p w14:paraId="51249AE3" w14:textId="77777777" w:rsidR="0086646D" w:rsidRPr="0086646D" w:rsidRDefault="0086646D" w:rsidP="0086646D">
            <w:pPr>
              <w:rPr>
                <w:rFonts w:ascii="Times New Roman" w:hAnsi="Times New Roman" w:cs="Times New Roman"/>
              </w:rPr>
            </w:pPr>
            <w:r w:rsidRPr="0086646D">
              <w:rPr>
                <w:rFonts w:ascii="Times New Roman" w:hAnsi="Times New Roman" w:cs="Times New Roman"/>
              </w:rPr>
              <w:t>выявлять и эффективно искать информацию, необходимую для решения задачи и/или проблемы</w:t>
            </w:r>
          </w:p>
          <w:p w14:paraId="0456E763" w14:textId="77777777" w:rsidR="0086646D" w:rsidRPr="0086646D" w:rsidRDefault="0086646D" w:rsidP="0086646D">
            <w:pPr>
              <w:rPr>
                <w:rFonts w:ascii="Times New Roman" w:hAnsi="Times New Roman" w:cs="Times New Roman"/>
              </w:rPr>
            </w:pPr>
            <w:r w:rsidRPr="0086646D">
              <w:rPr>
                <w:rFonts w:ascii="Times New Roman" w:hAnsi="Times New Roman" w:cs="Times New Roman"/>
              </w:rPr>
              <w:t>владеть актуальными методами работы в профессиональной и смежных сферах</w:t>
            </w:r>
          </w:p>
          <w:p w14:paraId="14F76A2E" w14:textId="77777777" w:rsidR="0086646D" w:rsidRPr="0086646D" w:rsidRDefault="0086646D" w:rsidP="0086646D">
            <w:pPr>
              <w:rPr>
                <w:rFonts w:ascii="Times New Roman" w:hAnsi="Times New Roman" w:cs="Times New Roman"/>
                <w:bCs/>
              </w:rPr>
            </w:pPr>
            <w:r w:rsidRPr="0086646D">
              <w:rPr>
                <w:rFonts w:ascii="Times New Roman" w:hAnsi="Times New Roman" w:cs="Times New Roman"/>
              </w:rPr>
              <w:t>оценивать результат и последствия своих действий (самостоятельно или с помощью наставника)</w:t>
            </w:r>
            <w:r w:rsidRPr="0086646D">
              <w:rPr>
                <w:rFonts w:ascii="Times New Roman" w:hAnsi="Times New Roman" w:cs="Times New Roman"/>
                <w:bCs/>
              </w:rPr>
              <w:t xml:space="preserve"> </w:t>
            </w:r>
          </w:p>
        </w:tc>
        <w:tc>
          <w:tcPr>
            <w:tcW w:w="2827" w:type="dxa"/>
            <w:tcBorders>
              <w:top w:val="single" w:sz="4" w:space="0" w:color="auto"/>
              <w:left w:val="single" w:sz="4" w:space="0" w:color="auto"/>
              <w:bottom w:val="single" w:sz="4" w:space="0" w:color="auto"/>
              <w:right w:val="single" w:sz="4" w:space="0" w:color="auto"/>
            </w:tcBorders>
            <w:shd w:val="clear" w:color="auto" w:fill="auto"/>
          </w:tcPr>
          <w:p w14:paraId="72B11670" w14:textId="77777777" w:rsidR="0086646D" w:rsidRPr="0086646D" w:rsidRDefault="0086646D" w:rsidP="0086646D">
            <w:pPr>
              <w:rPr>
                <w:rFonts w:ascii="Times New Roman" w:hAnsi="Times New Roman" w:cs="Times New Roman"/>
              </w:rPr>
            </w:pPr>
            <w:r w:rsidRPr="0086646D">
              <w:rPr>
                <w:rFonts w:ascii="Times New Roman" w:hAnsi="Times New Roman" w:cs="Times New Roman"/>
              </w:rPr>
              <w:t xml:space="preserve">актуальный профессиональный и социальный контекст, в котором приходится работать и жить </w:t>
            </w:r>
          </w:p>
          <w:p w14:paraId="0EB6BB94" w14:textId="77777777" w:rsidR="0086646D" w:rsidRPr="0086646D" w:rsidRDefault="0086646D" w:rsidP="0086646D">
            <w:pPr>
              <w:rPr>
                <w:rFonts w:ascii="Times New Roman" w:hAnsi="Times New Roman" w:cs="Times New Roman"/>
              </w:rPr>
            </w:pPr>
            <w:r w:rsidRPr="0086646D">
              <w:rPr>
                <w:rFonts w:ascii="Times New Roman" w:hAnsi="Times New Roman" w:cs="Times New Roman"/>
              </w:rPr>
              <w:t>структура плана для решения задач, алгоритмы выполнения работ в профессиональной и смежных областях</w:t>
            </w:r>
          </w:p>
          <w:p w14:paraId="1346DE08" w14:textId="77777777" w:rsidR="0086646D" w:rsidRPr="0086646D" w:rsidRDefault="0086646D" w:rsidP="0086646D">
            <w:pPr>
              <w:rPr>
                <w:rFonts w:ascii="Times New Roman" w:hAnsi="Times New Roman" w:cs="Times New Roman"/>
              </w:rPr>
            </w:pPr>
            <w:r w:rsidRPr="0086646D">
              <w:rPr>
                <w:rFonts w:ascii="Times New Roman" w:hAnsi="Times New Roman" w:cs="Times New Roman"/>
              </w:rPr>
              <w:t>основные источники информации и ресурсы для решения задач и/или проблем в профессиональном и/или социальном контексте</w:t>
            </w:r>
          </w:p>
          <w:p w14:paraId="20C09467" w14:textId="77777777" w:rsidR="0086646D" w:rsidRPr="0086646D" w:rsidRDefault="0086646D" w:rsidP="0086646D">
            <w:pPr>
              <w:rPr>
                <w:rFonts w:ascii="Times New Roman" w:hAnsi="Times New Roman" w:cs="Times New Roman"/>
              </w:rPr>
            </w:pPr>
            <w:r w:rsidRPr="0086646D">
              <w:rPr>
                <w:rFonts w:ascii="Times New Roman" w:hAnsi="Times New Roman" w:cs="Times New Roman"/>
              </w:rPr>
              <w:t>методы работы в профессиональной и смежных сферах</w:t>
            </w:r>
          </w:p>
          <w:p w14:paraId="1709EF70" w14:textId="77777777" w:rsidR="0086646D" w:rsidRPr="0086646D" w:rsidRDefault="0086646D" w:rsidP="0086646D">
            <w:pPr>
              <w:rPr>
                <w:rFonts w:ascii="Times New Roman" w:hAnsi="Times New Roman" w:cs="Times New Roman"/>
                <w:bCs/>
                <w:i/>
              </w:rPr>
            </w:pPr>
            <w:r w:rsidRPr="0086646D">
              <w:rPr>
                <w:rFonts w:ascii="Times New Roman" w:hAnsi="Times New Roman" w:cs="Times New Roman"/>
              </w:rPr>
              <w:t>порядок оценки результатов решения задач профессиональной деятельности</w:t>
            </w:r>
          </w:p>
        </w:tc>
        <w:tc>
          <w:tcPr>
            <w:tcW w:w="2856" w:type="dxa"/>
            <w:tcBorders>
              <w:top w:val="single" w:sz="4" w:space="0" w:color="auto"/>
              <w:left w:val="single" w:sz="4" w:space="0" w:color="auto"/>
              <w:bottom w:val="single" w:sz="4" w:space="0" w:color="auto"/>
              <w:right w:val="single" w:sz="4" w:space="0" w:color="auto"/>
            </w:tcBorders>
          </w:tcPr>
          <w:p w14:paraId="7333621E" w14:textId="77777777" w:rsidR="0086646D" w:rsidRPr="0086646D" w:rsidRDefault="0086646D" w:rsidP="0086646D">
            <w:pPr>
              <w:jc w:val="center"/>
              <w:rPr>
                <w:rFonts w:ascii="Times New Roman" w:hAnsi="Times New Roman" w:cs="Times New Roman"/>
                <w:bCs/>
                <w:i/>
              </w:rPr>
            </w:pPr>
            <w:r w:rsidRPr="0086646D">
              <w:rPr>
                <w:rFonts w:ascii="Times New Roman" w:hAnsi="Times New Roman" w:cs="Times New Roman"/>
                <w:bCs/>
                <w:i/>
              </w:rPr>
              <w:t>-</w:t>
            </w:r>
          </w:p>
        </w:tc>
      </w:tr>
      <w:tr w:rsidR="0086646D" w:rsidRPr="0086646D" w14:paraId="3957A237" w14:textId="77777777" w:rsidTr="0097440A">
        <w:tc>
          <w:tcPr>
            <w:tcW w:w="1118" w:type="dxa"/>
            <w:tcBorders>
              <w:left w:val="single" w:sz="4" w:space="0" w:color="auto"/>
              <w:bottom w:val="single" w:sz="4" w:space="0" w:color="auto"/>
              <w:right w:val="single" w:sz="4" w:space="0" w:color="auto"/>
            </w:tcBorders>
          </w:tcPr>
          <w:p w14:paraId="087C5D44" w14:textId="77777777" w:rsidR="0086646D" w:rsidRPr="0086646D" w:rsidRDefault="0086646D" w:rsidP="0086646D">
            <w:pPr>
              <w:rPr>
                <w:rFonts w:ascii="Times New Roman" w:hAnsi="Times New Roman" w:cs="Times New Roman"/>
                <w:bCs/>
              </w:rPr>
            </w:pPr>
            <w:r w:rsidRPr="0086646D">
              <w:rPr>
                <w:rFonts w:ascii="Times New Roman" w:hAnsi="Times New Roman" w:cs="Times New Roman"/>
                <w:bCs/>
              </w:rPr>
              <w:t>ОК.02</w:t>
            </w:r>
          </w:p>
        </w:tc>
        <w:tc>
          <w:tcPr>
            <w:tcW w:w="2827" w:type="dxa"/>
            <w:tcBorders>
              <w:left w:val="single" w:sz="4" w:space="0" w:color="auto"/>
              <w:bottom w:val="single" w:sz="4" w:space="0" w:color="auto"/>
              <w:right w:val="single" w:sz="4" w:space="0" w:color="auto"/>
            </w:tcBorders>
          </w:tcPr>
          <w:p w14:paraId="2612BA98" w14:textId="77777777" w:rsidR="0086646D" w:rsidRPr="0086646D" w:rsidRDefault="0086646D" w:rsidP="0086646D">
            <w:pPr>
              <w:rPr>
                <w:rFonts w:ascii="Times New Roman" w:hAnsi="Times New Roman" w:cs="Times New Roman"/>
              </w:rPr>
            </w:pPr>
            <w:r w:rsidRPr="0086646D">
              <w:rPr>
                <w:rFonts w:ascii="Times New Roman" w:hAnsi="Times New Roman" w:cs="Times New Roman"/>
              </w:rPr>
              <w:t xml:space="preserve">определять задачи для поиска информации, планировать процесс поиска, выбирать </w:t>
            </w:r>
            <w:r w:rsidRPr="0086646D">
              <w:rPr>
                <w:rFonts w:ascii="Times New Roman" w:hAnsi="Times New Roman" w:cs="Times New Roman"/>
              </w:rPr>
              <w:lastRenderedPageBreak/>
              <w:t>необходимые источники информации</w:t>
            </w:r>
          </w:p>
          <w:p w14:paraId="378D183C" w14:textId="77777777" w:rsidR="0086646D" w:rsidRPr="0086646D" w:rsidRDefault="0086646D" w:rsidP="0086646D">
            <w:pPr>
              <w:rPr>
                <w:rFonts w:ascii="Times New Roman" w:hAnsi="Times New Roman" w:cs="Times New Roman"/>
                <w:b/>
              </w:rPr>
            </w:pPr>
            <w:r w:rsidRPr="0086646D">
              <w:rPr>
                <w:rFonts w:ascii="Times New Roman" w:hAnsi="Times New Roman" w:cs="Times New Roman"/>
              </w:rPr>
              <w:t>выделять наиболее значимое в перечне информации, структурировать получаемую информацию, оформлять результаты поиска</w:t>
            </w:r>
          </w:p>
          <w:p w14:paraId="3AE7866C" w14:textId="77777777" w:rsidR="0086646D" w:rsidRPr="0086646D" w:rsidRDefault="0086646D" w:rsidP="0086646D">
            <w:pPr>
              <w:rPr>
                <w:rFonts w:ascii="Times New Roman" w:hAnsi="Times New Roman" w:cs="Times New Roman"/>
                <w:b/>
              </w:rPr>
            </w:pPr>
            <w:r w:rsidRPr="0086646D">
              <w:rPr>
                <w:rFonts w:ascii="Times New Roman" w:hAnsi="Times New Roman" w:cs="Times New Roman"/>
              </w:rPr>
              <w:t>оценивать практическую значимость результатов поиска</w:t>
            </w:r>
          </w:p>
          <w:p w14:paraId="5F1CA1CB" w14:textId="77777777" w:rsidR="0086646D" w:rsidRPr="0086646D" w:rsidRDefault="0086646D" w:rsidP="0086646D">
            <w:pPr>
              <w:rPr>
                <w:rFonts w:ascii="Times New Roman" w:hAnsi="Times New Roman" w:cs="Times New Roman"/>
                <w:b/>
              </w:rPr>
            </w:pPr>
            <w:r w:rsidRPr="0086646D">
              <w:rPr>
                <w:rFonts w:ascii="Times New Roman" w:hAnsi="Times New Roman" w:cs="Times New Roman"/>
              </w:rPr>
              <w:t>применять средства информационных технологий для решения профессиональных задач</w:t>
            </w:r>
          </w:p>
          <w:p w14:paraId="6877CA4D" w14:textId="77777777" w:rsidR="0086646D" w:rsidRPr="0086646D" w:rsidRDefault="0086646D" w:rsidP="0086646D">
            <w:pPr>
              <w:rPr>
                <w:rFonts w:ascii="Times New Roman" w:hAnsi="Times New Roman" w:cs="Times New Roman"/>
                <w:b/>
              </w:rPr>
            </w:pPr>
            <w:r w:rsidRPr="0086646D">
              <w:rPr>
                <w:rFonts w:ascii="Times New Roman" w:hAnsi="Times New Roman" w:cs="Times New Roman"/>
              </w:rPr>
              <w:t>использовать современное программное обеспечение в профессиональной деятельности</w:t>
            </w:r>
          </w:p>
          <w:p w14:paraId="5698D8D8" w14:textId="77777777" w:rsidR="0086646D" w:rsidRPr="0086646D" w:rsidRDefault="0086646D" w:rsidP="0086646D">
            <w:pPr>
              <w:rPr>
                <w:rFonts w:ascii="Times New Roman" w:hAnsi="Times New Roman" w:cs="Times New Roman"/>
                <w:bCs/>
              </w:rPr>
            </w:pPr>
            <w:r w:rsidRPr="0086646D">
              <w:rPr>
                <w:rFonts w:ascii="Times New Roman" w:hAnsi="Times New Roman" w:cs="Times New Roman"/>
              </w:rPr>
              <w:t>использовать различные цифровые средства для решения профессиональных задач</w:t>
            </w:r>
          </w:p>
        </w:tc>
        <w:tc>
          <w:tcPr>
            <w:tcW w:w="2827" w:type="dxa"/>
            <w:tcBorders>
              <w:top w:val="single" w:sz="4" w:space="0" w:color="auto"/>
              <w:left w:val="single" w:sz="4" w:space="0" w:color="auto"/>
              <w:bottom w:val="single" w:sz="4" w:space="0" w:color="auto"/>
              <w:right w:val="single" w:sz="4" w:space="0" w:color="auto"/>
            </w:tcBorders>
            <w:shd w:val="clear" w:color="auto" w:fill="auto"/>
          </w:tcPr>
          <w:p w14:paraId="40C3AD63" w14:textId="77777777" w:rsidR="0086646D" w:rsidRPr="0086646D" w:rsidRDefault="0086646D" w:rsidP="0086646D">
            <w:pPr>
              <w:rPr>
                <w:rFonts w:ascii="Times New Roman" w:hAnsi="Times New Roman" w:cs="Times New Roman"/>
                <w:b/>
              </w:rPr>
            </w:pPr>
            <w:r w:rsidRPr="0086646D">
              <w:rPr>
                <w:rFonts w:ascii="Times New Roman" w:hAnsi="Times New Roman" w:cs="Times New Roman"/>
              </w:rPr>
              <w:lastRenderedPageBreak/>
              <w:t>номенклатура информационных источников, применяемых в профессиональной деятельности</w:t>
            </w:r>
          </w:p>
          <w:p w14:paraId="2DDF7D6B" w14:textId="77777777" w:rsidR="0086646D" w:rsidRPr="0086646D" w:rsidRDefault="0086646D" w:rsidP="0086646D">
            <w:pPr>
              <w:rPr>
                <w:rFonts w:ascii="Times New Roman" w:hAnsi="Times New Roman" w:cs="Times New Roman"/>
                <w:b/>
              </w:rPr>
            </w:pPr>
            <w:r w:rsidRPr="0086646D">
              <w:rPr>
                <w:rFonts w:ascii="Times New Roman" w:hAnsi="Times New Roman" w:cs="Times New Roman"/>
              </w:rPr>
              <w:lastRenderedPageBreak/>
              <w:t>приемы структурирования информации</w:t>
            </w:r>
          </w:p>
          <w:p w14:paraId="71DB2C2A" w14:textId="77777777" w:rsidR="0086646D" w:rsidRPr="0086646D" w:rsidRDefault="0086646D" w:rsidP="0086646D">
            <w:pPr>
              <w:rPr>
                <w:rFonts w:ascii="Times New Roman" w:hAnsi="Times New Roman" w:cs="Times New Roman"/>
                <w:b/>
              </w:rPr>
            </w:pPr>
            <w:r w:rsidRPr="0086646D">
              <w:rPr>
                <w:rFonts w:ascii="Times New Roman" w:hAnsi="Times New Roman" w:cs="Times New Roman"/>
              </w:rPr>
              <w:t>формат оформления результатов поиска информации</w:t>
            </w:r>
          </w:p>
          <w:p w14:paraId="003A2D3D" w14:textId="77777777" w:rsidR="0086646D" w:rsidRPr="0086646D" w:rsidRDefault="0086646D" w:rsidP="0086646D">
            <w:pPr>
              <w:rPr>
                <w:rFonts w:ascii="Times New Roman" w:hAnsi="Times New Roman" w:cs="Times New Roman"/>
                <w:b/>
              </w:rPr>
            </w:pPr>
            <w:r w:rsidRPr="0086646D">
              <w:rPr>
                <w:rFonts w:ascii="Times New Roman" w:hAnsi="Times New Roman" w:cs="Times New Roman"/>
              </w:rPr>
              <w:t xml:space="preserve">современные средства и устройства информатизации, порядок их применения и </w:t>
            </w:r>
          </w:p>
          <w:p w14:paraId="52E638E1" w14:textId="77777777" w:rsidR="0086646D" w:rsidRPr="0086646D" w:rsidRDefault="0086646D" w:rsidP="0086646D">
            <w:pPr>
              <w:rPr>
                <w:rFonts w:ascii="Times New Roman" w:hAnsi="Times New Roman" w:cs="Times New Roman"/>
                <w:bCs/>
                <w:i/>
              </w:rPr>
            </w:pPr>
            <w:r w:rsidRPr="0086646D">
              <w:rPr>
                <w:rFonts w:ascii="Times New Roman" w:hAnsi="Times New Roman" w:cs="Times New Roman"/>
              </w:rPr>
              <w:t>программное обеспечение в профессиональной деятельности, в том числе цифровые средства</w:t>
            </w:r>
          </w:p>
        </w:tc>
        <w:tc>
          <w:tcPr>
            <w:tcW w:w="2856" w:type="dxa"/>
            <w:tcBorders>
              <w:top w:val="single" w:sz="4" w:space="0" w:color="auto"/>
              <w:left w:val="single" w:sz="4" w:space="0" w:color="auto"/>
              <w:bottom w:val="single" w:sz="4" w:space="0" w:color="auto"/>
              <w:right w:val="single" w:sz="4" w:space="0" w:color="auto"/>
            </w:tcBorders>
          </w:tcPr>
          <w:p w14:paraId="6520E0A9" w14:textId="77777777" w:rsidR="0086646D" w:rsidRPr="0086646D" w:rsidRDefault="0086646D" w:rsidP="0086646D">
            <w:pPr>
              <w:jc w:val="center"/>
              <w:rPr>
                <w:rFonts w:ascii="Times New Roman" w:hAnsi="Times New Roman" w:cs="Times New Roman"/>
                <w:bCs/>
                <w:i/>
              </w:rPr>
            </w:pPr>
            <w:r w:rsidRPr="0086646D">
              <w:rPr>
                <w:rFonts w:ascii="Times New Roman" w:hAnsi="Times New Roman" w:cs="Times New Roman"/>
                <w:bCs/>
                <w:i/>
              </w:rPr>
              <w:lastRenderedPageBreak/>
              <w:t>-</w:t>
            </w:r>
          </w:p>
        </w:tc>
      </w:tr>
      <w:tr w:rsidR="0086646D" w:rsidRPr="0086646D" w14:paraId="22968A02" w14:textId="77777777" w:rsidTr="0097440A">
        <w:tc>
          <w:tcPr>
            <w:tcW w:w="1118" w:type="dxa"/>
            <w:tcBorders>
              <w:top w:val="single" w:sz="4" w:space="0" w:color="auto"/>
              <w:left w:val="single" w:sz="4" w:space="0" w:color="auto"/>
              <w:right w:val="single" w:sz="4" w:space="0" w:color="auto"/>
            </w:tcBorders>
          </w:tcPr>
          <w:p w14:paraId="71F6E441" w14:textId="77777777" w:rsidR="0086646D" w:rsidRPr="0086646D" w:rsidRDefault="0086646D" w:rsidP="0086646D">
            <w:pPr>
              <w:rPr>
                <w:rFonts w:ascii="Times New Roman" w:hAnsi="Times New Roman" w:cs="Times New Roman"/>
                <w:bCs/>
              </w:rPr>
            </w:pPr>
            <w:r w:rsidRPr="0086646D">
              <w:rPr>
                <w:rFonts w:ascii="Times New Roman" w:hAnsi="Times New Roman" w:cs="Times New Roman"/>
                <w:bCs/>
              </w:rPr>
              <w:lastRenderedPageBreak/>
              <w:t>ОК.03</w:t>
            </w:r>
          </w:p>
        </w:tc>
        <w:tc>
          <w:tcPr>
            <w:tcW w:w="2827" w:type="dxa"/>
            <w:tcBorders>
              <w:top w:val="single" w:sz="4" w:space="0" w:color="auto"/>
              <w:left w:val="single" w:sz="4" w:space="0" w:color="auto"/>
              <w:right w:val="single" w:sz="4" w:space="0" w:color="auto"/>
            </w:tcBorders>
          </w:tcPr>
          <w:p w14:paraId="279F8E5F" w14:textId="77777777" w:rsidR="0086646D" w:rsidRPr="0086646D" w:rsidRDefault="0086646D" w:rsidP="0086646D">
            <w:pPr>
              <w:rPr>
                <w:rFonts w:ascii="Times New Roman" w:hAnsi="Times New Roman" w:cs="Times New Roman"/>
                <w:b/>
              </w:rPr>
            </w:pPr>
            <w:r w:rsidRPr="0086646D">
              <w:rPr>
                <w:rFonts w:ascii="Times New Roman" w:hAnsi="Times New Roman" w:cs="Times New Roman"/>
              </w:rPr>
              <w:t>определять актуальность нормативно-правовой документации в профессиональной деятельности</w:t>
            </w:r>
          </w:p>
          <w:p w14:paraId="2F25969F" w14:textId="77777777" w:rsidR="0086646D" w:rsidRPr="0086646D" w:rsidRDefault="0086646D" w:rsidP="0086646D">
            <w:pPr>
              <w:rPr>
                <w:rFonts w:ascii="Times New Roman" w:hAnsi="Times New Roman" w:cs="Times New Roman"/>
                <w:b/>
              </w:rPr>
            </w:pPr>
            <w:r w:rsidRPr="0086646D">
              <w:rPr>
                <w:rFonts w:ascii="Times New Roman" w:hAnsi="Times New Roman" w:cs="Times New Roman"/>
              </w:rPr>
              <w:t>применять современную научную профессиональную терминологию</w:t>
            </w:r>
          </w:p>
          <w:p w14:paraId="50102FDF" w14:textId="77777777" w:rsidR="0086646D" w:rsidRPr="0086646D" w:rsidRDefault="0086646D" w:rsidP="0086646D">
            <w:pPr>
              <w:rPr>
                <w:rFonts w:ascii="Times New Roman" w:hAnsi="Times New Roman" w:cs="Times New Roman"/>
                <w:b/>
              </w:rPr>
            </w:pPr>
            <w:r w:rsidRPr="0086646D">
              <w:rPr>
                <w:rFonts w:ascii="Times New Roman" w:hAnsi="Times New Roman" w:cs="Times New Roman"/>
              </w:rPr>
              <w:t>определять и выстраивать траектории профессионального развития и самообразования</w:t>
            </w:r>
          </w:p>
          <w:p w14:paraId="18095D40" w14:textId="77777777" w:rsidR="0086646D" w:rsidRPr="0086646D" w:rsidRDefault="0086646D" w:rsidP="0086646D">
            <w:pPr>
              <w:rPr>
                <w:rFonts w:ascii="Times New Roman" w:hAnsi="Times New Roman" w:cs="Times New Roman"/>
                <w:b/>
              </w:rPr>
            </w:pPr>
            <w:r w:rsidRPr="0086646D">
              <w:rPr>
                <w:rFonts w:ascii="Times New Roman" w:hAnsi="Times New Roman" w:cs="Times New Roman"/>
              </w:rPr>
              <w:t>выявлять достоинства и недостатки коммерческой идеи</w:t>
            </w:r>
          </w:p>
          <w:p w14:paraId="3A4B0E8E" w14:textId="77777777" w:rsidR="0086646D" w:rsidRPr="0086646D" w:rsidRDefault="0086646D" w:rsidP="0086646D">
            <w:pPr>
              <w:rPr>
                <w:rFonts w:ascii="Times New Roman" w:hAnsi="Times New Roman" w:cs="Times New Roman"/>
                <w:b/>
              </w:rPr>
            </w:pPr>
            <w:r w:rsidRPr="0086646D">
              <w:rPr>
                <w:rFonts w:ascii="Times New Roman" w:hAnsi="Times New Roman" w:cs="Times New Roman"/>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6C7A412A" w14:textId="77777777" w:rsidR="0086646D" w:rsidRPr="0086646D" w:rsidRDefault="0086646D" w:rsidP="0086646D">
            <w:pPr>
              <w:rPr>
                <w:rFonts w:ascii="Times New Roman" w:hAnsi="Times New Roman" w:cs="Times New Roman"/>
                <w:b/>
              </w:rPr>
            </w:pPr>
            <w:r w:rsidRPr="0086646D">
              <w:rPr>
                <w:rFonts w:ascii="Times New Roman" w:hAnsi="Times New Roman" w:cs="Times New Roman"/>
              </w:rPr>
              <w:t>презентовать идеи открытия собственного дела в профессиональной деятельности</w:t>
            </w:r>
          </w:p>
          <w:p w14:paraId="2922D175" w14:textId="77777777" w:rsidR="0086646D" w:rsidRPr="0086646D" w:rsidRDefault="0086646D" w:rsidP="0086646D">
            <w:pPr>
              <w:rPr>
                <w:rFonts w:ascii="Times New Roman" w:hAnsi="Times New Roman" w:cs="Times New Roman"/>
                <w:bCs/>
              </w:rPr>
            </w:pPr>
            <w:r w:rsidRPr="0086646D">
              <w:rPr>
                <w:rFonts w:ascii="Times New Roman" w:hAnsi="Times New Roman" w:cs="Times New Roman"/>
              </w:rPr>
              <w:t>определять источники достоверной правовой информации</w:t>
            </w:r>
          </w:p>
          <w:p w14:paraId="37CA503E" w14:textId="77777777" w:rsidR="0086646D" w:rsidRPr="0086646D" w:rsidRDefault="0086646D" w:rsidP="0086646D">
            <w:pPr>
              <w:rPr>
                <w:rFonts w:ascii="Times New Roman" w:hAnsi="Times New Roman" w:cs="Times New Roman"/>
              </w:rPr>
            </w:pPr>
            <w:r w:rsidRPr="0086646D">
              <w:rPr>
                <w:rFonts w:ascii="Times New Roman" w:hAnsi="Times New Roman" w:cs="Times New Roman"/>
              </w:rPr>
              <w:lastRenderedPageBreak/>
              <w:t>составлять различные правовые документы</w:t>
            </w:r>
          </w:p>
          <w:p w14:paraId="67753316" w14:textId="77777777" w:rsidR="0086646D" w:rsidRPr="0086646D" w:rsidRDefault="0086646D" w:rsidP="0086646D">
            <w:pPr>
              <w:rPr>
                <w:rFonts w:ascii="Times New Roman" w:hAnsi="Times New Roman" w:cs="Times New Roman"/>
              </w:rPr>
            </w:pPr>
            <w:r w:rsidRPr="0086646D">
              <w:rPr>
                <w:rFonts w:ascii="Times New Roman" w:hAnsi="Times New Roman" w:cs="Times New Roman"/>
              </w:rPr>
              <w:t>находить интересные проектные идеи, грамотно их формулировать и документировать</w:t>
            </w:r>
          </w:p>
          <w:p w14:paraId="1635C7A9" w14:textId="77777777" w:rsidR="0086646D" w:rsidRPr="0086646D" w:rsidRDefault="0086646D" w:rsidP="0086646D">
            <w:pPr>
              <w:rPr>
                <w:rFonts w:ascii="Times New Roman" w:hAnsi="Times New Roman" w:cs="Times New Roman"/>
                <w:bCs/>
              </w:rPr>
            </w:pPr>
            <w:r w:rsidRPr="0086646D">
              <w:rPr>
                <w:rFonts w:ascii="Times New Roman" w:hAnsi="Times New Roman" w:cs="Times New Roman"/>
              </w:rPr>
              <w:t>оценивать жизнеспособность проектной идеи, составлять план проекта</w:t>
            </w:r>
          </w:p>
        </w:tc>
        <w:tc>
          <w:tcPr>
            <w:tcW w:w="2827" w:type="dxa"/>
            <w:tcBorders>
              <w:top w:val="single" w:sz="4" w:space="0" w:color="auto"/>
              <w:left w:val="single" w:sz="4" w:space="0" w:color="auto"/>
              <w:bottom w:val="single" w:sz="4" w:space="0" w:color="auto"/>
              <w:right w:val="single" w:sz="4" w:space="0" w:color="auto"/>
            </w:tcBorders>
            <w:shd w:val="clear" w:color="auto" w:fill="auto"/>
          </w:tcPr>
          <w:p w14:paraId="28394AC1" w14:textId="77777777" w:rsidR="0086646D" w:rsidRPr="0086646D" w:rsidRDefault="0086646D" w:rsidP="0086646D">
            <w:pPr>
              <w:rPr>
                <w:rFonts w:ascii="Times New Roman" w:hAnsi="Times New Roman" w:cs="Times New Roman"/>
              </w:rPr>
            </w:pPr>
            <w:r w:rsidRPr="0086646D">
              <w:rPr>
                <w:rFonts w:ascii="Times New Roman" w:hAnsi="Times New Roman" w:cs="Times New Roman"/>
              </w:rPr>
              <w:lastRenderedPageBreak/>
              <w:t>содержание актуальной нормативно-правовой документации</w:t>
            </w:r>
          </w:p>
          <w:p w14:paraId="38F595F8" w14:textId="77777777" w:rsidR="0086646D" w:rsidRPr="0086646D" w:rsidRDefault="0086646D" w:rsidP="0086646D">
            <w:pPr>
              <w:rPr>
                <w:rFonts w:ascii="Times New Roman" w:hAnsi="Times New Roman" w:cs="Times New Roman"/>
              </w:rPr>
            </w:pPr>
            <w:r w:rsidRPr="0086646D">
              <w:rPr>
                <w:rFonts w:ascii="Times New Roman" w:hAnsi="Times New Roman" w:cs="Times New Roman"/>
              </w:rPr>
              <w:t>современная научная и профессиональная терминология</w:t>
            </w:r>
          </w:p>
          <w:p w14:paraId="40872C5A" w14:textId="77777777" w:rsidR="0086646D" w:rsidRPr="0086646D" w:rsidRDefault="0086646D" w:rsidP="0086646D">
            <w:pPr>
              <w:rPr>
                <w:rFonts w:ascii="Times New Roman" w:hAnsi="Times New Roman" w:cs="Times New Roman"/>
              </w:rPr>
            </w:pPr>
            <w:r w:rsidRPr="0086646D">
              <w:rPr>
                <w:rFonts w:ascii="Times New Roman" w:hAnsi="Times New Roman" w:cs="Times New Roman"/>
              </w:rPr>
              <w:t>возможные траектории профессионального развития и самообразования</w:t>
            </w:r>
          </w:p>
          <w:p w14:paraId="1CBD49B2" w14:textId="77777777" w:rsidR="0086646D" w:rsidRPr="0086646D" w:rsidRDefault="0086646D" w:rsidP="0086646D">
            <w:pPr>
              <w:rPr>
                <w:rFonts w:ascii="Times New Roman" w:hAnsi="Times New Roman" w:cs="Times New Roman"/>
              </w:rPr>
            </w:pPr>
            <w:r w:rsidRPr="0086646D">
              <w:rPr>
                <w:rFonts w:ascii="Times New Roman" w:hAnsi="Times New Roman" w:cs="Times New Roman"/>
              </w:rPr>
              <w:t>основы предпринимательской деятельности, правовой и финансовой грамотности</w:t>
            </w:r>
          </w:p>
          <w:p w14:paraId="24C0F2B4" w14:textId="77777777" w:rsidR="0086646D" w:rsidRPr="0086646D" w:rsidRDefault="0086646D" w:rsidP="0086646D">
            <w:pPr>
              <w:rPr>
                <w:rFonts w:ascii="Times New Roman" w:hAnsi="Times New Roman" w:cs="Times New Roman"/>
              </w:rPr>
            </w:pPr>
            <w:r w:rsidRPr="0086646D">
              <w:rPr>
                <w:rFonts w:ascii="Times New Roman" w:hAnsi="Times New Roman" w:cs="Times New Roman"/>
              </w:rPr>
              <w:t>правила разработки презентации</w:t>
            </w:r>
          </w:p>
          <w:p w14:paraId="192BB058" w14:textId="77777777" w:rsidR="0086646D" w:rsidRPr="0086646D" w:rsidRDefault="0086646D" w:rsidP="0086646D">
            <w:pPr>
              <w:rPr>
                <w:rFonts w:ascii="Times New Roman" w:hAnsi="Times New Roman" w:cs="Times New Roman"/>
                <w:bCs/>
                <w:i/>
              </w:rPr>
            </w:pPr>
            <w:r w:rsidRPr="0086646D">
              <w:rPr>
                <w:rFonts w:ascii="Times New Roman" w:hAnsi="Times New Roman" w:cs="Times New Roman"/>
              </w:rPr>
              <w:t>основные этапы разработки и реализации проекта</w:t>
            </w:r>
          </w:p>
        </w:tc>
        <w:tc>
          <w:tcPr>
            <w:tcW w:w="2856" w:type="dxa"/>
            <w:tcBorders>
              <w:top w:val="single" w:sz="4" w:space="0" w:color="auto"/>
              <w:left w:val="single" w:sz="4" w:space="0" w:color="auto"/>
              <w:bottom w:val="single" w:sz="4" w:space="0" w:color="auto"/>
              <w:right w:val="single" w:sz="4" w:space="0" w:color="auto"/>
            </w:tcBorders>
            <w:hideMark/>
          </w:tcPr>
          <w:p w14:paraId="3C18E85A" w14:textId="77777777" w:rsidR="0086646D" w:rsidRPr="0086646D" w:rsidRDefault="0086646D" w:rsidP="0086646D">
            <w:pPr>
              <w:rPr>
                <w:rFonts w:ascii="Times New Roman" w:hAnsi="Times New Roman" w:cs="Times New Roman"/>
                <w:bCs/>
              </w:rPr>
            </w:pPr>
            <w:r w:rsidRPr="0086646D">
              <w:rPr>
                <w:rFonts w:ascii="Times New Roman" w:hAnsi="Times New Roman" w:cs="Times New Roman"/>
                <w:bCs/>
              </w:rPr>
              <w:t>-</w:t>
            </w:r>
          </w:p>
        </w:tc>
      </w:tr>
      <w:tr w:rsidR="0086646D" w:rsidRPr="0086646D" w14:paraId="09F060B8" w14:textId="77777777" w:rsidTr="0097440A">
        <w:trPr>
          <w:trHeight w:val="327"/>
        </w:trPr>
        <w:tc>
          <w:tcPr>
            <w:tcW w:w="1118" w:type="dxa"/>
            <w:tcBorders>
              <w:left w:val="single" w:sz="4" w:space="0" w:color="auto"/>
              <w:right w:val="single" w:sz="4" w:space="0" w:color="auto"/>
            </w:tcBorders>
          </w:tcPr>
          <w:p w14:paraId="043922E1" w14:textId="77777777" w:rsidR="0086646D" w:rsidRPr="0086646D" w:rsidRDefault="0086646D" w:rsidP="0086646D">
            <w:pPr>
              <w:rPr>
                <w:rFonts w:ascii="Times New Roman" w:hAnsi="Times New Roman" w:cs="Times New Roman"/>
                <w:bCs/>
              </w:rPr>
            </w:pPr>
            <w:r w:rsidRPr="0086646D">
              <w:rPr>
                <w:rFonts w:ascii="Times New Roman" w:hAnsi="Times New Roman" w:cs="Times New Roman"/>
                <w:bCs/>
              </w:rPr>
              <w:lastRenderedPageBreak/>
              <w:t>ОК.04</w:t>
            </w:r>
          </w:p>
        </w:tc>
        <w:tc>
          <w:tcPr>
            <w:tcW w:w="2827" w:type="dxa"/>
            <w:tcBorders>
              <w:left w:val="single" w:sz="4" w:space="0" w:color="auto"/>
              <w:right w:val="single" w:sz="4" w:space="0" w:color="auto"/>
            </w:tcBorders>
          </w:tcPr>
          <w:p w14:paraId="1EFBD567" w14:textId="77777777" w:rsidR="0086646D" w:rsidRPr="0086646D" w:rsidRDefault="0086646D" w:rsidP="0086646D">
            <w:pPr>
              <w:rPr>
                <w:rFonts w:ascii="Times New Roman" w:hAnsi="Times New Roman" w:cs="Times New Roman"/>
                <w:b/>
              </w:rPr>
            </w:pPr>
            <w:r w:rsidRPr="0086646D">
              <w:rPr>
                <w:rFonts w:ascii="Times New Roman" w:hAnsi="Times New Roman" w:cs="Times New Roman"/>
                <w:spacing w:val="-4"/>
              </w:rPr>
              <w:t>организовывать работу коллектива и команды</w:t>
            </w:r>
          </w:p>
          <w:p w14:paraId="3E3684B8" w14:textId="77777777" w:rsidR="0086646D" w:rsidRPr="0086646D" w:rsidRDefault="0086646D" w:rsidP="0086646D">
            <w:pPr>
              <w:rPr>
                <w:rFonts w:ascii="Times New Roman" w:hAnsi="Times New Roman" w:cs="Times New Roman"/>
                <w:bCs/>
                <w:i/>
              </w:rPr>
            </w:pPr>
            <w:r w:rsidRPr="0086646D">
              <w:rPr>
                <w:rFonts w:ascii="Times New Roman" w:hAnsi="Times New Roman" w:cs="Times New Roman"/>
                <w:spacing w:val="-4"/>
              </w:rPr>
              <w:t>взаимодействовать с коллегами, руководством, клиентами в ходе профессиональной деятельности</w:t>
            </w:r>
          </w:p>
        </w:tc>
        <w:tc>
          <w:tcPr>
            <w:tcW w:w="2827" w:type="dxa"/>
            <w:tcBorders>
              <w:top w:val="single" w:sz="4" w:space="0" w:color="auto"/>
              <w:left w:val="single" w:sz="4" w:space="0" w:color="auto"/>
              <w:bottom w:val="single" w:sz="4" w:space="0" w:color="auto"/>
              <w:right w:val="single" w:sz="4" w:space="0" w:color="auto"/>
            </w:tcBorders>
            <w:shd w:val="clear" w:color="auto" w:fill="auto"/>
          </w:tcPr>
          <w:p w14:paraId="4C8E5871" w14:textId="77777777" w:rsidR="0086646D" w:rsidRPr="0086646D" w:rsidRDefault="0086646D" w:rsidP="0086646D">
            <w:pPr>
              <w:rPr>
                <w:rFonts w:ascii="Times New Roman" w:hAnsi="Times New Roman" w:cs="Times New Roman"/>
                <w:b/>
              </w:rPr>
            </w:pPr>
            <w:r w:rsidRPr="0086646D">
              <w:rPr>
                <w:rFonts w:ascii="Times New Roman" w:hAnsi="Times New Roman" w:cs="Times New Roman"/>
              </w:rPr>
              <w:t>психологические основы деятельности коллектива</w:t>
            </w:r>
          </w:p>
          <w:p w14:paraId="0BE3B97A" w14:textId="77777777" w:rsidR="0086646D" w:rsidRPr="0086646D" w:rsidRDefault="0086646D" w:rsidP="0086646D">
            <w:pPr>
              <w:rPr>
                <w:rFonts w:ascii="Times New Roman" w:hAnsi="Times New Roman" w:cs="Times New Roman"/>
                <w:bCs/>
                <w:i/>
              </w:rPr>
            </w:pPr>
            <w:r w:rsidRPr="0086646D">
              <w:rPr>
                <w:rFonts w:ascii="Times New Roman" w:hAnsi="Times New Roman" w:cs="Times New Roman"/>
              </w:rPr>
              <w:t>психологические особенности личности</w:t>
            </w:r>
          </w:p>
        </w:tc>
        <w:tc>
          <w:tcPr>
            <w:tcW w:w="2856" w:type="dxa"/>
            <w:tcBorders>
              <w:top w:val="single" w:sz="4" w:space="0" w:color="auto"/>
              <w:left w:val="single" w:sz="4" w:space="0" w:color="auto"/>
              <w:bottom w:val="single" w:sz="4" w:space="0" w:color="auto"/>
              <w:right w:val="single" w:sz="4" w:space="0" w:color="auto"/>
            </w:tcBorders>
          </w:tcPr>
          <w:p w14:paraId="3A4F294E" w14:textId="77777777" w:rsidR="0086646D" w:rsidRPr="0086646D" w:rsidRDefault="0086646D" w:rsidP="0086646D">
            <w:pPr>
              <w:rPr>
                <w:rFonts w:ascii="Times New Roman" w:hAnsi="Times New Roman" w:cs="Times New Roman"/>
                <w:bCs/>
                <w:i/>
              </w:rPr>
            </w:pPr>
            <w:r w:rsidRPr="0086646D">
              <w:rPr>
                <w:rFonts w:ascii="Times New Roman" w:hAnsi="Times New Roman" w:cs="Times New Roman"/>
                <w:bCs/>
                <w:i/>
              </w:rPr>
              <w:t>-</w:t>
            </w:r>
          </w:p>
        </w:tc>
      </w:tr>
      <w:tr w:rsidR="0086646D" w:rsidRPr="0086646D" w14:paraId="47AA68BE" w14:textId="77777777" w:rsidTr="0097440A">
        <w:trPr>
          <w:trHeight w:val="327"/>
        </w:trPr>
        <w:tc>
          <w:tcPr>
            <w:tcW w:w="1118" w:type="dxa"/>
            <w:tcBorders>
              <w:left w:val="single" w:sz="4" w:space="0" w:color="auto"/>
              <w:right w:val="single" w:sz="4" w:space="0" w:color="auto"/>
            </w:tcBorders>
          </w:tcPr>
          <w:p w14:paraId="65BB1BFA" w14:textId="77777777" w:rsidR="0086646D" w:rsidRPr="0086646D" w:rsidRDefault="0086646D" w:rsidP="0086646D">
            <w:pPr>
              <w:rPr>
                <w:rFonts w:ascii="Times New Roman" w:hAnsi="Times New Roman" w:cs="Times New Roman"/>
              </w:rPr>
            </w:pPr>
            <w:r w:rsidRPr="0086646D">
              <w:rPr>
                <w:rFonts w:ascii="Times New Roman" w:hAnsi="Times New Roman" w:cs="Times New Roman"/>
                <w:bCs/>
              </w:rPr>
              <w:t>ОК.05</w:t>
            </w:r>
          </w:p>
        </w:tc>
        <w:tc>
          <w:tcPr>
            <w:tcW w:w="2827" w:type="dxa"/>
            <w:tcBorders>
              <w:left w:val="single" w:sz="4" w:space="0" w:color="auto"/>
              <w:right w:val="single" w:sz="4" w:space="0" w:color="auto"/>
            </w:tcBorders>
          </w:tcPr>
          <w:p w14:paraId="562D3B4F" w14:textId="77777777" w:rsidR="0086646D" w:rsidRPr="0086646D" w:rsidRDefault="0086646D" w:rsidP="0086646D">
            <w:pPr>
              <w:rPr>
                <w:rFonts w:ascii="Times New Roman" w:hAnsi="Times New Roman" w:cs="Times New Roman"/>
                <w:b/>
              </w:rPr>
            </w:pPr>
            <w:r w:rsidRPr="0086646D">
              <w:rPr>
                <w:rFonts w:ascii="Times New Roman" w:hAnsi="Times New Roman" w:cs="Times New Roman"/>
              </w:rPr>
              <w:t>грамотно излагать свои мысли и оформлять документы по профессиональной тематике на государственном языке</w:t>
            </w:r>
          </w:p>
          <w:p w14:paraId="20491859" w14:textId="77777777" w:rsidR="0086646D" w:rsidRPr="0086646D" w:rsidRDefault="0086646D" w:rsidP="0086646D">
            <w:pPr>
              <w:rPr>
                <w:rFonts w:ascii="Times New Roman" w:hAnsi="Times New Roman" w:cs="Times New Roman"/>
                <w:bCs/>
                <w:i/>
              </w:rPr>
            </w:pPr>
            <w:r w:rsidRPr="0086646D">
              <w:rPr>
                <w:rFonts w:ascii="Times New Roman" w:hAnsi="Times New Roman" w:cs="Times New Roman"/>
              </w:rPr>
              <w:t>проявлять толерантность в рабочем коллективе</w:t>
            </w:r>
          </w:p>
        </w:tc>
        <w:tc>
          <w:tcPr>
            <w:tcW w:w="2827" w:type="dxa"/>
            <w:tcBorders>
              <w:top w:val="single" w:sz="4" w:space="0" w:color="auto"/>
              <w:left w:val="single" w:sz="4" w:space="0" w:color="auto"/>
              <w:bottom w:val="single" w:sz="4" w:space="0" w:color="auto"/>
              <w:right w:val="single" w:sz="4" w:space="0" w:color="auto"/>
            </w:tcBorders>
            <w:shd w:val="clear" w:color="auto" w:fill="auto"/>
          </w:tcPr>
          <w:p w14:paraId="2F37CF39" w14:textId="77777777" w:rsidR="0086646D" w:rsidRPr="0086646D" w:rsidRDefault="0086646D" w:rsidP="0086646D">
            <w:pPr>
              <w:rPr>
                <w:rFonts w:ascii="Times New Roman" w:hAnsi="Times New Roman" w:cs="Times New Roman"/>
              </w:rPr>
            </w:pPr>
            <w:r w:rsidRPr="0086646D">
              <w:rPr>
                <w:rFonts w:ascii="Times New Roman" w:hAnsi="Times New Roman" w:cs="Times New Roman"/>
              </w:rPr>
              <w:t xml:space="preserve">правила оформления документов </w:t>
            </w:r>
          </w:p>
          <w:p w14:paraId="0B157CBA" w14:textId="77777777" w:rsidR="0086646D" w:rsidRPr="0086646D" w:rsidRDefault="0086646D" w:rsidP="0086646D">
            <w:pPr>
              <w:rPr>
                <w:rFonts w:ascii="Times New Roman" w:hAnsi="Times New Roman" w:cs="Times New Roman"/>
              </w:rPr>
            </w:pPr>
            <w:r w:rsidRPr="0086646D">
              <w:rPr>
                <w:rFonts w:ascii="Times New Roman" w:hAnsi="Times New Roman" w:cs="Times New Roman"/>
              </w:rPr>
              <w:t>правила построения устных сообщений</w:t>
            </w:r>
          </w:p>
          <w:p w14:paraId="525E95D4" w14:textId="77777777" w:rsidR="0086646D" w:rsidRPr="0086646D" w:rsidRDefault="0086646D" w:rsidP="0086646D">
            <w:pPr>
              <w:rPr>
                <w:rFonts w:ascii="Times New Roman" w:hAnsi="Times New Roman" w:cs="Times New Roman"/>
                <w:bCs/>
                <w:i/>
              </w:rPr>
            </w:pPr>
            <w:r w:rsidRPr="0086646D">
              <w:rPr>
                <w:rFonts w:ascii="Times New Roman" w:hAnsi="Times New Roman" w:cs="Times New Roman"/>
              </w:rPr>
              <w:t>особенности социального и культурного контекста</w:t>
            </w:r>
          </w:p>
        </w:tc>
        <w:tc>
          <w:tcPr>
            <w:tcW w:w="2856" w:type="dxa"/>
            <w:tcBorders>
              <w:top w:val="single" w:sz="4" w:space="0" w:color="auto"/>
              <w:left w:val="single" w:sz="4" w:space="0" w:color="auto"/>
              <w:bottom w:val="single" w:sz="4" w:space="0" w:color="auto"/>
              <w:right w:val="single" w:sz="4" w:space="0" w:color="auto"/>
            </w:tcBorders>
          </w:tcPr>
          <w:p w14:paraId="11A6D0F1" w14:textId="77777777" w:rsidR="0086646D" w:rsidRPr="0086646D" w:rsidRDefault="0086646D" w:rsidP="0086646D">
            <w:pPr>
              <w:rPr>
                <w:rFonts w:ascii="Times New Roman" w:hAnsi="Times New Roman" w:cs="Times New Roman"/>
                <w:bCs/>
                <w:i/>
              </w:rPr>
            </w:pPr>
            <w:r w:rsidRPr="0086646D">
              <w:rPr>
                <w:rFonts w:ascii="Times New Roman" w:hAnsi="Times New Roman" w:cs="Times New Roman"/>
                <w:bCs/>
                <w:i/>
              </w:rPr>
              <w:t>-</w:t>
            </w:r>
          </w:p>
        </w:tc>
      </w:tr>
      <w:tr w:rsidR="0086646D" w:rsidRPr="0086646D" w14:paraId="5E27B56B" w14:textId="77777777" w:rsidTr="0097440A">
        <w:trPr>
          <w:trHeight w:val="327"/>
        </w:trPr>
        <w:tc>
          <w:tcPr>
            <w:tcW w:w="1118" w:type="dxa"/>
            <w:tcBorders>
              <w:left w:val="single" w:sz="4" w:space="0" w:color="auto"/>
              <w:right w:val="single" w:sz="4" w:space="0" w:color="auto"/>
            </w:tcBorders>
          </w:tcPr>
          <w:p w14:paraId="6F812DE4" w14:textId="77777777" w:rsidR="0086646D" w:rsidRPr="0086646D" w:rsidRDefault="0086646D" w:rsidP="0086646D">
            <w:pPr>
              <w:rPr>
                <w:rFonts w:ascii="Times New Roman" w:hAnsi="Times New Roman" w:cs="Times New Roman"/>
                <w:bCs/>
              </w:rPr>
            </w:pPr>
            <w:r w:rsidRPr="0086646D">
              <w:rPr>
                <w:rFonts w:ascii="Times New Roman" w:hAnsi="Times New Roman" w:cs="Times New Roman"/>
                <w:bCs/>
              </w:rPr>
              <w:t>ОК.07</w:t>
            </w:r>
          </w:p>
        </w:tc>
        <w:tc>
          <w:tcPr>
            <w:tcW w:w="2827" w:type="dxa"/>
            <w:tcBorders>
              <w:left w:val="single" w:sz="4" w:space="0" w:color="auto"/>
              <w:right w:val="single" w:sz="4" w:space="0" w:color="auto"/>
            </w:tcBorders>
          </w:tcPr>
          <w:p w14:paraId="49CA811C" w14:textId="77777777" w:rsidR="0086646D" w:rsidRPr="0086646D" w:rsidRDefault="0086646D" w:rsidP="0086646D">
            <w:pPr>
              <w:rPr>
                <w:rFonts w:ascii="Times New Roman" w:hAnsi="Times New Roman" w:cs="Times New Roman"/>
              </w:rPr>
            </w:pPr>
            <w:r w:rsidRPr="0086646D">
              <w:rPr>
                <w:rFonts w:ascii="Times New Roman" w:hAnsi="Times New Roman" w:cs="Times New Roman"/>
              </w:rPr>
              <w:t>соблюдать нормы экологической безопасности</w:t>
            </w:r>
          </w:p>
          <w:p w14:paraId="78C7DD9E" w14:textId="77777777" w:rsidR="0086646D" w:rsidRPr="0086646D" w:rsidRDefault="0086646D" w:rsidP="0086646D">
            <w:pPr>
              <w:rPr>
                <w:rFonts w:ascii="Times New Roman" w:hAnsi="Times New Roman" w:cs="Times New Roman"/>
              </w:rPr>
            </w:pPr>
            <w:r w:rsidRPr="0086646D">
              <w:rPr>
                <w:rFonts w:ascii="Times New Roman" w:hAnsi="Times New Roman" w:cs="Times New Roman"/>
              </w:rPr>
              <w:t>определять направления ресурсосбережения в рамках профессиональной деятельности по профессии</w:t>
            </w:r>
          </w:p>
          <w:p w14:paraId="268DFD6C" w14:textId="77777777" w:rsidR="0086646D" w:rsidRPr="0086646D" w:rsidRDefault="0086646D" w:rsidP="0086646D">
            <w:pPr>
              <w:rPr>
                <w:rFonts w:ascii="Times New Roman" w:hAnsi="Times New Roman" w:cs="Times New Roman"/>
              </w:rPr>
            </w:pPr>
            <w:r w:rsidRPr="0086646D">
              <w:rPr>
                <w:rFonts w:ascii="Times New Roman" w:hAnsi="Times New Roman" w:cs="Times New Roman"/>
              </w:rPr>
              <w:t>организовывать профессиональную деятельность с соблюдением принципов бережливого производства</w:t>
            </w:r>
          </w:p>
          <w:p w14:paraId="303FD800" w14:textId="77777777" w:rsidR="0086646D" w:rsidRPr="0086646D" w:rsidRDefault="0086646D" w:rsidP="0086646D">
            <w:pPr>
              <w:rPr>
                <w:rFonts w:ascii="Times New Roman" w:hAnsi="Times New Roman" w:cs="Times New Roman"/>
              </w:rPr>
            </w:pPr>
            <w:r w:rsidRPr="0086646D">
              <w:rPr>
                <w:rFonts w:ascii="Times New Roman" w:hAnsi="Times New Roman" w:cs="Times New Roman"/>
              </w:rPr>
              <w:t>организовывать профессиональную деятельность с учетом знаний об изменении климатических условий региона</w:t>
            </w:r>
          </w:p>
          <w:p w14:paraId="1C4E4195" w14:textId="77777777" w:rsidR="0086646D" w:rsidRPr="0086646D" w:rsidRDefault="0086646D" w:rsidP="0086646D">
            <w:pPr>
              <w:rPr>
                <w:rFonts w:ascii="Times New Roman" w:hAnsi="Times New Roman" w:cs="Times New Roman"/>
                <w:bCs/>
                <w:i/>
              </w:rPr>
            </w:pPr>
            <w:r w:rsidRPr="0086646D">
              <w:rPr>
                <w:rFonts w:ascii="Times New Roman" w:hAnsi="Times New Roman" w:cs="Times New Roman"/>
              </w:rPr>
              <w:t>эффективно действовать в чрезвычайных ситуациях</w:t>
            </w:r>
          </w:p>
        </w:tc>
        <w:tc>
          <w:tcPr>
            <w:tcW w:w="2827" w:type="dxa"/>
            <w:tcBorders>
              <w:top w:val="single" w:sz="4" w:space="0" w:color="auto"/>
              <w:left w:val="single" w:sz="4" w:space="0" w:color="auto"/>
              <w:bottom w:val="single" w:sz="4" w:space="0" w:color="auto"/>
              <w:right w:val="single" w:sz="4" w:space="0" w:color="auto"/>
            </w:tcBorders>
            <w:shd w:val="clear" w:color="auto" w:fill="auto"/>
          </w:tcPr>
          <w:p w14:paraId="0136B2D8" w14:textId="77777777" w:rsidR="0086646D" w:rsidRPr="0086646D" w:rsidRDefault="0086646D" w:rsidP="0086646D">
            <w:pPr>
              <w:rPr>
                <w:rFonts w:ascii="Times New Roman" w:hAnsi="Times New Roman" w:cs="Times New Roman"/>
                <w:b/>
              </w:rPr>
            </w:pPr>
            <w:r w:rsidRPr="0086646D">
              <w:rPr>
                <w:rFonts w:ascii="Times New Roman" w:hAnsi="Times New Roman" w:cs="Times New Roman"/>
              </w:rPr>
              <w:t xml:space="preserve">правила экологической безопасности при ведении профессиональной деятельности </w:t>
            </w:r>
          </w:p>
          <w:p w14:paraId="2A77C769" w14:textId="77777777" w:rsidR="0086646D" w:rsidRPr="0086646D" w:rsidRDefault="0086646D" w:rsidP="0086646D">
            <w:pPr>
              <w:rPr>
                <w:rFonts w:ascii="Times New Roman" w:hAnsi="Times New Roman" w:cs="Times New Roman"/>
                <w:b/>
              </w:rPr>
            </w:pPr>
            <w:r w:rsidRPr="0086646D">
              <w:rPr>
                <w:rFonts w:ascii="Times New Roman" w:hAnsi="Times New Roman" w:cs="Times New Roman"/>
              </w:rPr>
              <w:t>основные ресурсы, задействованные в профессиональной деятельности</w:t>
            </w:r>
          </w:p>
          <w:p w14:paraId="5029D0CD" w14:textId="77777777" w:rsidR="0086646D" w:rsidRPr="0086646D" w:rsidRDefault="0086646D" w:rsidP="0086646D">
            <w:pPr>
              <w:rPr>
                <w:rFonts w:ascii="Times New Roman" w:hAnsi="Times New Roman" w:cs="Times New Roman"/>
                <w:b/>
              </w:rPr>
            </w:pPr>
            <w:r w:rsidRPr="0086646D">
              <w:rPr>
                <w:rFonts w:ascii="Times New Roman" w:hAnsi="Times New Roman" w:cs="Times New Roman"/>
              </w:rPr>
              <w:t>пути обеспечения ресурсосбережения</w:t>
            </w:r>
          </w:p>
          <w:p w14:paraId="6F3C1CA7" w14:textId="77777777" w:rsidR="0086646D" w:rsidRPr="0086646D" w:rsidRDefault="0086646D" w:rsidP="0086646D">
            <w:pPr>
              <w:rPr>
                <w:rFonts w:ascii="Times New Roman" w:hAnsi="Times New Roman" w:cs="Times New Roman"/>
                <w:b/>
              </w:rPr>
            </w:pPr>
            <w:r w:rsidRPr="0086646D">
              <w:rPr>
                <w:rFonts w:ascii="Times New Roman" w:hAnsi="Times New Roman" w:cs="Times New Roman"/>
              </w:rPr>
              <w:t>принципы бережливого производства</w:t>
            </w:r>
          </w:p>
          <w:p w14:paraId="70242275" w14:textId="77777777" w:rsidR="0086646D" w:rsidRPr="0086646D" w:rsidRDefault="0086646D" w:rsidP="0086646D">
            <w:pPr>
              <w:rPr>
                <w:rFonts w:ascii="Times New Roman" w:hAnsi="Times New Roman" w:cs="Times New Roman"/>
                <w:b/>
              </w:rPr>
            </w:pPr>
            <w:r w:rsidRPr="0086646D">
              <w:rPr>
                <w:rFonts w:ascii="Times New Roman" w:hAnsi="Times New Roman" w:cs="Times New Roman"/>
              </w:rPr>
              <w:t>основные направления изменения климатических условий региона</w:t>
            </w:r>
          </w:p>
          <w:p w14:paraId="354AE302" w14:textId="77777777" w:rsidR="0086646D" w:rsidRPr="0086646D" w:rsidRDefault="0086646D" w:rsidP="0086646D">
            <w:pPr>
              <w:rPr>
                <w:rFonts w:ascii="Times New Roman" w:hAnsi="Times New Roman" w:cs="Times New Roman"/>
                <w:bCs/>
                <w:i/>
              </w:rPr>
            </w:pPr>
            <w:r w:rsidRPr="0086646D">
              <w:rPr>
                <w:rFonts w:ascii="Times New Roman" w:hAnsi="Times New Roman" w:cs="Times New Roman"/>
              </w:rPr>
              <w:t>правила поведения в чрезвычайных ситуациях</w:t>
            </w:r>
          </w:p>
        </w:tc>
        <w:tc>
          <w:tcPr>
            <w:tcW w:w="2856" w:type="dxa"/>
            <w:tcBorders>
              <w:top w:val="single" w:sz="4" w:space="0" w:color="auto"/>
              <w:left w:val="single" w:sz="4" w:space="0" w:color="auto"/>
              <w:bottom w:val="single" w:sz="4" w:space="0" w:color="auto"/>
              <w:right w:val="single" w:sz="4" w:space="0" w:color="auto"/>
            </w:tcBorders>
          </w:tcPr>
          <w:p w14:paraId="14F38AFC" w14:textId="77777777" w:rsidR="0086646D" w:rsidRPr="0086646D" w:rsidRDefault="0086646D" w:rsidP="0086646D">
            <w:pPr>
              <w:rPr>
                <w:rFonts w:ascii="Times New Roman" w:hAnsi="Times New Roman" w:cs="Times New Roman"/>
                <w:bCs/>
                <w:i/>
              </w:rPr>
            </w:pPr>
            <w:r w:rsidRPr="0086646D">
              <w:rPr>
                <w:rFonts w:ascii="Times New Roman" w:hAnsi="Times New Roman" w:cs="Times New Roman"/>
                <w:bCs/>
                <w:i/>
              </w:rPr>
              <w:t>-</w:t>
            </w:r>
          </w:p>
        </w:tc>
      </w:tr>
      <w:tr w:rsidR="0086646D" w:rsidRPr="0086646D" w14:paraId="4841DA9F" w14:textId="77777777" w:rsidTr="0097440A">
        <w:trPr>
          <w:trHeight w:val="327"/>
        </w:trPr>
        <w:tc>
          <w:tcPr>
            <w:tcW w:w="1118" w:type="dxa"/>
            <w:tcBorders>
              <w:left w:val="single" w:sz="4" w:space="0" w:color="auto"/>
              <w:right w:val="single" w:sz="4" w:space="0" w:color="auto"/>
            </w:tcBorders>
          </w:tcPr>
          <w:p w14:paraId="3467BBD7" w14:textId="77777777" w:rsidR="0086646D" w:rsidRPr="0086646D" w:rsidRDefault="0086646D" w:rsidP="0086646D">
            <w:pPr>
              <w:rPr>
                <w:rFonts w:ascii="Times New Roman" w:hAnsi="Times New Roman" w:cs="Times New Roman"/>
                <w:bCs/>
              </w:rPr>
            </w:pPr>
            <w:r w:rsidRPr="0086646D">
              <w:rPr>
                <w:rFonts w:ascii="Times New Roman" w:hAnsi="Times New Roman" w:cs="Times New Roman"/>
                <w:bCs/>
              </w:rPr>
              <w:t>ОК.09</w:t>
            </w:r>
          </w:p>
        </w:tc>
        <w:tc>
          <w:tcPr>
            <w:tcW w:w="2827" w:type="dxa"/>
            <w:tcBorders>
              <w:left w:val="single" w:sz="4" w:space="0" w:color="auto"/>
              <w:right w:val="single" w:sz="4" w:space="0" w:color="auto"/>
            </w:tcBorders>
          </w:tcPr>
          <w:p w14:paraId="0A9DE526" w14:textId="77777777" w:rsidR="0086646D" w:rsidRPr="0086646D" w:rsidRDefault="0086646D" w:rsidP="0086646D">
            <w:pPr>
              <w:rPr>
                <w:rFonts w:ascii="Times New Roman" w:hAnsi="Times New Roman" w:cs="Times New Roman"/>
                <w:b/>
              </w:rPr>
            </w:pPr>
            <w:r w:rsidRPr="0086646D">
              <w:rPr>
                <w:rFonts w:ascii="Times New Roman" w:hAnsi="Times New Roman" w:cs="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66CA590" w14:textId="77777777" w:rsidR="0086646D" w:rsidRPr="0086646D" w:rsidRDefault="0086646D" w:rsidP="0086646D">
            <w:pPr>
              <w:rPr>
                <w:rFonts w:ascii="Times New Roman" w:hAnsi="Times New Roman" w:cs="Times New Roman"/>
                <w:b/>
              </w:rPr>
            </w:pPr>
            <w:r w:rsidRPr="0086646D">
              <w:rPr>
                <w:rFonts w:ascii="Times New Roman" w:hAnsi="Times New Roman" w:cs="Times New Roman"/>
              </w:rPr>
              <w:t>участвовать в диалогах на знакомые общие и профессиональные темы</w:t>
            </w:r>
          </w:p>
          <w:p w14:paraId="71187F71" w14:textId="77777777" w:rsidR="0086646D" w:rsidRPr="0086646D" w:rsidRDefault="0086646D" w:rsidP="0086646D">
            <w:pPr>
              <w:rPr>
                <w:rFonts w:ascii="Times New Roman" w:hAnsi="Times New Roman" w:cs="Times New Roman"/>
                <w:b/>
              </w:rPr>
            </w:pPr>
            <w:r w:rsidRPr="0086646D">
              <w:rPr>
                <w:rFonts w:ascii="Times New Roman" w:hAnsi="Times New Roman" w:cs="Times New Roman"/>
              </w:rPr>
              <w:lastRenderedPageBreak/>
              <w:t>строить простые высказывания о себе и о своей профессиональной деятельности</w:t>
            </w:r>
          </w:p>
          <w:p w14:paraId="53DE1519" w14:textId="77777777" w:rsidR="0086646D" w:rsidRPr="0086646D" w:rsidRDefault="0086646D" w:rsidP="0086646D">
            <w:pPr>
              <w:rPr>
                <w:rFonts w:ascii="Times New Roman" w:hAnsi="Times New Roman" w:cs="Times New Roman"/>
                <w:bCs/>
                <w:i/>
              </w:rPr>
            </w:pPr>
            <w:r w:rsidRPr="0086646D">
              <w:rPr>
                <w:rFonts w:ascii="Times New Roman" w:hAnsi="Times New Roman" w:cs="Times New Roman"/>
              </w:rPr>
              <w:t>кратко обосновывать и объяснять свои действия (текущие и планируемые)</w:t>
            </w:r>
          </w:p>
        </w:tc>
        <w:tc>
          <w:tcPr>
            <w:tcW w:w="2827" w:type="dxa"/>
            <w:tcBorders>
              <w:top w:val="single" w:sz="4" w:space="0" w:color="auto"/>
              <w:left w:val="single" w:sz="4" w:space="0" w:color="auto"/>
              <w:bottom w:val="single" w:sz="4" w:space="0" w:color="auto"/>
              <w:right w:val="single" w:sz="4" w:space="0" w:color="auto"/>
            </w:tcBorders>
            <w:shd w:val="clear" w:color="auto" w:fill="auto"/>
          </w:tcPr>
          <w:p w14:paraId="09DC5473" w14:textId="77777777" w:rsidR="0086646D" w:rsidRPr="0086646D" w:rsidRDefault="0086646D" w:rsidP="0086646D">
            <w:pPr>
              <w:rPr>
                <w:rFonts w:ascii="Times New Roman" w:hAnsi="Times New Roman" w:cs="Times New Roman"/>
                <w:b/>
              </w:rPr>
            </w:pPr>
            <w:r w:rsidRPr="0086646D">
              <w:rPr>
                <w:rFonts w:ascii="Times New Roman" w:hAnsi="Times New Roman" w:cs="Times New Roman"/>
              </w:rPr>
              <w:lastRenderedPageBreak/>
              <w:t>правила построения простых и сложных предложений на профессиональные темы</w:t>
            </w:r>
          </w:p>
          <w:p w14:paraId="64A0769F" w14:textId="77777777" w:rsidR="0086646D" w:rsidRPr="0086646D" w:rsidRDefault="0086646D" w:rsidP="0086646D">
            <w:pPr>
              <w:rPr>
                <w:rFonts w:ascii="Times New Roman" w:hAnsi="Times New Roman" w:cs="Times New Roman"/>
                <w:b/>
              </w:rPr>
            </w:pPr>
            <w:r w:rsidRPr="0086646D">
              <w:rPr>
                <w:rFonts w:ascii="Times New Roman" w:hAnsi="Times New Roman" w:cs="Times New Roman"/>
              </w:rPr>
              <w:t>основные общеупотребительные глаголы (бытовая и профессиональная лексика)</w:t>
            </w:r>
          </w:p>
          <w:p w14:paraId="7AF3B076" w14:textId="77777777" w:rsidR="0086646D" w:rsidRPr="0086646D" w:rsidRDefault="0086646D" w:rsidP="0086646D">
            <w:pPr>
              <w:rPr>
                <w:rFonts w:ascii="Times New Roman" w:hAnsi="Times New Roman" w:cs="Times New Roman"/>
                <w:b/>
              </w:rPr>
            </w:pPr>
            <w:r w:rsidRPr="0086646D">
              <w:rPr>
                <w:rFonts w:ascii="Times New Roman" w:hAnsi="Times New Roman" w:cs="Times New Roman"/>
              </w:rPr>
              <w:t xml:space="preserve">лексический минимум, относящийся к описанию предметов, средств и </w:t>
            </w:r>
            <w:r w:rsidRPr="0086646D">
              <w:rPr>
                <w:rFonts w:ascii="Times New Roman" w:hAnsi="Times New Roman" w:cs="Times New Roman"/>
              </w:rPr>
              <w:lastRenderedPageBreak/>
              <w:t>процессов профессиональной деятельности</w:t>
            </w:r>
          </w:p>
          <w:p w14:paraId="71C5A4FC" w14:textId="77777777" w:rsidR="0086646D" w:rsidRPr="0086646D" w:rsidRDefault="0086646D" w:rsidP="0086646D">
            <w:pPr>
              <w:rPr>
                <w:rFonts w:ascii="Times New Roman" w:hAnsi="Times New Roman" w:cs="Times New Roman"/>
                <w:b/>
              </w:rPr>
            </w:pPr>
            <w:r w:rsidRPr="0086646D">
              <w:rPr>
                <w:rFonts w:ascii="Times New Roman" w:hAnsi="Times New Roman" w:cs="Times New Roman"/>
              </w:rPr>
              <w:t>особенности произношения</w:t>
            </w:r>
          </w:p>
          <w:p w14:paraId="46575D25" w14:textId="77777777" w:rsidR="0086646D" w:rsidRPr="0086646D" w:rsidRDefault="0086646D" w:rsidP="0086646D">
            <w:pPr>
              <w:rPr>
                <w:rFonts w:ascii="Times New Roman" w:hAnsi="Times New Roman" w:cs="Times New Roman"/>
                <w:bCs/>
                <w:i/>
              </w:rPr>
            </w:pPr>
            <w:r w:rsidRPr="0086646D">
              <w:rPr>
                <w:rFonts w:ascii="Times New Roman" w:hAnsi="Times New Roman" w:cs="Times New Roman"/>
              </w:rPr>
              <w:t>правила чтения текстов профессиональной направленности</w:t>
            </w:r>
          </w:p>
        </w:tc>
        <w:tc>
          <w:tcPr>
            <w:tcW w:w="2856" w:type="dxa"/>
            <w:tcBorders>
              <w:top w:val="single" w:sz="4" w:space="0" w:color="auto"/>
              <w:left w:val="single" w:sz="4" w:space="0" w:color="auto"/>
              <w:bottom w:val="single" w:sz="4" w:space="0" w:color="auto"/>
              <w:right w:val="single" w:sz="4" w:space="0" w:color="auto"/>
            </w:tcBorders>
          </w:tcPr>
          <w:p w14:paraId="209D2930" w14:textId="77777777" w:rsidR="0086646D" w:rsidRPr="0086646D" w:rsidRDefault="0086646D" w:rsidP="0086646D">
            <w:pPr>
              <w:rPr>
                <w:rFonts w:ascii="Times New Roman" w:hAnsi="Times New Roman" w:cs="Times New Roman"/>
                <w:bCs/>
                <w:i/>
              </w:rPr>
            </w:pPr>
            <w:r w:rsidRPr="0086646D">
              <w:rPr>
                <w:rFonts w:ascii="Times New Roman" w:hAnsi="Times New Roman" w:cs="Times New Roman"/>
                <w:bCs/>
                <w:i/>
              </w:rPr>
              <w:lastRenderedPageBreak/>
              <w:t>-</w:t>
            </w:r>
          </w:p>
        </w:tc>
      </w:tr>
      <w:tr w:rsidR="0086646D" w:rsidRPr="0086646D" w14:paraId="4793998D" w14:textId="77777777" w:rsidTr="0097440A">
        <w:trPr>
          <w:trHeight w:val="327"/>
        </w:trPr>
        <w:tc>
          <w:tcPr>
            <w:tcW w:w="1118" w:type="dxa"/>
            <w:tcBorders>
              <w:left w:val="single" w:sz="4" w:space="0" w:color="auto"/>
              <w:right w:val="single" w:sz="4" w:space="0" w:color="auto"/>
            </w:tcBorders>
          </w:tcPr>
          <w:p w14:paraId="216CEAD8" w14:textId="77777777" w:rsidR="0086646D" w:rsidRPr="0086646D" w:rsidRDefault="0086646D" w:rsidP="0086646D">
            <w:pPr>
              <w:rPr>
                <w:rFonts w:ascii="Times New Roman" w:hAnsi="Times New Roman" w:cs="Times New Roman"/>
                <w:bCs/>
              </w:rPr>
            </w:pPr>
            <w:r w:rsidRPr="0086646D">
              <w:rPr>
                <w:rFonts w:ascii="Times New Roman" w:hAnsi="Times New Roman" w:cs="Times New Roman"/>
              </w:rPr>
              <w:lastRenderedPageBreak/>
              <w:t>ПК 2.1</w:t>
            </w:r>
          </w:p>
        </w:tc>
        <w:tc>
          <w:tcPr>
            <w:tcW w:w="2827" w:type="dxa"/>
            <w:tcBorders>
              <w:left w:val="single" w:sz="4" w:space="0" w:color="auto"/>
              <w:right w:val="single" w:sz="4" w:space="0" w:color="auto"/>
            </w:tcBorders>
          </w:tcPr>
          <w:p w14:paraId="6A7A1537" w14:textId="77777777" w:rsidR="0086646D" w:rsidRPr="0086646D" w:rsidRDefault="0086646D" w:rsidP="0086646D">
            <w:pPr>
              <w:widowControl w:val="0"/>
              <w:numPr>
                <w:ilvl w:val="0"/>
                <w:numId w:val="21"/>
              </w:numPr>
              <w:tabs>
                <w:tab w:val="left" w:pos="189"/>
              </w:tabs>
              <w:autoSpaceDE w:val="0"/>
              <w:autoSpaceDN w:val="0"/>
              <w:adjustRightInd w:val="0"/>
              <w:ind w:left="47" w:firstLine="0"/>
              <w:contextualSpacing/>
              <w:rPr>
                <w:rFonts w:ascii="Times New Roman" w:hAnsi="Times New Roman" w:cs="Times New Roman"/>
              </w:rPr>
            </w:pPr>
            <w:r w:rsidRPr="0086646D">
              <w:rPr>
                <w:rFonts w:ascii="Times New Roman" w:hAnsi="Times New Roman" w:cs="Times New Roman"/>
              </w:rPr>
              <w:t>определять состав и последовательность необходимых действий при выполнении работ по эксплуатации электротехнического оборудования, предусматривать необходимые ресурсы,</w:t>
            </w:r>
          </w:p>
          <w:p w14:paraId="688CDA63" w14:textId="77777777" w:rsidR="0086646D" w:rsidRPr="0086646D" w:rsidRDefault="0086646D" w:rsidP="0086646D">
            <w:pPr>
              <w:widowControl w:val="0"/>
              <w:numPr>
                <w:ilvl w:val="0"/>
                <w:numId w:val="21"/>
              </w:numPr>
              <w:tabs>
                <w:tab w:val="left" w:pos="189"/>
              </w:tabs>
              <w:autoSpaceDE w:val="0"/>
              <w:autoSpaceDN w:val="0"/>
              <w:adjustRightInd w:val="0"/>
              <w:ind w:left="47" w:firstLine="0"/>
              <w:contextualSpacing/>
              <w:rPr>
                <w:rFonts w:ascii="Times New Roman" w:hAnsi="Times New Roman" w:cs="Times New Roman"/>
                <w:bCs/>
                <w:i/>
              </w:rPr>
            </w:pPr>
            <w:r w:rsidRPr="0086646D">
              <w:rPr>
                <w:rFonts w:ascii="Times New Roman" w:hAnsi="Times New Roman" w:cs="Times New Roman"/>
              </w:rPr>
              <w:t>выполнять чертежи и читать электрические схемы,</w:t>
            </w:r>
          </w:p>
          <w:p w14:paraId="7EA2E805" w14:textId="77777777" w:rsidR="0086646D" w:rsidRPr="0086646D" w:rsidRDefault="0086646D" w:rsidP="0086646D">
            <w:pPr>
              <w:widowControl w:val="0"/>
              <w:numPr>
                <w:ilvl w:val="0"/>
                <w:numId w:val="21"/>
              </w:numPr>
              <w:tabs>
                <w:tab w:val="left" w:pos="189"/>
              </w:tabs>
              <w:autoSpaceDE w:val="0"/>
              <w:autoSpaceDN w:val="0"/>
              <w:adjustRightInd w:val="0"/>
              <w:ind w:left="47" w:firstLine="0"/>
              <w:contextualSpacing/>
              <w:rPr>
                <w:rFonts w:ascii="Times New Roman" w:hAnsi="Times New Roman" w:cs="Times New Roman"/>
                <w:bCs/>
                <w:i/>
              </w:rPr>
            </w:pPr>
            <w:r w:rsidRPr="0086646D">
              <w:rPr>
                <w:rFonts w:ascii="Times New Roman" w:hAnsi="Times New Roman" w:cs="Times New Roman"/>
              </w:rPr>
              <w:t xml:space="preserve"> вести техническую документацию, контролировать наличие и исправность инструмента, оснастки, приспособлений и инвентаря, средств индивидуальной и коллективной защиты</w:t>
            </w:r>
          </w:p>
        </w:tc>
        <w:tc>
          <w:tcPr>
            <w:tcW w:w="2827" w:type="dxa"/>
            <w:tcBorders>
              <w:top w:val="single" w:sz="4" w:space="0" w:color="auto"/>
              <w:left w:val="single" w:sz="4" w:space="0" w:color="auto"/>
              <w:bottom w:val="single" w:sz="4" w:space="0" w:color="auto"/>
              <w:right w:val="single" w:sz="4" w:space="0" w:color="auto"/>
            </w:tcBorders>
            <w:shd w:val="clear" w:color="auto" w:fill="auto"/>
          </w:tcPr>
          <w:p w14:paraId="4AAC02C6" w14:textId="77777777" w:rsidR="0086646D" w:rsidRPr="0086646D" w:rsidRDefault="0086646D" w:rsidP="0086646D">
            <w:pPr>
              <w:widowControl w:val="0"/>
              <w:numPr>
                <w:ilvl w:val="0"/>
                <w:numId w:val="22"/>
              </w:numPr>
              <w:tabs>
                <w:tab w:val="left" w:pos="189"/>
              </w:tabs>
              <w:autoSpaceDE w:val="0"/>
              <w:autoSpaceDN w:val="0"/>
              <w:adjustRightInd w:val="0"/>
              <w:ind w:left="47" w:firstLine="0"/>
              <w:contextualSpacing/>
              <w:rPr>
                <w:rFonts w:ascii="Times New Roman" w:hAnsi="Times New Roman" w:cs="Times New Roman"/>
              </w:rPr>
            </w:pPr>
            <w:r w:rsidRPr="0086646D">
              <w:rPr>
                <w:rFonts w:ascii="Times New Roman" w:hAnsi="Times New Roman" w:cs="Times New Roman"/>
              </w:rPr>
              <w:t>назначение, виды, принцип действия и технические данные электротехнического оборудования,</w:t>
            </w:r>
          </w:p>
          <w:p w14:paraId="43F3429E" w14:textId="77777777" w:rsidR="0086646D" w:rsidRPr="0086646D" w:rsidRDefault="0086646D" w:rsidP="0086646D">
            <w:pPr>
              <w:widowControl w:val="0"/>
              <w:numPr>
                <w:ilvl w:val="0"/>
                <w:numId w:val="22"/>
              </w:numPr>
              <w:tabs>
                <w:tab w:val="left" w:pos="189"/>
              </w:tabs>
              <w:autoSpaceDE w:val="0"/>
              <w:autoSpaceDN w:val="0"/>
              <w:adjustRightInd w:val="0"/>
              <w:ind w:left="47" w:firstLine="0"/>
              <w:contextualSpacing/>
              <w:rPr>
                <w:rFonts w:ascii="Times New Roman" w:hAnsi="Times New Roman" w:cs="Times New Roman"/>
              </w:rPr>
            </w:pPr>
            <w:r w:rsidRPr="0086646D">
              <w:rPr>
                <w:rFonts w:ascii="Times New Roman" w:hAnsi="Times New Roman" w:cs="Times New Roman"/>
              </w:rPr>
              <w:t>технологический процесс производства электрической энергии,</w:t>
            </w:r>
          </w:p>
          <w:p w14:paraId="664F7552" w14:textId="77777777" w:rsidR="0086646D" w:rsidRPr="0086646D" w:rsidRDefault="0086646D" w:rsidP="0086646D">
            <w:pPr>
              <w:widowControl w:val="0"/>
              <w:numPr>
                <w:ilvl w:val="0"/>
                <w:numId w:val="22"/>
              </w:numPr>
              <w:tabs>
                <w:tab w:val="left" w:pos="189"/>
              </w:tabs>
              <w:autoSpaceDE w:val="0"/>
              <w:autoSpaceDN w:val="0"/>
              <w:adjustRightInd w:val="0"/>
              <w:ind w:left="47" w:firstLine="0"/>
              <w:contextualSpacing/>
              <w:rPr>
                <w:rFonts w:ascii="Times New Roman" w:hAnsi="Times New Roman" w:cs="Times New Roman"/>
              </w:rPr>
            </w:pPr>
            <w:r w:rsidRPr="0086646D">
              <w:rPr>
                <w:rFonts w:ascii="Times New Roman" w:hAnsi="Times New Roman" w:cs="Times New Roman"/>
              </w:rPr>
              <w:t>схемы, конструктивные особенности и эксплуатационные характеристики, правила эксплуатации электротехнического оборудования в нормальных, ремонтных, аварийных и послеаварийных режимах работы,</w:t>
            </w:r>
          </w:p>
          <w:p w14:paraId="1154C766" w14:textId="77777777" w:rsidR="0086646D" w:rsidRPr="0086646D" w:rsidRDefault="0086646D" w:rsidP="0086646D">
            <w:pPr>
              <w:widowControl w:val="0"/>
              <w:numPr>
                <w:ilvl w:val="0"/>
                <w:numId w:val="22"/>
              </w:numPr>
              <w:tabs>
                <w:tab w:val="left" w:pos="189"/>
              </w:tabs>
              <w:autoSpaceDE w:val="0"/>
              <w:autoSpaceDN w:val="0"/>
              <w:adjustRightInd w:val="0"/>
              <w:ind w:left="47" w:firstLine="0"/>
              <w:contextualSpacing/>
              <w:rPr>
                <w:rFonts w:ascii="Times New Roman" w:hAnsi="Times New Roman" w:cs="Times New Roman"/>
                <w:bCs/>
                <w:i/>
              </w:rPr>
            </w:pPr>
            <w:r w:rsidRPr="0086646D">
              <w:rPr>
                <w:rFonts w:ascii="Times New Roman" w:hAnsi="Times New Roman" w:cs="Times New Roman"/>
              </w:rPr>
              <w:t>состав и нормы расхода товаров и материалов на производство работ по эксплуатации электротехнического оборудования, правила выполнения электрических и технологических схем, стандарты выполнения конструкторской документации, характерные неисправности и повреждения электротехнического оборудования и устройств, способы их определения и устранения.</w:t>
            </w:r>
          </w:p>
        </w:tc>
        <w:tc>
          <w:tcPr>
            <w:tcW w:w="2856" w:type="dxa"/>
            <w:tcBorders>
              <w:top w:val="single" w:sz="4" w:space="0" w:color="auto"/>
              <w:left w:val="single" w:sz="4" w:space="0" w:color="auto"/>
              <w:bottom w:val="single" w:sz="4" w:space="0" w:color="auto"/>
              <w:right w:val="single" w:sz="4" w:space="0" w:color="auto"/>
            </w:tcBorders>
          </w:tcPr>
          <w:p w14:paraId="7C724A26" w14:textId="77777777" w:rsidR="0086646D" w:rsidRPr="0086646D" w:rsidRDefault="0086646D" w:rsidP="0086646D">
            <w:pPr>
              <w:widowControl w:val="0"/>
              <w:tabs>
                <w:tab w:val="left" w:pos="189"/>
              </w:tabs>
              <w:autoSpaceDE w:val="0"/>
              <w:autoSpaceDN w:val="0"/>
              <w:adjustRightInd w:val="0"/>
              <w:ind w:left="47"/>
              <w:contextualSpacing/>
              <w:rPr>
                <w:rFonts w:ascii="Times New Roman" w:hAnsi="Times New Roman" w:cs="Times New Roman"/>
                <w:bCs/>
                <w:i/>
              </w:rPr>
            </w:pPr>
            <w:r w:rsidRPr="0086646D">
              <w:rPr>
                <w:rFonts w:ascii="Times New Roman" w:hAnsi="Times New Roman" w:cs="Times New Roman"/>
              </w:rPr>
              <w:t>подготовки перечня и графиков работ по текущей эксплуатации электрического и электромеханического оборудования и плана их выполнения, - подготовки и внесения изменений в электрические схемы, указания и рекомендации по режимам эксплуатации оборудования, производственные инструкции,</w:t>
            </w:r>
          </w:p>
        </w:tc>
      </w:tr>
      <w:tr w:rsidR="0086646D" w:rsidRPr="0086646D" w14:paraId="149F5C4B" w14:textId="77777777" w:rsidTr="0097440A">
        <w:trPr>
          <w:trHeight w:val="327"/>
        </w:trPr>
        <w:tc>
          <w:tcPr>
            <w:tcW w:w="1118" w:type="dxa"/>
            <w:tcBorders>
              <w:left w:val="single" w:sz="4" w:space="0" w:color="auto"/>
              <w:right w:val="single" w:sz="4" w:space="0" w:color="auto"/>
            </w:tcBorders>
          </w:tcPr>
          <w:p w14:paraId="047698E8" w14:textId="77777777" w:rsidR="0086646D" w:rsidRPr="0086646D" w:rsidRDefault="0086646D" w:rsidP="0086646D">
            <w:pPr>
              <w:rPr>
                <w:rFonts w:ascii="Times New Roman" w:hAnsi="Times New Roman" w:cs="Times New Roman"/>
                <w:bCs/>
              </w:rPr>
            </w:pPr>
            <w:r w:rsidRPr="0086646D">
              <w:rPr>
                <w:rFonts w:ascii="Times New Roman" w:hAnsi="Times New Roman" w:cs="Times New Roman"/>
              </w:rPr>
              <w:t>ПК 2.2</w:t>
            </w:r>
          </w:p>
        </w:tc>
        <w:tc>
          <w:tcPr>
            <w:tcW w:w="2827" w:type="dxa"/>
            <w:tcBorders>
              <w:left w:val="single" w:sz="4" w:space="0" w:color="auto"/>
              <w:right w:val="single" w:sz="4" w:space="0" w:color="auto"/>
            </w:tcBorders>
          </w:tcPr>
          <w:p w14:paraId="54D4B839" w14:textId="77777777" w:rsidR="0086646D" w:rsidRPr="0086646D" w:rsidRDefault="0086646D" w:rsidP="0086646D">
            <w:pPr>
              <w:widowControl w:val="0"/>
              <w:numPr>
                <w:ilvl w:val="0"/>
                <w:numId w:val="21"/>
              </w:numPr>
              <w:tabs>
                <w:tab w:val="left" w:pos="331"/>
              </w:tabs>
              <w:autoSpaceDE w:val="0"/>
              <w:autoSpaceDN w:val="0"/>
              <w:adjustRightInd w:val="0"/>
              <w:ind w:left="47" w:firstLine="0"/>
              <w:contextualSpacing/>
              <w:rPr>
                <w:rFonts w:ascii="Times New Roman" w:hAnsi="Times New Roman" w:cs="Times New Roman"/>
                <w:bCs/>
                <w:i/>
              </w:rPr>
            </w:pPr>
            <w:r w:rsidRPr="0086646D">
              <w:rPr>
                <w:rFonts w:ascii="Times New Roman" w:hAnsi="Times New Roman" w:cs="Times New Roman"/>
              </w:rPr>
              <w:t>определять состав и последовательность необходимых действий при выполнении работ по эксплуатации электротехнического оборудования, предусматривать необходимые ресурсы,</w:t>
            </w:r>
          </w:p>
          <w:p w14:paraId="7FAC4888" w14:textId="77777777" w:rsidR="0086646D" w:rsidRPr="0086646D" w:rsidRDefault="0086646D" w:rsidP="0086646D">
            <w:pPr>
              <w:widowControl w:val="0"/>
              <w:numPr>
                <w:ilvl w:val="0"/>
                <w:numId w:val="21"/>
              </w:numPr>
              <w:tabs>
                <w:tab w:val="left" w:pos="331"/>
              </w:tabs>
              <w:autoSpaceDE w:val="0"/>
              <w:autoSpaceDN w:val="0"/>
              <w:adjustRightInd w:val="0"/>
              <w:ind w:left="47" w:firstLine="0"/>
              <w:contextualSpacing/>
              <w:rPr>
                <w:rFonts w:ascii="Times New Roman" w:hAnsi="Times New Roman" w:cs="Times New Roman"/>
                <w:bCs/>
                <w:i/>
              </w:rPr>
            </w:pPr>
            <w:r w:rsidRPr="0086646D">
              <w:rPr>
                <w:rFonts w:ascii="Times New Roman" w:hAnsi="Times New Roman" w:cs="Times New Roman"/>
              </w:rPr>
              <w:t xml:space="preserve"> выполнять чертежи и </w:t>
            </w:r>
            <w:r w:rsidRPr="0086646D">
              <w:rPr>
                <w:rFonts w:ascii="Times New Roman" w:hAnsi="Times New Roman" w:cs="Times New Roman"/>
              </w:rPr>
              <w:lastRenderedPageBreak/>
              <w:t>читать электрические схемы, вести техническую документацию.</w:t>
            </w:r>
          </w:p>
        </w:tc>
        <w:tc>
          <w:tcPr>
            <w:tcW w:w="2827" w:type="dxa"/>
            <w:tcBorders>
              <w:top w:val="single" w:sz="4" w:space="0" w:color="auto"/>
              <w:left w:val="single" w:sz="4" w:space="0" w:color="auto"/>
              <w:bottom w:val="single" w:sz="4" w:space="0" w:color="auto"/>
              <w:right w:val="single" w:sz="4" w:space="0" w:color="auto"/>
            </w:tcBorders>
            <w:shd w:val="clear" w:color="auto" w:fill="auto"/>
          </w:tcPr>
          <w:p w14:paraId="0F6783D8" w14:textId="77777777" w:rsidR="0086646D" w:rsidRPr="0086646D" w:rsidRDefault="0086646D" w:rsidP="0086646D">
            <w:pPr>
              <w:widowControl w:val="0"/>
              <w:numPr>
                <w:ilvl w:val="0"/>
                <w:numId w:val="22"/>
              </w:numPr>
              <w:tabs>
                <w:tab w:val="left" w:pos="331"/>
              </w:tabs>
              <w:autoSpaceDE w:val="0"/>
              <w:autoSpaceDN w:val="0"/>
              <w:adjustRightInd w:val="0"/>
              <w:ind w:left="47" w:firstLine="0"/>
              <w:contextualSpacing/>
              <w:rPr>
                <w:rFonts w:ascii="Times New Roman" w:hAnsi="Times New Roman" w:cs="Times New Roman"/>
              </w:rPr>
            </w:pPr>
            <w:r w:rsidRPr="0086646D">
              <w:rPr>
                <w:rFonts w:ascii="Times New Roman" w:hAnsi="Times New Roman" w:cs="Times New Roman"/>
              </w:rPr>
              <w:lastRenderedPageBreak/>
              <w:t>назначение, виды, принцип действия и технические данные электротехнического оборудования,</w:t>
            </w:r>
          </w:p>
          <w:p w14:paraId="1139A174" w14:textId="77777777" w:rsidR="0086646D" w:rsidRPr="0086646D" w:rsidRDefault="0086646D" w:rsidP="0086646D">
            <w:pPr>
              <w:widowControl w:val="0"/>
              <w:numPr>
                <w:ilvl w:val="0"/>
                <w:numId w:val="22"/>
              </w:numPr>
              <w:tabs>
                <w:tab w:val="left" w:pos="331"/>
              </w:tabs>
              <w:autoSpaceDE w:val="0"/>
              <w:autoSpaceDN w:val="0"/>
              <w:adjustRightInd w:val="0"/>
              <w:ind w:left="47" w:firstLine="0"/>
              <w:contextualSpacing/>
              <w:rPr>
                <w:rFonts w:ascii="Times New Roman" w:hAnsi="Times New Roman" w:cs="Times New Roman"/>
              </w:rPr>
            </w:pPr>
            <w:r w:rsidRPr="0086646D">
              <w:rPr>
                <w:rFonts w:ascii="Times New Roman" w:hAnsi="Times New Roman" w:cs="Times New Roman"/>
              </w:rPr>
              <w:t>технологический процесс производства электрической энергии,</w:t>
            </w:r>
          </w:p>
          <w:p w14:paraId="6AF3AA84" w14:textId="77777777" w:rsidR="0086646D" w:rsidRPr="0086646D" w:rsidRDefault="0086646D" w:rsidP="0086646D">
            <w:pPr>
              <w:widowControl w:val="0"/>
              <w:numPr>
                <w:ilvl w:val="0"/>
                <w:numId w:val="22"/>
              </w:numPr>
              <w:tabs>
                <w:tab w:val="left" w:pos="331"/>
              </w:tabs>
              <w:autoSpaceDE w:val="0"/>
              <w:autoSpaceDN w:val="0"/>
              <w:adjustRightInd w:val="0"/>
              <w:ind w:left="47" w:firstLine="0"/>
              <w:contextualSpacing/>
              <w:rPr>
                <w:rFonts w:ascii="Times New Roman" w:hAnsi="Times New Roman" w:cs="Times New Roman"/>
              </w:rPr>
            </w:pPr>
            <w:r w:rsidRPr="0086646D">
              <w:rPr>
                <w:rFonts w:ascii="Times New Roman" w:hAnsi="Times New Roman" w:cs="Times New Roman"/>
              </w:rPr>
              <w:t xml:space="preserve">схемы, конструктивные особенности и </w:t>
            </w:r>
            <w:r w:rsidRPr="0086646D">
              <w:rPr>
                <w:rFonts w:ascii="Times New Roman" w:hAnsi="Times New Roman" w:cs="Times New Roman"/>
              </w:rPr>
              <w:lastRenderedPageBreak/>
              <w:t>эксплуатационные характеристики, правила эксплуатации электротехнического оборудования в нормальных, ремонтных, аварийных и послеаварийных режимах работы,</w:t>
            </w:r>
          </w:p>
          <w:p w14:paraId="20E17FD1" w14:textId="77777777" w:rsidR="0086646D" w:rsidRPr="0086646D" w:rsidRDefault="0086646D" w:rsidP="0086646D">
            <w:pPr>
              <w:widowControl w:val="0"/>
              <w:numPr>
                <w:ilvl w:val="0"/>
                <w:numId w:val="22"/>
              </w:numPr>
              <w:tabs>
                <w:tab w:val="left" w:pos="331"/>
              </w:tabs>
              <w:autoSpaceDE w:val="0"/>
              <w:autoSpaceDN w:val="0"/>
              <w:adjustRightInd w:val="0"/>
              <w:ind w:left="47" w:firstLine="0"/>
              <w:contextualSpacing/>
              <w:rPr>
                <w:rFonts w:ascii="Times New Roman" w:hAnsi="Times New Roman" w:cs="Times New Roman"/>
              </w:rPr>
            </w:pPr>
            <w:r w:rsidRPr="0086646D">
              <w:rPr>
                <w:rFonts w:ascii="Times New Roman" w:hAnsi="Times New Roman" w:cs="Times New Roman"/>
              </w:rPr>
              <w:t>состав и нормы расхода товаров и материалов на производство работ по эксплуатации электротехнического оборудования,</w:t>
            </w:r>
          </w:p>
          <w:p w14:paraId="05F14421" w14:textId="77777777" w:rsidR="0086646D" w:rsidRPr="0086646D" w:rsidRDefault="0086646D" w:rsidP="0086646D">
            <w:pPr>
              <w:widowControl w:val="0"/>
              <w:numPr>
                <w:ilvl w:val="0"/>
                <w:numId w:val="22"/>
              </w:numPr>
              <w:tabs>
                <w:tab w:val="left" w:pos="331"/>
              </w:tabs>
              <w:autoSpaceDE w:val="0"/>
              <w:autoSpaceDN w:val="0"/>
              <w:adjustRightInd w:val="0"/>
              <w:ind w:left="47" w:firstLine="0"/>
              <w:contextualSpacing/>
              <w:rPr>
                <w:rFonts w:ascii="Times New Roman" w:hAnsi="Times New Roman" w:cs="Times New Roman"/>
                <w:bCs/>
                <w:i/>
              </w:rPr>
            </w:pPr>
            <w:r w:rsidRPr="0086646D">
              <w:rPr>
                <w:rFonts w:ascii="Times New Roman" w:hAnsi="Times New Roman" w:cs="Times New Roman"/>
              </w:rPr>
              <w:t>правила выполнения электрических и технологических схем, стандарты выполнения конструкторской документации, характерные неисправности и повреждения электротехнического оборудования и устройств, способы их определения и устранения.</w:t>
            </w:r>
          </w:p>
        </w:tc>
        <w:tc>
          <w:tcPr>
            <w:tcW w:w="2856" w:type="dxa"/>
            <w:tcBorders>
              <w:top w:val="single" w:sz="4" w:space="0" w:color="auto"/>
              <w:left w:val="single" w:sz="4" w:space="0" w:color="auto"/>
              <w:bottom w:val="single" w:sz="4" w:space="0" w:color="auto"/>
              <w:right w:val="single" w:sz="4" w:space="0" w:color="auto"/>
            </w:tcBorders>
          </w:tcPr>
          <w:p w14:paraId="13CF593E" w14:textId="77777777" w:rsidR="0086646D" w:rsidRPr="0086646D" w:rsidRDefault="0086646D" w:rsidP="0086646D">
            <w:pPr>
              <w:widowControl w:val="0"/>
              <w:numPr>
                <w:ilvl w:val="0"/>
                <w:numId w:val="21"/>
              </w:numPr>
              <w:tabs>
                <w:tab w:val="left" w:pos="346"/>
              </w:tabs>
              <w:autoSpaceDE w:val="0"/>
              <w:autoSpaceDN w:val="0"/>
              <w:adjustRightInd w:val="0"/>
              <w:ind w:left="62" w:firstLine="0"/>
              <w:contextualSpacing/>
              <w:rPr>
                <w:rFonts w:ascii="Times New Roman" w:hAnsi="Times New Roman" w:cs="Times New Roman"/>
                <w:bCs/>
                <w:i/>
              </w:rPr>
            </w:pPr>
            <w:r w:rsidRPr="0086646D">
              <w:rPr>
                <w:rFonts w:ascii="Times New Roman" w:hAnsi="Times New Roman" w:cs="Times New Roman"/>
              </w:rPr>
              <w:lastRenderedPageBreak/>
              <w:t xml:space="preserve">подготовки перечня и графиков работ по текущей эксплуатации электрического и электромеханического оборудования и плана их выполнения, подготовки и внесения изменений в электрические схемы, указания и рекомендации </w:t>
            </w:r>
            <w:r w:rsidRPr="0086646D">
              <w:rPr>
                <w:rFonts w:ascii="Times New Roman" w:hAnsi="Times New Roman" w:cs="Times New Roman"/>
              </w:rPr>
              <w:lastRenderedPageBreak/>
              <w:t>по режимам эксплуатации оборудования, производственные инструкции.</w:t>
            </w:r>
          </w:p>
        </w:tc>
      </w:tr>
      <w:tr w:rsidR="0086646D" w:rsidRPr="0086646D" w14:paraId="1136BEF3" w14:textId="77777777" w:rsidTr="0097440A">
        <w:trPr>
          <w:trHeight w:val="327"/>
        </w:trPr>
        <w:tc>
          <w:tcPr>
            <w:tcW w:w="1118" w:type="dxa"/>
            <w:tcBorders>
              <w:left w:val="single" w:sz="4" w:space="0" w:color="auto"/>
              <w:right w:val="single" w:sz="4" w:space="0" w:color="auto"/>
            </w:tcBorders>
          </w:tcPr>
          <w:p w14:paraId="40A468A3" w14:textId="77777777" w:rsidR="0086646D" w:rsidRPr="0086646D" w:rsidRDefault="0086646D" w:rsidP="0086646D">
            <w:pPr>
              <w:rPr>
                <w:rFonts w:ascii="Times New Roman" w:hAnsi="Times New Roman" w:cs="Times New Roman"/>
                <w:bCs/>
              </w:rPr>
            </w:pPr>
            <w:r w:rsidRPr="0086646D">
              <w:rPr>
                <w:rFonts w:ascii="Times New Roman" w:hAnsi="Times New Roman" w:cs="Times New Roman"/>
              </w:rPr>
              <w:lastRenderedPageBreak/>
              <w:t>ПК 2.3</w:t>
            </w:r>
          </w:p>
        </w:tc>
        <w:tc>
          <w:tcPr>
            <w:tcW w:w="2827" w:type="dxa"/>
            <w:tcBorders>
              <w:left w:val="single" w:sz="4" w:space="0" w:color="auto"/>
              <w:right w:val="single" w:sz="4" w:space="0" w:color="auto"/>
            </w:tcBorders>
          </w:tcPr>
          <w:p w14:paraId="7E4F0250" w14:textId="77777777" w:rsidR="0086646D" w:rsidRPr="0086646D" w:rsidRDefault="0086646D" w:rsidP="0086646D">
            <w:pPr>
              <w:widowControl w:val="0"/>
              <w:numPr>
                <w:ilvl w:val="0"/>
                <w:numId w:val="22"/>
              </w:numPr>
              <w:tabs>
                <w:tab w:val="left" w:pos="331"/>
              </w:tabs>
              <w:autoSpaceDE w:val="0"/>
              <w:autoSpaceDN w:val="0"/>
              <w:adjustRightInd w:val="0"/>
              <w:ind w:left="47" w:firstLine="0"/>
              <w:contextualSpacing/>
              <w:rPr>
                <w:rFonts w:ascii="Times New Roman" w:hAnsi="Times New Roman" w:cs="Times New Roman"/>
              </w:rPr>
            </w:pPr>
            <w:r w:rsidRPr="0086646D">
              <w:rPr>
                <w:rFonts w:ascii="Times New Roman" w:hAnsi="Times New Roman" w:cs="Times New Roman"/>
              </w:rPr>
              <w:t>вести документации установленного образца по охране труда, соблюдать сроки ее заполнения и условия хранения;</w:t>
            </w:r>
          </w:p>
          <w:p w14:paraId="3818B3BE" w14:textId="77777777" w:rsidR="0086646D" w:rsidRPr="0086646D" w:rsidRDefault="0086646D" w:rsidP="0086646D">
            <w:pPr>
              <w:widowControl w:val="0"/>
              <w:numPr>
                <w:ilvl w:val="0"/>
                <w:numId w:val="22"/>
              </w:numPr>
              <w:tabs>
                <w:tab w:val="left" w:pos="331"/>
              </w:tabs>
              <w:autoSpaceDE w:val="0"/>
              <w:autoSpaceDN w:val="0"/>
              <w:adjustRightInd w:val="0"/>
              <w:ind w:left="47" w:firstLine="0"/>
              <w:contextualSpacing/>
              <w:rPr>
                <w:rFonts w:ascii="Times New Roman" w:hAnsi="Times New Roman" w:cs="Times New Roman"/>
              </w:rPr>
            </w:pPr>
            <w:r w:rsidRPr="0086646D">
              <w:rPr>
                <w:rFonts w:ascii="Times New Roman" w:hAnsi="Times New Roman" w:cs="Times New Roman"/>
              </w:rPr>
              <w:t xml:space="preserve">определять и проводить анализ опасных и вредных факторов на производстве; </w:t>
            </w:r>
          </w:p>
          <w:p w14:paraId="26B46375" w14:textId="77777777" w:rsidR="0086646D" w:rsidRPr="0086646D" w:rsidRDefault="0086646D" w:rsidP="0086646D">
            <w:pPr>
              <w:widowControl w:val="0"/>
              <w:numPr>
                <w:ilvl w:val="0"/>
                <w:numId w:val="22"/>
              </w:numPr>
              <w:tabs>
                <w:tab w:val="left" w:pos="331"/>
              </w:tabs>
              <w:autoSpaceDE w:val="0"/>
              <w:autoSpaceDN w:val="0"/>
              <w:adjustRightInd w:val="0"/>
              <w:ind w:left="47" w:firstLine="0"/>
              <w:contextualSpacing/>
              <w:rPr>
                <w:rFonts w:ascii="Times New Roman" w:hAnsi="Times New Roman" w:cs="Times New Roman"/>
                <w:bCs/>
                <w:i/>
              </w:rPr>
            </w:pPr>
            <w:r w:rsidRPr="0086646D">
              <w:rPr>
                <w:rFonts w:ascii="Times New Roman" w:hAnsi="Times New Roman" w:cs="Times New Roman"/>
              </w:rPr>
              <w:t>контролировать соблюдение персоналом правил и норм охраны труда, промышленной и пожарной безопасности, производственной и трудовой дисциплины, организовывать рабочие места, их техническое оснащение.</w:t>
            </w:r>
          </w:p>
        </w:tc>
        <w:tc>
          <w:tcPr>
            <w:tcW w:w="2827" w:type="dxa"/>
            <w:tcBorders>
              <w:top w:val="single" w:sz="4" w:space="0" w:color="auto"/>
              <w:left w:val="single" w:sz="4" w:space="0" w:color="auto"/>
              <w:bottom w:val="single" w:sz="4" w:space="0" w:color="auto"/>
              <w:right w:val="single" w:sz="4" w:space="0" w:color="auto"/>
            </w:tcBorders>
            <w:shd w:val="clear" w:color="auto" w:fill="auto"/>
          </w:tcPr>
          <w:p w14:paraId="71583467" w14:textId="77777777" w:rsidR="0086646D" w:rsidRPr="0086646D" w:rsidRDefault="0086646D" w:rsidP="0086646D">
            <w:pPr>
              <w:tabs>
                <w:tab w:val="left" w:pos="331"/>
              </w:tabs>
              <w:ind w:left="47"/>
              <w:rPr>
                <w:rFonts w:ascii="Times New Roman" w:hAnsi="Times New Roman" w:cs="Times New Roman"/>
                <w:bCs/>
                <w:i/>
              </w:rPr>
            </w:pPr>
            <w:r w:rsidRPr="0086646D">
              <w:rPr>
                <w:rFonts w:ascii="Times New Roman" w:hAnsi="Times New Roman" w:cs="Times New Roman"/>
              </w:rPr>
              <w:t>правила и нормы охраны труда, промышленной и пожарной безопасности, производственной санитарии.</w:t>
            </w:r>
          </w:p>
        </w:tc>
        <w:tc>
          <w:tcPr>
            <w:tcW w:w="2856" w:type="dxa"/>
            <w:tcBorders>
              <w:top w:val="single" w:sz="4" w:space="0" w:color="auto"/>
              <w:left w:val="single" w:sz="4" w:space="0" w:color="auto"/>
              <w:bottom w:val="single" w:sz="4" w:space="0" w:color="auto"/>
              <w:right w:val="single" w:sz="4" w:space="0" w:color="auto"/>
            </w:tcBorders>
          </w:tcPr>
          <w:p w14:paraId="5FDF3666" w14:textId="77777777" w:rsidR="0086646D" w:rsidRPr="0086646D" w:rsidRDefault="0086646D" w:rsidP="0086646D">
            <w:pPr>
              <w:rPr>
                <w:rFonts w:ascii="Times New Roman" w:hAnsi="Times New Roman" w:cs="Times New Roman"/>
                <w:bCs/>
                <w:i/>
              </w:rPr>
            </w:pPr>
            <w:r w:rsidRPr="0086646D">
              <w:rPr>
                <w:rFonts w:ascii="Times New Roman" w:hAnsi="Times New Roman" w:cs="Times New Roman"/>
              </w:rPr>
              <w:t>работы с персоналом в части соблюдения требований охраны труда, промышленной и пожарной безопасности</w:t>
            </w:r>
          </w:p>
        </w:tc>
      </w:tr>
    </w:tbl>
    <w:p w14:paraId="7C482639" w14:textId="77777777" w:rsidR="0086646D" w:rsidRPr="0086646D" w:rsidRDefault="0086646D" w:rsidP="0086646D">
      <w:pPr>
        <w:rPr>
          <w:rFonts w:ascii="Times New Roman" w:hAnsi="Times New Roman" w:cs="Times New Roman"/>
        </w:rPr>
      </w:pPr>
    </w:p>
    <w:p w14:paraId="76EF5084" w14:textId="77777777" w:rsidR="0086646D" w:rsidRPr="0086646D" w:rsidRDefault="0086646D" w:rsidP="0086646D">
      <w:pPr>
        <w:spacing w:after="120"/>
        <w:ind w:left="1129"/>
        <w:contextualSpacing/>
        <w:rPr>
          <w:rFonts w:ascii="Times New Roman" w:hAnsi="Times New Roman" w:cs="Times New Roman"/>
          <w:bCs/>
          <w:sz w:val="24"/>
          <w:szCs w:val="24"/>
        </w:rPr>
      </w:pPr>
    </w:p>
    <w:p w14:paraId="55F0C2E0" w14:textId="77777777" w:rsidR="0086646D" w:rsidRPr="0086646D" w:rsidRDefault="0086646D" w:rsidP="0086646D">
      <w:pPr>
        <w:rPr>
          <w:rFonts w:ascii="Times New Roman" w:eastAsia="Segoe UI" w:hAnsi="Times New Roman" w:cs="Times New Roman"/>
          <w:b/>
          <w:bCs/>
          <w:caps/>
          <w:kern w:val="32"/>
          <w:sz w:val="24"/>
          <w:szCs w:val="24"/>
          <w:lang w:val="x-none" w:eastAsia="x-none"/>
        </w:rPr>
      </w:pPr>
      <w:r w:rsidRPr="0086646D">
        <w:rPr>
          <w:rFonts w:ascii="Times New Roman" w:hAnsi="Times New Roman"/>
        </w:rPr>
        <w:br w:type="page"/>
      </w:r>
    </w:p>
    <w:p w14:paraId="1070ED03" w14:textId="77777777" w:rsidR="0086646D" w:rsidRPr="0086646D" w:rsidRDefault="0086646D" w:rsidP="0086646D">
      <w:pPr>
        <w:keepNext/>
        <w:spacing w:after="120"/>
        <w:jc w:val="center"/>
        <w:outlineLvl w:val="0"/>
        <w:rPr>
          <w:rFonts w:ascii="Times New Roman" w:eastAsia="Segoe UI" w:hAnsi="Times New Roman" w:cs="Times New Roman"/>
          <w:b/>
          <w:bCs/>
          <w:caps/>
          <w:kern w:val="32"/>
          <w:sz w:val="24"/>
          <w:szCs w:val="24"/>
          <w:lang w:val="x-none" w:eastAsia="x-none"/>
        </w:rPr>
      </w:pPr>
      <w:r w:rsidRPr="0086646D">
        <w:rPr>
          <w:rFonts w:ascii="Times New Roman" w:eastAsia="Segoe UI" w:hAnsi="Times New Roman" w:cs="Times New Roman"/>
          <w:b/>
          <w:bCs/>
          <w:caps/>
          <w:kern w:val="32"/>
          <w:sz w:val="24"/>
          <w:szCs w:val="24"/>
          <w:lang w:val="x-none" w:eastAsia="x-none"/>
        </w:rPr>
        <w:lastRenderedPageBreak/>
        <w:t>2. Структура и содержание профессионального модуля</w:t>
      </w:r>
    </w:p>
    <w:p w14:paraId="57413334" w14:textId="77777777" w:rsidR="0086646D" w:rsidRPr="0086646D" w:rsidRDefault="0086646D" w:rsidP="0086646D">
      <w:pPr>
        <w:spacing w:after="120" w:line="276" w:lineRule="auto"/>
        <w:ind w:firstLine="709"/>
        <w:outlineLvl w:val="1"/>
        <w:rPr>
          <w:rFonts w:ascii="Times New Roman" w:eastAsia="Segoe UI" w:hAnsi="Times New Roman" w:cs="Times New Roman"/>
          <w:b/>
          <w:bCs/>
          <w:color w:val="5A5A5A" w:themeColor="text1" w:themeTint="A5"/>
          <w:spacing w:val="15"/>
          <w:sz w:val="24"/>
          <w:szCs w:val="24"/>
          <w:lang w:eastAsia="ru-RU"/>
        </w:rPr>
      </w:pPr>
      <w:r w:rsidRPr="0086646D">
        <w:rPr>
          <w:rFonts w:ascii="Times New Roman" w:eastAsia="Segoe UI" w:hAnsi="Times New Roman" w:cs="Times New Roman"/>
          <w:b/>
          <w:bCs/>
          <w:color w:val="5A5A5A" w:themeColor="text1" w:themeTint="A5"/>
          <w:spacing w:val="15"/>
          <w:sz w:val="24"/>
          <w:szCs w:val="24"/>
          <w:lang w:eastAsia="ru-RU"/>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86646D" w:rsidRPr="0086646D" w14:paraId="2A21BB32" w14:textId="77777777" w:rsidTr="0097440A">
        <w:trPr>
          <w:trHeight w:val="23"/>
        </w:trPr>
        <w:tc>
          <w:tcPr>
            <w:tcW w:w="2460" w:type="pct"/>
            <w:vAlign w:val="center"/>
          </w:tcPr>
          <w:p w14:paraId="7B5624AF" w14:textId="77777777" w:rsidR="0086646D" w:rsidRPr="0086646D" w:rsidRDefault="0086646D" w:rsidP="0086646D">
            <w:pPr>
              <w:jc w:val="center"/>
              <w:rPr>
                <w:rFonts w:ascii="Times New Roman" w:hAnsi="Times New Roman" w:cs="Times New Roman"/>
                <w:b/>
                <w:sz w:val="24"/>
              </w:rPr>
            </w:pPr>
            <w:r w:rsidRPr="0086646D">
              <w:rPr>
                <w:rFonts w:ascii="Times New Roman" w:hAnsi="Times New Roman" w:cs="Times New Roman"/>
                <w:b/>
                <w:sz w:val="24"/>
              </w:rPr>
              <w:t>Наименование составных частей модуля</w:t>
            </w:r>
          </w:p>
        </w:tc>
        <w:tc>
          <w:tcPr>
            <w:tcW w:w="1195" w:type="pct"/>
            <w:vAlign w:val="center"/>
          </w:tcPr>
          <w:p w14:paraId="32CA42C3" w14:textId="77777777" w:rsidR="0086646D" w:rsidRPr="0086646D" w:rsidRDefault="0086646D" w:rsidP="0086646D">
            <w:pPr>
              <w:jc w:val="center"/>
              <w:rPr>
                <w:rFonts w:ascii="Times New Roman" w:hAnsi="Times New Roman" w:cs="Times New Roman"/>
                <w:b/>
                <w:iCs/>
                <w:sz w:val="24"/>
              </w:rPr>
            </w:pPr>
            <w:r w:rsidRPr="0086646D">
              <w:rPr>
                <w:rFonts w:ascii="Times New Roman" w:hAnsi="Times New Roman" w:cs="Times New Roman"/>
                <w:b/>
                <w:iCs/>
                <w:sz w:val="24"/>
              </w:rPr>
              <w:t>Объем в часах</w:t>
            </w:r>
          </w:p>
        </w:tc>
        <w:tc>
          <w:tcPr>
            <w:tcW w:w="1345" w:type="pct"/>
          </w:tcPr>
          <w:p w14:paraId="14700FFB" w14:textId="77777777" w:rsidR="0086646D" w:rsidRPr="0086646D" w:rsidRDefault="0086646D" w:rsidP="0086646D">
            <w:pPr>
              <w:jc w:val="center"/>
              <w:rPr>
                <w:rFonts w:ascii="Times New Roman" w:hAnsi="Times New Roman" w:cs="Times New Roman"/>
                <w:b/>
                <w:iCs/>
                <w:sz w:val="24"/>
              </w:rPr>
            </w:pPr>
            <w:r w:rsidRPr="0086646D">
              <w:rPr>
                <w:rFonts w:ascii="Times New Roman" w:hAnsi="Times New Roman" w:cs="Times New Roman"/>
                <w:b/>
                <w:sz w:val="24"/>
              </w:rPr>
              <w:t xml:space="preserve">В </w:t>
            </w:r>
            <w:proofErr w:type="spellStart"/>
            <w:r w:rsidRPr="0086646D">
              <w:rPr>
                <w:rFonts w:ascii="Times New Roman" w:hAnsi="Times New Roman" w:cs="Times New Roman"/>
                <w:b/>
                <w:sz w:val="24"/>
              </w:rPr>
              <w:t>т.ч</w:t>
            </w:r>
            <w:proofErr w:type="spellEnd"/>
            <w:r w:rsidRPr="0086646D">
              <w:rPr>
                <w:rFonts w:ascii="Times New Roman" w:hAnsi="Times New Roman" w:cs="Times New Roman"/>
                <w:b/>
                <w:sz w:val="24"/>
              </w:rPr>
              <w:t>. в форме практической подготовки</w:t>
            </w:r>
          </w:p>
        </w:tc>
      </w:tr>
      <w:tr w:rsidR="0086646D" w:rsidRPr="0086646D" w14:paraId="503EFA0C" w14:textId="77777777" w:rsidTr="0097440A">
        <w:trPr>
          <w:trHeight w:val="23"/>
        </w:trPr>
        <w:tc>
          <w:tcPr>
            <w:tcW w:w="2460" w:type="pct"/>
            <w:vAlign w:val="center"/>
          </w:tcPr>
          <w:p w14:paraId="6B172AAE" w14:textId="77777777" w:rsidR="0086646D" w:rsidRPr="0086646D" w:rsidRDefault="0086646D" w:rsidP="0086646D">
            <w:pPr>
              <w:jc w:val="both"/>
              <w:rPr>
                <w:rFonts w:ascii="Times New Roman" w:hAnsi="Times New Roman" w:cs="Times New Roman"/>
                <w:bCs/>
                <w:sz w:val="24"/>
                <w:szCs w:val="24"/>
                <w:highlight w:val="red"/>
              </w:rPr>
            </w:pPr>
            <w:r w:rsidRPr="0086646D">
              <w:rPr>
                <w:rFonts w:ascii="Times New Roman" w:hAnsi="Times New Roman" w:cs="Times New Roman"/>
                <w:bCs/>
                <w:sz w:val="24"/>
                <w:szCs w:val="24"/>
              </w:rPr>
              <w:t>Учебные занятия</w:t>
            </w:r>
          </w:p>
        </w:tc>
        <w:tc>
          <w:tcPr>
            <w:tcW w:w="1195" w:type="pct"/>
            <w:vAlign w:val="center"/>
          </w:tcPr>
          <w:p w14:paraId="72CD33EB" w14:textId="77777777" w:rsidR="0086646D" w:rsidRPr="0086646D" w:rsidRDefault="0086646D" w:rsidP="0086646D">
            <w:pPr>
              <w:jc w:val="center"/>
              <w:rPr>
                <w:rFonts w:ascii="Times New Roman" w:hAnsi="Times New Roman" w:cs="Times New Roman"/>
                <w:bCs/>
                <w:sz w:val="24"/>
                <w:szCs w:val="24"/>
              </w:rPr>
            </w:pPr>
            <w:r w:rsidRPr="0086646D">
              <w:rPr>
                <w:rFonts w:ascii="Times New Roman" w:hAnsi="Times New Roman" w:cs="Times New Roman"/>
                <w:bCs/>
                <w:sz w:val="24"/>
                <w:szCs w:val="24"/>
              </w:rPr>
              <w:t>173</w:t>
            </w:r>
          </w:p>
        </w:tc>
        <w:tc>
          <w:tcPr>
            <w:tcW w:w="1345" w:type="pct"/>
            <w:vAlign w:val="center"/>
          </w:tcPr>
          <w:p w14:paraId="454DAEFD" w14:textId="77777777" w:rsidR="0086646D" w:rsidRPr="0086646D" w:rsidRDefault="0086646D" w:rsidP="0086646D">
            <w:pPr>
              <w:jc w:val="center"/>
              <w:rPr>
                <w:rFonts w:ascii="Times New Roman" w:hAnsi="Times New Roman" w:cs="Times New Roman"/>
                <w:bCs/>
                <w:sz w:val="24"/>
                <w:szCs w:val="24"/>
              </w:rPr>
            </w:pPr>
            <w:r w:rsidRPr="0086646D">
              <w:rPr>
                <w:rFonts w:ascii="Times New Roman" w:hAnsi="Times New Roman" w:cs="Times New Roman"/>
                <w:bCs/>
                <w:sz w:val="24"/>
                <w:szCs w:val="24"/>
              </w:rPr>
              <w:t>82</w:t>
            </w:r>
          </w:p>
        </w:tc>
      </w:tr>
      <w:tr w:rsidR="0086646D" w:rsidRPr="0086646D" w14:paraId="2CBDD1ED" w14:textId="77777777" w:rsidTr="0097440A">
        <w:trPr>
          <w:trHeight w:val="23"/>
        </w:trPr>
        <w:tc>
          <w:tcPr>
            <w:tcW w:w="2460" w:type="pct"/>
            <w:vAlign w:val="center"/>
          </w:tcPr>
          <w:p w14:paraId="1B0B8BE8" w14:textId="77777777" w:rsidR="0086646D" w:rsidRPr="0086646D" w:rsidRDefault="0086646D" w:rsidP="0086646D">
            <w:pPr>
              <w:jc w:val="both"/>
              <w:rPr>
                <w:rFonts w:ascii="Times New Roman" w:hAnsi="Times New Roman" w:cs="Times New Roman"/>
                <w:bCs/>
                <w:sz w:val="24"/>
                <w:szCs w:val="24"/>
              </w:rPr>
            </w:pPr>
            <w:r w:rsidRPr="0086646D">
              <w:rPr>
                <w:rFonts w:ascii="Times New Roman" w:hAnsi="Times New Roman" w:cs="Times New Roman"/>
                <w:bCs/>
                <w:sz w:val="24"/>
                <w:szCs w:val="24"/>
              </w:rPr>
              <w:t>Курсовая работа (проект)</w:t>
            </w:r>
          </w:p>
        </w:tc>
        <w:tc>
          <w:tcPr>
            <w:tcW w:w="1195" w:type="pct"/>
            <w:vAlign w:val="center"/>
          </w:tcPr>
          <w:p w14:paraId="25030C30" w14:textId="77777777" w:rsidR="0086646D" w:rsidRPr="0086646D" w:rsidRDefault="0086646D" w:rsidP="0086646D">
            <w:pPr>
              <w:jc w:val="center"/>
              <w:rPr>
                <w:rFonts w:ascii="Times New Roman" w:hAnsi="Times New Roman" w:cs="Times New Roman"/>
                <w:bCs/>
                <w:sz w:val="24"/>
                <w:szCs w:val="24"/>
              </w:rPr>
            </w:pPr>
            <w:r w:rsidRPr="0086646D">
              <w:rPr>
                <w:rFonts w:ascii="Times New Roman" w:hAnsi="Times New Roman" w:cs="Times New Roman"/>
                <w:bCs/>
                <w:sz w:val="24"/>
                <w:szCs w:val="24"/>
              </w:rPr>
              <w:t>20</w:t>
            </w:r>
          </w:p>
        </w:tc>
        <w:tc>
          <w:tcPr>
            <w:tcW w:w="1345" w:type="pct"/>
            <w:vAlign w:val="center"/>
          </w:tcPr>
          <w:p w14:paraId="00F75D2A" w14:textId="77777777" w:rsidR="0086646D" w:rsidRPr="0086646D" w:rsidRDefault="0086646D" w:rsidP="0086646D">
            <w:pPr>
              <w:jc w:val="center"/>
              <w:rPr>
                <w:rFonts w:ascii="Times New Roman" w:hAnsi="Times New Roman" w:cs="Times New Roman"/>
                <w:bCs/>
                <w:sz w:val="24"/>
                <w:szCs w:val="24"/>
              </w:rPr>
            </w:pPr>
          </w:p>
        </w:tc>
      </w:tr>
      <w:tr w:rsidR="0086646D" w:rsidRPr="0086646D" w14:paraId="1CCBEB8C" w14:textId="77777777" w:rsidTr="0097440A">
        <w:trPr>
          <w:trHeight w:val="23"/>
        </w:trPr>
        <w:tc>
          <w:tcPr>
            <w:tcW w:w="2460" w:type="pct"/>
            <w:vAlign w:val="center"/>
          </w:tcPr>
          <w:p w14:paraId="092B3763" w14:textId="77777777" w:rsidR="0086646D" w:rsidRPr="0086646D" w:rsidRDefault="0086646D" w:rsidP="0086646D">
            <w:pPr>
              <w:jc w:val="both"/>
              <w:rPr>
                <w:rFonts w:ascii="Times New Roman" w:hAnsi="Times New Roman" w:cs="Times New Roman"/>
                <w:bCs/>
                <w:sz w:val="24"/>
                <w:szCs w:val="24"/>
              </w:rPr>
            </w:pPr>
            <w:r w:rsidRPr="0086646D">
              <w:rPr>
                <w:rFonts w:ascii="Times New Roman" w:hAnsi="Times New Roman" w:cs="Times New Roman"/>
                <w:bCs/>
                <w:sz w:val="24"/>
                <w:szCs w:val="24"/>
              </w:rPr>
              <w:t>Самостоятельная работа</w:t>
            </w:r>
          </w:p>
        </w:tc>
        <w:tc>
          <w:tcPr>
            <w:tcW w:w="1195" w:type="pct"/>
            <w:vAlign w:val="center"/>
          </w:tcPr>
          <w:p w14:paraId="59F8781D" w14:textId="77777777" w:rsidR="0086646D" w:rsidRPr="0086646D" w:rsidRDefault="0086646D" w:rsidP="0086646D">
            <w:pPr>
              <w:jc w:val="center"/>
              <w:rPr>
                <w:rFonts w:ascii="Times New Roman" w:hAnsi="Times New Roman" w:cs="Times New Roman"/>
                <w:bCs/>
                <w:sz w:val="24"/>
                <w:szCs w:val="24"/>
              </w:rPr>
            </w:pPr>
            <w:r w:rsidRPr="0086646D">
              <w:rPr>
                <w:rFonts w:ascii="Times New Roman" w:hAnsi="Times New Roman" w:cs="Times New Roman"/>
                <w:bCs/>
                <w:sz w:val="24"/>
                <w:szCs w:val="24"/>
              </w:rPr>
              <w:t>10</w:t>
            </w:r>
          </w:p>
        </w:tc>
        <w:tc>
          <w:tcPr>
            <w:tcW w:w="1345" w:type="pct"/>
            <w:vAlign w:val="center"/>
          </w:tcPr>
          <w:p w14:paraId="2C24DA00" w14:textId="77777777" w:rsidR="0086646D" w:rsidRPr="0086646D" w:rsidRDefault="0086646D" w:rsidP="0086646D">
            <w:pPr>
              <w:jc w:val="center"/>
              <w:rPr>
                <w:rFonts w:ascii="Times New Roman" w:hAnsi="Times New Roman" w:cs="Times New Roman"/>
                <w:bCs/>
                <w:sz w:val="24"/>
                <w:szCs w:val="24"/>
              </w:rPr>
            </w:pPr>
          </w:p>
        </w:tc>
      </w:tr>
      <w:tr w:rsidR="0086646D" w:rsidRPr="0086646D" w14:paraId="2142E244" w14:textId="77777777" w:rsidTr="0097440A">
        <w:trPr>
          <w:trHeight w:val="23"/>
        </w:trPr>
        <w:tc>
          <w:tcPr>
            <w:tcW w:w="2460" w:type="pct"/>
            <w:vAlign w:val="center"/>
          </w:tcPr>
          <w:p w14:paraId="56182084" w14:textId="77777777" w:rsidR="0086646D" w:rsidRPr="0086646D" w:rsidRDefault="0086646D" w:rsidP="0086646D">
            <w:pPr>
              <w:jc w:val="both"/>
              <w:rPr>
                <w:rFonts w:ascii="Times New Roman" w:hAnsi="Times New Roman" w:cs="Times New Roman"/>
                <w:bCs/>
                <w:sz w:val="24"/>
                <w:szCs w:val="24"/>
              </w:rPr>
            </w:pPr>
            <w:r w:rsidRPr="0086646D">
              <w:rPr>
                <w:rFonts w:ascii="Times New Roman" w:hAnsi="Times New Roman" w:cs="Times New Roman"/>
                <w:bCs/>
                <w:sz w:val="24"/>
                <w:szCs w:val="24"/>
              </w:rPr>
              <w:t xml:space="preserve">Практика, в </w:t>
            </w:r>
            <w:proofErr w:type="spellStart"/>
            <w:r w:rsidRPr="0086646D">
              <w:rPr>
                <w:rFonts w:ascii="Times New Roman" w:hAnsi="Times New Roman" w:cs="Times New Roman"/>
                <w:bCs/>
                <w:sz w:val="24"/>
                <w:szCs w:val="24"/>
              </w:rPr>
              <w:t>т.ч</w:t>
            </w:r>
            <w:proofErr w:type="spellEnd"/>
            <w:r w:rsidRPr="0086646D">
              <w:rPr>
                <w:rFonts w:ascii="Times New Roman" w:hAnsi="Times New Roman" w:cs="Times New Roman"/>
                <w:bCs/>
                <w:sz w:val="24"/>
                <w:szCs w:val="24"/>
              </w:rPr>
              <w:t>.:</w:t>
            </w:r>
          </w:p>
        </w:tc>
        <w:tc>
          <w:tcPr>
            <w:tcW w:w="1195" w:type="pct"/>
            <w:vAlign w:val="center"/>
          </w:tcPr>
          <w:p w14:paraId="76A44CCE" w14:textId="77777777" w:rsidR="0086646D" w:rsidRPr="0086646D" w:rsidRDefault="0086646D" w:rsidP="0086646D">
            <w:pPr>
              <w:jc w:val="center"/>
              <w:rPr>
                <w:rFonts w:ascii="Times New Roman" w:hAnsi="Times New Roman" w:cs="Times New Roman"/>
                <w:bCs/>
                <w:sz w:val="24"/>
                <w:szCs w:val="24"/>
              </w:rPr>
            </w:pPr>
            <w:r w:rsidRPr="0086646D">
              <w:rPr>
                <w:rFonts w:ascii="Times New Roman" w:hAnsi="Times New Roman" w:cs="Times New Roman"/>
                <w:bCs/>
                <w:sz w:val="24"/>
                <w:szCs w:val="24"/>
              </w:rPr>
              <w:t>216</w:t>
            </w:r>
          </w:p>
        </w:tc>
        <w:tc>
          <w:tcPr>
            <w:tcW w:w="1345" w:type="pct"/>
            <w:vAlign w:val="center"/>
          </w:tcPr>
          <w:p w14:paraId="18236769" w14:textId="77777777" w:rsidR="0086646D" w:rsidRPr="0086646D" w:rsidRDefault="0086646D" w:rsidP="0086646D">
            <w:pPr>
              <w:jc w:val="center"/>
              <w:rPr>
                <w:rFonts w:ascii="Times New Roman" w:hAnsi="Times New Roman" w:cs="Times New Roman"/>
                <w:bCs/>
                <w:sz w:val="24"/>
                <w:szCs w:val="24"/>
              </w:rPr>
            </w:pPr>
            <w:r w:rsidRPr="0086646D">
              <w:rPr>
                <w:rFonts w:ascii="Times New Roman" w:hAnsi="Times New Roman" w:cs="Times New Roman"/>
                <w:bCs/>
                <w:sz w:val="24"/>
                <w:szCs w:val="24"/>
              </w:rPr>
              <w:t>216</w:t>
            </w:r>
          </w:p>
        </w:tc>
      </w:tr>
      <w:tr w:rsidR="0086646D" w:rsidRPr="0086646D" w14:paraId="5D54934B" w14:textId="77777777" w:rsidTr="0097440A">
        <w:trPr>
          <w:trHeight w:val="23"/>
        </w:trPr>
        <w:tc>
          <w:tcPr>
            <w:tcW w:w="2460" w:type="pct"/>
            <w:vAlign w:val="center"/>
          </w:tcPr>
          <w:p w14:paraId="1DEF0A3F" w14:textId="77777777" w:rsidR="0086646D" w:rsidRPr="0086646D" w:rsidRDefault="0086646D" w:rsidP="0086646D">
            <w:pPr>
              <w:jc w:val="both"/>
              <w:rPr>
                <w:rFonts w:ascii="Times New Roman" w:hAnsi="Times New Roman" w:cs="Times New Roman"/>
                <w:bCs/>
                <w:sz w:val="24"/>
                <w:szCs w:val="24"/>
              </w:rPr>
            </w:pPr>
            <w:r w:rsidRPr="0086646D">
              <w:rPr>
                <w:rFonts w:ascii="Times New Roman" w:hAnsi="Times New Roman" w:cs="Times New Roman"/>
                <w:bCs/>
                <w:sz w:val="24"/>
                <w:szCs w:val="24"/>
              </w:rPr>
              <w:t>учебная</w:t>
            </w:r>
          </w:p>
        </w:tc>
        <w:tc>
          <w:tcPr>
            <w:tcW w:w="1195" w:type="pct"/>
            <w:vAlign w:val="center"/>
          </w:tcPr>
          <w:p w14:paraId="7668C78F" w14:textId="77777777" w:rsidR="0086646D" w:rsidRPr="0086646D" w:rsidRDefault="0086646D" w:rsidP="0086646D">
            <w:pPr>
              <w:jc w:val="center"/>
              <w:rPr>
                <w:rFonts w:ascii="Times New Roman" w:hAnsi="Times New Roman" w:cs="Times New Roman"/>
                <w:bCs/>
                <w:i/>
                <w:iCs/>
                <w:sz w:val="24"/>
                <w:szCs w:val="24"/>
              </w:rPr>
            </w:pPr>
            <w:r w:rsidRPr="0086646D">
              <w:rPr>
                <w:rFonts w:ascii="Times New Roman" w:hAnsi="Times New Roman" w:cs="Times New Roman"/>
                <w:bCs/>
                <w:i/>
                <w:iCs/>
                <w:sz w:val="24"/>
                <w:szCs w:val="24"/>
              </w:rPr>
              <w:t>72</w:t>
            </w:r>
          </w:p>
        </w:tc>
        <w:tc>
          <w:tcPr>
            <w:tcW w:w="1345" w:type="pct"/>
            <w:vAlign w:val="center"/>
          </w:tcPr>
          <w:p w14:paraId="2CBCAD64" w14:textId="77777777" w:rsidR="0086646D" w:rsidRPr="0086646D" w:rsidRDefault="0086646D" w:rsidP="0086646D">
            <w:pPr>
              <w:jc w:val="center"/>
              <w:rPr>
                <w:rFonts w:ascii="Times New Roman" w:hAnsi="Times New Roman" w:cs="Times New Roman"/>
                <w:bCs/>
                <w:i/>
                <w:iCs/>
                <w:sz w:val="24"/>
                <w:szCs w:val="24"/>
              </w:rPr>
            </w:pPr>
            <w:r w:rsidRPr="0086646D">
              <w:rPr>
                <w:rFonts w:ascii="Times New Roman" w:hAnsi="Times New Roman" w:cs="Times New Roman"/>
                <w:bCs/>
                <w:i/>
                <w:iCs/>
                <w:sz w:val="24"/>
                <w:szCs w:val="24"/>
              </w:rPr>
              <w:t>72</w:t>
            </w:r>
          </w:p>
        </w:tc>
      </w:tr>
      <w:tr w:rsidR="0086646D" w:rsidRPr="0086646D" w14:paraId="4618A889" w14:textId="77777777" w:rsidTr="0097440A">
        <w:trPr>
          <w:trHeight w:val="23"/>
        </w:trPr>
        <w:tc>
          <w:tcPr>
            <w:tcW w:w="2460" w:type="pct"/>
            <w:vAlign w:val="center"/>
          </w:tcPr>
          <w:p w14:paraId="10A38668" w14:textId="77777777" w:rsidR="0086646D" w:rsidRPr="0086646D" w:rsidRDefault="0086646D" w:rsidP="0086646D">
            <w:pPr>
              <w:jc w:val="both"/>
              <w:rPr>
                <w:rFonts w:ascii="Times New Roman" w:hAnsi="Times New Roman" w:cs="Times New Roman"/>
                <w:bCs/>
                <w:sz w:val="24"/>
                <w:szCs w:val="24"/>
              </w:rPr>
            </w:pPr>
            <w:r w:rsidRPr="0086646D">
              <w:rPr>
                <w:rFonts w:ascii="Times New Roman" w:hAnsi="Times New Roman" w:cs="Times New Roman"/>
                <w:bCs/>
                <w:sz w:val="24"/>
                <w:szCs w:val="24"/>
              </w:rPr>
              <w:t>производственная</w:t>
            </w:r>
          </w:p>
        </w:tc>
        <w:tc>
          <w:tcPr>
            <w:tcW w:w="1195" w:type="pct"/>
            <w:vAlign w:val="center"/>
          </w:tcPr>
          <w:p w14:paraId="6C67F54E" w14:textId="77777777" w:rsidR="0086646D" w:rsidRPr="0086646D" w:rsidRDefault="0086646D" w:rsidP="0086646D">
            <w:pPr>
              <w:jc w:val="center"/>
              <w:rPr>
                <w:rFonts w:ascii="Times New Roman" w:hAnsi="Times New Roman" w:cs="Times New Roman"/>
                <w:bCs/>
                <w:i/>
                <w:iCs/>
                <w:sz w:val="24"/>
                <w:szCs w:val="24"/>
              </w:rPr>
            </w:pPr>
            <w:r w:rsidRPr="0086646D">
              <w:rPr>
                <w:rFonts w:ascii="Times New Roman" w:hAnsi="Times New Roman" w:cs="Times New Roman"/>
                <w:bCs/>
                <w:i/>
                <w:iCs/>
                <w:sz w:val="24"/>
                <w:szCs w:val="24"/>
              </w:rPr>
              <w:t>144</w:t>
            </w:r>
          </w:p>
        </w:tc>
        <w:tc>
          <w:tcPr>
            <w:tcW w:w="1345" w:type="pct"/>
            <w:vAlign w:val="center"/>
          </w:tcPr>
          <w:p w14:paraId="6B3AB402" w14:textId="77777777" w:rsidR="0086646D" w:rsidRPr="0086646D" w:rsidRDefault="0086646D" w:rsidP="0086646D">
            <w:pPr>
              <w:jc w:val="center"/>
              <w:rPr>
                <w:rFonts w:ascii="Times New Roman" w:hAnsi="Times New Roman" w:cs="Times New Roman"/>
                <w:bCs/>
                <w:i/>
                <w:iCs/>
                <w:sz w:val="24"/>
                <w:szCs w:val="24"/>
              </w:rPr>
            </w:pPr>
            <w:r w:rsidRPr="0086646D">
              <w:rPr>
                <w:rFonts w:ascii="Times New Roman" w:hAnsi="Times New Roman" w:cs="Times New Roman"/>
                <w:bCs/>
                <w:i/>
                <w:iCs/>
                <w:sz w:val="24"/>
                <w:szCs w:val="24"/>
              </w:rPr>
              <w:t>144</w:t>
            </w:r>
          </w:p>
        </w:tc>
      </w:tr>
      <w:tr w:rsidR="0086646D" w:rsidRPr="0086646D" w14:paraId="47DA3BDD" w14:textId="77777777" w:rsidTr="0097440A">
        <w:trPr>
          <w:trHeight w:val="23"/>
        </w:trPr>
        <w:tc>
          <w:tcPr>
            <w:tcW w:w="2460" w:type="pct"/>
            <w:vAlign w:val="center"/>
          </w:tcPr>
          <w:p w14:paraId="3B067AB1" w14:textId="77777777" w:rsidR="0086646D" w:rsidRPr="0086646D" w:rsidRDefault="0086646D" w:rsidP="0086646D">
            <w:pPr>
              <w:jc w:val="both"/>
              <w:rPr>
                <w:rFonts w:ascii="Times New Roman" w:hAnsi="Times New Roman" w:cs="Times New Roman"/>
                <w:bCs/>
                <w:sz w:val="24"/>
                <w:szCs w:val="24"/>
              </w:rPr>
            </w:pPr>
            <w:r w:rsidRPr="0086646D">
              <w:rPr>
                <w:rFonts w:ascii="Times New Roman" w:hAnsi="Times New Roman" w:cs="Times New Roman"/>
                <w:bCs/>
                <w:sz w:val="24"/>
                <w:szCs w:val="24"/>
              </w:rPr>
              <w:t>Промежуточная аттестация, в том числе:</w:t>
            </w:r>
          </w:p>
          <w:p w14:paraId="029DB9DD" w14:textId="77777777" w:rsidR="0086646D" w:rsidRPr="0086646D" w:rsidRDefault="0086646D" w:rsidP="0086646D">
            <w:pPr>
              <w:jc w:val="both"/>
              <w:rPr>
                <w:rFonts w:ascii="Times New Roman" w:hAnsi="Times New Roman" w:cs="Times New Roman"/>
                <w:bCs/>
                <w:i/>
                <w:iCs/>
                <w:sz w:val="24"/>
                <w:szCs w:val="24"/>
              </w:rPr>
            </w:pPr>
            <w:r w:rsidRPr="0086646D">
              <w:rPr>
                <w:rFonts w:ascii="Times New Roman" w:hAnsi="Times New Roman" w:cs="Times New Roman"/>
                <w:bCs/>
                <w:i/>
                <w:iCs/>
                <w:sz w:val="24"/>
                <w:szCs w:val="24"/>
              </w:rPr>
              <w:t>МДК 02.01 в форме …экзамена</w:t>
            </w:r>
          </w:p>
          <w:p w14:paraId="77EFF36D" w14:textId="77777777" w:rsidR="0086646D" w:rsidRPr="0086646D" w:rsidRDefault="0086646D" w:rsidP="0086646D">
            <w:pPr>
              <w:jc w:val="both"/>
              <w:rPr>
                <w:rFonts w:ascii="Times New Roman" w:hAnsi="Times New Roman" w:cs="Times New Roman"/>
                <w:bCs/>
                <w:i/>
                <w:iCs/>
                <w:sz w:val="24"/>
                <w:szCs w:val="24"/>
              </w:rPr>
            </w:pPr>
            <w:r w:rsidRPr="0086646D">
              <w:rPr>
                <w:rFonts w:ascii="Times New Roman" w:hAnsi="Times New Roman" w:cs="Times New Roman"/>
                <w:bCs/>
                <w:i/>
                <w:iCs/>
                <w:sz w:val="24"/>
                <w:szCs w:val="24"/>
              </w:rPr>
              <w:t>МДК 02.02 в форме …</w:t>
            </w:r>
          </w:p>
          <w:p w14:paraId="4B5A99E1" w14:textId="77777777" w:rsidR="0086646D" w:rsidRPr="0086646D" w:rsidRDefault="0086646D" w:rsidP="0086646D">
            <w:pPr>
              <w:jc w:val="both"/>
              <w:rPr>
                <w:rFonts w:ascii="Times New Roman" w:hAnsi="Times New Roman" w:cs="Times New Roman"/>
                <w:bCs/>
                <w:i/>
                <w:iCs/>
                <w:sz w:val="24"/>
                <w:szCs w:val="24"/>
              </w:rPr>
            </w:pPr>
            <w:r w:rsidRPr="0086646D">
              <w:rPr>
                <w:rFonts w:ascii="Times New Roman" w:hAnsi="Times New Roman" w:cs="Times New Roman"/>
                <w:bCs/>
                <w:i/>
                <w:iCs/>
                <w:sz w:val="24"/>
                <w:szCs w:val="24"/>
              </w:rPr>
              <w:t>УП 0Х</w:t>
            </w:r>
          </w:p>
          <w:p w14:paraId="6DCE3243" w14:textId="77777777" w:rsidR="0086646D" w:rsidRPr="0086646D" w:rsidRDefault="0086646D" w:rsidP="0086646D">
            <w:pPr>
              <w:rPr>
                <w:rFonts w:ascii="Times New Roman" w:hAnsi="Times New Roman" w:cs="Times New Roman"/>
                <w:bCs/>
                <w:sz w:val="24"/>
                <w:szCs w:val="24"/>
              </w:rPr>
            </w:pPr>
            <w:r w:rsidRPr="0086646D">
              <w:rPr>
                <w:rFonts w:ascii="Times New Roman" w:hAnsi="Times New Roman" w:cs="Times New Roman"/>
                <w:bCs/>
                <w:i/>
                <w:iCs/>
                <w:sz w:val="24"/>
                <w:szCs w:val="24"/>
              </w:rPr>
              <w:t>ПП 0Х</w:t>
            </w:r>
            <w:r w:rsidRPr="0086646D">
              <w:rPr>
                <w:rFonts w:ascii="Times New Roman" w:hAnsi="Times New Roman" w:cs="Times New Roman"/>
                <w:bCs/>
                <w:i/>
                <w:iCs/>
                <w:sz w:val="24"/>
                <w:szCs w:val="24"/>
              </w:rPr>
              <w:br/>
              <w:t>ПМ 02</w:t>
            </w:r>
            <w:r w:rsidRPr="0086646D">
              <w:rPr>
                <w:rFonts w:ascii="Times New Roman" w:hAnsi="Times New Roman" w:cs="Times New Roman"/>
                <w:bCs/>
                <w:sz w:val="24"/>
                <w:szCs w:val="24"/>
              </w:rPr>
              <w:t xml:space="preserve">  в форме </w:t>
            </w:r>
            <w:r w:rsidRPr="0086646D">
              <w:rPr>
                <w:rFonts w:ascii="Times New Roman" w:hAnsi="Times New Roman" w:cs="Times New Roman"/>
                <w:bCs/>
                <w:i/>
                <w:iCs/>
                <w:sz w:val="24"/>
                <w:szCs w:val="24"/>
              </w:rPr>
              <w:t xml:space="preserve">экзамена </w:t>
            </w:r>
          </w:p>
        </w:tc>
        <w:tc>
          <w:tcPr>
            <w:tcW w:w="1195" w:type="pct"/>
            <w:vAlign w:val="center"/>
          </w:tcPr>
          <w:p w14:paraId="1A6B3944" w14:textId="77777777" w:rsidR="0086646D" w:rsidRPr="0086646D" w:rsidRDefault="0086646D" w:rsidP="0086646D">
            <w:pPr>
              <w:jc w:val="center"/>
              <w:rPr>
                <w:rFonts w:ascii="Times New Roman" w:hAnsi="Times New Roman" w:cs="Times New Roman"/>
                <w:bCs/>
                <w:sz w:val="24"/>
                <w:szCs w:val="24"/>
              </w:rPr>
            </w:pPr>
            <w:r w:rsidRPr="0086646D">
              <w:rPr>
                <w:rFonts w:ascii="Times New Roman" w:hAnsi="Times New Roman" w:cs="Times New Roman"/>
                <w:bCs/>
                <w:sz w:val="24"/>
                <w:szCs w:val="24"/>
              </w:rPr>
              <w:t>24</w:t>
            </w:r>
          </w:p>
        </w:tc>
        <w:tc>
          <w:tcPr>
            <w:tcW w:w="1345" w:type="pct"/>
            <w:vAlign w:val="center"/>
          </w:tcPr>
          <w:p w14:paraId="1E80A22C" w14:textId="77777777" w:rsidR="0086646D" w:rsidRPr="0086646D" w:rsidRDefault="0086646D" w:rsidP="0086646D">
            <w:pPr>
              <w:jc w:val="center"/>
              <w:rPr>
                <w:rFonts w:ascii="Times New Roman" w:hAnsi="Times New Roman" w:cs="Times New Roman"/>
                <w:bCs/>
                <w:sz w:val="24"/>
                <w:szCs w:val="24"/>
              </w:rPr>
            </w:pPr>
          </w:p>
        </w:tc>
      </w:tr>
      <w:tr w:rsidR="0086646D" w:rsidRPr="0086646D" w14:paraId="461AE95D" w14:textId="77777777" w:rsidTr="0097440A">
        <w:trPr>
          <w:trHeight w:val="23"/>
        </w:trPr>
        <w:tc>
          <w:tcPr>
            <w:tcW w:w="2460" w:type="pct"/>
            <w:vAlign w:val="center"/>
          </w:tcPr>
          <w:p w14:paraId="1A376AE0" w14:textId="77777777" w:rsidR="0086646D" w:rsidRPr="0086646D" w:rsidRDefault="0086646D" w:rsidP="0086646D">
            <w:pPr>
              <w:jc w:val="both"/>
              <w:rPr>
                <w:rFonts w:ascii="Times New Roman" w:hAnsi="Times New Roman" w:cs="Times New Roman"/>
                <w:bCs/>
                <w:sz w:val="24"/>
                <w:szCs w:val="24"/>
              </w:rPr>
            </w:pPr>
            <w:r w:rsidRPr="0086646D">
              <w:rPr>
                <w:rFonts w:ascii="Times New Roman" w:hAnsi="Times New Roman" w:cs="Times New Roman"/>
                <w:bCs/>
                <w:sz w:val="24"/>
                <w:szCs w:val="24"/>
              </w:rPr>
              <w:t>Всего</w:t>
            </w:r>
          </w:p>
        </w:tc>
        <w:tc>
          <w:tcPr>
            <w:tcW w:w="1195" w:type="pct"/>
            <w:vAlign w:val="center"/>
          </w:tcPr>
          <w:p w14:paraId="5B0BC1D4" w14:textId="77777777" w:rsidR="0086646D" w:rsidRPr="0086646D" w:rsidRDefault="0086646D" w:rsidP="0086646D">
            <w:pPr>
              <w:jc w:val="center"/>
              <w:rPr>
                <w:rFonts w:ascii="Times New Roman" w:hAnsi="Times New Roman" w:cs="Times New Roman"/>
                <w:b/>
                <w:sz w:val="24"/>
                <w:szCs w:val="24"/>
              </w:rPr>
            </w:pPr>
            <w:r w:rsidRPr="0086646D">
              <w:rPr>
                <w:rFonts w:ascii="Times New Roman" w:hAnsi="Times New Roman" w:cs="Times New Roman"/>
                <w:b/>
                <w:sz w:val="24"/>
                <w:szCs w:val="24"/>
              </w:rPr>
              <w:t>443</w:t>
            </w:r>
          </w:p>
        </w:tc>
        <w:tc>
          <w:tcPr>
            <w:tcW w:w="1345" w:type="pct"/>
            <w:vAlign w:val="center"/>
          </w:tcPr>
          <w:p w14:paraId="6D17D388" w14:textId="77777777" w:rsidR="0086646D" w:rsidRPr="0086646D" w:rsidRDefault="0086646D" w:rsidP="0086646D">
            <w:pPr>
              <w:jc w:val="center"/>
              <w:rPr>
                <w:rFonts w:ascii="Times New Roman" w:hAnsi="Times New Roman" w:cs="Times New Roman"/>
                <w:b/>
                <w:sz w:val="24"/>
                <w:szCs w:val="24"/>
              </w:rPr>
            </w:pPr>
            <w:r w:rsidRPr="0086646D">
              <w:rPr>
                <w:rFonts w:ascii="Times New Roman" w:hAnsi="Times New Roman" w:cs="Times New Roman"/>
                <w:b/>
                <w:sz w:val="24"/>
                <w:szCs w:val="24"/>
              </w:rPr>
              <w:t>298</w:t>
            </w:r>
          </w:p>
        </w:tc>
      </w:tr>
    </w:tbl>
    <w:p w14:paraId="1177706D" w14:textId="77777777" w:rsidR="0086646D" w:rsidRPr="0086646D" w:rsidRDefault="0086646D" w:rsidP="0086646D">
      <w:pPr>
        <w:rPr>
          <w:rFonts w:ascii="Times New Roman" w:hAnsi="Times New Roman" w:cs="Times New Roman"/>
          <w:i/>
          <w:sz w:val="24"/>
          <w:szCs w:val="24"/>
        </w:rPr>
      </w:pPr>
    </w:p>
    <w:p w14:paraId="2E20BEB2" w14:textId="77777777" w:rsidR="0086646D" w:rsidRPr="0086646D" w:rsidRDefault="0086646D" w:rsidP="0086646D">
      <w:pPr>
        <w:rPr>
          <w:rFonts w:ascii="Times New Roman" w:hAnsi="Times New Roman" w:cs="Times New Roman"/>
          <w:i/>
          <w:sz w:val="24"/>
          <w:szCs w:val="24"/>
        </w:rPr>
      </w:pPr>
    </w:p>
    <w:p w14:paraId="394075E0" w14:textId="77777777" w:rsidR="0086646D" w:rsidRPr="0086646D" w:rsidRDefault="0086646D" w:rsidP="0086646D">
      <w:pPr>
        <w:spacing w:after="120" w:line="276" w:lineRule="auto"/>
        <w:ind w:firstLine="709"/>
        <w:outlineLvl w:val="1"/>
        <w:rPr>
          <w:rFonts w:ascii="Times New Roman" w:eastAsia="Segoe UI" w:hAnsi="Times New Roman" w:cs="Times New Roman"/>
          <w:b/>
          <w:bCs/>
          <w:color w:val="5A5A5A" w:themeColor="text1" w:themeTint="A5"/>
          <w:spacing w:val="15"/>
          <w:sz w:val="24"/>
          <w:szCs w:val="24"/>
          <w:lang w:eastAsia="ru-RU"/>
        </w:rPr>
      </w:pPr>
      <w:r w:rsidRPr="0086646D">
        <w:rPr>
          <w:rFonts w:ascii="Times New Roman" w:eastAsia="Segoe UI" w:hAnsi="Times New Roman" w:cs="Times New Roman"/>
          <w:b/>
          <w:bCs/>
          <w:color w:val="5A5A5A" w:themeColor="text1" w:themeTint="A5"/>
          <w:spacing w:val="15"/>
          <w:sz w:val="24"/>
          <w:szCs w:val="24"/>
          <w:lang w:eastAsia="ru-RU"/>
        </w:rPr>
        <w:t xml:space="preserve">2.2 Структура профессионального модуля </w:t>
      </w:r>
    </w:p>
    <w:p w14:paraId="78F6E997" w14:textId="77777777" w:rsidR="0086646D" w:rsidRPr="0086646D" w:rsidRDefault="0086646D" w:rsidP="0086646D">
      <w:pPr>
        <w:spacing w:after="200" w:line="276" w:lineRule="auto"/>
        <w:rPr>
          <w:rFonts w:ascii="Times New Roman" w:eastAsia="Times New Roman" w:hAnsi="Times New Roman" w:cs="Times New Roman"/>
          <w:b/>
          <w:i/>
          <w:color w:val="0070C0"/>
          <w:sz w:val="24"/>
          <w:szCs w:val="24"/>
          <w:lang w:eastAsia="ru-RU"/>
        </w:rPr>
      </w:pPr>
      <w:r w:rsidRPr="0086646D">
        <w:rPr>
          <w:rFonts w:ascii="Times New Roman" w:eastAsia="Times New Roman" w:hAnsi="Times New Roman" w:cs="Times New Roman"/>
          <w:b/>
          <w:i/>
          <w:color w:val="0070C0"/>
          <w:sz w:val="24"/>
          <w:szCs w:val="24"/>
          <w:lang w:eastAsia="ru-RU"/>
        </w:rPr>
        <w:t>,</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4258"/>
        <w:gridCol w:w="1069"/>
        <w:gridCol w:w="632"/>
        <w:gridCol w:w="534"/>
        <w:gridCol w:w="561"/>
        <w:gridCol w:w="463"/>
        <w:gridCol w:w="436"/>
        <w:gridCol w:w="416"/>
        <w:gridCol w:w="561"/>
      </w:tblGrid>
      <w:tr w:rsidR="0086646D" w:rsidRPr="0086646D" w14:paraId="74D34AD3" w14:textId="77777777" w:rsidTr="0097440A">
        <w:trPr>
          <w:cantSplit/>
          <w:trHeight w:val="3271"/>
        </w:trPr>
        <w:tc>
          <w:tcPr>
            <w:tcW w:w="432" w:type="pct"/>
            <w:tcBorders>
              <w:bottom w:val="single" w:sz="4" w:space="0" w:color="auto"/>
            </w:tcBorders>
          </w:tcPr>
          <w:p w14:paraId="336C302E" w14:textId="77777777" w:rsidR="0086646D" w:rsidRPr="0086646D" w:rsidRDefault="0086646D" w:rsidP="0086646D">
            <w:pPr>
              <w:suppressAutoHyphens/>
              <w:jc w:val="center"/>
              <w:rPr>
                <w:rFonts w:ascii="Times New Roman" w:eastAsia="Times New Roman" w:hAnsi="Times New Roman" w:cs="Times New Roman"/>
                <w:lang w:eastAsia="ru-RU"/>
              </w:rPr>
            </w:pPr>
            <w:r w:rsidRPr="0086646D">
              <w:rPr>
                <w:rFonts w:ascii="Times New Roman" w:eastAsia="Times New Roman" w:hAnsi="Times New Roman" w:cs="Times New Roman"/>
                <w:lang w:eastAsia="ru-RU"/>
              </w:rPr>
              <w:t>Код ОК, ПК</w:t>
            </w:r>
          </w:p>
        </w:tc>
        <w:tc>
          <w:tcPr>
            <w:tcW w:w="2178" w:type="pct"/>
            <w:tcBorders>
              <w:bottom w:val="single" w:sz="4" w:space="0" w:color="auto"/>
            </w:tcBorders>
            <w:vAlign w:val="center"/>
          </w:tcPr>
          <w:p w14:paraId="588124F5" w14:textId="77777777" w:rsidR="0086646D" w:rsidRPr="0086646D" w:rsidRDefault="0086646D" w:rsidP="0086646D">
            <w:pPr>
              <w:suppressAutoHyphens/>
              <w:jc w:val="center"/>
              <w:rPr>
                <w:rFonts w:ascii="Times New Roman" w:eastAsia="Times New Roman" w:hAnsi="Times New Roman" w:cs="Times New Roman"/>
                <w:lang w:eastAsia="ru-RU"/>
              </w:rPr>
            </w:pPr>
            <w:r w:rsidRPr="0086646D">
              <w:rPr>
                <w:rFonts w:ascii="Times New Roman" w:eastAsia="Times New Roman" w:hAnsi="Times New Roman" w:cs="Times New Roman"/>
                <w:lang w:eastAsia="ru-RU"/>
              </w:rPr>
              <w:t>Наименования разделов профессионального модуля</w:t>
            </w:r>
          </w:p>
        </w:tc>
        <w:tc>
          <w:tcPr>
            <w:tcW w:w="547" w:type="pct"/>
            <w:tcBorders>
              <w:bottom w:val="single" w:sz="4" w:space="0" w:color="auto"/>
            </w:tcBorders>
            <w:vAlign w:val="center"/>
          </w:tcPr>
          <w:p w14:paraId="6D73B972" w14:textId="77777777" w:rsidR="0086646D" w:rsidRPr="0086646D" w:rsidRDefault="0086646D" w:rsidP="0086646D">
            <w:pPr>
              <w:jc w:val="center"/>
              <w:rPr>
                <w:rFonts w:ascii="Times New Roman" w:eastAsia="Times New Roman" w:hAnsi="Times New Roman" w:cs="Times New Roman"/>
                <w:lang w:eastAsia="ru-RU"/>
              </w:rPr>
            </w:pPr>
            <w:r w:rsidRPr="0086646D">
              <w:rPr>
                <w:rFonts w:ascii="Times New Roman" w:eastAsia="Times New Roman" w:hAnsi="Times New Roman" w:cs="Times New Roman"/>
                <w:iCs/>
                <w:lang w:eastAsia="ru-RU"/>
              </w:rPr>
              <w:t>Всего, час.</w:t>
            </w:r>
          </w:p>
        </w:tc>
        <w:tc>
          <w:tcPr>
            <w:tcW w:w="323" w:type="pct"/>
            <w:tcBorders>
              <w:bottom w:val="single" w:sz="4" w:space="0" w:color="auto"/>
            </w:tcBorders>
            <w:textDirection w:val="btLr"/>
            <w:vAlign w:val="center"/>
          </w:tcPr>
          <w:p w14:paraId="0B9E4094" w14:textId="77777777" w:rsidR="0086646D" w:rsidRPr="0086646D" w:rsidRDefault="0086646D" w:rsidP="0086646D">
            <w:pPr>
              <w:jc w:val="center"/>
              <w:rPr>
                <w:rFonts w:ascii="Times New Roman" w:eastAsia="Times New Roman" w:hAnsi="Times New Roman" w:cs="Times New Roman"/>
                <w:lang w:eastAsia="ru-RU"/>
              </w:rPr>
            </w:pPr>
            <w:r w:rsidRPr="0086646D">
              <w:rPr>
                <w:rFonts w:ascii="Times New Roman" w:eastAsia="Times New Roman" w:hAnsi="Times New Roman" w:cs="Times New Roman"/>
                <w:iCs/>
                <w:lang w:eastAsia="ru-RU"/>
              </w:rPr>
              <w:t xml:space="preserve">В </w:t>
            </w:r>
            <w:proofErr w:type="spellStart"/>
            <w:r w:rsidRPr="0086646D">
              <w:rPr>
                <w:rFonts w:ascii="Times New Roman" w:eastAsia="Times New Roman" w:hAnsi="Times New Roman" w:cs="Times New Roman"/>
                <w:iCs/>
                <w:lang w:eastAsia="ru-RU"/>
              </w:rPr>
              <w:t>т.ч</w:t>
            </w:r>
            <w:proofErr w:type="spellEnd"/>
            <w:r w:rsidRPr="0086646D">
              <w:rPr>
                <w:rFonts w:ascii="Times New Roman" w:eastAsia="Times New Roman" w:hAnsi="Times New Roman" w:cs="Times New Roman"/>
                <w:iCs/>
                <w:lang w:eastAsia="ru-RU"/>
              </w:rPr>
              <w:t>. в форме практической подготовки</w:t>
            </w:r>
          </w:p>
        </w:tc>
        <w:tc>
          <w:tcPr>
            <w:tcW w:w="273" w:type="pct"/>
            <w:shd w:val="clear" w:color="auto" w:fill="D9D9D9" w:themeFill="background1" w:themeFillShade="D9"/>
            <w:textDirection w:val="btLr"/>
            <w:vAlign w:val="center"/>
          </w:tcPr>
          <w:p w14:paraId="51203279" w14:textId="77777777" w:rsidR="0086646D" w:rsidRPr="0086646D" w:rsidRDefault="0086646D" w:rsidP="0086646D">
            <w:pPr>
              <w:suppressAutoHyphens/>
              <w:ind w:left="113" w:right="113"/>
              <w:jc w:val="center"/>
              <w:rPr>
                <w:rFonts w:ascii="Times New Roman" w:eastAsia="Times New Roman" w:hAnsi="Times New Roman" w:cs="Times New Roman"/>
                <w:lang w:eastAsia="ru-RU"/>
              </w:rPr>
            </w:pPr>
            <w:r w:rsidRPr="0086646D">
              <w:rPr>
                <w:rFonts w:ascii="Times New Roman" w:eastAsia="Times New Roman" w:hAnsi="Times New Roman" w:cs="Times New Roman"/>
                <w:lang w:eastAsia="ru-RU"/>
              </w:rPr>
              <w:t xml:space="preserve">Обучение по МДК, в </w:t>
            </w:r>
            <w:proofErr w:type="spellStart"/>
            <w:r w:rsidRPr="0086646D">
              <w:rPr>
                <w:rFonts w:ascii="Times New Roman" w:eastAsia="Times New Roman" w:hAnsi="Times New Roman" w:cs="Times New Roman"/>
                <w:lang w:eastAsia="ru-RU"/>
              </w:rPr>
              <w:t>т.ч</w:t>
            </w:r>
            <w:proofErr w:type="spellEnd"/>
            <w:r w:rsidRPr="0086646D">
              <w:rPr>
                <w:rFonts w:ascii="Times New Roman" w:eastAsia="Times New Roman" w:hAnsi="Times New Roman" w:cs="Times New Roman"/>
                <w:lang w:eastAsia="ru-RU"/>
              </w:rPr>
              <w:t>.:</w:t>
            </w:r>
          </w:p>
        </w:tc>
        <w:tc>
          <w:tcPr>
            <w:tcW w:w="287" w:type="pct"/>
            <w:textDirection w:val="btLr"/>
            <w:vAlign w:val="center"/>
          </w:tcPr>
          <w:p w14:paraId="5B3D3B73" w14:textId="77777777" w:rsidR="0086646D" w:rsidRPr="0086646D" w:rsidRDefault="0086646D" w:rsidP="0086646D">
            <w:pPr>
              <w:suppressAutoHyphens/>
              <w:jc w:val="center"/>
              <w:rPr>
                <w:rFonts w:ascii="Times New Roman" w:eastAsia="Times New Roman" w:hAnsi="Times New Roman" w:cs="Times New Roman"/>
                <w:lang w:eastAsia="ru-RU"/>
              </w:rPr>
            </w:pPr>
            <w:r w:rsidRPr="0086646D">
              <w:rPr>
                <w:rFonts w:ascii="Times New Roman" w:hAnsi="Times New Roman" w:cs="Times New Roman"/>
                <w:bCs/>
                <w:sz w:val="24"/>
                <w:szCs w:val="24"/>
              </w:rPr>
              <w:t>Учебные занятия</w:t>
            </w:r>
          </w:p>
        </w:tc>
        <w:tc>
          <w:tcPr>
            <w:tcW w:w="237" w:type="pct"/>
            <w:textDirection w:val="btLr"/>
            <w:vAlign w:val="center"/>
          </w:tcPr>
          <w:p w14:paraId="571E8F68" w14:textId="77777777" w:rsidR="0086646D" w:rsidRPr="0086646D" w:rsidRDefault="0086646D" w:rsidP="0086646D">
            <w:pPr>
              <w:suppressAutoHyphens/>
              <w:jc w:val="center"/>
              <w:rPr>
                <w:rFonts w:ascii="Times New Roman" w:eastAsia="Times New Roman" w:hAnsi="Times New Roman" w:cs="Times New Roman"/>
                <w:lang w:eastAsia="ru-RU"/>
              </w:rPr>
            </w:pPr>
            <w:r w:rsidRPr="0086646D">
              <w:rPr>
                <w:rFonts w:ascii="Times New Roman" w:eastAsia="Times New Roman" w:hAnsi="Times New Roman" w:cs="Times New Roman"/>
                <w:lang w:eastAsia="ru-RU"/>
              </w:rPr>
              <w:t>Курсовая работа (проект)</w:t>
            </w:r>
          </w:p>
        </w:tc>
        <w:tc>
          <w:tcPr>
            <w:tcW w:w="223" w:type="pct"/>
            <w:textDirection w:val="btLr"/>
            <w:vAlign w:val="center"/>
          </w:tcPr>
          <w:p w14:paraId="4A706072" w14:textId="77777777" w:rsidR="0086646D" w:rsidRPr="0086646D" w:rsidRDefault="0086646D" w:rsidP="0086646D">
            <w:pPr>
              <w:suppressAutoHyphens/>
              <w:jc w:val="center"/>
              <w:rPr>
                <w:rFonts w:ascii="Times New Roman" w:eastAsia="Times New Roman" w:hAnsi="Times New Roman" w:cs="Times New Roman"/>
                <w:lang w:eastAsia="ru-RU"/>
              </w:rPr>
            </w:pPr>
            <w:r w:rsidRPr="0086646D">
              <w:rPr>
                <w:rFonts w:ascii="Times New Roman" w:eastAsia="Times New Roman" w:hAnsi="Times New Roman" w:cs="Times New Roman"/>
                <w:lang w:eastAsia="ru-RU"/>
              </w:rPr>
              <w:t>Самостоятельная работа</w:t>
            </w:r>
          </w:p>
        </w:tc>
        <w:tc>
          <w:tcPr>
            <w:tcW w:w="213" w:type="pct"/>
            <w:shd w:val="clear" w:color="auto" w:fill="D9D9D9" w:themeFill="background1" w:themeFillShade="D9"/>
            <w:textDirection w:val="btLr"/>
            <w:vAlign w:val="center"/>
          </w:tcPr>
          <w:p w14:paraId="5430E32F" w14:textId="77777777" w:rsidR="0086646D" w:rsidRPr="0086646D" w:rsidRDefault="0086646D" w:rsidP="0086646D">
            <w:pPr>
              <w:suppressAutoHyphens/>
              <w:jc w:val="center"/>
              <w:rPr>
                <w:rFonts w:ascii="Times New Roman" w:eastAsia="Times New Roman" w:hAnsi="Times New Roman" w:cs="Times New Roman"/>
                <w:lang w:eastAsia="ru-RU"/>
              </w:rPr>
            </w:pPr>
            <w:r w:rsidRPr="0086646D">
              <w:rPr>
                <w:rFonts w:ascii="Times New Roman" w:eastAsia="Times New Roman" w:hAnsi="Times New Roman" w:cs="Times New Roman"/>
                <w:lang w:eastAsia="ru-RU"/>
              </w:rPr>
              <w:t>Учебная практика</w:t>
            </w:r>
          </w:p>
        </w:tc>
        <w:tc>
          <w:tcPr>
            <w:tcW w:w="288" w:type="pct"/>
            <w:shd w:val="clear" w:color="auto" w:fill="D9D9D9" w:themeFill="background1" w:themeFillShade="D9"/>
            <w:textDirection w:val="btLr"/>
          </w:tcPr>
          <w:p w14:paraId="72885FE2" w14:textId="77777777" w:rsidR="0086646D" w:rsidRPr="0086646D" w:rsidRDefault="0086646D" w:rsidP="0086646D">
            <w:pPr>
              <w:suppressAutoHyphens/>
              <w:jc w:val="center"/>
              <w:rPr>
                <w:rFonts w:ascii="Times New Roman" w:eastAsia="Times New Roman" w:hAnsi="Times New Roman" w:cs="Times New Roman"/>
                <w:lang w:eastAsia="ru-RU"/>
              </w:rPr>
            </w:pPr>
            <w:r w:rsidRPr="0086646D">
              <w:rPr>
                <w:rFonts w:ascii="Times New Roman" w:eastAsia="Times New Roman" w:hAnsi="Times New Roman" w:cs="Times New Roman"/>
                <w:lang w:eastAsia="ru-RU"/>
              </w:rPr>
              <w:t>Производственная практика</w:t>
            </w:r>
          </w:p>
        </w:tc>
      </w:tr>
      <w:tr w:rsidR="0086646D" w:rsidRPr="0086646D" w14:paraId="29B31758" w14:textId="77777777" w:rsidTr="0097440A">
        <w:trPr>
          <w:cantSplit/>
          <w:trHeight w:val="73"/>
        </w:trPr>
        <w:tc>
          <w:tcPr>
            <w:tcW w:w="432" w:type="pct"/>
            <w:tcBorders>
              <w:bottom w:val="single" w:sz="4" w:space="0" w:color="auto"/>
            </w:tcBorders>
            <w:vAlign w:val="center"/>
          </w:tcPr>
          <w:p w14:paraId="68EA65E1" w14:textId="77777777" w:rsidR="0086646D" w:rsidRPr="0086646D" w:rsidRDefault="0086646D" w:rsidP="0086646D">
            <w:pPr>
              <w:suppressAutoHyphens/>
              <w:jc w:val="center"/>
              <w:rPr>
                <w:rFonts w:ascii="Times New Roman" w:eastAsia="Times New Roman" w:hAnsi="Times New Roman" w:cs="Times New Roman"/>
                <w:sz w:val="16"/>
                <w:szCs w:val="16"/>
                <w:lang w:eastAsia="ru-RU"/>
              </w:rPr>
            </w:pPr>
            <w:r w:rsidRPr="0086646D">
              <w:rPr>
                <w:rFonts w:ascii="Times New Roman" w:eastAsia="Times New Roman" w:hAnsi="Times New Roman" w:cs="Times New Roman"/>
                <w:sz w:val="16"/>
                <w:szCs w:val="16"/>
                <w:lang w:eastAsia="ru-RU"/>
              </w:rPr>
              <w:t>1</w:t>
            </w:r>
          </w:p>
        </w:tc>
        <w:tc>
          <w:tcPr>
            <w:tcW w:w="2178" w:type="pct"/>
            <w:tcBorders>
              <w:bottom w:val="single" w:sz="4" w:space="0" w:color="auto"/>
            </w:tcBorders>
            <w:vAlign w:val="center"/>
          </w:tcPr>
          <w:p w14:paraId="035351DE" w14:textId="77777777" w:rsidR="0086646D" w:rsidRPr="0086646D" w:rsidRDefault="0086646D" w:rsidP="0086646D">
            <w:pPr>
              <w:suppressAutoHyphens/>
              <w:jc w:val="center"/>
              <w:rPr>
                <w:rFonts w:ascii="Times New Roman" w:eastAsia="Times New Roman" w:hAnsi="Times New Roman" w:cs="Times New Roman"/>
                <w:sz w:val="16"/>
                <w:szCs w:val="16"/>
                <w:lang w:eastAsia="ru-RU"/>
              </w:rPr>
            </w:pPr>
            <w:r w:rsidRPr="0086646D">
              <w:rPr>
                <w:rFonts w:ascii="Times New Roman" w:eastAsia="Times New Roman" w:hAnsi="Times New Roman" w:cs="Times New Roman"/>
                <w:iCs/>
                <w:sz w:val="16"/>
                <w:szCs w:val="16"/>
                <w:lang w:eastAsia="ru-RU"/>
              </w:rPr>
              <w:t>2</w:t>
            </w:r>
          </w:p>
        </w:tc>
        <w:tc>
          <w:tcPr>
            <w:tcW w:w="547" w:type="pct"/>
            <w:tcBorders>
              <w:bottom w:val="single" w:sz="4" w:space="0" w:color="auto"/>
            </w:tcBorders>
            <w:vAlign w:val="center"/>
          </w:tcPr>
          <w:p w14:paraId="2E785F0E" w14:textId="77777777" w:rsidR="0086646D" w:rsidRPr="0086646D" w:rsidRDefault="0086646D" w:rsidP="0086646D">
            <w:pPr>
              <w:jc w:val="center"/>
              <w:rPr>
                <w:rFonts w:ascii="Times New Roman" w:eastAsia="Times New Roman" w:hAnsi="Times New Roman" w:cs="Times New Roman"/>
                <w:iCs/>
                <w:sz w:val="16"/>
                <w:szCs w:val="16"/>
                <w:lang w:eastAsia="ru-RU"/>
              </w:rPr>
            </w:pPr>
            <w:r w:rsidRPr="0086646D">
              <w:rPr>
                <w:rFonts w:ascii="Times New Roman" w:eastAsia="Times New Roman" w:hAnsi="Times New Roman" w:cs="Times New Roman"/>
                <w:iCs/>
                <w:sz w:val="16"/>
                <w:szCs w:val="16"/>
                <w:lang w:eastAsia="ru-RU"/>
              </w:rPr>
              <w:t>3</w:t>
            </w:r>
          </w:p>
        </w:tc>
        <w:tc>
          <w:tcPr>
            <w:tcW w:w="323" w:type="pct"/>
            <w:tcBorders>
              <w:bottom w:val="single" w:sz="4" w:space="0" w:color="auto"/>
            </w:tcBorders>
            <w:vAlign w:val="center"/>
          </w:tcPr>
          <w:p w14:paraId="5AE378C6" w14:textId="77777777" w:rsidR="0086646D" w:rsidRPr="0086646D" w:rsidRDefault="0086646D" w:rsidP="0086646D">
            <w:pPr>
              <w:jc w:val="center"/>
              <w:rPr>
                <w:rFonts w:ascii="Times New Roman" w:eastAsia="Times New Roman" w:hAnsi="Times New Roman" w:cs="Times New Roman"/>
                <w:iCs/>
                <w:sz w:val="16"/>
                <w:szCs w:val="16"/>
                <w:lang w:eastAsia="ru-RU"/>
              </w:rPr>
            </w:pPr>
            <w:r w:rsidRPr="0086646D">
              <w:rPr>
                <w:rFonts w:ascii="Times New Roman" w:eastAsia="Times New Roman" w:hAnsi="Times New Roman" w:cs="Times New Roman"/>
                <w:sz w:val="16"/>
                <w:szCs w:val="16"/>
                <w:lang w:eastAsia="ru-RU"/>
              </w:rPr>
              <w:t>4</w:t>
            </w:r>
          </w:p>
        </w:tc>
        <w:tc>
          <w:tcPr>
            <w:tcW w:w="273" w:type="pct"/>
            <w:shd w:val="clear" w:color="auto" w:fill="D9D9D9" w:themeFill="background1" w:themeFillShade="D9"/>
            <w:vAlign w:val="center"/>
          </w:tcPr>
          <w:p w14:paraId="639D28DB" w14:textId="77777777" w:rsidR="0086646D" w:rsidRPr="0086646D" w:rsidRDefault="0086646D" w:rsidP="0086646D">
            <w:pPr>
              <w:suppressAutoHyphens/>
              <w:jc w:val="center"/>
              <w:rPr>
                <w:rFonts w:ascii="Times New Roman" w:eastAsia="Times New Roman" w:hAnsi="Times New Roman" w:cs="Times New Roman"/>
                <w:sz w:val="16"/>
                <w:szCs w:val="16"/>
                <w:lang w:eastAsia="ru-RU"/>
              </w:rPr>
            </w:pPr>
            <w:r w:rsidRPr="0086646D">
              <w:rPr>
                <w:rFonts w:ascii="Times New Roman" w:eastAsia="Times New Roman" w:hAnsi="Times New Roman" w:cs="Times New Roman"/>
                <w:sz w:val="16"/>
                <w:szCs w:val="16"/>
                <w:lang w:eastAsia="ru-RU"/>
              </w:rPr>
              <w:t>5</w:t>
            </w:r>
          </w:p>
        </w:tc>
        <w:tc>
          <w:tcPr>
            <w:tcW w:w="287" w:type="pct"/>
            <w:vAlign w:val="center"/>
          </w:tcPr>
          <w:p w14:paraId="1F354D1A" w14:textId="77777777" w:rsidR="0086646D" w:rsidRPr="0086646D" w:rsidRDefault="0086646D" w:rsidP="0086646D">
            <w:pPr>
              <w:suppressAutoHyphens/>
              <w:jc w:val="center"/>
              <w:rPr>
                <w:rFonts w:ascii="Times New Roman" w:eastAsia="Times New Roman" w:hAnsi="Times New Roman" w:cs="Times New Roman"/>
                <w:sz w:val="16"/>
                <w:szCs w:val="16"/>
                <w:lang w:eastAsia="ru-RU"/>
              </w:rPr>
            </w:pPr>
            <w:r w:rsidRPr="0086646D">
              <w:rPr>
                <w:rFonts w:ascii="Times New Roman" w:eastAsia="Times New Roman" w:hAnsi="Times New Roman" w:cs="Times New Roman"/>
                <w:color w:val="000000"/>
                <w:sz w:val="16"/>
                <w:szCs w:val="16"/>
                <w:lang w:eastAsia="ru-RU"/>
              </w:rPr>
              <w:t>6</w:t>
            </w:r>
          </w:p>
        </w:tc>
        <w:tc>
          <w:tcPr>
            <w:tcW w:w="237" w:type="pct"/>
            <w:vAlign w:val="center"/>
          </w:tcPr>
          <w:p w14:paraId="5ADB955E" w14:textId="77777777" w:rsidR="0086646D" w:rsidRPr="0086646D" w:rsidRDefault="0086646D" w:rsidP="0086646D">
            <w:pPr>
              <w:suppressAutoHyphens/>
              <w:jc w:val="center"/>
              <w:rPr>
                <w:rFonts w:ascii="Times New Roman" w:eastAsia="Times New Roman" w:hAnsi="Times New Roman" w:cs="Times New Roman"/>
                <w:sz w:val="16"/>
                <w:szCs w:val="16"/>
                <w:lang w:eastAsia="ru-RU"/>
              </w:rPr>
            </w:pPr>
            <w:r w:rsidRPr="0086646D">
              <w:rPr>
                <w:rFonts w:ascii="Times New Roman" w:eastAsia="Times New Roman" w:hAnsi="Times New Roman" w:cs="Times New Roman"/>
                <w:sz w:val="16"/>
                <w:szCs w:val="16"/>
                <w:lang w:eastAsia="ru-RU"/>
              </w:rPr>
              <w:t>7</w:t>
            </w:r>
          </w:p>
        </w:tc>
        <w:tc>
          <w:tcPr>
            <w:tcW w:w="223" w:type="pct"/>
            <w:vAlign w:val="center"/>
          </w:tcPr>
          <w:p w14:paraId="34FE1675" w14:textId="77777777" w:rsidR="0086646D" w:rsidRPr="0086646D" w:rsidRDefault="0086646D" w:rsidP="0086646D">
            <w:pPr>
              <w:suppressAutoHyphens/>
              <w:jc w:val="center"/>
              <w:rPr>
                <w:rFonts w:ascii="Times New Roman" w:eastAsia="Times New Roman" w:hAnsi="Times New Roman" w:cs="Times New Roman"/>
                <w:sz w:val="16"/>
                <w:szCs w:val="16"/>
                <w:lang w:eastAsia="ru-RU"/>
              </w:rPr>
            </w:pPr>
            <w:r w:rsidRPr="0086646D">
              <w:rPr>
                <w:rFonts w:ascii="Times New Roman" w:eastAsia="Times New Roman" w:hAnsi="Times New Roman" w:cs="Times New Roman"/>
                <w:sz w:val="16"/>
                <w:szCs w:val="16"/>
                <w:lang w:eastAsia="ru-RU"/>
              </w:rPr>
              <w:t>8</w:t>
            </w:r>
          </w:p>
        </w:tc>
        <w:tc>
          <w:tcPr>
            <w:tcW w:w="213" w:type="pct"/>
            <w:shd w:val="clear" w:color="auto" w:fill="D9D9D9" w:themeFill="background1" w:themeFillShade="D9"/>
          </w:tcPr>
          <w:p w14:paraId="12B06225" w14:textId="77777777" w:rsidR="0086646D" w:rsidRPr="0086646D" w:rsidRDefault="0086646D" w:rsidP="0086646D">
            <w:pPr>
              <w:suppressAutoHyphens/>
              <w:jc w:val="center"/>
              <w:rPr>
                <w:rFonts w:ascii="Times New Roman" w:eastAsia="Times New Roman" w:hAnsi="Times New Roman" w:cs="Times New Roman"/>
                <w:sz w:val="16"/>
                <w:szCs w:val="16"/>
                <w:lang w:eastAsia="ru-RU"/>
              </w:rPr>
            </w:pPr>
            <w:r w:rsidRPr="0086646D">
              <w:rPr>
                <w:rFonts w:ascii="Times New Roman" w:eastAsia="Times New Roman" w:hAnsi="Times New Roman" w:cs="Times New Roman"/>
                <w:sz w:val="16"/>
                <w:szCs w:val="16"/>
                <w:lang w:eastAsia="ru-RU"/>
              </w:rPr>
              <w:t>9</w:t>
            </w:r>
          </w:p>
        </w:tc>
        <w:tc>
          <w:tcPr>
            <w:tcW w:w="288" w:type="pct"/>
            <w:shd w:val="clear" w:color="auto" w:fill="D9D9D9" w:themeFill="background1" w:themeFillShade="D9"/>
          </w:tcPr>
          <w:p w14:paraId="13B1DE8A" w14:textId="77777777" w:rsidR="0086646D" w:rsidRPr="0086646D" w:rsidRDefault="0086646D" w:rsidP="0086646D">
            <w:pPr>
              <w:suppressAutoHyphens/>
              <w:jc w:val="center"/>
              <w:rPr>
                <w:rFonts w:ascii="Times New Roman" w:eastAsia="Times New Roman" w:hAnsi="Times New Roman" w:cs="Times New Roman"/>
                <w:sz w:val="16"/>
                <w:szCs w:val="16"/>
                <w:lang w:eastAsia="ru-RU"/>
              </w:rPr>
            </w:pPr>
            <w:r w:rsidRPr="0086646D">
              <w:rPr>
                <w:rFonts w:ascii="Times New Roman" w:eastAsia="Times New Roman" w:hAnsi="Times New Roman" w:cs="Times New Roman"/>
                <w:sz w:val="16"/>
                <w:szCs w:val="16"/>
                <w:lang w:eastAsia="ru-RU"/>
              </w:rPr>
              <w:t>10</w:t>
            </w:r>
          </w:p>
        </w:tc>
      </w:tr>
      <w:tr w:rsidR="0086646D" w:rsidRPr="0086646D" w14:paraId="55CA4F5E" w14:textId="77777777" w:rsidTr="0097440A">
        <w:tc>
          <w:tcPr>
            <w:tcW w:w="432" w:type="pct"/>
          </w:tcPr>
          <w:p w14:paraId="5693622F" w14:textId="77777777" w:rsidR="0086646D" w:rsidRPr="0086646D" w:rsidRDefault="0086646D" w:rsidP="0086646D">
            <w:pPr>
              <w:rPr>
                <w:rFonts w:ascii="Times New Roman" w:eastAsia="Times New Roman" w:hAnsi="Times New Roman" w:cs="Times New Roman"/>
                <w:bCs/>
                <w:lang w:eastAsia="ru-RU"/>
              </w:rPr>
            </w:pPr>
          </w:p>
        </w:tc>
        <w:tc>
          <w:tcPr>
            <w:tcW w:w="2178" w:type="pct"/>
          </w:tcPr>
          <w:p w14:paraId="6F2A8F65" w14:textId="77777777" w:rsidR="0086646D" w:rsidRPr="0086646D" w:rsidRDefault="0086646D" w:rsidP="0086646D">
            <w:pPr>
              <w:rPr>
                <w:rFonts w:ascii="Times New Roman" w:eastAsia="Times New Roman" w:hAnsi="Times New Roman" w:cs="Times New Roman"/>
                <w:sz w:val="24"/>
                <w:szCs w:val="24"/>
                <w:lang w:eastAsia="ru-RU"/>
              </w:rPr>
            </w:pPr>
            <w:r w:rsidRPr="0086646D">
              <w:rPr>
                <w:rFonts w:ascii="Times New Roman" w:hAnsi="Times New Roman" w:cs="Times New Roman"/>
                <w:bCs/>
                <w:sz w:val="24"/>
                <w:szCs w:val="24"/>
              </w:rPr>
              <w:t>Раздел 1. Планирование работ по эксплуатации электрического и электромеханического оборудования</w:t>
            </w:r>
          </w:p>
        </w:tc>
        <w:tc>
          <w:tcPr>
            <w:tcW w:w="547" w:type="pct"/>
          </w:tcPr>
          <w:p w14:paraId="4ECC0C3A" w14:textId="77777777" w:rsidR="0086646D" w:rsidRPr="0086646D" w:rsidRDefault="0086646D" w:rsidP="0086646D">
            <w:pPr>
              <w:jc w:val="center"/>
              <w:rPr>
                <w:rFonts w:ascii="Times New Roman" w:eastAsia="Times New Roman" w:hAnsi="Times New Roman" w:cs="Times New Roman"/>
                <w:b/>
                <w:bCs/>
                <w:sz w:val="20"/>
                <w:szCs w:val="20"/>
                <w:lang w:eastAsia="ru-RU"/>
              </w:rPr>
            </w:pPr>
            <w:r w:rsidRPr="0086646D">
              <w:rPr>
                <w:rFonts w:ascii="Times New Roman" w:eastAsia="Times New Roman" w:hAnsi="Times New Roman" w:cs="Times New Roman"/>
                <w:b/>
                <w:bCs/>
                <w:sz w:val="20"/>
                <w:szCs w:val="20"/>
                <w:lang w:eastAsia="ru-RU"/>
              </w:rPr>
              <w:t>137</w:t>
            </w:r>
          </w:p>
        </w:tc>
        <w:tc>
          <w:tcPr>
            <w:tcW w:w="323" w:type="pct"/>
          </w:tcPr>
          <w:p w14:paraId="04FDF4B3" w14:textId="77777777" w:rsidR="0086646D" w:rsidRPr="0086646D" w:rsidRDefault="0086646D" w:rsidP="0086646D">
            <w:pPr>
              <w:jc w:val="center"/>
              <w:rPr>
                <w:rFonts w:ascii="Times New Roman" w:eastAsia="Times New Roman" w:hAnsi="Times New Roman" w:cs="Times New Roman"/>
                <w:b/>
                <w:sz w:val="20"/>
                <w:szCs w:val="20"/>
                <w:lang w:eastAsia="ru-RU"/>
              </w:rPr>
            </w:pPr>
            <w:r w:rsidRPr="0086646D">
              <w:rPr>
                <w:rFonts w:ascii="Times New Roman" w:eastAsia="Times New Roman" w:hAnsi="Times New Roman" w:cs="Times New Roman"/>
                <w:b/>
                <w:sz w:val="20"/>
                <w:szCs w:val="20"/>
                <w:lang w:eastAsia="ru-RU"/>
              </w:rPr>
              <w:t>62</w:t>
            </w:r>
          </w:p>
        </w:tc>
        <w:tc>
          <w:tcPr>
            <w:tcW w:w="273" w:type="pct"/>
            <w:shd w:val="clear" w:color="auto" w:fill="D9D9D9" w:themeFill="background1" w:themeFillShade="D9"/>
          </w:tcPr>
          <w:p w14:paraId="1DA13286" w14:textId="77777777" w:rsidR="0086646D" w:rsidRPr="0086646D" w:rsidRDefault="0086646D" w:rsidP="0086646D">
            <w:pPr>
              <w:jc w:val="center"/>
              <w:rPr>
                <w:rFonts w:ascii="Times New Roman" w:eastAsia="Times New Roman" w:hAnsi="Times New Roman" w:cs="Times New Roman"/>
                <w:b/>
                <w:bCs/>
                <w:sz w:val="20"/>
                <w:szCs w:val="20"/>
                <w:lang w:eastAsia="ru-RU"/>
              </w:rPr>
            </w:pPr>
            <w:r w:rsidRPr="0086646D">
              <w:rPr>
                <w:rFonts w:ascii="Times New Roman" w:eastAsia="Times New Roman" w:hAnsi="Times New Roman" w:cs="Times New Roman"/>
                <w:b/>
                <w:bCs/>
                <w:sz w:val="20"/>
                <w:szCs w:val="20"/>
                <w:lang w:eastAsia="ru-RU"/>
              </w:rPr>
              <w:t>125</w:t>
            </w:r>
          </w:p>
        </w:tc>
        <w:tc>
          <w:tcPr>
            <w:tcW w:w="287" w:type="pct"/>
          </w:tcPr>
          <w:p w14:paraId="4C1BFAB2" w14:textId="77777777" w:rsidR="0086646D" w:rsidRPr="0086646D" w:rsidRDefault="0086646D" w:rsidP="0086646D">
            <w:pPr>
              <w:jc w:val="center"/>
              <w:rPr>
                <w:rFonts w:ascii="Times New Roman" w:eastAsia="Times New Roman" w:hAnsi="Times New Roman" w:cs="Times New Roman"/>
                <w:sz w:val="20"/>
                <w:szCs w:val="20"/>
                <w:lang w:eastAsia="ru-RU"/>
              </w:rPr>
            </w:pPr>
            <w:r w:rsidRPr="0086646D">
              <w:rPr>
                <w:rFonts w:ascii="Times New Roman" w:eastAsia="Times New Roman" w:hAnsi="Times New Roman" w:cs="Times New Roman"/>
                <w:sz w:val="20"/>
                <w:szCs w:val="20"/>
                <w:lang w:eastAsia="ru-RU"/>
              </w:rPr>
              <w:t>119</w:t>
            </w:r>
          </w:p>
        </w:tc>
        <w:tc>
          <w:tcPr>
            <w:tcW w:w="237" w:type="pct"/>
          </w:tcPr>
          <w:p w14:paraId="686D6B75" w14:textId="77777777" w:rsidR="0086646D" w:rsidRPr="0086646D" w:rsidRDefault="0086646D" w:rsidP="0086646D">
            <w:pPr>
              <w:jc w:val="center"/>
              <w:rPr>
                <w:rFonts w:ascii="Times New Roman" w:eastAsia="Times New Roman" w:hAnsi="Times New Roman" w:cs="Times New Roman"/>
                <w:b/>
                <w:bCs/>
                <w:sz w:val="20"/>
                <w:szCs w:val="20"/>
                <w:lang w:eastAsia="ru-RU"/>
              </w:rPr>
            </w:pPr>
            <w:r w:rsidRPr="0086646D">
              <w:rPr>
                <w:rFonts w:ascii="Times New Roman" w:eastAsia="Times New Roman" w:hAnsi="Times New Roman" w:cs="Times New Roman"/>
                <w:sz w:val="20"/>
                <w:szCs w:val="20"/>
                <w:lang w:eastAsia="ru-RU"/>
              </w:rPr>
              <w:t>-</w:t>
            </w:r>
          </w:p>
        </w:tc>
        <w:tc>
          <w:tcPr>
            <w:tcW w:w="223" w:type="pct"/>
          </w:tcPr>
          <w:p w14:paraId="48C05DD1" w14:textId="77777777" w:rsidR="0086646D" w:rsidRPr="0086646D" w:rsidRDefault="0086646D" w:rsidP="0086646D">
            <w:pPr>
              <w:jc w:val="center"/>
              <w:rPr>
                <w:rFonts w:ascii="Times New Roman" w:eastAsia="Times New Roman" w:hAnsi="Times New Roman" w:cs="Times New Roman"/>
                <w:b/>
                <w:bCs/>
                <w:sz w:val="20"/>
                <w:szCs w:val="20"/>
                <w:lang w:eastAsia="ru-RU"/>
              </w:rPr>
            </w:pPr>
            <w:r w:rsidRPr="0086646D">
              <w:rPr>
                <w:rFonts w:ascii="Times New Roman" w:eastAsia="Times New Roman" w:hAnsi="Times New Roman" w:cs="Times New Roman"/>
                <w:b/>
                <w:bCs/>
                <w:sz w:val="20"/>
                <w:szCs w:val="20"/>
                <w:lang w:eastAsia="ru-RU"/>
              </w:rPr>
              <w:t>6</w:t>
            </w:r>
          </w:p>
        </w:tc>
        <w:tc>
          <w:tcPr>
            <w:tcW w:w="213" w:type="pct"/>
            <w:shd w:val="clear" w:color="auto" w:fill="D9D9D9" w:themeFill="background1" w:themeFillShade="D9"/>
          </w:tcPr>
          <w:p w14:paraId="16DBED80" w14:textId="77777777" w:rsidR="0086646D" w:rsidRPr="0086646D" w:rsidRDefault="0086646D" w:rsidP="0086646D">
            <w:pPr>
              <w:jc w:val="center"/>
              <w:rPr>
                <w:rFonts w:ascii="Times New Roman" w:eastAsia="Times New Roman" w:hAnsi="Times New Roman" w:cs="Times New Roman"/>
                <w:b/>
                <w:bCs/>
                <w:sz w:val="20"/>
                <w:szCs w:val="20"/>
                <w:lang w:eastAsia="ru-RU"/>
              </w:rPr>
            </w:pPr>
          </w:p>
        </w:tc>
        <w:tc>
          <w:tcPr>
            <w:tcW w:w="288" w:type="pct"/>
            <w:shd w:val="clear" w:color="auto" w:fill="D9D9D9" w:themeFill="background1" w:themeFillShade="D9"/>
          </w:tcPr>
          <w:p w14:paraId="0E33016C" w14:textId="77777777" w:rsidR="0086646D" w:rsidRPr="0086646D" w:rsidRDefault="0086646D" w:rsidP="0086646D">
            <w:pPr>
              <w:jc w:val="center"/>
              <w:rPr>
                <w:rFonts w:ascii="Times New Roman" w:eastAsia="Times New Roman" w:hAnsi="Times New Roman" w:cs="Times New Roman"/>
                <w:b/>
                <w:bCs/>
                <w:sz w:val="20"/>
                <w:szCs w:val="20"/>
                <w:lang w:eastAsia="ru-RU"/>
              </w:rPr>
            </w:pPr>
          </w:p>
        </w:tc>
      </w:tr>
      <w:tr w:rsidR="0086646D" w:rsidRPr="0086646D" w14:paraId="7672CCE7" w14:textId="77777777" w:rsidTr="0097440A">
        <w:trPr>
          <w:trHeight w:val="314"/>
        </w:trPr>
        <w:tc>
          <w:tcPr>
            <w:tcW w:w="432" w:type="pct"/>
          </w:tcPr>
          <w:p w14:paraId="4D53BFC2" w14:textId="77777777" w:rsidR="0086646D" w:rsidRPr="0086646D" w:rsidRDefault="0086646D" w:rsidP="0086646D">
            <w:pPr>
              <w:rPr>
                <w:rFonts w:ascii="Times New Roman" w:eastAsia="Times New Roman" w:hAnsi="Times New Roman" w:cs="Times New Roman"/>
                <w:bCs/>
                <w:lang w:eastAsia="ru-RU"/>
              </w:rPr>
            </w:pPr>
          </w:p>
        </w:tc>
        <w:tc>
          <w:tcPr>
            <w:tcW w:w="2178" w:type="pct"/>
          </w:tcPr>
          <w:p w14:paraId="20F063EC" w14:textId="77777777" w:rsidR="0086646D" w:rsidRPr="0086646D" w:rsidRDefault="0086646D" w:rsidP="0086646D">
            <w:pPr>
              <w:rPr>
                <w:rFonts w:ascii="Times New Roman" w:eastAsia="Times New Roman" w:hAnsi="Times New Roman" w:cs="Times New Roman"/>
                <w:lang w:eastAsia="ru-RU"/>
              </w:rPr>
            </w:pPr>
            <w:r w:rsidRPr="0086646D">
              <w:rPr>
                <w:rFonts w:ascii="Times New Roman" w:hAnsi="Times New Roman" w:cs="Times New Roman"/>
                <w:bCs/>
              </w:rPr>
              <w:t xml:space="preserve">Раздел 2. </w:t>
            </w:r>
            <w:r w:rsidRPr="0086646D">
              <w:rPr>
                <w:rFonts w:ascii="Times New Roman" w:eastAsia="Calibri" w:hAnsi="Times New Roman" w:cs="Times New Roman"/>
                <w:bCs/>
              </w:rPr>
              <w:t>Разработка документации по эксплуатации электрического и электромеханического оборудования</w:t>
            </w:r>
          </w:p>
        </w:tc>
        <w:tc>
          <w:tcPr>
            <w:tcW w:w="547" w:type="pct"/>
          </w:tcPr>
          <w:p w14:paraId="41362489" w14:textId="77777777" w:rsidR="0086646D" w:rsidRPr="0086646D" w:rsidRDefault="0086646D" w:rsidP="0086646D">
            <w:pPr>
              <w:jc w:val="center"/>
              <w:rPr>
                <w:rFonts w:ascii="Times New Roman" w:eastAsia="Times New Roman" w:hAnsi="Times New Roman" w:cs="Times New Roman"/>
                <w:b/>
                <w:bCs/>
                <w:sz w:val="20"/>
                <w:szCs w:val="20"/>
                <w:lang w:eastAsia="ru-RU"/>
              </w:rPr>
            </w:pPr>
            <w:r w:rsidRPr="0086646D">
              <w:rPr>
                <w:rFonts w:ascii="Times New Roman" w:eastAsia="Times New Roman" w:hAnsi="Times New Roman" w:cs="Times New Roman"/>
                <w:b/>
                <w:bCs/>
                <w:sz w:val="20"/>
                <w:szCs w:val="20"/>
                <w:lang w:eastAsia="ru-RU"/>
              </w:rPr>
              <w:t>78</w:t>
            </w:r>
          </w:p>
        </w:tc>
        <w:tc>
          <w:tcPr>
            <w:tcW w:w="323" w:type="pct"/>
          </w:tcPr>
          <w:p w14:paraId="55246067" w14:textId="77777777" w:rsidR="0086646D" w:rsidRPr="0086646D" w:rsidRDefault="0086646D" w:rsidP="0086646D">
            <w:pPr>
              <w:jc w:val="center"/>
              <w:rPr>
                <w:rFonts w:ascii="Times New Roman" w:eastAsia="Times New Roman" w:hAnsi="Times New Roman" w:cs="Times New Roman"/>
                <w:b/>
                <w:sz w:val="20"/>
                <w:szCs w:val="20"/>
                <w:lang w:eastAsia="ru-RU"/>
              </w:rPr>
            </w:pPr>
            <w:r w:rsidRPr="0086646D">
              <w:rPr>
                <w:rFonts w:ascii="Times New Roman" w:eastAsia="Times New Roman" w:hAnsi="Times New Roman" w:cs="Times New Roman"/>
                <w:b/>
                <w:sz w:val="20"/>
                <w:szCs w:val="20"/>
                <w:lang w:eastAsia="ru-RU"/>
              </w:rPr>
              <w:t>20</w:t>
            </w:r>
          </w:p>
        </w:tc>
        <w:tc>
          <w:tcPr>
            <w:tcW w:w="273" w:type="pct"/>
            <w:shd w:val="clear" w:color="auto" w:fill="D9D9D9" w:themeFill="background1" w:themeFillShade="D9"/>
          </w:tcPr>
          <w:p w14:paraId="6F9337F1" w14:textId="77777777" w:rsidR="0086646D" w:rsidRPr="0086646D" w:rsidRDefault="0086646D" w:rsidP="0086646D">
            <w:pPr>
              <w:jc w:val="center"/>
              <w:rPr>
                <w:rFonts w:ascii="Times New Roman" w:eastAsia="Times New Roman" w:hAnsi="Times New Roman" w:cs="Times New Roman"/>
                <w:b/>
                <w:bCs/>
                <w:sz w:val="20"/>
                <w:szCs w:val="20"/>
                <w:lang w:eastAsia="ru-RU"/>
              </w:rPr>
            </w:pPr>
            <w:r w:rsidRPr="0086646D">
              <w:rPr>
                <w:rFonts w:ascii="Times New Roman" w:eastAsia="Times New Roman" w:hAnsi="Times New Roman" w:cs="Times New Roman"/>
                <w:b/>
                <w:bCs/>
                <w:sz w:val="20"/>
                <w:szCs w:val="20"/>
                <w:lang w:eastAsia="ru-RU"/>
              </w:rPr>
              <w:t>78</w:t>
            </w:r>
          </w:p>
        </w:tc>
        <w:tc>
          <w:tcPr>
            <w:tcW w:w="287" w:type="pct"/>
          </w:tcPr>
          <w:p w14:paraId="7DD6014C" w14:textId="77777777" w:rsidR="0086646D" w:rsidRPr="0086646D" w:rsidRDefault="0086646D" w:rsidP="0086646D">
            <w:pPr>
              <w:jc w:val="center"/>
              <w:rPr>
                <w:rFonts w:ascii="Times New Roman" w:eastAsia="Times New Roman" w:hAnsi="Times New Roman" w:cs="Times New Roman"/>
                <w:b/>
                <w:bCs/>
                <w:sz w:val="20"/>
                <w:szCs w:val="20"/>
                <w:lang w:eastAsia="ru-RU"/>
              </w:rPr>
            </w:pPr>
            <w:r w:rsidRPr="0086646D">
              <w:rPr>
                <w:rFonts w:ascii="Times New Roman" w:eastAsia="Times New Roman" w:hAnsi="Times New Roman" w:cs="Times New Roman"/>
                <w:sz w:val="20"/>
                <w:szCs w:val="20"/>
                <w:lang w:eastAsia="ru-RU"/>
              </w:rPr>
              <w:t>54</w:t>
            </w:r>
          </w:p>
        </w:tc>
        <w:tc>
          <w:tcPr>
            <w:tcW w:w="237" w:type="pct"/>
          </w:tcPr>
          <w:p w14:paraId="15FCBE6B" w14:textId="77777777" w:rsidR="0086646D" w:rsidRPr="0086646D" w:rsidRDefault="0086646D" w:rsidP="0086646D">
            <w:pPr>
              <w:jc w:val="center"/>
              <w:rPr>
                <w:rFonts w:ascii="Times New Roman" w:eastAsia="Times New Roman" w:hAnsi="Times New Roman" w:cs="Times New Roman"/>
                <w:b/>
                <w:bCs/>
                <w:sz w:val="20"/>
                <w:szCs w:val="20"/>
                <w:lang w:eastAsia="ru-RU"/>
              </w:rPr>
            </w:pPr>
            <w:r w:rsidRPr="0086646D">
              <w:rPr>
                <w:rFonts w:ascii="Times New Roman" w:eastAsia="Times New Roman" w:hAnsi="Times New Roman" w:cs="Times New Roman"/>
                <w:sz w:val="20"/>
                <w:szCs w:val="20"/>
                <w:lang w:eastAsia="ru-RU"/>
              </w:rPr>
              <w:t>20</w:t>
            </w:r>
          </w:p>
        </w:tc>
        <w:tc>
          <w:tcPr>
            <w:tcW w:w="223" w:type="pct"/>
          </w:tcPr>
          <w:p w14:paraId="1C21C173" w14:textId="77777777" w:rsidR="0086646D" w:rsidRPr="0086646D" w:rsidRDefault="0086646D" w:rsidP="0086646D">
            <w:pPr>
              <w:jc w:val="center"/>
              <w:rPr>
                <w:rFonts w:ascii="Times New Roman" w:eastAsia="Times New Roman" w:hAnsi="Times New Roman" w:cs="Times New Roman"/>
                <w:b/>
                <w:bCs/>
                <w:sz w:val="20"/>
                <w:szCs w:val="20"/>
                <w:lang w:eastAsia="ru-RU"/>
              </w:rPr>
            </w:pPr>
            <w:r w:rsidRPr="0086646D">
              <w:rPr>
                <w:rFonts w:ascii="Times New Roman" w:eastAsia="Times New Roman" w:hAnsi="Times New Roman" w:cs="Times New Roman"/>
                <w:b/>
                <w:bCs/>
                <w:sz w:val="20"/>
                <w:szCs w:val="20"/>
                <w:lang w:eastAsia="ru-RU"/>
              </w:rPr>
              <w:t>4</w:t>
            </w:r>
          </w:p>
        </w:tc>
        <w:tc>
          <w:tcPr>
            <w:tcW w:w="213" w:type="pct"/>
            <w:shd w:val="clear" w:color="auto" w:fill="D9D9D9" w:themeFill="background1" w:themeFillShade="D9"/>
          </w:tcPr>
          <w:p w14:paraId="5607238E" w14:textId="77777777" w:rsidR="0086646D" w:rsidRPr="0086646D" w:rsidRDefault="0086646D" w:rsidP="0086646D">
            <w:pPr>
              <w:jc w:val="center"/>
              <w:rPr>
                <w:rFonts w:ascii="Times New Roman" w:eastAsia="Times New Roman" w:hAnsi="Times New Roman" w:cs="Times New Roman"/>
                <w:b/>
                <w:bCs/>
                <w:sz w:val="20"/>
                <w:szCs w:val="20"/>
                <w:lang w:eastAsia="ru-RU"/>
              </w:rPr>
            </w:pPr>
          </w:p>
        </w:tc>
        <w:tc>
          <w:tcPr>
            <w:tcW w:w="288" w:type="pct"/>
            <w:shd w:val="clear" w:color="auto" w:fill="D9D9D9" w:themeFill="background1" w:themeFillShade="D9"/>
          </w:tcPr>
          <w:p w14:paraId="6AEBE310" w14:textId="77777777" w:rsidR="0086646D" w:rsidRPr="0086646D" w:rsidRDefault="0086646D" w:rsidP="0086646D">
            <w:pPr>
              <w:jc w:val="center"/>
              <w:rPr>
                <w:rFonts w:ascii="Times New Roman" w:eastAsia="Times New Roman" w:hAnsi="Times New Roman" w:cs="Times New Roman"/>
                <w:b/>
                <w:bCs/>
                <w:sz w:val="20"/>
                <w:szCs w:val="20"/>
                <w:lang w:eastAsia="ru-RU"/>
              </w:rPr>
            </w:pPr>
          </w:p>
        </w:tc>
      </w:tr>
      <w:tr w:rsidR="0086646D" w:rsidRPr="0086646D" w14:paraId="480B86DD" w14:textId="77777777" w:rsidTr="0097440A">
        <w:trPr>
          <w:trHeight w:val="314"/>
        </w:trPr>
        <w:tc>
          <w:tcPr>
            <w:tcW w:w="432" w:type="pct"/>
          </w:tcPr>
          <w:p w14:paraId="2D2BAFEE" w14:textId="77777777" w:rsidR="0086646D" w:rsidRPr="0086646D" w:rsidRDefault="0086646D" w:rsidP="0086646D">
            <w:pPr>
              <w:rPr>
                <w:rFonts w:ascii="Times New Roman" w:eastAsia="Times New Roman" w:hAnsi="Times New Roman" w:cs="Times New Roman"/>
                <w:bCs/>
                <w:lang w:eastAsia="ru-RU"/>
              </w:rPr>
            </w:pPr>
          </w:p>
        </w:tc>
        <w:tc>
          <w:tcPr>
            <w:tcW w:w="2178" w:type="pct"/>
          </w:tcPr>
          <w:p w14:paraId="00091A9A" w14:textId="77777777" w:rsidR="0086646D" w:rsidRPr="0086646D" w:rsidRDefault="0086646D" w:rsidP="0086646D">
            <w:pPr>
              <w:rPr>
                <w:rFonts w:ascii="Times New Roman" w:eastAsia="Times New Roman" w:hAnsi="Times New Roman" w:cs="Times New Roman"/>
                <w:bCs/>
                <w:lang w:eastAsia="ru-RU"/>
              </w:rPr>
            </w:pPr>
            <w:r w:rsidRPr="0086646D">
              <w:rPr>
                <w:rFonts w:ascii="Times New Roman" w:eastAsia="Times New Roman" w:hAnsi="Times New Roman" w:cs="Times New Roman"/>
                <w:bCs/>
                <w:lang w:eastAsia="ru-RU"/>
              </w:rPr>
              <w:t>Учебная практика</w:t>
            </w:r>
          </w:p>
        </w:tc>
        <w:tc>
          <w:tcPr>
            <w:tcW w:w="547" w:type="pct"/>
          </w:tcPr>
          <w:p w14:paraId="784E30F3" w14:textId="77777777" w:rsidR="0086646D" w:rsidRPr="0086646D" w:rsidRDefault="0086646D" w:rsidP="0086646D">
            <w:pPr>
              <w:jc w:val="center"/>
              <w:rPr>
                <w:rFonts w:ascii="Times New Roman" w:eastAsia="Times New Roman" w:hAnsi="Times New Roman" w:cs="Times New Roman"/>
                <w:b/>
                <w:bCs/>
                <w:sz w:val="20"/>
                <w:szCs w:val="20"/>
                <w:lang w:eastAsia="ru-RU"/>
              </w:rPr>
            </w:pPr>
            <w:r w:rsidRPr="0086646D">
              <w:rPr>
                <w:rFonts w:ascii="Times New Roman" w:eastAsia="Times New Roman" w:hAnsi="Times New Roman" w:cs="Times New Roman"/>
                <w:b/>
                <w:bCs/>
                <w:sz w:val="20"/>
                <w:szCs w:val="20"/>
                <w:lang w:eastAsia="ru-RU"/>
              </w:rPr>
              <w:t>72</w:t>
            </w:r>
          </w:p>
        </w:tc>
        <w:tc>
          <w:tcPr>
            <w:tcW w:w="323" w:type="pct"/>
          </w:tcPr>
          <w:p w14:paraId="6AB8E485" w14:textId="77777777" w:rsidR="0086646D" w:rsidRPr="0086646D" w:rsidRDefault="0086646D" w:rsidP="0086646D">
            <w:pPr>
              <w:jc w:val="center"/>
              <w:rPr>
                <w:rFonts w:ascii="Times New Roman" w:eastAsia="Times New Roman" w:hAnsi="Times New Roman" w:cs="Times New Roman"/>
                <w:b/>
                <w:sz w:val="20"/>
                <w:szCs w:val="20"/>
                <w:lang w:eastAsia="ru-RU"/>
              </w:rPr>
            </w:pPr>
            <w:r w:rsidRPr="0086646D">
              <w:rPr>
                <w:rFonts w:ascii="Times New Roman" w:eastAsia="Times New Roman" w:hAnsi="Times New Roman" w:cs="Times New Roman"/>
                <w:b/>
                <w:bCs/>
                <w:sz w:val="20"/>
                <w:szCs w:val="20"/>
                <w:lang w:eastAsia="ru-RU"/>
              </w:rPr>
              <w:t>72</w:t>
            </w:r>
          </w:p>
        </w:tc>
        <w:tc>
          <w:tcPr>
            <w:tcW w:w="273" w:type="pct"/>
            <w:shd w:val="clear" w:color="auto" w:fill="D9D9D9" w:themeFill="background1" w:themeFillShade="D9"/>
          </w:tcPr>
          <w:p w14:paraId="5223AEBD" w14:textId="77777777" w:rsidR="0086646D" w:rsidRPr="0086646D" w:rsidRDefault="0086646D" w:rsidP="0086646D">
            <w:pPr>
              <w:jc w:val="center"/>
              <w:rPr>
                <w:rFonts w:ascii="Times New Roman" w:eastAsia="Times New Roman" w:hAnsi="Times New Roman" w:cs="Times New Roman"/>
                <w:b/>
                <w:bCs/>
                <w:sz w:val="20"/>
                <w:szCs w:val="20"/>
                <w:lang w:eastAsia="ru-RU"/>
              </w:rPr>
            </w:pPr>
          </w:p>
        </w:tc>
        <w:tc>
          <w:tcPr>
            <w:tcW w:w="747" w:type="pct"/>
            <w:gridSpan w:val="3"/>
            <w:shd w:val="clear" w:color="auto" w:fill="auto"/>
          </w:tcPr>
          <w:p w14:paraId="3DF35C21" w14:textId="77777777" w:rsidR="0086646D" w:rsidRPr="0086646D" w:rsidRDefault="0086646D" w:rsidP="0086646D">
            <w:pPr>
              <w:jc w:val="center"/>
              <w:rPr>
                <w:rFonts w:ascii="Times New Roman" w:eastAsia="Times New Roman" w:hAnsi="Times New Roman" w:cs="Times New Roman"/>
                <w:b/>
                <w:bCs/>
                <w:sz w:val="20"/>
                <w:szCs w:val="20"/>
                <w:lang w:eastAsia="ru-RU"/>
              </w:rPr>
            </w:pPr>
          </w:p>
        </w:tc>
        <w:tc>
          <w:tcPr>
            <w:tcW w:w="213" w:type="pct"/>
            <w:shd w:val="clear" w:color="auto" w:fill="D9D9D9" w:themeFill="background1" w:themeFillShade="D9"/>
          </w:tcPr>
          <w:p w14:paraId="3C22452A" w14:textId="77777777" w:rsidR="0086646D" w:rsidRPr="0086646D" w:rsidRDefault="0086646D" w:rsidP="0086646D">
            <w:pPr>
              <w:jc w:val="center"/>
              <w:rPr>
                <w:rFonts w:ascii="Times New Roman" w:eastAsia="Times New Roman" w:hAnsi="Times New Roman" w:cs="Times New Roman"/>
                <w:b/>
                <w:bCs/>
                <w:sz w:val="20"/>
                <w:szCs w:val="20"/>
                <w:lang w:eastAsia="ru-RU"/>
              </w:rPr>
            </w:pPr>
            <w:r w:rsidRPr="0086646D">
              <w:rPr>
                <w:rFonts w:ascii="Times New Roman" w:eastAsia="Times New Roman" w:hAnsi="Times New Roman" w:cs="Times New Roman"/>
                <w:b/>
                <w:bCs/>
                <w:sz w:val="20"/>
                <w:szCs w:val="20"/>
                <w:lang w:eastAsia="ru-RU"/>
              </w:rPr>
              <w:t>72</w:t>
            </w:r>
          </w:p>
        </w:tc>
        <w:tc>
          <w:tcPr>
            <w:tcW w:w="288" w:type="pct"/>
            <w:shd w:val="clear" w:color="auto" w:fill="D9D9D9" w:themeFill="background1" w:themeFillShade="D9"/>
          </w:tcPr>
          <w:p w14:paraId="09C43AAC" w14:textId="77777777" w:rsidR="0086646D" w:rsidRPr="0086646D" w:rsidRDefault="0086646D" w:rsidP="0086646D">
            <w:pPr>
              <w:jc w:val="center"/>
              <w:rPr>
                <w:rFonts w:ascii="Times New Roman" w:eastAsia="Times New Roman" w:hAnsi="Times New Roman" w:cs="Times New Roman"/>
                <w:b/>
                <w:bCs/>
                <w:sz w:val="20"/>
                <w:szCs w:val="20"/>
                <w:lang w:eastAsia="ru-RU"/>
              </w:rPr>
            </w:pPr>
          </w:p>
        </w:tc>
      </w:tr>
      <w:tr w:rsidR="0086646D" w:rsidRPr="0086646D" w14:paraId="6DA02B9E" w14:textId="77777777" w:rsidTr="0097440A">
        <w:trPr>
          <w:trHeight w:val="314"/>
        </w:trPr>
        <w:tc>
          <w:tcPr>
            <w:tcW w:w="432" w:type="pct"/>
          </w:tcPr>
          <w:p w14:paraId="7D41B6D4" w14:textId="77777777" w:rsidR="0086646D" w:rsidRPr="0086646D" w:rsidRDefault="0086646D" w:rsidP="0086646D">
            <w:pPr>
              <w:rPr>
                <w:rFonts w:ascii="Times New Roman" w:eastAsia="Times New Roman" w:hAnsi="Times New Roman" w:cs="Times New Roman"/>
                <w:lang w:eastAsia="ru-RU"/>
              </w:rPr>
            </w:pPr>
          </w:p>
        </w:tc>
        <w:tc>
          <w:tcPr>
            <w:tcW w:w="2178" w:type="pct"/>
          </w:tcPr>
          <w:p w14:paraId="5D0FEE75" w14:textId="77777777" w:rsidR="0086646D" w:rsidRPr="0086646D" w:rsidRDefault="0086646D" w:rsidP="0086646D">
            <w:pPr>
              <w:rPr>
                <w:rFonts w:ascii="Times New Roman" w:eastAsia="Times New Roman" w:hAnsi="Times New Roman" w:cs="Times New Roman"/>
                <w:b/>
                <w:bCs/>
                <w:u w:val="single"/>
                <w:lang w:eastAsia="ru-RU"/>
              </w:rPr>
            </w:pPr>
            <w:r w:rsidRPr="0086646D">
              <w:rPr>
                <w:rFonts w:ascii="Times New Roman" w:eastAsia="Times New Roman" w:hAnsi="Times New Roman" w:cs="Times New Roman"/>
                <w:lang w:eastAsia="ru-RU"/>
              </w:rPr>
              <w:t>Производственная практика</w:t>
            </w:r>
          </w:p>
        </w:tc>
        <w:tc>
          <w:tcPr>
            <w:tcW w:w="547" w:type="pct"/>
          </w:tcPr>
          <w:p w14:paraId="473BD9B1" w14:textId="77777777" w:rsidR="0086646D" w:rsidRPr="0086646D" w:rsidRDefault="0086646D" w:rsidP="0086646D">
            <w:pPr>
              <w:jc w:val="center"/>
              <w:rPr>
                <w:rFonts w:ascii="Times New Roman" w:eastAsia="Times New Roman" w:hAnsi="Times New Roman" w:cs="Times New Roman"/>
                <w:b/>
                <w:bCs/>
                <w:sz w:val="20"/>
                <w:szCs w:val="20"/>
                <w:lang w:eastAsia="ru-RU"/>
              </w:rPr>
            </w:pPr>
            <w:r w:rsidRPr="0086646D">
              <w:rPr>
                <w:rFonts w:ascii="Times New Roman" w:eastAsia="Times New Roman" w:hAnsi="Times New Roman" w:cs="Times New Roman"/>
                <w:b/>
                <w:bCs/>
                <w:sz w:val="20"/>
                <w:szCs w:val="20"/>
                <w:lang w:eastAsia="ru-RU"/>
              </w:rPr>
              <w:t>144</w:t>
            </w:r>
          </w:p>
        </w:tc>
        <w:tc>
          <w:tcPr>
            <w:tcW w:w="323" w:type="pct"/>
          </w:tcPr>
          <w:p w14:paraId="5E1B3750" w14:textId="77777777" w:rsidR="0086646D" w:rsidRPr="0086646D" w:rsidRDefault="0086646D" w:rsidP="0086646D">
            <w:pPr>
              <w:jc w:val="center"/>
              <w:rPr>
                <w:rFonts w:ascii="Times New Roman" w:eastAsia="Times New Roman" w:hAnsi="Times New Roman" w:cs="Times New Roman"/>
                <w:b/>
                <w:sz w:val="20"/>
                <w:szCs w:val="20"/>
                <w:lang w:eastAsia="ru-RU"/>
              </w:rPr>
            </w:pPr>
            <w:r w:rsidRPr="0086646D">
              <w:rPr>
                <w:rFonts w:ascii="Times New Roman" w:eastAsia="Times New Roman" w:hAnsi="Times New Roman" w:cs="Times New Roman"/>
                <w:b/>
                <w:bCs/>
                <w:sz w:val="20"/>
                <w:szCs w:val="20"/>
                <w:lang w:eastAsia="ru-RU"/>
              </w:rPr>
              <w:t>144</w:t>
            </w:r>
          </w:p>
        </w:tc>
        <w:tc>
          <w:tcPr>
            <w:tcW w:w="273" w:type="pct"/>
            <w:shd w:val="clear" w:color="auto" w:fill="D9D9D9" w:themeFill="background1" w:themeFillShade="D9"/>
          </w:tcPr>
          <w:p w14:paraId="5525D400" w14:textId="77777777" w:rsidR="0086646D" w:rsidRPr="0086646D" w:rsidRDefault="0086646D" w:rsidP="0086646D">
            <w:pPr>
              <w:jc w:val="center"/>
              <w:rPr>
                <w:rFonts w:ascii="Times New Roman" w:eastAsia="Times New Roman" w:hAnsi="Times New Roman" w:cs="Times New Roman"/>
                <w:b/>
                <w:bCs/>
                <w:sz w:val="20"/>
                <w:szCs w:val="20"/>
                <w:lang w:eastAsia="ru-RU"/>
              </w:rPr>
            </w:pPr>
          </w:p>
        </w:tc>
        <w:tc>
          <w:tcPr>
            <w:tcW w:w="747" w:type="pct"/>
            <w:gridSpan w:val="3"/>
            <w:shd w:val="clear" w:color="auto" w:fill="auto"/>
          </w:tcPr>
          <w:p w14:paraId="2742D8F8" w14:textId="77777777" w:rsidR="0086646D" w:rsidRPr="0086646D" w:rsidRDefault="0086646D" w:rsidP="0086646D">
            <w:pPr>
              <w:jc w:val="center"/>
              <w:rPr>
                <w:rFonts w:ascii="Times New Roman" w:eastAsia="Times New Roman" w:hAnsi="Times New Roman" w:cs="Times New Roman"/>
                <w:b/>
                <w:bCs/>
                <w:sz w:val="20"/>
                <w:szCs w:val="20"/>
                <w:lang w:eastAsia="ru-RU"/>
              </w:rPr>
            </w:pPr>
          </w:p>
        </w:tc>
        <w:tc>
          <w:tcPr>
            <w:tcW w:w="213" w:type="pct"/>
            <w:shd w:val="clear" w:color="auto" w:fill="D9D9D9" w:themeFill="background1" w:themeFillShade="D9"/>
          </w:tcPr>
          <w:p w14:paraId="4A8A7B2F" w14:textId="77777777" w:rsidR="0086646D" w:rsidRPr="0086646D" w:rsidRDefault="0086646D" w:rsidP="0086646D">
            <w:pPr>
              <w:jc w:val="center"/>
              <w:rPr>
                <w:rFonts w:ascii="Times New Roman" w:eastAsia="Times New Roman" w:hAnsi="Times New Roman" w:cs="Times New Roman"/>
                <w:b/>
                <w:bCs/>
                <w:sz w:val="20"/>
                <w:szCs w:val="20"/>
                <w:lang w:eastAsia="ru-RU"/>
              </w:rPr>
            </w:pPr>
          </w:p>
        </w:tc>
        <w:tc>
          <w:tcPr>
            <w:tcW w:w="288" w:type="pct"/>
            <w:shd w:val="clear" w:color="auto" w:fill="D9D9D9" w:themeFill="background1" w:themeFillShade="D9"/>
          </w:tcPr>
          <w:p w14:paraId="3DA492CA" w14:textId="77777777" w:rsidR="0086646D" w:rsidRPr="0086646D" w:rsidRDefault="0086646D" w:rsidP="0086646D">
            <w:pPr>
              <w:jc w:val="center"/>
              <w:rPr>
                <w:rFonts w:ascii="Times New Roman" w:eastAsia="Times New Roman" w:hAnsi="Times New Roman" w:cs="Times New Roman"/>
                <w:b/>
                <w:bCs/>
                <w:sz w:val="20"/>
                <w:szCs w:val="20"/>
                <w:lang w:eastAsia="ru-RU"/>
              </w:rPr>
            </w:pPr>
            <w:r w:rsidRPr="0086646D">
              <w:rPr>
                <w:rFonts w:ascii="Times New Roman" w:eastAsia="Times New Roman" w:hAnsi="Times New Roman" w:cs="Times New Roman"/>
                <w:b/>
                <w:bCs/>
                <w:sz w:val="20"/>
                <w:szCs w:val="20"/>
                <w:lang w:eastAsia="ru-RU"/>
              </w:rPr>
              <w:t>144</w:t>
            </w:r>
          </w:p>
        </w:tc>
      </w:tr>
      <w:tr w:rsidR="0086646D" w:rsidRPr="0086646D" w14:paraId="409836A4" w14:textId="77777777" w:rsidTr="0097440A">
        <w:tc>
          <w:tcPr>
            <w:tcW w:w="432" w:type="pct"/>
          </w:tcPr>
          <w:p w14:paraId="34B63D3E" w14:textId="77777777" w:rsidR="0086646D" w:rsidRPr="0086646D" w:rsidRDefault="0086646D" w:rsidP="0086646D">
            <w:pPr>
              <w:suppressAutoHyphens/>
              <w:rPr>
                <w:rFonts w:ascii="Times New Roman" w:eastAsia="Times New Roman" w:hAnsi="Times New Roman" w:cs="Times New Roman"/>
                <w:lang w:eastAsia="ru-RU"/>
              </w:rPr>
            </w:pPr>
          </w:p>
        </w:tc>
        <w:tc>
          <w:tcPr>
            <w:tcW w:w="2178" w:type="pct"/>
          </w:tcPr>
          <w:p w14:paraId="4E583C47" w14:textId="77777777" w:rsidR="0086646D" w:rsidRPr="0086646D" w:rsidRDefault="0086646D" w:rsidP="0086646D">
            <w:pPr>
              <w:suppressAutoHyphens/>
              <w:rPr>
                <w:rFonts w:ascii="Times New Roman" w:eastAsia="Times New Roman" w:hAnsi="Times New Roman" w:cs="Times New Roman"/>
                <w:lang w:eastAsia="ru-RU"/>
              </w:rPr>
            </w:pPr>
            <w:r w:rsidRPr="0086646D">
              <w:rPr>
                <w:rFonts w:ascii="Times New Roman" w:eastAsia="Times New Roman" w:hAnsi="Times New Roman" w:cs="Times New Roman"/>
                <w:lang w:eastAsia="ru-RU"/>
              </w:rPr>
              <w:t>Промежуточная аттестация</w:t>
            </w:r>
          </w:p>
        </w:tc>
        <w:tc>
          <w:tcPr>
            <w:tcW w:w="547" w:type="pct"/>
          </w:tcPr>
          <w:p w14:paraId="2A0D57F2" w14:textId="77777777" w:rsidR="0086646D" w:rsidRPr="0086646D" w:rsidRDefault="0086646D" w:rsidP="0086646D">
            <w:pPr>
              <w:suppressAutoHyphens/>
              <w:jc w:val="center"/>
              <w:rPr>
                <w:rFonts w:ascii="Times New Roman" w:eastAsia="Times New Roman" w:hAnsi="Times New Roman" w:cs="Times New Roman"/>
                <w:b/>
                <w:bCs/>
                <w:sz w:val="20"/>
                <w:szCs w:val="20"/>
                <w:lang w:eastAsia="ru-RU"/>
              </w:rPr>
            </w:pPr>
            <w:r w:rsidRPr="0086646D">
              <w:rPr>
                <w:rFonts w:ascii="Times New Roman" w:eastAsia="Times New Roman" w:hAnsi="Times New Roman" w:cs="Times New Roman"/>
                <w:b/>
                <w:bCs/>
                <w:sz w:val="20"/>
                <w:szCs w:val="20"/>
                <w:lang w:eastAsia="ru-RU"/>
              </w:rPr>
              <w:t>24</w:t>
            </w:r>
          </w:p>
        </w:tc>
        <w:tc>
          <w:tcPr>
            <w:tcW w:w="323" w:type="pct"/>
            <w:shd w:val="clear" w:color="auto" w:fill="auto"/>
          </w:tcPr>
          <w:p w14:paraId="5CF3A4D2" w14:textId="77777777" w:rsidR="0086646D" w:rsidRPr="0086646D" w:rsidRDefault="0086646D" w:rsidP="0086646D">
            <w:pPr>
              <w:jc w:val="center"/>
              <w:rPr>
                <w:rFonts w:ascii="Times New Roman" w:eastAsia="Times New Roman" w:hAnsi="Times New Roman" w:cs="Times New Roman"/>
                <w:b/>
                <w:sz w:val="20"/>
                <w:szCs w:val="20"/>
                <w:lang w:eastAsia="ru-RU"/>
              </w:rPr>
            </w:pPr>
          </w:p>
        </w:tc>
        <w:tc>
          <w:tcPr>
            <w:tcW w:w="273" w:type="pct"/>
            <w:shd w:val="clear" w:color="auto" w:fill="D9D9D9" w:themeFill="background1" w:themeFillShade="D9"/>
          </w:tcPr>
          <w:p w14:paraId="0A06F830" w14:textId="77777777" w:rsidR="0086646D" w:rsidRPr="0086646D" w:rsidRDefault="0086646D" w:rsidP="0086646D">
            <w:pPr>
              <w:jc w:val="center"/>
              <w:rPr>
                <w:rFonts w:ascii="Times New Roman" w:eastAsia="Times New Roman" w:hAnsi="Times New Roman" w:cs="Times New Roman"/>
                <w:i/>
                <w:sz w:val="20"/>
                <w:szCs w:val="20"/>
                <w:lang w:eastAsia="ru-RU"/>
              </w:rPr>
            </w:pPr>
          </w:p>
        </w:tc>
        <w:tc>
          <w:tcPr>
            <w:tcW w:w="747" w:type="pct"/>
            <w:gridSpan w:val="3"/>
            <w:shd w:val="clear" w:color="auto" w:fill="auto"/>
          </w:tcPr>
          <w:p w14:paraId="486C127E" w14:textId="77777777" w:rsidR="0086646D" w:rsidRPr="0086646D" w:rsidRDefault="0086646D" w:rsidP="0086646D">
            <w:pPr>
              <w:jc w:val="center"/>
              <w:rPr>
                <w:rFonts w:ascii="Times New Roman" w:eastAsia="Times New Roman" w:hAnsi="Times New Roman" w:cs="Times New Roman"/>
                <w:i/>
                <w:sz w:val="20"/>
                <w:szCs w:val="20"/>
                <w:lang w:eastAsia="ru-RU"/>
              </w:rPr>
            </w:pPr>
          </w:p>
        </w:tc>
        <w:tc>
          <w:tcPr>
            <w:tcW w:w="213" w:type="pct"/>
            <w:shd w:val="clear" w:color="auto" w:fill="D9D9D9" w:themeFill="background1" w:themeFillShade="D9"/>
          </w:tcPr>
          <w:p w14:paraId="750E496E" w14:textId="77777777" w:rsidR="0086646D" w:rsidRPr="0086646D" w:rsidRDefault="0086646D" w:rsidP="0086646D">
            <w:pPr>
              <w:jc w:val="center"/>
              <w:rPr>
                <w:rFonts w:ascii="Times New Roman" w:eastAsia="Times New Roman" w:hAnsi="Times New Roman" w:cs="Times New Roman"/>
                <w:i/>
                <w:sz w:val="20"/>
                <w:szCs w:val="20"/>
                <w:lang w:eastAsia="ru-RU"/>
              </w:rPr>
            </w:pPr>
          </w:p>
        </w:tc>
        <w:tc>
          <w:tcPr>
            <w:tcW w:w="288" w:type="pct"/>
            <w:shd w:val="clear" w:color="auto" w:fill="D9D9D9" w:themeFill="background1" w:themeFillShade="D9"/>
          </w:tcPr>
          <w:p w14:paraId="4024031D" w14:textId="77777777" w:rsidR="0086646D" w:rsidRPr="0086646D" w:rsidRDefault="0086646D" w:rsidP="0086646D">
            <w:pPr>
              <w:jc w:val="center"/>
              <w:rPr>
                <w:rFonts w:ascii="Times New Roman" w:eastAsia="Times New Roman" w:hAnsi="Times New Roman" w:cs="Times New Roman"/>
                <w:i/>
                <w:sz w:val="20"/>
                <w:szCs w:val="20"/>
                <w:lang w:eastAsia="ru-RU"/>
              </w:rPr>
            </w:pPr>
          </w:p>
        </w:tc>
      </w:tr>
      <w:tr w:rsidR="0086646D" w:rsidRPr="0086646D" w14:paraId="32B9A4E9" w14:textId="77777777" w:rsidTr="0097440A">
        <w:trPr>
          <w:trHeight w:val="217"/>
        </w:trPr>
        <w:tc>
          <w:tcPr>
            <w:tcW w:w="432" w:type="pct"/>
          </w:tcPr>
          <w:p w14:paraId="2A7519E1" w14:textId="77777777" w:rsidR="0086646D" w:rsidRPr="0086646D" w:rsidRDefault="0086646D" w:rsidP="0086646D">
            <w:pPr>
              <w:rPr>
                <w:rFonts w:ascii="Times New Roman" w:eastAsia="Times New Roman" w:hAnsi="Times New Roman" w:cs="Times New Roman"/>
                <w:b/>
                <w:lang w:eastAsia="ru-RU"/>
              </w:rPr>
            </w:pPr>
          </w:p>
        </w:tc>
        <w:tc>
          <w:tcPr>
            <w:tcW w:w="2178" w:type="pct"/>
          </w:tcPr>
          <w:p w14:paraId="696EA095" w14:textId="77777777" w:rsidR="0086646D" w:rsidRPr="0086646D" w:rsidRDefault="0086646D" w:rsidP="0086646D">
            <w:pPr>
              <w:rPr>
                <w:rFonts w:ascii="Times New Roman" w:eastAsia="Times New Roman" w:hAnsi="Times New Roman" w:cs="Times New Roman"/>
                <w:b/>
                <w:lang w:eastAsia="ru-RU"/>
              </w:rPr>
            </w:pPr>
            <w:r w:rsidRPr="0086646D">
              <w:rPr>
                <w:rFonts w:ascii="Times New Roman" w:eastAsia="Times New Roman" w:hAnsi="Times New Roman" w:cs="Times New Roman"/>
                <w:b/>
                <w:lang w:eastAsia="ru-RU"/>
              </w:rPr>
              <w:t xml:space="preserve">Всего: </w:t>
            </w:r>
          </w:p>
        </w:tc>
        <w:tc>
          <w:tcPr>
            <w:tcW w:w="547" w:type="pct"/>
          </w:tcPr>
          <w:p w14:paraId="541357C8" w14:textId="77777777" w:rsidR="0086646D" w:rsidRPr="0086646D" w:rsidRDefault="0086646D" w:rsidP="0086646D">
            <w:pPr>
              <w:jc w:val="center"/>
              <w:rPr>
                <w:rFonts w:ascii="Times New Roman" w:eastAsia="Times New Roman" w:hAnsi="Times New Roman" w:cs="Times New Roman"/>
                <w:b/>
                <w:iCs/>
                <w:sz w:val="20"/>
                <w:szCs w:val="20"/>
                <w:lang w:eastAsia="ru-RU"/>
              </w:rPr>
            </w:pPr>
            <w:r w:rsidRPr="0086646D">
              <w:rPr>
                <w:rFonts w:ascii="Times New Roman" w:eastAsia="Times New Roman" w:hAnsi="Times New Roman" w:cs="Times New Roman"/>
                <w:b/>
                <w:bCs/>
                <w:iCs/>
                <w:sz w:val="20"/>
                <w:szCs w:val="20"/>
                <w:lang w:eastAsia="ru-RU"/>
              </w:rPr>
              <w:t>443</w:t>
            </w:r>
          </w:p>
        </w:tc>
        <w:tc>
          <w:tcPr>
            <w:tcW w:w="323" w:type="pct"/>
          </w:tcPr>
          <w:p w14:paraId="051B83D4" w14:textId="77777777" w:rsidR="0086646D" w:rsidRPr="0086646D" w:rsidRDefault="0086646D" w:rsidP="0086646D">
            <w:pPr>
              <w:jc w:val="center"/>
              <w:rPr>
                <w:rFonts w:ascii="Times New Roman" w:eastAsia="Times New Roman" w:hAnsi="Times New Roman" w:cs="Times New Roman"/>
                <w:b/>
                <w:sz w:val="20"/>
                <w:szCs w:val="20"/>
                <w:lang w:eastAsia="ru-RU"/>
              </w:rPr>
            </w:pPr>
            <w:r w:rsidRPr="0086646D">
              <w:rPr>
                <w:rFonts w:ascii="Times New Roman" w:eastAsia="Times New Roman" w:hAnsi="Times New Roman" w:cs="Times New Roman"/>
                <w:b/>
                <w:sz w:val="20"/>
                <w:szCs w:val="20"/>
                <w:lang w:eastAsia="ru-RU"/>
              </w:rPr>
              <w:t>298</w:t>
            </w:r>
          </w:p>
        </w:tc>
        <w:tc>
          <w:tcPr>
            <w:tcW w:w="273" w:type="pct"/>
            <w:shd w:val="clear" w:color="auto" w:fill="D9D9D9" w:themeFill="background1" w:themeFillShade="D9"/>
          </w:tcPr>
          <w:p w14:paraId="0B9D0C46" w14:textId="77777777" w:rsidR="0086646D" w:rsidRPr="0086646D" w:rsidRDefault="0086646D" w:rsidP="0086646D">
            <w:pPr>
              <w:jc w:val="center"/>
              <w:rPr>
                <w:rFonts w:ascii="Times New Roman" w:eastAsia="Times New Roman" w:hAnsi="Times New Roman" w:cs="Times New Roman"/>
                <w:b/>
                <w:sz w:val="20"/>
                <w:szCs w:val="20"/>
                <w:lang w:eastAsia="ru-RU"/>
              </w:rPr>
            </w:pPr>
          </w:p>
        </w:tc>
        <w:tc>
          <w:tcPr>
            <w:tcW w:w="287" w:type="pct"/>
          </w:tcPr>
          <w:p w14:paraId="22EC8C02" w14:textId="77777777" w:rsidR="0086646D" w:rsidRPr="0086646D" w:rsidRDefault="0086646D" w:rsidP="0086646D">
            <w:pPr>
              <w:jc w:val="center"/>
              <w:rPr>
                <w:rFonts w:ascii="Times New Roman" w:eastAsia="Times New Roman" w:hAnsi="Times New Roman" w:cs="Times New Roman"/>
                <w:b/>
                <w:sz w:val="20"/>
                <w:szCs w:val="20"/>
                <w:lang w:eastAsia="ru-RU"/>
              </w:rPr>
            </w:pPr>
            <w:r w:rsidRPr="0086646D">
              <w:rPr>
                <w:rFonts w:ascii="Times New Roman" w:eastAsia="Times New Roman" w:hAnsi="Times New Roman" w:cs="Times New Roman"/>
                <w:b/>
                <w:sz w:val="20"/>
                <w:szCs w:val="20"/>
                <w:lang w:eastAsia="ru-RU"/>
              </w:rPr>
              <w:t>173</w:t>
            </w:r>
          </w:p>
        </w:tc>
        <w:tc>
          <w:tcPr>
            <w:tcW w:w="237" w:type="pct"/>
          </w:tcPr>
          <w:p w14:paraId="67C3F381" w14:textId="77777777" w:rsidR="0086646D" w:rsidRPr="0086646D" w:rsidRDefault="0086646D" w:rsidP="0086646D">
            <w:pPr>
              <w:jc w:val="center"/>
              <w:rPr>
                <w:rFonts w:ascii="Times New Roman" w:eastAsia="Times New Roman" w:hAnsi="Times New Roman" w:cs="Times New Roman"/>
                <w:b/>
                <w:sz w:val="20"/>
                <w:szCs w:val="20"/>
                <w:lang w:eastAsia="ru-RU"/>
              </w:rPr>
            </w:pPr>
            <w:r w:rsidRPr="0086646D">
              <w:rPr>
                <w:rFonts w:ascii="Times New Roman" w:eastAsia="Times New Roman" w:hAnsi="Times New Roman" w:cs="Times New Roman"/>
                <w:b/>
                <w:sz w:val="20"/>
                <w:szCs w:val="20"/>
                <w:lang w:eastAsia="ru-RU"/>
              </w:rPr>
              <w:t>20</w:t>
            </w:r>
          </w:p>
        </w:tc>
        <w:tc>
          <w:tcPr>
            <w:tcW w:w="223" w:type="pct"/>
          </w:tcPr>
          <w:p w14:paraId="63618057" w14:textId="77777777" w:rsidR="0086646D" w:rsidRPr="0086646D" w:rsidRDefault="0086646D" w:rsidP="0086646D">
            <w:pPr>
              <w:jc w:val="center"/>
              <w:rPr>
                <w:rFonts w:ascii="Times New Roman" w:eastAsia="Times New Roman" w:hAnsi="Times New Roman" w:cs="Times New Roman"/>
                <w:b/>
                <w:sz w:val="20"/>
                <w:szCs w:val="20"/>
                <w:lang w:eastAsia="ru-RU"/>
              </w:rPr>
            </w:pPr>
            <w:r w:rsidRPr="0086646D">
              <w:rPr>
                <w:rFonts w:ascii="Times New Roman" w:eastAsia="Times New Roman" w:hAnsi="Times New Roman" w:cs="Times New Roman"/>
                <w:b/>
                <w:sz w:val="20"/>
                <w:szCs w:val="20"/>
                <w:lang w:eastAsia="ru-RU"/>
              </w:rPr>
              <w:t>10</w:t>
            </w:r>
          </w:p>
        </w:tc>
        <w:tc>
          <w:tcPr>
            <w:tcW w:w="213" w:type="pct"/>
            <w:shd w:val="clear" w:color="auto" w:fill="D9D9D9" w:themeFill="background1" w:themeFillShade="D9"/>
          </w:tcPr>
          <w:p w14:paraId="2E8579B3" w14:textId="77777777" w:rsidR="0086646D" w:rsidRPr="0086646D" w:rsidRDefault="0086646D" w:rsidP="0086646D">
            <w:pPr>
              <w:jc w:val="center"/>
              <w:rPr>
                <w:rFonts w:ascii="Times New Roman" w:eastAsia="Times New Roman" w:hAnsi="Times New Roman" w:cs="Times New Roman"/>
                <w:b/>
                <w:sz w:val="20"/>
                <w:szCs w:val="20"/>
                <w:lang w:eastAsia="ru-RU"/>
              </w:rPr>
            </w:pPr>
            <w:r w:rsidRPr="0086646D">
              <w:rPr>
                <w:rFonts w:ascii="Times New Roman" w:eastAsia="Times New Roman" w:hAnsi="Times New Roman" w:cs="Times New Roman"/>
                <w:b/>
                <w:sz w:val="20"/>
                <w:szCs w:val="20"/>
                <w:lang w:eastAsia="ru-RU"/>
              </w:rPr>
              <w:t>72</w:t>
            </w:r>
          </w:p>
        </w:tc>
        <w:tc>
          <w:tcPr>
            <w:tcW w:w="288" w:type="pct"/>
            <w:shd w:val="clear" w:color="auto" w:fill="D9D9D9" w:themeFill="background1" w:themeFillShade="D9"/>
          </w:tcPr>
          <w:p w14:paraId="519A97AD" w14:textId="77777777" w:rsidR="0086646D" w:rsidRPr="0086646D" w:rsidRDefault="0086646D" w:rsidP="0086646D">
            <w:pPr>
              <w:jc w:val="center"/>
              <w:rPr>
                <w:rFonts w:ascii="Times New Roman" w:eastAsia="Times New Roman" w:hAnsi="Times New Roman" w:cs="Times New Roman"/>
                <w:b/>
                <w:sz w:val="20"/>
                <w:szCs w:val="20"/>
                <w:lang w:eastAsia="ru-RU"/>
              </w:rPr>
            </w:pPr>
            <w:r w:rsidRPr="0086646D">
              <w:rPr>
                <w:rFonts w:ascii="Times New Roman" w:eastAsia="Times New Roman" w:hAnsi="Times New Roman" w:cs="Times New Roman"/>
                <w:b/>
                <w:sz w:val="20"/>
                <w:szCs w:val="20"/>
                <w:lang w:eastAsia="ru-RU"/>
              </w:rPr>
              <w:t>144</w:t>
            </w:r>
          </w:p>
        </w:tc>
      </w:tr>
    </w:tbl>
    <w:p w14:paraId="16F8490D" w14:textId="77777777" w:rsidR="0086646D" w:rsidRPr="0086646D" w:rsidRDefault="0086646D" w:rsidP="0086646D">
      <w:pPr>
        <w:spacing w:after="120" w:line="276" w:lineRule="auto"/>
        <w:ind w:firstLine="709"/>
        <w:outlineLvl w:val="1"/>
        <w:rPr>
          <w:rFonts w:ascii="Times New Roman" w:eastAsia="Segoe UI" w:hAnsi="Times New Roman" w:cs="Times New Roman"/>
          <w:b/>
          <w:bCs/>
          <w:color w:val="5A5A5A" w:themeColor="text1" w:themeTint="A5"/>
          <w:spacing w:val="15"/>
          <w:sz w:val="24"/>
          <w:szCs w:val="24"/>
          <w:lang w:eastAsia="ru-RU"/>
        </w:rPr>
        <w:sectPr w:rsidR="0086646D" w:rsidRPr="0086646D" w:rsidSect="00502F97">
          <w:headerReference w:type="even" r:id="rId14"/>
          <w:headerReference w:type="default" r:id="rId15"/>
          <w:pgSz w:w="11906" w:h="16838"/>
          <w:pgMar w:top="1134" w:right="567" w:bottom="1134" w:left="1701" w:header="709" w:footer="709" w:gutter="0"/>
          <w:cols w:space="708"/>
          <w:docGrid w:linePitch="360"/>
        </w:sectPr>
      </w:pPr>
    </w:p>
    <w:p w14:paraId="4E17395C" w14:textId="77777777" w:rsidR="0086646D" w:rsidRPr="0086646D" w:rsidRDefault="0086646D" w:rsidP="0086646D">
      <w:pPr>
        <w:spacing w:after="120" w:line="276" w:lineRule="auto"/>
        <w:ind w:firstLine="709"/>
        <w:outlineLvl w:val="1"/>
        <w:rPr>
          <w:rFonts w:ascii="Times New Roman" w:eastAsia="Segoe UI" w:hAnsi="Times New Roman" w:cs="Times New Roman"/>
          <w:b/>
          <w:bCs/>
          <w:color w:val="5A5A5A" w:themeColor="text1" w:themeTint="A5"/>
          <w:spacing w:val="15"/>
          <w:sz w:val="24"/>
          <w:szCs w:val="24"/>
          <w:lang w:eastAsia="ru-RU"/>
        </w:rPr>
      </w:pPr>
      <w:r w:rsidRPr="0086646D">
        <w:rPr>
          <w:rFonts w:ascii="Times New Roman" w:eastAsia="Segoe UI" w:hAnsi="Times New Roman" w:cs="Times New Roman"/>
          <w:b/>
          <w:bCs/>
          <w:color w:val="5A5A5A" w:themeColor="text1" w:themeTint="A5"/>
          <w:spacing w:val="15"/>
          <w:sz w:val="24"/>
          <w:szCs w:val="24"/>
          <w:lang w:eastAsia="ru-RU"/>
        </w:rPr>
        <w:lastRenderedPageBreak/>
        <w:t>2.3. Содержание профессионального модуля</w:t>
      </w: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5"/>
        <w:gridCol w:w="7523"/>
        <w:gridCol w:w="1891"/>
        <w:gridCol w:w="1901"/>
      </w:tblGrid>
      <w:tr w:rsidR="0086646D" w:rsidRPr="0086646D" w14:paraId="4C3EA051" w14:textId="77777777" w:rsidTr="0097440A">
        <w:trPr>
          <w:trHeight w:val="903"/>
        </w:trPr>
        <w:tc>
          <w:tcPr>
            <w:tcW w:w="3245" w:type="dxa"/>
            <w:vAlign w:val="center"/>
          </w:tcPr>
          <w:p w14:paraId="6C005CC1" w14:textId="77777777" w:rsidR="0086646D" w:rsidRPr="0086646D" w:rsidRDefault="0086646D" w:rsidP="0086646D">
            <w:pPr>
              <w:spacing w:line="276" w:lineRule="auto"/>
              <w:jc w:val="center"/>
              <w:rPr>
                <w:rFonts w:ascii="Times New Roman" w:eastAsia="Times New Roman" w:hAnsi="Times New Roman" w:cs="Times New Roman"/>
                <w:b/>
                <w:lang w:eastAsia="ru-RU"/>
              </w:rPr>
            </w:pPr>
            <w:r w:rsidRPr="0086646D">
              <w:rPr>
                <w:rFonts w:ascii="Times New Roman" w:eastAsia="Times New Roman" w:hAnsi="Times New Roman" w:cs="Times New Roman"/>
                <w:b/>
                <w:bCs/>
                <w:lang w:eastAsia="ru-RU"/>
              </w:rPr>
              <w:t>Наименование разделов и тем</w:t>
            </w:r>
          </w:p>
        </w:tc>
        <w:tc>
          <w:tcPr>
            <w:tcW w:w="7523" w:type="dxa"/>
            <w:vAlign w:val="center"/>
          </w:tcPr>
          <w:p w14:paraId="64F34C40" w14:textId="77777777" w:rsidR="0086646D" w:rsidRPr="0086646D" w:rsidRDefault="0086646D" w:rsidP="0086646D">
            <w:pPr>
              <w:suppressAutoHyphens/>
              <w:jc w:val="center"/>
              <w:rPr>
                <w:rFonts w:ascii="Times New Roman" w:eastAsia="Times New Roman" w:hAnsi="Times New Roman" w:cs="Times New Roman"/>
                <w:b/>
                <w:lang w:eastAsia="ru-RU"/>
              </w:rPr>
            </w:pPr>
            <w:r w:rsidRPr="0086646D">
              <w:rPr>
                <w:rFonts w:ascii="Times New Roman" w:eastAsia="Times New Roman" w:hAnsi="Times New Roman" w:cs="Times New Roman"/>
                <w:b/>
                <w:bCs/>
                <w:lang w:eastAsia="ru-RU"/>
              </w:rPr>
              <w:t xml:space="preserve">Содержание учебного материала, практических и лабораторных занятия, </w:t>
            </w:r>
            <w:r w:rsidRPr="0086646D">
              <w:rPr>
                <w:rFonts w:ascii="Times New Roman" w:eastAsia="Times New Roman" w:hAnsi="Times New Roman" w:cs="Times New Roman"/>
                <w:b/>
                <w:iCs/>
                <w:lang w:eastAsia="ru-RU"/>
              </w:rPr>
              <w:t>курсовая работа</w:t>
            </w:r>
            <w:r w:rsidRPr="0086646D">
              <w:rPr>
                <w:rFonts w:ascii="Times New Roman" w:eastAsia="Times New Roman" w:hAnsi="Times New Roman" w:cs="Times New Roman"/>
                <w:iCs/>
                <w:lang w:eastAsia="ru-RU"/>
              </w:rPr>
              <w:t xml:space="preserve"> </w:t>
            </w:r>
          </w:p>
        </w:tc>
        <w:tc>
          <w:tcPr>
            <w:tcW w:w="1891" w:type="dxa"/>
          </w:tcPr>
          <w:p w14:paraId="64C12211" w14:textId="77777777" w:rsidR="0086646D" w:rsidRPr="0086646D" w:rsidRDefault="0086646D" w:rsidP="0086646D">
            <w:pPr>
              <w:suppressAutoHyphens/>
              <w:jc w:val="center"/>
              <w:rPr>
                <w:rFonts w:ascii="Times New Roman" w:eastAsia="Times New Roman" w:hAnsi="Times New Roman" w:cs="Times New Roman"/>
                <w:b/>
                <w:bCs/>
                <w:lang w:eastAsia="ru-RU"/>
              </w:rPr>
            </w:pPr>
            <w:r w:rsidRPr="0086646D">
              <w:rPr>
                <w:rFonts w:ascii="Times New Roman" w:hAnsi="Times New Roman"/>
                <w:b/>
                <w:bCs/>
                <w:sz w:val="24"/>
                <w:szCs w:val="24"/>
              </w:rPr>
              <w:t xml:space="preserve">Объем, </w:t>
            </w:r>
            <w:proofErr w:type="spellStart"/>
            <w:r w:rsidRPr="0086646D">
              <w:rPr>
                <w:rFonts w:ascii="Times New Roman" w:hAnsi="Times New Roman"/>
                <w:b/>
                <w:bCs/>
                <w:sz w:val="24"/>
                <w:szCs w:val="24"/>
              </w:rPr>
              <w:t>ак</w:t>
            </w:r>
            <w:proofErr w:type="spellEnd"/>
            <w:r w:rsidRPr="0086646D">
              <w:rPr>
                <w:rFonts w:ascii="Times New Roman" w:hAnsi="Times New Roman"/>
                <w:b/>
                <w:bCs/>
                <w:sz w:val="24"/>
                <w:szCs w:val="24"/>
              </w:rPr>
              <w:t xml:space="preserve">. ч. / </w:t>
            </w:r>
            <w:r w:rsidRPr="0086646D">
              <w:rPr>
                <w:rFonts w:ascii="Times New Roman" w:hAnsi="Times New Roman"/>
                <w:b/>
                <w:bCs/>
                <w:sz w:val="24"/>
                <w:szCs w:val="24"/>
              </w:rPr>
              <w:br/>
              <w:t xml:space="preserve">в том числе </w:t>
            </w:r>
            <w:r w:rsidRPr="0086646D">
              <w:rPr>
                <w:rFonts w:ascii="Times New Roman" w:hAnsi="Times New Roman"/>
                <w:b/>
                <w:bCs/>
                <w:sz w:val="24"/>
                <w:szCs w:val="24"/>
              </w:rPr>
              <w:br/>
              <w:t xml:space="preserve">в форме практической подготовки, </w:t>
            </w:r>
            <w:r w:rsidRPr="0086646D">
              <w:rPr>
                <w:rFonts w:ascii="Times New Roman" w:hAnsi="Times New Roman"/>
                <w:b/>
                <w:bCs/>
                <w:sz w:val="24"/>
                <w:szCs w:val="24"/>
              </w:rPr>
              <w:br/>
            </w:r>
            <w:proofErr w:type="spellStart"/>
            <w:r w:rsidRPr="0086646D">
              <w:rPr>
                <w:rFonts w:ascii="Times New Roman" w:hAnsi="Times New Roman"/>
                <w:b/>
                <w:bCs/>
                <w:sz w:val="24"/>
                <w:szCs w:val="24"/>
              </w:rPr>
              <w:t>ак</w:t>
            </w:r>
            <w:proofErr w:type="spellEnd"/>
            <w:r w:rsidRPr="0086646D">
              <w:rPr>
                <w:rFonts w:ascii="Times New Roman" w:hAnsi="Times New Roman"/>
                <w:b/>
                <w:bCs/>
                <w:sz w:val="24"/>
                <w:szCs w:val="24"/>
              </w:rPr>
              <w:t>. ч.</w:t>
            </w:r>
          </w:p>
        </w:tc>
        <w:tc>
          <w:tcPr>
            <w:tcW w:w="1901" w:type="dxa"/>
          </w:tcPr>
          <w:p w14:paraId="6044D8D0" w14:textId="77777777" w:rsidR="0086646D" w:rsidRPr="0086646D" w:rsidRDefault="0086646D" w:rsidP="0086646D">
            <w:pPr>
              <w:suppressAutoHyphens/>
              <w:jc w:val="center"/>
              <w:rPr>
                <w:rFonts w:ascii="Times New Roman" w:hAnsi="Times New Roman"/>
                <w:b/>
                <w:bCs/>
                <w:sz w:val="24"/>
                <w:szCs w:val="24"/>
              </w:rPr>
            </w:pPr>
            <w:r w:rsidRPr="0086646D">
              <w:rPr>
                <w:rFonts w:ascii="Times New Roman" w:hAnsi="Times New Roman"/>
                <w:b/>
                <w:bCs/>
                <w:sz w:val="24"/>
                <w:szCs w:val="24"/>
              </w:rPr>
              <w:t>Коды компетенций, формированию которых способствует элемент программы</w:t>
            </w:r>
          </w:p>
        </w:tc>
      </w:tr>
      <w:tr w:rsidR="0086646D" w:rsidRPr="0086646D" w14:paraId="1CF52ABE" w14:textId="77777777" w:rsidTr="0097440A">
        <w:tc>
          <w:tcPr>
            <w:tcW w:w="10768" w:type="dxa"/>
            <w:gridSpan w:val="2"/>
          </w:tcPr>
          <w:p w14:paraId="19992DD4" w14:textId="77777777" w:rsidR="0086646D" w:rsidRPr="0086646D" w:rsidRDefault="0086646D" w:rsidP="0086646D">
            <w:pPr>
              <w:rPr>
                <w:rFonts w:ascii="Times New Roman" w:eastAsia="Times New Roman" w:hAnsi="Times New Roman" w:cs="Times New Roman"/>
                <w:i/>
                <w:sz w:val="24"/>
                <w:szCs w:val="24"/>
                <w:lang w:eastAsia="ru-RU"/>
              </w:rPr>
            </w:pPr>
            <w:r w:rsidRPr="0086646D">
              <w:rPr>
                <w:rFonts w:ascii="Times New Roman" w:hAnsi="Times New Roman" w:cs="Times New Roman"/>
                <w:b/>
                <w:bCs/>
                <w:sz w:val="24"/>
                <w:szCs w:val="24"/>
              </w:rPr>
              <w:t>Раздел 1. Планирование работ по эксплуатации электрического и электромеханического оборудования</w:t>
            </w:r>
          </w:p>
        </w:tc>
        <w:tc>
          <w:tcPr>
            <w:tcW w:w="1891" w:type="dxa"/>
          </w:tcPr>
          <w:p w14:paraId="247FCECC"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123/62</w:t>
            </w:r>
          </w:p>
        </w:tc>
        <w:tc>
          <w:tcPr>
            <w:tcW w:w="1901" w:type="dxa"/>
          </w:tcPr>
          <w:p w14:paraId="562D251A"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060FD7FE" w14:textId="77777777" w:rsidTr="0097440A">
        <w:trPr>
          <w:trHeight w:val="20"/>
        </w:trPr>
        <w:tc>
          <w:tcPr>
            <w:tcW w:w="10768" w:type="dxa"/>
            <w:gridSpan w:val="2"/>
          </w:tcPr>
          <w:p w14:paraId="04757BC4" w14:textId="77777777" w:rsidR="0086646D" w:rsidRPr="0086646D" w:rsidRDefault="0086646D" w:rsidP="0086646D">
            <w:pPr>
              <w:rPr>
                <w:rFonts w:ascii="Times New Roman" w:eastAsia="Times New Roman" w:hAnsi="Times New Roman" w:cs="Times New Roman"/>
                <w:i/>
                <w:sz w:val="24"/>
                <w:szCs w:val="24"/>
                <w:lang w:eastAsia="ru-RU"/>
              </w:rPr>
            </w:pPr>
            <w:r w:rsidRPr="0086646D">
              <w:rPr>
                <w:rFonts w:ascii="Times New Roman" w:hAnsi="Times New Roman" w:cs="Times New Roman"/>
                <w:b/>
                <w:bCs/>
                <w:sz w:val="24"/>
                <w:szCs w:val="24"/>
              </w:rPr>
              <w:t>МДК. 02.01 Планирование работ по эксплуатации электрического и электромеханического оборудования</w:t>
            </w:r>
          </w:p>
        </w:tc>
        <w:tc>
          <w:tcPr>
            <w:tcW w:w="1891" w:type="dxa"/>
          </w:tcPr>
          <w:p w14:paraId="2A19BF48"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123/62</w:t>
            </w:r>
          </w:p>
        </w:tc>
        <w:tc>
          <w:tcPr>
            <w:tcW w:w="1901" w:type="dxa"/>
          </w:tcPr>
          <w:p w14:paraId="38CC0606"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0EF0C529" w14:textId="77777777" w:rsidTr="0097440A">
        <w:tc>
          <w:tcPr>
            <w:tcW w:w="3245" w:type="dxa"/>
            <w:vMerge w:val="restart"/>
          </w:tcPr>
          <w:p w14:paraId="28DDED83"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hAnsi="Times New Roman" w:cs="Times New Roman"/>
                <w:b/>
                <w:bCs/>
                <w:sz w:val="24"/>
                <w:szCs w:val="24"/>
              </w:rPr>
              <w:t>Тема 1.1. Общие вопросы планирования эксплуатации и ремонта электрооборудования</w:t>
            </w:r>
          </w:p>
        </w:tc>
        <w:tc>
          <w:tcPr>
            <w:tcW w:w="7523" w:type="dxa"/>
          </w:tcPr>
          <w:p w14:paraId="64ED83F1" w14:textId="77777777" w:rsidR="0086646D" w:rsidRPr="0086646D" w:rsidRDefault="0086646D" w:rsidP="0086646D">
            <w:pPr>
              <w:rPr>
                <w:rFonts w:ascii="Times New Roman" w:eastAsia="Times New Roman" w:hAnsi="Times New Roman" w:cs="Times New Roman"/>
                <w:b/>
                <w:sz w:val="24"/>
                <w:szCs w:val="24"/>
                <w:lang w:eastAsia="ru-RU"/>
              </w:rPr>
            </w:pPr>
            <w:r w:rsidRPr="0086646D">
              <w:rPr>
                <w:rFonts w:ascii="Times New Roman" w:eastAsia="Times New Roman" w:hAnsi="Times New Roman" w:cs="Times New Roman"/>
                <w:b/>
                <w:bCs/>
                <w:sz w:val="24"/>
                <w:szCs w:val="24"/>
                <w:lang w:eastAsia="ru-RU"/>
              </w:rPr>
              <w:t xml:space="preserve">Содержание </w:t>
            </w:r>
          </w:p>
        </w:tc>
        <w:tc>
          <w:tcPr>
            <w:tcW w:w="1891" w:type="dxa"/>
          </w:tcPr>
          <w:p w14:paraId="06EBAE17"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4</w:t>
            </w:r>
          </w:p>
        </w:tc>
        <w:tc>
          <w:tcPr>
            <w:tcW w:w="1901" w:type="dxa"/>
            <w:vMerge w:val="restart"/>
          </w:tcPr>
          <w:p w14:paraId="1A824D4C"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ОК.01-ОК.05</w:t>
            </w:r>
          </w:p>
          <w:p w14:paraId="13DC2525"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ОК.07, ОК.09</w:t>
            </w:r>
          </w:p>
          <w:p w14:paraId="7F89A952"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 xml:space="preserve">ПК 2.1, </w:t>
            </w:r>
          </w:p>
          <w:p w14:paraId="5F31A76C"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Cs/>
                <w:sz w:val="24"/>
                <w:szCs w:val="24"/>
                <w:lang w:eastAsia="ru-RU"/>
              </w:rPr>
              <w:t>ПК-2.2,</w:t>
            </w:r>
          </w:p>
        </w:tc>
      </w:tr>
      <w:tr w:rsidR="0086646D" w:rsidRPr="0086646D" w14:paraId="296E3557" w14:textId="77777777" w:rsidTr="0097440A">
        <w:trPr>
          <w:trHeight w:val="1735"/>
        </w:trPr>
        <w:tc>
          <w:tcPr>
            <w:tcW w:w="3245" w:type="dxa"/>
            <w:vMerge/>
          </w:tcPr>
          <w:p w14:paraId="45C87116"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Pr>
          <w:p w14:paraId="35A745DD" w14:textId="77777777" w:rsidR="0086646D" w:rsidRPr="0086646D" w:rsidRDefault="0086646D" w:rsidP="0086646D">
            <w:pPr>
              <w:suppressAutoHyphens/>
              <w:rPr>
                <w:rFonts w:ascii="Times New Roman" w:eastAsia="Times New Roman" w:hAnsi="Times New Roman" w:cs="Times New Roman"/>
                <w:sz w:val="24"/>
                <w:szCs w:val="24"/>
                <w:lang w:eastAsia="ru-RU"/>
              </w:rPr>
            </w:pPr>
            <w:r w:rsidRPr="0086646D">
              <w:rPr>
                <w:rFonts w:ascii="Times New Roman" w:hAnsi="Times New Roman" w:cs="Times New Roman"/>
                <w:sz w:val="24"/>
                <w:szCs w:val="24"/>
              </w:rPr>
              <w:t xml:space="preserve">1.Цели и задачи дисциплины, ее связь с другими дисциплинами. Нормативные </w:t>
            </w:r>
            <w:proofErr w:type="spellStart"/>
            <w:r w:rsidRPr="0086646D">
              <w:rPr>
                <w:rFonts w:ascii="Times New Roman" w:hAnsi="Times New Roman" w:cs="Times New Roman"/>
                <w:sz w:val="24"/>
                <w:szCs w:val="24"/>
              </w:rPr>
              <w:t>документы.Электротехнические</w:t>
            </w:r>
            <w:proofErr w:type="spellEnd"/>
            <w:r w:rsidRPr="0086646D">
              <w:rPr>
                <w:rFonts w:ascii="Times New Roman" w:hAnsi="Times New Roman" w:cs="Times New Roman"/>
                <w:sz w:val="24"/>
                <w:szCs w:val="24"/>
              </w:rPr>
              <w:t xml:space="preserve"> правила и нормы, стандарты и нормативно-техническая документация по монтажу и эксплуатации электроустановок: ПУЭ, </w:t>
            </w:r>
            <w:proofErr w:type="spellStart"/>
            <w:r w:rsidRPr="0086646D">
              <w:rPr>
                <w:rFonts w:ascii="Times New Roman" w:hAnsi="Times New Roman" w:cs="Times New Roman"/>
                <w:sz w:val="24"/>
                <w:szCs w:val="24"/>
              </w:rPr>
              <w:t>СниП</w:t>
            </w:r>
            <w:proofErr w:type="spellEnd"/>
            <w:r w:rsidRPr="0086646D">
              <w:rPr>
                <w:rFonts w:ascii="Times New Roman" w:hAnsi="Times New Roman" w:cs="Times New Roman"/>
                <w:sz w:val="24"/>
                <w:szCs w:val="24"/>
              </w:rPr>
              <w:t>, правила технической эксплуатации электроустановок потребителей ПТЭ, ПТБ, правила пользования электрической и тепловой энергией.</w:t>
            </w:r>
          </w:p>
        </w:tc>
        <w:tc>
          <w:tcPr>
            <w:tcW w:w="1891" w:type="dxa"/>
            <w:vMerge w:val="restart"/>
          </w:tcPr>
          <w:p w14:paraId="6D300633" w14:textId="77777777" w:rsidR="0086646D" w:rsidRPr="0086646D" w:rsidRDefault="0086646D" w:rsidP="0086646D">
            <w:pPr>
              <w:suppressAutoHyphens/>
              <w:jc w:val="center"/>
              <w:rPr>
                <w:rFonts w:ascii="Times New Roman" w:eastAsia="Times New Roman" w:hAnsi="Times New Roman" w:cs="Times New Roman"/>
                <w:sz w:val="24"/>
                <w:szCs w:val="24"/>
                <w:lang w:eastAsia="ru-RU"/>
              </w:rPr>
            </w:pPr>
            <w:r w:rsidRPr="0086646D">
              <w:rPr>
                <w:rFonts w:ascii="Times New Roman" w:eastAsia="Times New Roman" w:hAnsi="Times New Roman" w:cs="Times New Roman"/>
                <w:sz w:val="24"/>
                <w:szCs w:val="24"/>
                <w:lang w:eastAsia="ru-RU"/>
              </w:rPr>
              <w:t>4</w:t>
            </w:r>
          </w:p>
        </w:tc>
        <w:tc>
          <w:tcPr>
            <w:tcW w:w="1901" w:type="dxa"/>
            <w:vMerge/>
          </w:tcPr>
          <w:p w14:paraId="666AC757" w14:textId="77777777" w:rsidR="0086646D" w:rsidRPr="0086646D" w:rsidRDefault="0086646D" w:rsidP="0086646D">
            <w:pPr>
              <w:suppressAutoHyphens/>
              <w:jc w:val="both"/>
              <w:rPr>
                <w:rFonts w:ascii="Times New Roman" w:eastAsia="Times New Roman" w:hAnsi="Times New Roman" w:cs="Times New Roman"/>
                <w:sz w:val="24"/>
                <w:szCs w:val="24"/>
                <w:lang w:eastAsia="ru-RU"/>
              </w:rPr>
            </w:pPr>
          </w:p>
        </w:tc>
      </w:tr>
      <w:tr w:rsidR="0086646D" w:rsidRPr="0086646D" w14:paraId="2AB4B7F0" w14:textId="77777777" w:rsidTr="0097440A">
        <w:trPr>
          <w:trHeight w:val="600"/>
        </w:trPr>
        <w:tc>
          <w:tcPr>
            <w:tcW w:w="3245" w:type="dxa"/>
            <w:vMerge/>
          </w:tcPr>
          <w:p w14:paraId="04011131"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Pr>
          <w:p w14:paraId="37FD3C53" w14:textId="77777777" w:rsidR="0086646D" w:rsidRPr="0086646D" w:rsidRDefault="0086646D" w:rsidP="0086646D">
            <w:pPr>
              <w:widowControl w:val="0"/>
              <w:tabs>
                <w:tab w:val="left" w:pos="1725"/>
                <w:tab w:val="left" w:pos="7185"/>
              </w:tabs>
              <w:autoSpaceDE w:val="0"/>
              <w:autoSpaceDN w:val="0"/>
              <w:rPr>
                <w:rFonts w:ascii="Times New Roman" w:hAnsi="Times New Roman" w:cs="Times New Roman"/>
                <w:sz w:val="24"/>
                <w:szCs w:val="24"/>
              </w:rPr>
            </w:pPr>
            <w:r w:rsidRPr="0086646D">
              <w:rPr>
                <w:rFonts w:ascii="Times New Roman" w:hAnsi="Times New Roman" w:cs="Times New Roman"/>
                <w:sz w:val="24"/>
                <w:szCs w:val="24"/>
              </w:rPr>
              <w:t>2.</w:t>
            </w:r>
            <w:hyperlink w:anchor="_TOC_250095" w:history="1">
              <w:r w:rsidRPr="0086646D">
                <w:rPr>
                  <w:rFonts w:ascii="Times New Roman" w:hAnsi="Times New Roman" w:cs="Times New Roman"/>
                  <w:color w:val="231F20"/>
                  <w:w w:val="105"/>
                  <w:sz w:val="24"/>
                  <w:szCs w:val="24"/>
                </w:rPr>
                <w:t>Задачи</w:t>
              </w:r>
              <w:r w:rsidRPr="0086646D">
                <w:rPr>
                  <w:rFonts w:ascii="Times New Roman" w:hAnsi="Times New Roman" w:cs="Times New Roman"/>
                  <w:color w:val="231F20"/>
                  <w:spacing w:val="3"/>
                  <w:w w:val="105"/>
                  <w:sz w:val="24"/>
                  <w:szCs w:val="24"/>
                </w:rPr>
                <w:t xml:space="preserve"> </w:t>
              </w:r>
              <w:r w:rsidRPr="0086646D">
                <w:rPr>
                  <w:rFonts w:ascii="Times New Roman" w:hAnsi="Times New Roman" w:cs="Times New Roman"/>
                  <w:color w:val="231F20"/>
                  <w:w w:val="105"/>
                  <w:sz w:val="24"/>
                  <w:szCs w:val="24"/>
                </w:rPr>
                <w:t>и</w:t>
              </w:r>
              <w:r w:rsidRPr="0086646D">
                <w:rPr>
                  <w:rFonts w:ascii="Times New Roman" w:hAnsi="Times New Roman" w:cs="Times New Roman"/>
                  <w:color w:val="231F20"/>
                  <w:spacing w:val="3"/>
                  <w:w w:val="105"/>
                  <w:sz w:val="24"/>
                  <w:szCs w:val="24"/>
                </w:rPr>
                <w:t xml:space="preserve"> </w:t>
              </w:r>
              <w:r w:rsidRPr="0086646D">
                <w:rPr>
                  <w:rFonts w:ascii="Times New Roman" w:hAnsi="Times New Roman" w:cs="Times New Roman"/>
                  <w:color w:val="231F20"/>
                  <w:w w:val="105"/>
                  <w:sz w:val="24"/>
                  <w:szCs w:val="24"/>
                </w:rPr>
                <w:t>функции</w:t>
              </w:r>
              <w:r w:rsidRPr="0086646D">
                <w:rPr>
                  <w:rFonts w:ascii="Times New Roman" w:hAnsi="Times New Roman" w:cs="Times New Roman"/>
                  <w:color w:val="231F20"/>
                  <w:spacing w:val="3"/>
                  <w:w w:val="105"/>
                  <w:sz w:val="24"/>
                  <w:szCs w:val="24"/>
                </w:rPr>
                <w:t xml:space="preserve"> </w:t>
              </w:r>
              <w:r w:rsidRPr="0086646D">
                <w:rPr>
                  <w:rFonts w:ascii="Times New Roman" w:hAnsi="Times New Roman" w:cs="Times New Roman"/>
                  <w:color w:val="231F20"/>
                  <w:w w:val="105"/>
                  <w:sz w:val="24"/>
                  <w:szCs w:val="24"/>
                </w:rPr>
                <w:t>отдела</w:t>
              </w:r>
              <w:r w:rsidRPr="0086646D">
                <w:rPr>
                  <w:rFonts w:ascii="Times New Roman" w:hAnsi="Times New Roman" w:cs="Times New Roman"/>
                  <w:color w:val="231F20"/>
                  <w:spacing w:val="3"/>
                  <w:w w:val="105"/>
                  <w:sz w:val="24"/>
                  <w:szCs w:val="24"/>
                </w:rPr>
                <w:t xml:space="preserve"> </w:t>
              </w:r>
              <w:r w:rsidRPr="0086646D">
                <w:rPr>
                  <w:rFonts w:ascii="Times New Roman" w:hAnsi="Times New Roman" w:cs="Times New Roman"/>
                  <w:color w:val="231F20"/>
                  <w:w w:val="105"/>
                  <w:sz w:val="24"/>
                  <w:szCs w:val="24"/>
                </w:rPr>
                <w:t>главного</w:t>
              </w:r>
              <w:r w:rsidRPr="0086646D">
                <w:rPr>
                  <w:rFonts w:ascii="Times New Roman" w:hAnsi="Times New Roman" w:cs="Times New Roman"/>
                  <w:color w:val="231F20"/>
                  <w:spacing w:val="3"/>
                  <w:w w:val="105"/>
                  <w:sz w:val="24"/>
                  <w:szCs w:val="24"/>
                </w:rPr>
                <w:t xml:space="preserve"> </w:t>
              </w:r>
              <w:r w:rsidRPr="0086646D">
                <w:rPr>
                  <w:rFonts w:ascii="Times New Roman" w:hAnsi="Times New Roman" w:cs="Times New Roman"/>
                  <w:color w:val="231F20"/>
                  <w:w w:val="105"/>
                  <w:sz w:val="24"/>
                  <w:szCs w:val="24"/>
                </w:rPr>
                <w:t>энергетика</w:t>
              </w:r>
              <w:r w:rsidRPr="0086646D">
                <w:rPr>
                  <w:rFonts w:ascii="Times New Roman" w:hAnsi="Times New Roman" w:cs="Times New Roman"/>
                  <w:color w:val="231F20"/>
                  <w:spacing w:val="-18"/>
                  <w:w w:val="105"/>
                  <w:sz w:val="24"/>
                  <w:szCs w:val="24"/>
                </w:rPr>
                <w:t xml:space="preserve"> </w:t>
              </w:r>
              <w:r w:rsidRPr="0086646D">
                <w:rPr>
                  <w:rFonts w:ascii="Times New Roman" w:hAnsi="Times New Roman" w:cs="Times New Roman"/>
                  <w:color w:val="231F20"/>
                  <w:spacing w:val="-2"/>
                  <w:w w:val="105"/>
                  <w:sz w:val="24"/>
                  <w:szCs w:val="24"/>
                </w:rPr>
                <w:t>.</w:t>
              </w:r>
            </w:hyperlink>
            <w:r w:rsidRPr="0086646D">
              <w:rPr>
                <w:rFonts w:ascii="Times New Roman" w:hAnsi="Times New Roman" w:cs="Times New Roman"/>
                <w:sz w:val="24"/>
                <w:szCs w:val="24"/>
              </w:rPr>
              <w:t xml:space="preserve"> </w:t>
            </w:r>
            <w:hyperlink w:anchor="_TOC_250094" w:history="1">
              <w:r w:rsidRPr="0086646D">
                <w:rPr>
                  <w:rFonts w:ascii="Times New Roman" w:hAnsi="Times New Roman" w:cs="Times New Roman"/>
                  <w:color w:val="231F20"/>
                  <w:w w:val="105"/>
                  <w:sz w:val="24"/>
                  <w:szCs w:val="24"/>
                </w:rPr>
                <w:t>Структура отдела главного энергетика</w:t>
              </w:r>
              <w:r w:rsidRPr="0086646D">
                <w:rPr>
                  <w:rFonts w:ascii="Times New Roman" w:hAnsi="Times New Roman" w:cs="Times New Roman"/>
                  <w:color w:val="231F20"/>
                  <w:spacing w:val="-7"/>
                  <w:w w:val="105"/>
                  <w:sz w:val="24"/>
                  <w:szCs w:val="24"/>
                </w:rPr>
                <w:t xml:space="preserve"> </w:t>
              </w:r>
              <w:r w:rsidRPr="0086646D">
                <w:rPr>
                  <w:rFonts w:ascii="Times New Roman" w:hAnsi="Times New Roman" w:cs="Times New Roman"/>
                  <w:color w:val="231F20"/>
                  <w:spacing w:val="-2"/>
                  <w:w w:val="105"/>
                  <w:sz w:val="24"/>
                  <w:szCs w:val="24"/>
                </w:rPr>
                <w:t>..</w:t>
              </w:r>
            </w:hyperlink>
          </w:p>
        </w:tc>
        <w:tc>
          <w:tcPr>
            <w:tcW w:w="1891" w:type="dxa"/>
            <w:vMerge/>
          </w:tcPr>
          <w:p w14:paraId="0900067C" w14:textId="77777777" w:rsidR="0086646D" w:rsidRPr="0086646D" w:rsidRDefault="0086646D" w:rsidP="0086646D">
            <w:pPr>
              <w:suppressAutoHyphens/>
              <w:jc w:val="center"/>
              <w:rPr>
                <w:rFonts w:ascii="Times New Roman" w:eastAsia="Times New Roman" w:hAnsi="Times New Roman" w:cs="Times New Roman"/>
                <w:sz w:val="24"/>
                <w:szCs w:val="24"/>
                <w:lang w:eastAsia="ru-RU"/>
              </w:rPr>
            </w:pPr>
          </w:p>
        </w:tc>
        <w:tc>
          <w:tcPr>
            <w:tcW w:w="1901" w:type="dxa"/>
            <w:vMerge/>
          </w:tcPr>
          <w:p w14:paraId="61057DB7" w14:textId="77777777" w:rsidR="0086646D" w:rsidRPr="0086646D" w:rsidRDefault="0086646D" w:rsidP="0086646D">
            <w:pPr>
              <w:suppressAutoHyphens/>
              <w:jc w:val="both"/>
              <w:rPr>
                <w:rFonts w:ascii="Times New Roman" w:eastAsia="Times New Roman" w:hAnsi="Times New Roman" w:cs="Times New Roman"/>
                <w:sz w:val="24"/>
                <w:szCs w:val="24"/>
                <w:lang w:eastAsia="ru-RU"/>
              </w:rPr>
            </w:pPr>
          </w:p>
        </w:tc>
      </w:tr>
      <w:tr w:rsidR="0086646D" w:rsidRPr="0086646D" w14:paraId="190E8A29" w14:textId="77777777" w:rsidTr="0097440A">
        <w:trPr>
          <w:trHeight w:val="20"/>
        </w:trPr>
        <w:tc>
          <w:tcPr>
            <w:tcW w:w="3245" w:type="dxa"/>
            <w:vMerge/>
          </w:tcPr>
          <w:p w14:paraId="72013F96"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Pr>
          <w:p w14:paraId="34F14FAF" w14:textId="77777777" w:rsidR="0086646D" w:rsidRPr="0086646D" w:rsidRDefault="0086646D" w:rsidP="0086646D">
            <w:pPr>
              <w:suppressAutoHyphens/>
              <w:jc w:val="both"/>
              <w:rPr>
                <w:rFonts w:ascii="Times New Roman" w:eastAsia="Times New Roman" w:hAnsi="Times New Roman" w:cs="Times New Roman"/>
                <w:b/>
                <w:sz w:val="24"/>
                <w:szCs w:val="24"/>
                <w:lang w:eastAsia="ru-RU"/>
              </w:rPr>
            </w:pPr>
            <w:r w:rsidRPr="0086646D">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891" w:type="dxa"/>
          </w:tcPr>
          <w:p w14:paraId="288ABF86" w14:textId="77777777" w:rsidR="0086646D" w:rsidRPr="0086646D" w:rsidRDefault="0086646D" w:rsidP="0086646D">
            <w:pPr>
              <w:suppressAutoHyphens/>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w:t>
            </w:r>
          </w:p>
        </w:tc>
        <w:tc>
          <w:tcPr>
            <w:tcW w:w="1901" w:type="dxa"/>
            <w:vMerge/>
          </w:tcPr>
          <w:p w14:paraId="6DE22E13" w14:textId="77777777" w:rsidR="0086646D" w:rsidRPr="0086646D" w:rsidRDefault="0086646D" w:rsidP="0086646D">
            <w:pPr>
              <w:suppressAutoHyphens/>
              <w:jc w:val="both"/>
              <w:rPr>
                <w:rFonts w:ascii="Times New Roman" w:eastAsia="Times New Roman" w:hAnsi="Times New Roman" w:cs="Times New Roman"/>
                <w:b/>
                <w:bCs/>
                <w:sz w:val="24"/>
                <w:szCs w:val="24"/>
                <w:lang w:eastAsia="ru-RU"/>
              </w:rPr>
            </w:pPr>
          </w:p>
        </w:tc>
      </w:tr>
      <w:tr w:rsidR="0086646D" w:rsidRPr="0086646D" w14:paraId="3C8BDCB2" w14:textId="77777777" w:rsidTr="0097440A">
        <w:trPr>
          <w:trHeight w:val="361"/>
        </w:trPr>
        <w:tc>
          <w:tcPr>
            <w:tcW w:w="3245" w:type="dxa"/>
            <w:vMerge/>
          </w:tcPr>
          <w:p w14:paraId="5DD71917"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vAlign w:val="bottom"/>
          </w:tcPr>
          <w:p w14:paraId="1FEA6B2A" w14:textId="77777777" w:rsidR="0086646D" w:rsidRPr="0086646D" w:rsidRDefault="0086646D" w:rsidP="0086646D">
            <w:pPr>
              <w:rPr>
                <w:rFonts w:ascii="Times New Roman" w:eastAsia="Times New Roman" w:hAnsi="Times New Roman" w:cs="Times New Roman"/>
                <w:i/>
                <w:sz w:val="24"/>
                <w:szCs w:val="24"/>
                <w:lang w:eastAsia="ru-RU"/>
              </w:rPr>
            </w:pPr>
            <w:r w:rsidRPr="0086646D">
              <w:rPr>
                <w:rFonts w:ascii="Times New Roman" w:eastAsia="Times New Roman" w:hAnsi="Times New Roman" w:cs="Times New Roman"/>
                <w:b/>
                <w:bCs/>
                <w:sz w:val="24"/>
                <w:szCs w:val="24"/>
                <w:lang w:eastAsia="ru-RU"/>
              </w:rPr>
              <w:t>В том числе самостоятельная работа обучающихся</w:t>
            </w:r>
          </w:p>
        </w:tc>
        <w:tc>
          <w:tcPr>
            <w:tcW w:w="1891" w:type="dxa"/>
          </w:tcPr>
          <w:p w14:paraId="7F1DDBA2"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w:t>
            </w:r>
          </w:p>
        </w:tc>
        <w:tc>
          <w:tcPr>
            <w:tcW w:w="1901" w:type="dxa"/>
            <w:vMerge/>
          </w:tcPr>
          <w:p w14:paraId="377FCA97"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28A59427" w14:textId="77777777" w:rsidTr="0097440A">
        <w:trPr>
          <w:trHeight w:val="361"/>
        </w:trPr>
        <w:tc>
          <w:tcPr>
            <w:tcW w:w="3245" w:type="dxa"/>
            <w:vMerge w:val="restart"/>
          </w:tcPr>
          <w:p w14:paraId="5C9E6A56"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Тема 1.2 Производственная эксплуатация оборудования</w:t>
            </w:r>
          </w:p>
        </w:tc>
        <w:tc>
          <w:tcPr>
            <w:tcW w:w="7523" w:type="dxa"/>
            <w:tcBorders>
              <w:top w:val="single" w:sz="4" w:space="0" w:color="auto"/>
              <w:left w:val="single" w:sz="4" w:space="0" w:color="auto"/>
              <w:bottom w:val="single" w:sz="4" w:space="0" w:color="auto"/>
              <w:right w:val="single" w:sz="4" w:space="0" w:color="auto"/>
            </w:tcBorders>
            <w:vAlign w:val="bottom"/>
          </w:tcPr>
          <w:p w14:paraId="44623EA2"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 xml:space="preserve">Содержание </w:t>
            </w:r>
          </w:p>
        </w:tc>
        <w:tc>
          <w:tcPr>
            <w:tcW w:w="1891" w:type="dxa"/>
            <w:tcBorders>
              <w:top w:val="single" w:sz="4" w:space="0" w:color="auto"/>
              <w:left w:val="single" w:sz="4" w:space="0" w:color="auto"/>
              <w:bottom w:val="single" w:sz="4" w:space="0" w:color="auto"/>
              <w:right w:val="single" w:sz="4" w:space="0" w:color="auto"/>
            </w:tcBorders>
          </w:tcPr>
          <w:p w14:paraId="08099B15"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10</w:t>
            </w:r>
          </w:p>
        </w:tc>
        <w:tc>
          <w:tcPr>
            <w:tcW w:w="1901" w:type="dxa"/>
            <w:vMerge w:val="restart"/>
            <w:tcBorders>
              <w:top w:val="single" w:sz="4" w:space="0" w:color="auto"/>
              <w:left w:val="single" w:sz="4" w:space="0" w:color="auto"/>
              <w:right w:val="single" w:sz="4" w:space="0" w:color="auto"/>
            </w:tcBorders>
          </w:tcPr>
          <w:p w14:paraId="738F1A04"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ОК.01-ОК.05</w:t>
            </w:r>
          </w:p>
          <w:p w14:paraId="53E5FDCB"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ОК.07, ОК.09</w:t>
            </w:r>
          </w:p>
          <w:p w14:paraId="394635C7"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 xml:space="preserve">ПК 2.1, </w:t>
            </w:r>
          </w:p>
          <w:p w14:paraId="5589F5BF"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Cs/>
                <w:sz w:val="24"/>
                <w:szCs w:val="24"/>
                <w:lang w:eastAsia="ru-RU"/>
              </w:rPr>
              <w:t>ПК-2.2,</w:t>
            </w:r>
          </w:p>
        </w:tc>
      </w:tr>
      <w:tr w:rsidR="0086646D" w:rsidRPr="0086646D" w14:paraId="1A398C39" w14:textId="77777777" w:rsidTr="0097440A">
        <w:trPr>
          <w:trHeight w:val="450"/>
        </w:trPr>
        <w:tc>
          <w:tcPr>
            <w:tcW w:w="3245" w:type="dxa"/>
            <w:vMerge/>
          </w:tcPr>
          <w:p w14:paraId="733167FE"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right w:val="single" w:sz="4" w:space="0" w:color="auto"/>
            </w:tcBorders>
            <w:vAlign w:val="bottom"/>
          </w:tcPr>
          <w:p w14:paraId="496F7495" w14:textId="77777777" w:rsidR="0086646D" w:rsidRPr="0086646D" w:rsidRDefault="0086646D" w:rsidP="0086646D">
            <w:pPr>
              <w:rPr>
                <w:rFonts w:ascii="Times New Roman" w:eastAsia="Times New Roman" w:hAnsi="Times New Roman" w:cs="Times New Roman"/>
                <w:sz w:val="24"/>
                <w:szCs w:val="24"/>
                <w:lang w:eastAsia="ru-RU"/>
              </w:rPr>
            </w:pPr>
            <w:r w:rsidRPr="0086646D">
              <w:rPr>
                <w:rFonts w:ascii="Times New Roman" w:hAnsi="Times New Roman" w:cs="Times New Roman"/>
                <w:sz w:val="24"/>
                <w:szCs w:val="24"/>
              </w:rPr>
              <w:t>1.Общие сведения об эксплуатации. Связь эксплуатации и надежности. Показатели надежности электрооборудования</w:t>
            </w:r>
          </w:p>
        </w:tc>
        <w:tc>
          <w:tcPr>
            <w:tcW w:w="1891" w:type="dxa"/>
            <w:vMerge w:val="restart"/>
            <w:tcBorders>
              <w:top w:val="single" w:sz="4" w:space="0" w:color="auto"/>
              <w:left w:val="single" w:sz="4" w:space="0" w:color="auto"/>
              <w:right w:val="single" w:sz="4" w:space="0" w:color="auto"/>
            </w:tcBorders>
          </w:tcPr>
          <w:p w14:paraId="53D854F7" w14:textId="77777777" w:rsidR="0086646D" w:rsidRPr="0086646D" w:rsidRDefault="0086646D" w:rsidP="0086646D">
            <w:pPr>
              <w:jc w:val="center"/>
              <w:rPr>
                <w:rFonts w:ascii="Times New Roman" w:eastAsia="Times New Roman" w:hAnsi="Times New Roman" w:cs="Times New Roman"/>
                <w:sz w:val="24"/>
                <w:szCs w:val="24"/>
                <w:lang w:eastAsia="ru-RU"/>
              </w:rPr>
            </w:pPr>
            <w:r w:rsidRPr="0086646D">
              <w:rPr>
                <w:rFonts w:ascii="Times New Roman" w:eastAsia="Times New Roman" w:hAnsi="Times New Roman" w:cs="Times New Roman"/>
                <w:sz w:val="24"/>
                <w:szCs w:val="24"/>
                <w:lang w:eastAsia="ru-RU"/>
              </w:rPr>
              <w:t>6</w:t>
            </w:r>
          </w:p>
        </w:tc>
        <w:tc>
          <w:tcPr>
            <w:tcW w:w="1901" w:type="dxa"/>
            <w:vMerge/>
            <w:tcBorders>
              <w:left w:val="single" w:sz="4" w:space="0" w:color="auto"/>
              <w:right w:val="single" w:sz="4" w:space="0" w:color="auto"/>
            </w:tcBorders>
          </w:tcPr>
          <w:p w14:paraId="2D406398" w14:textId="77777777" w:rsidR="0086646D" w:rsidRPr="0086646D" w:rsidRDefault="0086646D" w:rsidP="0086646D">
            <w:pPr>
              <w:rPr>
                <w:rFonts w:ascii="Times New Roman" w:eastAsia="Times New Roman" w:hAnsi="Times New Roman" w:cs="Times New Roman"/>
                <w:sz w:val="24"/>
                <w:szCs w:val="24"/>
                <w:lang w:eastAsia="ru-RU"/>
              </w:rPr>
            </w:pPr>
          </w:p>
        </w:tc>
      </w:tr>
      <w:tr w:rsidR="0086646D" w:rsidRPr="0086646D" w14:paraId="6A6D73AC" w14:textId="77777777" w:rsidTr="0097440A">
        <w:trPr>
          <w:trHeight w:val="615"/>
        </w:trPr>
        <w:tc>
          <w:tcPr>
            <w:tcW w:w="3245" w:type="dxa"/>
            <w:vMerge/>
          </w:tcPr>
          <w:p w14:paraId="2CC51D8E"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right w:val="single" w:sz="4" w:space="0" w:color="auto"/>
            </w:tcBorders>
            <w:vAlign w:val="bottom"/>
          </w:tcPr>
          <w:p w14:paraId="210BA8EE" w14:textId="77777777" w:rsidR="0086646D" w:rsidRPr="0086646D" w:rsidRDefault="0086646D" w:rsidP="0086646D">
            <w:pPr>
              <w:rPr>
                <w:rFonts w:ascii="Times New Roman" w:hAnsi="Times New Roman" w:cs="Times New Roman"/>
                <w:sz w:val="24"/>
                <w:szCs w:val="24"/>
              </w:rPr>
            </w:pPr>
            <w:r w:rsidRPr="0086646D">
              <w:rPr>
                <w:rFonts w:ascii="Times New Roman" w:eastAsia="Times New Roman" w:hAnsi="Times New Roman" w:cs="Times New Roman"/>
                <w:sz w:val="24"/>
                <w:szCs w:val="24"/>
                <w:lang w:eastAsia="ru-RU"/>
              </w:rPr>
              <w:t>2.Прием оборудования. Монтаж оборудования. Ввод оборудования в эксплуатацию. Организация эксплуатации оборудования</w:t>
            </w:r>
          </w:p>
        </w:tc>
        <w:tc>
          <w:tcPr>
            <w:tcW w:w="1891" w:type="dxa"/>
            <w:vMerge/>
            <w:tcBorders>
              <w:top w:val="single" w:sz="4" w:space="0" w:color="auto"/>
              <w:left w:val="single" w:sz="4" w:space="0" w:color="auto"/>
              <w:right w:val="single" w:sz="4" w:space="0" w:color="auto"/>
            </w:tcBorders>
          </w:tcPr>
          <w:p w14:paraId="575C6BDB" w14:textId="77777777" w:rsidR="0086646D" w:rsidRPr="0086646D" w:rsidRDefault="0086646D" w:rsidP="0086646D">
            <w:pPr>
              <w:jc w:val="center"/>
              <w:rPr>
                <w:rFonts w:ascii="Times New Roman" w:eastAsia="Times New Roman" w:hAnsi="Times New Roman" w:cs="Times New Roman"/>
                <w:sz w:val="24"/>
                <w:szCs w:val="24"/>
                <w:lang w:eastAsia="ru-RU"/>
              </w:rPr>
            </w:pPr>
          </w:p>
        </w:tc>
        <w:tc>
          <w:tcPr>
            <w:tcW w:w="1901" w:type="dxa"/>
            <w:vMerge/>
            <w:tcBorders>
              <w:left w:val="single" w:sz="4" w:space="0" w:color="auto"/>
              <w:right w:val="single" w:sz="4" w:space="0" w:color="auto"/>
            </w:tcBorders>
          </w:tcPr>
          <w:p w14:paraId="0FA28FA5" w14:textId="77777777" w:rsidR="0086646D" w:rsidRPr="0086646D" w:rsidRDefault="0086646D" w:rsidP="0086646D">
            <w:pPr>
              <w:rPr>
                <w:rFonts w:ascii="Times New Roman" w:eastAsia="Times New Roman" w:hAnsi="Times New Roman" w:cs="Times New Roman"/>
                <w:sz w:val="24"/>
                <w:szCs w:val="24"/>
                <w:lang w:eastAsia="ru-RU"/>
              </w:rPr>
            </w:pPr>
          </w:p>
        </w:tc>
      </w:tr>
      <w:tr w:rsidR="0086646D" w:rsidRPr="0086646D" w14:paraId="19CFF705" w14:textId="77777777" w:rsidTr="0097440A">
        <w:trPr>
          <w:trHeight w:val="553"/>
        </w:trPr>
        <w:tc>
          <w:tcPr>
            <w:tcW w:w="3245" w:type="dxa"/>
            <w:vMerge/>
          </w:tcPr>
          <w:p w14:paraId="03FB794F"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right w:val="single" w:sz="4" w:space="0" w:color="auto"/>
            </w:tcBorders>
            <w:vAlign w:val="bottom"/>
          </w:tcPr>
          <w:p w14:paraId="61698DC9" w14:textId="77777777" w:rsidR="0086646D" w:rsidRPr="0086646D" w:rsidRDefault="0086646D" w:rsidP="0086646D">
            <w:pPr>
              <w:widowControl w:val="0"/>
              <w:tabs>
                <w:tab w:val="left" w:pos="1725"/>
                <w:tab w:val="left" w:pos="7183"/>
              </w:tabs>
              <w:autoSpaceDE w:val="0"/>
              <w:autoSpaceDN w:val="0"/>
              <w:spacing w:before="36"/>
              <w:rPr>
                <w:rFonts w:ascii="Times New Roman" w:eastAsia="Times New Roman" w:hAnsi="Times New Roman" w:cs="Times New Roman"/>
                <w:sz w:val="24"/>
                <w:szCs w:val="24"/>
                <w:lang w:eastAsia="ru-RU"/>
              </w:rPr>
            </w:pPr>
            <w:r w:rsidRPr="0086646D">
              <w:rPr>
                <w:rFonts w:ascii="Times New Roman" w:hAnsi="Times New Roman" w:cs="Times New Roman"/>
                <w:sz w:val="24"/>
                <w:szCs w:val="24"/>
              </w:rPr>
              <w:t xml:space="preserve">3. </w:t>
            </w:r>
            <w:hyperlink w:anchor="_TOC_250088" w:history="1">
              <w:r w:rsidRPr="0086646D">
                <w:rPr>
                  <w:rFonts w:ascii="Times New Roman" w:hAnsi="Times New Roman" w:cs="Times New Roman"/>
                  <w:color w:val="231F20"/>
                  <w:w w:val="105"/>
                  <w:sz w:val="24"/>
                  <w:szCs w:val="24"/>
                </w:rPr>
                <w:t>Сроки службы оборудован.</w:t>
              </w:r>
              <w:r w:rsidRPr="0086646D">
                <w:rPr>
                  <w:rFonts w:ascii="Times New Roman" w:hAnsi="Times New Roman" w:cs="Times New Roman"/>
                  <w:sz w:val="24"/>
                  <w:szCs w:val="24"/>
                </w:rPr>
                <w:t xml:space="preserve"> </w:t>
              </w:r>
              <w:r w:rsidRPr="0086646D">
                <w:rPr>
                  <w:rFonts w:ascii="Times New Roman" w:hAnsi="Times New Roman" w:cs="Times New Roman"/>
                  <w:color w:val="231F20"/>
                  <w:w w:val="105"/>
                  <w:sz w:val="24"/>
                  <w:szCs w:val="24"/>
                </w:rPr>
                <w:t>Амортизация оборудования. Хранение оборудования. Выбытие оборудования.</w:t>
              </w:r>
              <w:r w:rsidRPr="0086646D">
                <w:rPr>
                  <w:rFonts w:ascii="Times New Roman" w:hAnsi="Times New Roman" w:cs="Times New Roman"/>
                  <w:color w:val="231F20"/>
                  <w:sz w:val="24"/>
                  <w:szCs w:val="24"/>
                </w:rPr>
                <w:tab/>
              </w:r>
            </w:hyperlink>
          </w:p>
        </w:tc>
        <w:tc>
          <w:tcPr>
            <w:tcW w:w="1891" w:type="dxa"/>
            <w:vMerge/>
            <w:tcBorders>
              <w:left w:val="single" w:sz="4" w:space="0" w:color="auto"/>
              <w:right w:val="single" w:sz="4" w:space="0" w:color="auto"/>
            </w:tcBorders>
          </w:tcPr>
          <w:p w14:paraId="297139CD" w14:textId="77777777" w:rsidR="0086646D" w:rsidRPr="0086646D" w:rsidRDefault="0086646D" w:rsidP="0086646D">
            <w:pPr>
              <w:jc w:val="center"/>
              <w:rPr>
                <w:rFonts w:ascii="Times New Roman" w:eastAsia="Times New Roman" w:hAnsi="Times New Roman" w:cs="Times New Roman"/>
                <w:sz w:val="24"/>
                <w:szCs w:val="24"/>
                <w:lang w:eastAsia="ru-RU"/>
              </w:rPr>
            </w:pPr>
          </w:p>
        </w:tc>
        <w:tc>
          <w:tcPr>
            <w:tcW w:w="1901" w:type="dxa"/>
            <w:vMerge/>
            <w:tcBorders>
              <w:left w:val="single" w:sz="4" w:space="0" w:color="auto"/>
              <w:right w:val="single" w:sz="4" w:space="0" w:color="auto"/>
            </w:tcBorders>
          </w:tcPr>
          <w:p w14:paraId="77C348E2" w14:textId="77777777" w:rsidR="0086646D" w:rsidRPr="0086646D" w:rsidRDefault="0086646D" w:rsidP="0086646D">
            <w:pPr>
              <w:rPr>
                <w:rFonts w:ascii="Times New Roman" w:eastAsia="Times New Roman" w:hAnsi="Times New Roman" w:cs="Times New Roman"/>
                <w:sz w:val="24"/>
                <w:szCs w:val="24"/>
                <w:lang w:eastAsia="ru-RU"/>
              </w:rPr>
            </w:pPr>
          </w:p>
        </w:tc>
      </w:tr>
      <w:tr w:rsidR="0086646D" w:rsidRPr="0086646D" w14:paraId="73BA99AB" w14:textId="77777777" w:rsidTr="0097440A">
        <w:trPr>
          <w:trHeight w:val="361"/>
        </w:trPr>
        <w:tc>
          <w:tcPr>
            <w:tcW w:w="3245" w:type="dxa"/>
            <w:vMerge/>
          </w:tcPr>
          <w:p w14:paraId="5A444A77"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vAlign w:val="bottom"/>
          </w:tcPr>
          <w:p w14:paraId="08E9944C"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891" w:type="dxa"/>
            <w:tcBorders>
              <w:top w:val="single" w:sz="4" w:space="0" w:color="auto"/>
              <w:left w:val="single" w:sz="4" w:space="0" w:color="auto"/>
              <w:bottom w:val="single" w:sz="4" w:space="0" w:color="auto"/>
              <w:right w:val="single" w:sz="4" w:space="0" w:color="auto"/>
            </w:tcBorders>
          </w:tcPr>
          <w:p w14:paraId="03EACBA7"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w:t>
            </w:r>
          </w:p>
        </w:tc>
        <w:tc>
          <w:tcPr>
            <w:tcW w:w="1901" w:type="dxa"/>
            <w:vMerge/>
            <w:tcBorders>
              <w:left w:val="single" w:sz="4" w:space="0" w:color="auto"/>
              <w:right w:val="single" w:sz="4" w:space="0" w:color="auto"/>
            </w:tcBorders>
          </w:tcPr>
          <w:p w14:paraId="6193874E"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314CB56E" w14:textId="77777777" w:rsidTr="0097440A">
        <w:trPr>
          <w:trHeight w:val="361"/>
        </w:trPr>
        <w:tc>
          <w:tcPr>
            <w:tcW w:w="3245" w:type="dxa"/>
            <w:vMerge/>
          </w:tcPr>
          <w:p w14:paraId="58A62942"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vAlign w:val="bottom"/>
          </w:tcPr>
          <w:p w14:paraId="7989B7CB"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86646D">
              <w:rPr>
                <w:rFonts w:ascii="Times New Roman" w:eastAsia="Times New Roman" w:hAnsi="Times New Roman" w:cs="Times New Roman"/>
                <w:b/>
                <w:bCs/>
                <w:sz w:val="24"/>
                <w:szCs w:val="24"/>
                <w:lang w:eastAsia="ru-RU"/>
              </w:rPr>
              <w:t>обучающихся :</w:t>
            </w:r>
            <w:r w:rsidRPr="0086646D">
              <w:rPr>
                <w:rFonts w:ascii="Times New Roman" w:hAnsi="Times New Roman" w:cs="Times New Roman"/>
                <w:sz w:val="24"/>
                <w:szCs w:val="24"/>
              </w:rPr>
              <w:t>характерные</w:t>
            </w:r>
            <w:proofErr w:type="gramEnd"/>
            <w:r w:rsidRPr="0086646D">
              <w:rPr>
                <w:rFonts w:ascii="Times New Roman" w:hAnsi="Times New Roman" w:cs="Times New Roman"/>
                <w:sz w:val="24"/>
                <w:szCs w:val="24"/>
              </w:rPr>
              <w:t xml:space="preserve"> неисправности и повреждения электротехнического оборудования и устройств, способы их определения и устранения.</w:t>
            </w:r>
          </w:p>
          <w:p w14:paraId="335CD963"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1891" w:type="dxa"/>
            <w:tcBorders>
              <w:top w:val="single" w:sz="4" w:space="0" w:color="auto"/>
              <w:left w:val="single" w:sz="4" w:space="0" w:color="auto"/>
              <w:bottom w:val="single" w:sz="4" w:space="0" w:color="auto"/>
              <w:right w:val="single" w:sz="4" w:space="0" w:color="auto"/>
            </w:tcBorders>
          </w:tcPr>
          <w:p w14:paraId="0C0C8183"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4</w:t>
            </w:r>
          </w:p>
        </w:tc>
        <w:tc>
          <w:tcPr>
            <w:tcW w:w="1901" w:type="dxa"/>
            <w:vMerge/>
            <w:tcBorders>
              <w:left w:val="single" w:sz="4" w:space="0" w:color="auto"/>
              <w:bottom w:val="single" w:sz="4" w:space="0" w:color="auto"/>
              <w:right w:val="single" w:sz="4" w:space="0" w:color="auto"/>
            </w:tcBorders>
          </w:tcPr>
          <w:p w14:paraId="56D12A32"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0F520136" w14:textId="77777777" w:rsidTr="0097440A">
        <w:trPr>
          <w:trHeight w:val="361"/>
        </w:trPr>
        <w:tc>
          <w:tcPr>
            <w:tcW w:w="3245" w:type="dxa"/>
            <w:vMerge w:val="restart"/>
          </w:tcPr>
          <w:p w14:paraId="66D8FAB3"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hAnsi="Times New Roman" w:cs="Times New Roman"/>
                <w:b/>
                <w:bCs/>
                <w:sz w:val="24"/>
                <w:szCs w:val="24"/>
              </w:rPr>
              <w:lastRenderedPageBreak/>
              <w:t>Тема 1.3. Материалы и изделия, применяемые при монтаже и эксплуатации электроустановок.</w:t>
            </w:r>
          </w:p>
        </w:tc>
        <w:tc>
          <w:tcPr>
            <w:tcW w:w="7523" w:type="dxa"/>
            <w:tcBorders>
              <w:top w:val="single" w:sz="4" w:space="0" w:color="auto"/>
              <w:left w:val="single" w:sz="4" w:space="0" w:color="auto"/>
              <w:bottom w:val="single" w:sz="4" w:space="0" w:color="auto"/>
              <w:right w:val="single" w:sz="4" w:space="0" w:color="auto"/>
            </w:tcBorders>
          </w:tcPr>
          <w:p w14:paraId="2D1698A5"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hAnsi="Times New Roman" w:cs="Times New Roman"/>
                <w:b/>
                <w:bCs/>
                <w:sz w:val="24"/>
                <w:szCs w:val="24"/>
              </w:rPr>
              <w:t xml:space="preserve">Содержание </w:t>
            </w:r>
          </w:p>
        </w:tc>
        <w:tc>
          <w:tcPr>
            <w:tcW w:w="1891" w:type="dxa"/>
            <w:tcBorders>
              <w:top w:val="single" w:sz="4" w:space="0" w:color="auto"/>
              <w:left w:val="single" w:sz="4" w:space="0" w:color="auto"/>
              <w:bottom w:val="single" w:sz="4" w:space="0" w:color="auto"/>
              <w:right w:val="single" w:sz="4" w:space="0" w:color="auto"/>
            </w:tcBorders>
          </w:tcPr>
          <w:p w14:paraId="56EAAFD5"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12/8</w:t>
            </w:r>
          </w:p>
        </w:tc>
        <w:tc>
          <w:tcPr>
            <w:tcW w:w="1901" w:type="dxa"/>
            <w:vMerge w:val="restart"/>
            <w:tcBorders>
              <w:left w:val="single" w:sz="4" w:space="0" w:color="auto"/>
              <w:right w:val="single" w:sz="4" w:space="0" w:color="auto"/>
            </w:tcBorders>
          </w:tcPr>
          <w:p w14:paraId="04685992"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ОК.01-ОК.05</w:t>
            </w:r>
          </w:p>
          <w:p w14:paraId="3240EBB0"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ОК.07, ОК.09</w:t>
            </w:r>
          </w:p>
          <w:p w14:paraId="7F9E9ADF"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 xml:space="preserve">ПК 2.1, </w:t>
            </w:r>
          </w:p>
          <w:p w14:paraId="02A85859"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Cs/>
                <w:sz w:val="24"/>
                <w:szCs w:val="24"/>
                <w:lang w:eastAsia="ru-RU"/>
              </w:rPr>
              <w:t>ПК-2.2,</w:t>
            </w:r>
          </w:p>
        </w:tc>
      </w:tr>
      <w:tr w:rsidR="0086646D" w:rsidRPr="0086646D" w14:paraId="409FBCA4" w14:textId="77777777" w:rsidTr="0097440A">
        <w:trPr>
          <w:trHeight w:val="361"/>
        </w:trPr>
        <w:tc>
          <w:tcPr>
            <w:tcW w:w="3245" w:type="dxa"/>
            <w:vMerge/>
          </w:tcPr>
          <w:p w14:paraId="580534E8"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5ACB9347"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hAnsi="Times New Roman" w:cs="Times New Roman"/>
                <w:b/>
                <w:sz w:val="24"/>
                <w:szCs w:val="24"/>
              </w:rPr>
              <w:t xml:space="preserve">1. </w:t>
            </w:r>
            <w:r w:rsidRPr="0086646D">
              <w:rPr>
                <w:rFonts w:ascii="Times New Roman" w:hAnsi="Times New Roman" w:cs="Times New Roman"/>
                <w:sz w:val="24"/>
                <w:szCs w:val="24"/>
              </w:rPr>
              <w:t>Основные материалы и изделия, применяемые при монтаже и эксплуатации электроустановок: электроизоляционные (твердые, жидкие и затвердевающие), проводниковые и конструкционные материалы.</w:t>
            </w:r>
          </w:p>
        </w:tc>
        <w:tc>
          <w:tcPr>
            <w:tcW w:w="1891" w:type="dxa"/>
            <w:vMerge w:val="restart"/>
            <w:tcBorders>
              <w:top w:val="single" w:sz="4" w:space="0" w:color="auto"/>
              <w:left w:val="single" w:sz="4" w:space="0" w:color="auto"/>
              <w:right w:val="single" w:sz="4" w:space="0" w:color="auto"/>
            </w:tcBorders>
          </w:tcPr>
          <w:p w14:paraId="4EDDF351"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4</w:t>
            </w:r>
          </w:p>
        </w:tc>
        <w:tc>
          <w:tcPr>
            <w:tcW w:w="1901" w:type="dxa"/>
            <w:vMerge/>
            <w:tcBorders>
              <w:left w:val="single" w:sz="4" w:space="0" w:color="auto"/>
              <w:right w:val="single" w:sz="4" w:space="0" w:color="auto"/>
            </w:tcBorders>
          </w:tcPr>
          <w:p w14:paraId="33CC532D"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06B8115E" w14:textId="77777777" w:rsidTr="0097440A">
        <w:trPr>
          <w:trHeight w:val="361"/>
        </w:trPr>
        <w:tc>
          <w:tcPr>
            <w:tcW w:w="3245" w:type="dxa"/>
            <w:vMerge/>
          </w:tcPr>
          <w:p w14:paraId="4B14AA82"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72DE0947"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hAnsi="Times New Roman" w:cs="Times New Roman"/>
                <w:b/>
                <w:sz w:val="24"/>
                <w:szCs w:val="24"/>
              </w:rPr>
              <w:t xml:space="preserve">2. </w:t>
            </w:r>
            <w:r w:rsidRPr="0086646D">
              <w:rPr>
                <w:rFonts w:ascii="Times New Roman" w:hAnsi="Times New Roman" w:cs="Times New Roman"/>
                <w:sz w:val="24"/>
                <w:szCs w:val="24"/>
              </w:rPr>
              <w:t>Инструмент, приспособления и специальное оборудование для монтажа, наладки, ремонта и технического обслуживания электроустановок</w:t>
            </w:r>
          </w:p>
        </w:tc>
        <w:tc>
          <w:tcPr>
            <w:tcW w:w="1891" w:type="dxa"/>
            <w:vMerge/>
            <w:tcBorders>
              <w:left w:val="single" w:sz="4" w:space="0" w:color="auto"/>
              <w:bottom w:val="single" w:sz="4" w:space="0" w:color="auto"/>
              <w:right w:val="single" w:sz="4" w:space="0" w:color="auto"/>
            </w:tcBorders>
          </w:tcPr>
          <w:p w14:paraId="4B16D0A5" w14:textId="77777777" w:rsidR="0086646D" w:rsidRPr="0086646D" w:rsidRDefault="0086646D" w:rsidP="0086646D">
            <w:pPr>
              <w:jc w:val="center"/>
              <w:rPr>
                <w:rFonts w:ascii="Times New Roman" w:eastAsia="Times New Roman" w:hAnsi="Times New Roman" w:cs="Times New Roman"/>
                <w:b/>
                <w:bCs/>
                <w:sz w:val="24"/>
                <w:szCs w:val="24"/>
                <w:lang w:eastAsia="ru-RU"/>
              </w:rPr>
            </w:pPr>
          </w:p>
        </w:tc>
        <w:tc>
          <w:tcPr>
            <w:tcW w:w="1901" w:type="dxa"/>
            <w:vMerge/>
            <w:tcBorders>
              <w:left w:val="single" w:sz="4" w:space="0" w:color="auto"/>
              <w:right w:val="single" w:sz="4" w:space="0" w:color="auto"/>
            </w:tcBorders>
          </w:tcPr>
          <w:p w14:paraId="454F1A7D"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167AF3C7" w14:textId="77777777" w:rsidTr="0097440A">
        <w:trPr>
          <w:trHeight w:val="361"/>
        </w:trPr>
        <w:tc>
          <w:tcPr>
            <w:tcW w:w="3245" w:type="dxa"/>
            <w:vMerge/>
          </w:tcPr>
          <w:p w14:paraId="5E7F0276"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vAlign w:val="bottom"/>
          </w:tcPr>
          <w:p w14:paraId="498E555D" w14:textId="77777777" w:rsidR="0086646D" w:rsidRPr="0086646D" w:rsidRDefault="0086646D" w:rsidP="0086646D">
            <w:pPr>
              <w:rPr>
                <w:rFonts w:ascii="Times New Roman" w:hAnsi="Times New Roman" w:cs="Times New Roman"/>
                <w:b/>
                <w:sz w:val="24"/>
                <w:szCs w:val="24"/>
              </w:rPr>
            </w:pPr>
            <w:r w:rsidRPr="0086646D">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891" w:type="dxa"/>
            <w:tcBorders>
              <w:top w:val="single" w:sz="4" w:space="0" w:color="auto"/>
              <w:left w:val="single" w:sz="4" w:space="0" w:color="auto"/>
              <w:bottom w:val="single" w:sz="4" w:space="0" w:color="auto"/>
              <w:right w:val="single" w:sz="4" w:space="0" w:color="auto"/>
            </w:tcBorders>
          </w:tcPr>
          <w:p w14:paraId="746DAB39"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8/8</w:t>
            </w:r>
          </w:p>
        </w:tc>
        <w:tc>
          <w:tcPr>
            <w:tcW w:w="1901" w:type="dxa"/>
            <w:vMerge/>
            <w:tcBorders>
              <w:left w:val="single" w:sz="4" w:space="0" w:color="auto"/>
              <w:right w:val="single" w:sz="4" w:space="0" w:color="auto"/>
            </w:tcBorders>
          </w:tcPr>
          <w:p w14:paraId="2E4E8CC3"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17E090BC" w14:textId="77777777" w:rsidTr="0097440A">
        <w:trPr>
          <w:trHeight w:val="352"/>
        </w:trPr>
        <w:tc>
          <w:tcPr>
            <w:tcW w:w="3245" w:type="dxa"/>
            <w:vMerge/>
          </w:tcPr>
          <w:p w14:paraId="05E6D218"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03168A0F" w14:textId="77777777" w:rsidR="0086646D" w:rsidRPr="0086646D" w:rsidRDefault="0086646D" w:rsidP="0086646D">
            <w:pPr>
              <w:rPr>
                <w:rFonts w:ascii="Times New Roman" w:hAnsi="Times New Roman" w:cs="Times New Roman"/>
                <w:b/>
                <w:sz w:val="24"/>
                <w:szCs w:val="24"/>
              </w:rPr>
            </w:pPr>
            <w:r w:rsidRPr="0086646D">
              <w:rPr>
                <w:rFonts w:ascii="Times New Roman" w:hAnsi="Times New Roman" w:cs="Times New Roman"/>
                <w:sz w:val="24"/>
                <w:szCs w:val="24"/>
              </w:rPr>
              <w:t>Составление плана материально-технического обеспечения</w:t>
            </w:r>
          </w:p>
        </w:tc>
        <w:tc>
          <w:tcPr>
            <w:tcW w:w="1891" w:type="dxa"/>
            <w:tcBorders>
              <w:top w:val="single" w:sz="4" w:space="0" w:color="auto"/>
              <w:left w:val="single" w:sz="4" w:space="0" w:color="auto"/>
              <w:bottom w:val="single" w:sz="4" w:space="0" w:color="auto"/>
              <w:right w:val="single" w:sz="4" w:space="0" w:color="auto"/>
            </w:tcBorders>
          </w:tcPr>
          <w:p w14:paraId="12BB22CA"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4</w:t>
            </w:r>
          </w:p>
        </w:tc>
        <w:tc>
          <w:tcPr>
            <w:tcW w:w="1901" w:type="dxa"/>
            <w:vMerge/>
            <w:tcBorders>
              <w:left w:val="single" w:sz="4" w:space="0" w:color="auto"/>
              <w:right w:val="single" w:sz="4" w:space="0" w:color="auto"/>
            </w:tcBorders>
          </w:tcPr>
          <w:p w14:paraId="303261D9"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1B343AE7" w14:textId="77777777" w:rsidTr="0097440A">
        <w:trPr>
          <w:trHeight w:val="361"/>
        </w:trPr>
        <w:tc>
          <w:tcPr>
            <w:tcW w:w="3245" w:type="dxa"/>
            <w:vMerge/>
          </w:tcPr>
          <w:p w14:paraId="1D1D3A0A"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05485EE3" w14:textId="77777777" w:rsidR="0086646D" w:rsidRPr="0086646D" w:rsidRDefault="0086646D" w:rsidP="0086646D">
            <w:pPr>
              <w:rPr>
                <w:rFonts w:ascii="Times New Roman" w:hAnsi="Times New Roman" w:cs="Times New Roman"/>
                <w:b/>
                <w:sz w:val="24"/>
                <w:szCs w:val="24"/>
              </w:rPr>
            </w:pPr>
            <w:r w:rsidRPr="0086646D">
              <w:rPr>
                <w:rFonts w:ascii="Times New Roman" w:hAnsi="Times New Roman" w:cs="Times New Roman"/>
                <w:sz w:val="24"/>
                <w:szCs w:val="24"/>
              </w:rPr>
              <w:t>Расчет страхового, текущего запасов</w:t>
            </w:r>
          </w:p>
        </w:tc>
        <w:tc>
          <w:tcPr>
            <w:tcW w:w="1891" w:type="dxa"/>
            <w:tcBorders>
              <w:top w:val="single" w:sz="4" w:space="0" w:color="auto"/>
              <w:left w:val="single" w:sz="4" w:space="0" w:color="auto"/>
              <w:bottom w:val="single" w:sz="4" w:space="0" w:color="auto"/>
              <w:right w:val="single" w:sz="4" w:space="0" w:color="auto"/>
            </w:tcBorders>
          </w:tcPr>
          <w:p w14:paraId="446CE85B"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4</w:t>
            </w:r>
          </w:p>
        </w:tc>
        <w:tc>
          <w:tcPr>
            <w:tcW w:w="1901" w:type="dxa"/>
            <w:vMerge/>
            <w:tcBorders>
              <w:left w:val="single" w:sz="4" w:space="0" w:color="auto"/>
              <w:right w:val="single" w:sz="4" w:space="0" w:color="auto"/>
            </w:tcBorders>
          </w:tcPr>
          <w:p w14:paraId="211AC640"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625EA57C" w14:textId="77777777" w:rsidTr="0097440A">
        <w:trPr>
          <w:trHeight w:val="361"/>
        </w:trPr>
        <w:tc>
          <w:tcPr>
            <w:tcW w:w="3245" w:type="dxa"/>
            <w:vMerge/>
          </w:tcPr>
          <w:p w14:paraId="3DC4657E"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327667BE" w14:textId="77777777" w:rsidR="0086646D" w:rsidRPr="0086646D" w:rsidRDefault="0086646D" w:rsidP="0086646D">
            <w:pPr>
              <w:rPr>
                <w:rFonts w:ascii="Times New Roman" w:hAnsi="Times New Roman" w:cs="Times New Roman"/>
                <w:sz w:val="24"/>
                <w:szCs w:val="24"/>
              </w:rPr>
            </w:pPr>
            <w:r w:rsidRPr="0086646D">
              <w:rPr>
                <w:rFonts w:ascii="Times New Roman" w:eastAsia="Times New Roman" w:hAnsi="Times New Roman" w:cs="Times New Roman"/>
                <w:b/>
                <w:bCs/>
                <w:sz w:val="24"/>
                <w:szCs w:val="24"/>
                <w:lang w:eastAsia="ru-RU"/>
              </w:rPr>
              <w:t>В том числе самостоятельная работа обучающихся</w:t>
            </w:r>
          </w:p>
        </w:tc>
        <w:tc>
          <w:tcPr>
            <w:tcW w:w="1891" w:type="dxa"/>
            <w:tcBorders>
              <w:top w:val="single" w:sz="4" w:space="0" w:color="auto"/>
              <w:left w:val="single" w:sz="4" w:space="0" w:color="auto"/>
              <w:bottom w:val="single" w:sz="4" w:space="0" w:color="auto"/>
              <w:right w:val="single" w:sz="4" w:space="0" w:color="auto"/>
            </w:tcBorders>
          </w:tcPr>
          <w:p w14:paraId="0376BD1E"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w:t>
            </w:r>
          </w:p>
        </w:tc>
        <w:tc>
          <w:tcPr>
            <w:tcW w:w="1901" w:type="dxa"/>
            <w:vMerge/>
            <w:tcBorders>
              <w:left w:val="single" w:sz="4" w:space="0" w:color="auto"/>
              <w:bottom w:val="single" w:sz="4" w:space="0" w:color="auto"/>
              <w:right w:val="single" w:sz="4" w:space="0" w:color="auto"/>
            </w:tcBorders>
          </w:tcPr>
          <w:p w14:paraId="7D41DA3F"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2D3D1559" w14:textId="77777777" w:rsidTr="0097440A">
        <w:trPr>
          <w:trHeight w:val="361"/>
        </w:trPr>
        <w:tc>
          <w:tcPr>
            <w:tcW w:w="3245" w:type="dxa"/>
            <w:vMerge w:val="restart"/>
          </w:tcPr>
          <w:p w14:paraId="63FF76F6"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Тема 1.4 Техническое обслуживание оборудования</w:t>
            </w:r>
          </w:p>
          <w:p w14:paraId="5A83B14E" w14:textId="77777777" w:rsidR="0086646D" w:rsidRPr="0086646D" w:rsidRDefault="0086646D" w:rsidP="0086646D">
            <w:pPr>
              <w:rPr>
                <w:rFonts w:ascii="Times New Roman" w:eastAsia="Times New Roman" w:hAnsi="Times New Roman" w:cs="Times New Roman"/>
                <w:b/>
                <w:bCs/>
                <w:sz w:val="24"/>
                <w:szCs w:val="24"/>
                <w:lang w:eastAsia="ru-RU"/>
              </w:rPr>
            </w:pPr>
          </w:p>
          <w:p w14:paraId="0935D36F" w14:textId="77777777" w:rsidR="0086646D" w:rsidRPr="0086646D" w:rsidRDefault="0086646D" w:rsidP="0086646D">
            <w:pPr>
              <w:rPr>
                <w:rFonts w:ascii="Times New Roman" w:eastAsia="Times New Roman" w:hAnsi="Times New Roman" w:cs="Times New Roman"/>
                <w:b/>
                <w:bCs/>
                <w:sz w:val="24"/>
                <w:szCs w:val="24"/>
                <w:lang w:eastAsia="ru-RU"/>
              </w:rPr>
            </w:pPr>
          </w:p>
          <w:p w14:paraId="70FCF17C" w14:textId="77777777" w:rsidR="0086646D" w:rsidRPr="0086646D" w:rsidRDefault="0086646D" w:rsidP="0086646D">
            <w:pPr>
              <w:rPr>
                <w:rFonts w:ascii="Times New Roman" w:eastAsia="Times New Roman" w:hAnsi="Times New Roman" w:cs="Times New Roman"/>
                <w:b/>
                <w:bCs/>
                <w:sz w:val="24"/>
                <w:szCs w:val="24"/>
                <w:lang w:eastAsia="ru-RU"/>
              </w:rPr>
            </w:pPr>
          </w:p>
          <w:p w14:paraId="32C909AD"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 xml:space="preserve"> </w:t>
            </w:r>
          </w:p>
          <w:p w14:paraId="6584ED6A" w14:textId="77777777" w:rsidR="0086646D" w:rsidRPr="0086646D" w:rsidRDefault="0086646D" w:rsidP="0086646D">
            <w:pPr>
              <w:rPr>
                <w:rFonts w:ascii="Times New Roman" w:eastAsia="Times New Roman" w:hAnsi="Times New Roman" w:cs="Times New Roman"/>
                <w:b/>
                <w:bCs/>
                <w:sz w:val="24"/>
                <w:szCs w:val="24"/>
                <w:lang w:eastAsia="ru-RU"/>
              </w:rPr>
            </w:pPr>
          </w:p>
          <w:p w14:paraId="3794E4DC" w14:textId="77777777" w:rsidR="0086646D" w:rsidRPr="0086646D" w:rsidRDefault="0086646D" w:rsidP="0086646D">
            <w:pPr>
              <w:rPr>
                <w:rFonts w:ascii="Times New Roman" w:eastAsia="Times New Roman" w:hAnsi="Times New Roman" w:cs="Times New Roman"/>
                <w:b/>
                <w:bCs/>
                <w:sz w:val="24"/>
                <w:szCs w:val="24"/>
                <w:lang w:eastAsia="ru-RU"/>
              </w:rPr>
            </w:pPr>
          </w:p>
          <w:p w14:paraId="661C8E3B" w14:textId="77777777" w:rsidR="0086646D" w:rsidRPr="0086646D" w:rsidRDefault="0086646D" w:rsidP="0086646D">
            <w:pPr>
              <w:rPr>
                <w:rFonts w:ascii="Times New Roman" w:eastAsia="Times New Roman" w:hAnsi="Times New Roman" w:cs="Times New Roman"/>
                <w:b/>
                <w:bCs/>
                <w:sz w:val="24"/>
                <w:szCs w:val="24"/>
                <w:lang w:eastAsia="ru-RU"/>
              </w:rPr>
            </w:pPr>
          </w:p>
          <w:p w14:paraId="7089641E" w14:textId="77777777" w:rsidR="0086646D" w:rsidRPr="0086646D" w:rsidRDefault="0086646D" w:rsidP="0086646D">
            <w:pPr>
              <w:rPr>
                <w:rFonts w:ascii="Times New Roman" w:eastAsia="Times New Roman" w:hAnsi="Times New Roman" w:cs="Times New Roman"/>
                <w:b/>
                <w:bCs/>
                <w:sz w:val="24"/>
                <w:szCs w:val="24"/>
                <w:lang w:eastAsia="ru-RU"/>
              </w:rPr>
            </w:pPr>
          </w:p>
          <w:p w14:paraId="61D2C84F" w14:textId="77777777" w:rsidR="0086646D" w:rsidRPr="0086646D" w:rsidRDefault="0086646D" w:rsidP="0086646D">
            <w:pPr>
              <w:rPr>
                <w:rFonts w:ascii="Times New Roman" w:eastAsia="Times New Roman" w:hAnsi="Times New Roman" w:cs="Times New Roman"/>
                <w:b/>
                <w:bCs/>
                <w:sz w:val="24"/>
                <w:szCs w:val="24"/>
                <w:lang w:eastAsia="ru-RU"/>
              </w:rPr>
            </w:pPr>
          </w:p>
          <w:p w14:paraId="6E5B70D0" w14:textId="77777777" w:rsidR="0086646D" w:rsidRPr="0086646D" w:rsidRDefault="0086646D" w:rsidP="0086646D">
            <w:pPr>
              <w:rPr>
                <w:rFonts w:ascii="Times New Roman" w:eastAsia="Times New Roman" w:hAnsi="Times New Roman" w:cs="Times New Roman"/>
                <w:b/>
                <w:bCs/>
                <w:sz w:val="24"/>
                <w:szCs w:val="24"/>
                <w:lang w:eastAsia="ru-RU"/>
              </w:rPr>
            </w:pPr>
          </w:p>
          <w:p w14:paraId="4503CDE7" w14:textId="77777777" w:rsidR="0086646D" w:rsidRPr="0086646D" w:rsidRDefault="0086646D" w:rsidP="0086646D">
            <w:pPr>
              <w:rPr>
                <w:rFonts w:ascii="Times New Roman" w:eastAsia="Times New Roman" w:hAnsi="Times New Roman" w:cs="Times New Roman"/>
                <w:b/>
                <w:bCs/>
                <w:sz w:val="24"/>
                <w:szCs w:val="24"/>
                <w:lang w:eastAsia="ru-RU"/>
              </w:rPr>
            </w:pPr>
          </w:p>
          <w:p w14:paraId="3DFEF7F3"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vAlign w:val="bottom"/>
          </w:tcPr>
          <w:p w14:paraId="797B07BB"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hAnsi="Times New Roman" w:cs="Times New Roman"/>
                <w:b/>
                <w:bCs/>
                <w:sz w:val="24"/>
                <w:szCs w:val="24"/>
              </w:rPr>
              <w:t>Содержание</w:t>
            </w:r>
          </w:p>
        </w:tc>
        <w:tc>
          <w:tcPr>
            <w:tcW w:w="1891" w:type="dxa"/>
            <w:tcBorders>
              <w:top w:val="single" w:sz="4" w:space="0" w:color="auto"/>
              <w:left w:val="single" w:sz="4" w:space="0" w:color="auto"/>
              <w:right w:val="single" w:sz="4" w:space="0" w:color="auto"/>
            </w:tcBorders>
          </w:tcPr>
          <w:p w14:paraId="7FE484B2"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78/36</w:t>
            </w:r>
          </w:p>
        </w:tc>
        <w:tc>
          <w:tcPr>
            <w:tcW w:w="1901" w:type="dxa"/>
            <w:vMerge w:val="restart"/>
            <w:tcBorders>
              <w:left w:val="single" w:sz="4" w:space="0" w:color="auto"/>
              <w:right w:val="single" w:sz="4" w:space="0" w:color="auto"/>
            </w:tcBorders>
          </w:tcPr>
          <w:p w14:paraId="7CC392ED"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ОК.01-ОК.05</w:t>
            </w:r>
          </w:p>
          <w:p w14:paraId="75E88E72"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ОК.07, ОК.09</w:t>
            </w:r>
          </w:p>
          <w:p w14:paraId="75ADB175"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 xml:space="preserve">ПК 2.1, </w:t>
            </w:r>
          </w:p>
          <w:p w14:paraId="237DD40F"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Cs/>
                <w:sz w:val="24"/>
                <w:szCs w:val="24"/>
                <w:lang w:eastAsia="ru-RU"/>
              </w:rPr>
              <w:t>ПК-2.2</w:t>
            </w:r>
          </w:p>
        </w:tc>
      </w:tr>
      <w:tr w:rsidR="0086646D" w:rsidRPr="0086646D" w14:paraId="5866B66E" w14:textId="77777777" w:rsidTr="0097440A">
        <w:trPr>
          <w:trHeight w:val="361"/>
        </w:trPr>
        <w:tc>
          <w:tcPr>
            <w:tcW w:w="3245" w:type="dxa"/>
            <w:vMerge/>
          </w:tcPr>
          <w:p w14:paraId="1B68BF44"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vAlign w:val="bottom"/>
          </w:tcPr>
          <w:p w14:paraId="1C7E5591"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 xml:space="preserve">1Содержание и планирование работ по техническому обслуживанию </w:t>
            </w:r>
            <w:r w:rsidRPr="0086646D">
              <w:rPr>
                <w:rFonts w:ascii="Times New Roman" w:hAnsi="Times New Roman" w:cs="Times New Roman"/>
                <w:color w:val="231F20"/>
                <w:w w:val="105"/>
                <w:sz w:val="24"/>
                <w:szCs w:val="24"/>
              </w:rPr>
              <w:t>Организация</w:t>
            </w:r>
            <w:r w:rsidRPr="0086646D">
              <w:rPr>
                <w:rFonts w:ascii="Times New Roman" w:hAnsi="Times New Roman" w:cs="Times New Roman"/>
                <w:color w:val="231F20"/>
                <w:spacing w:val="-2"/>
                <w:w w:val="105"/>
                <w:sz w:val="24"/>
                <w:szCs w:val="24"/>
              </w:rPr>
              <w:t xml:space="preserve"> </w:t>
            </w:r>
            <w:r w:rsidRPr="0086646D">
              <w:rPr>
                <w:rFonts w:ascii="Times New Roman" w:hAnsi="Times New Roman" w:cs="Times New Roman"/>
                <w:color w:val="231F20"/>
                <w:w w:val="105"/>
                <w:sz w:val="24"/>
                <w:szCs w:val="24"/>
              </w:rPr>
              <w:t>работ</w:t>
            </w:r>
            <w:r w:rsidRPr="0086646D">
              <w:rPr>
                <w:rFonts w:ascii="Times New Roman" w:hAnsi="Times New Roman" w:cs="Times New Roman"/>
                <w:color w:val="231F20"/>
                <w:spacing w:val="1"/>
                <w:w w:val="105"/>
                <w:sz w:val="24"/>
                <w:szCs w:val="24"/>
              </w:rPr>
              <w:t xml:space="preserve"> </w:t>
            </w:r>
            <w:r w:rsidRPr="0086646D">
              <w:rPr>
                <w:rFonts w:ascii="Times New Roman" w:hAnsi="Times New Roman" w:cs="Times New Roman"/>
                <w:color w:val="231F20"/>
                <w:w w:val="105"/>
                <w:sz w:val="24"/>
                <w:szCs w:val="24"/>
              </w:rPr>
              <w:t>по</w:t>
            </w:r>
            <w:r w:rsidRPr="0086646D">
              <w:rPr>
                <w:rFonts w:ascii="Times New Roman" w:hAnsi="Times New Roman" w:cs="Times New Roman"/>
                <w:color w:val="231F20"/>
                <w:spacing w:val="1"/>
                <w:w w:val="105"/>
                <w:sz w:val="24"/>
                <w:szCs w:val="24"/>
              </w:rPr>
              <w:t xml:space="preserve"> </w:t>
            </w:r>
            <w:r w:rsidRPr="0086646D">
              <w:rPr>
                <w:rFonts w:ascii="Times New Roman" w:hAnsi="Times New Roman" w:cs="Times New Roman"/>
                <w:color w:val="231F20"/>
                <w:w w:val="105"/>
                <w:sz w:val="24"/>
                <w:szCs w:val="24"/>
              </w:rPr>
              <w:t>техническому</w:t>
            </w:r>
            <w:r w:rsidRPr="0086646D">
              <w:rPr>
                <w:rFonts w:ascii="Times New Roman" w:hAnsi="Times New Roman" w:cs="Times New Roman"/>
                <w:color w:val="231F20"/>
                <w:spacing w:val="1"/>
                <w:w w:val="105"/>
                <w:sz w:val="24"/>
                <w:szCs w:val="24"/>
              </w:rPr>
              <w:t xml:space="preserve"> </w:t>
            </w:r>
            <w:r w:rsidRPr="0086646D">
              <w:rPr>
                <w:rFonts w:ascii="Times New Roman" w:hAnsi="Times New Roman" w:cs="Times New Roman"/>
                <w:color w:val="231F20"/>
                <w:w w:val="105"/>
                <w:sz w:val="24"/>
                <w:szCs w:val="24"/>
              </w:rPr>
              <w:t>обслуживанию.</w:t>
            </w:r>
          </w:p>
        </w:tc>
        <w:tc>
          <w:tcPr>
            <w:tcW w:w="1891" w:type="dxa"/>
            <w:vMerge w:val="restart"/>
            <w:tcBorders>
              <w:left w:val="single" w:sz="4" w:space="0" w:color="auto"/>
              <w:right w:val="single" w:sz="4" w:space="0" w:color="auto"/>
            </w:tcBorders>
          </w:tcPr>
          <w:p w14:paraId="35A5688E"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40</w:t>
            </w:r>
          </w:p>
        </w:tc>
        <w:tc>
          <w:tcPr>
            <w:tcW w:w="1901" w:type="dxa"/>
            <w:vMerge/>
            <w:tcBorders>
              <w:left w:val="single" w:sz="4" w:space="0" w:color="auto"/>
              <w:right w:val="single" w:sz="4" w:space="0" w:color="auto"/>
            </w:tcBorders>
          </w:tcPr>
          <w:p w14:paraId="25A8D100"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58BB8552" w14:textId="77777777" w:rsidTr="0097440A">
        <w:trPr>
          <w:trHeight w:val="361"/>
        </w:trPr>
        <w:tc>
          <w:tcPr>
            <w:tcW w:w="3245" w:type="dxa"/>
            <w:vMerge/>
          </w:tcPr>
          <w:p w14:paraId="77717419"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vAlign w:val="bottom"/>
          </w:tcPr>
          <w:p w14:paraId="567FD0A0"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2.Техническая диагностика оборудования</w:t>
            </w:r>
          </w:p>
        </w:tc>
        <w:tc>
          <w:tcPr>
            <w:tcW w:w="1891" w:type="dxa"/>
            <w:vMerge/>
            <w:tcBorders>
              <w:left w:val="single" w:sz="4" w:space="0" w:color="auto"/>
              <w:right w:val="single" w:sz="4" w:space="0" w:color="auto"/>
            </w:tcBorders>
          </w:tcPr>
          <w:p w14:paraId="0073798C"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1901" w:type="dxa"/>
            <w:vMerge/>
            <w:tcBorders>
              <w:left w:val="single" w:sz="4" w:space="0" w:color="auto"/>
              <w:right w:val="single" w:sz="4" w:space="0" w:color="auto"/>
            </w:tcBorders>
          </w:tcPr>
          <w:p w14:paraId="690AA727"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7183DAFA" w14:textId="77777777" w:rsidTr="0097440A">
        <w:trPr>
          <w:trHeight w:val="361"/>
        </w:trPr>
        <w:tc>
          <w:tcPr>
            <w:tcW w:w="3245" w:type="dxa"/>
            <w:vMerge/>
          </w:tcPr>
          <w:p w14:paraId="2CF66D49"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vAlign w:val="bottom"/>
          </w:tcPr>
          <w:p w14:paraId="04CB62D7"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3.Эксплуатация электрических машин. Типовая номенклатура ремонтных работ при текущем ремонте и капитальном ремонте электрических машин</w:t>
            </w:r>
          </w:p>
        </w:tc>
        <w:tc>
          <w:tcPr>
            <w:tcW w:w="1891" w:type="dxa"/>
            <w:vMerge/>
            <w:tcBorders>
              <w:left w:val="single" w:sz="4" w:space="0" w:color="auto"/>
              <w:right w:val="single" w:sz="4" w:space="0" w:color="auto"/>
            </w:tcBorders>
          </w:tcPr>
          <w:p w14:paraId="099B7301"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1901" w:type="dxa"/>
            <w:vMerge/>
            <w:tcBorders>
              <w:left w:val="single" w:sz="4" w:space="0" w:color="auto"/>
              <w:right w:val="single" w:sz="4" w:space="0" w:color="auto"/>
            </w:tcBorders>
          </w:tcPr>
          <w:p w14:paraId="2B9796E0"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1360C125" w14:textId="77777777" w:rsidTr="0097440A">
        <w:trPr>
          <w:trHeight w:val="361"/>
        </w:trPr>
        <w:tc>
          <w:tcPr>
            <w:tcW w:w="3245" w:type="dxa"/>
            <w:vMerge/>
          </w:tcPr>
          <w:p w14:paraId="6A748D39"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vAlign w:val="bottom"/>
          </w:tcPr>
          <w:p w14:paraId="145AACD6" w14:textId="77777777" w:rsidR="0086646D" w:rsidRPr="0086646D" w:rsidRDefault="0086646D" w:rsidP="0086646D">
            <w:pPr>
              <w:widowControl w:val="0"/>
              <w:tabs>
                <w:tab w:val="left" w:pos="1781"/>
              </w:tabs>
              <w:autoSpaceDE w:val="0"/>
              <w:autoSpaceDN w:val="0"/>
              <w:spacing w:before="42"/>
              <w:rPr>
                <w:rFonts w:ascii="Times New Roman" w:hAnsi="Times New Roman" w:cs="Times New Roman"/>
                <w:sz w:val="24"/>
                <w:szCs w:val="24"/>
              </w:rPr>
            </w:pPr>
            <w:r w:rsidRPr="0086646D">
              <w:rPr>
                <w:rFonts w:ascii="Times New Roman" w:hAnsi="Times New Roman" w:cs="Times New Roman"/>
                <w:color w:val="231F20"/>
                <w:w w:val="105"/>
                <w:sz w:val="24"/>
                <w:szCs w:val="24"/>
              </w:rPr>
              <w:t>4.Особенности</w:t>
            </w:r>
            <w:r w:rsidRPr="0086646D">
              <w:rPr>
                <w:rFonts w:ascii="Times New Roman" w:hAnsi="Times New Roman" w:cs="Times New Roman"/>
                <w:color w:val="231F20"/>
                <w:spacing w:val="4"/>
                <w:w w:val="105"/>
                <w:sz w:val="24"/>
                <w:szCs w:val="24"/>
              </w:rPr>
              <w:t xml:space="preserve"> </w:t>
            </w:r>
            <w:r w:rsidRPr="0086646D">
              <w:rPr>
                <w:rFonts w:ascii="Times New Roman" w:hAnsi="Times New Roman" w:cs="Times New Roman"/>
                <w:color w:val="231F20"/>
                <w:w w:val="105"/>
                <w:sz w:val="24"/>
                <w:szCs w:val="24"/>
              </w:rPr>
              <w:t>организации</w:t>
            </w:r>
            <w:r w:rsidRPr="0086646D">
              <w:rPr>
                <w:rFonts w:ascii="Times New Roman" w:hAnsi="Times New Roman" w:cs="Times New Roman"/>
                <w:color w:val="231F20"/>
                <w:spacing w:val="4"/>
                <w:w w:val="105"/>
                <w:sz w:val="24"/>
                <w:szCs w:val="24"/>
              </w:rPr>
              <w:t xml:space="preserve"> </w:t>
            </w:r>
            <w:r w:rsidRPr="0086646D">
              <w:rPr>
                <w:rFonts w:ascii="Times New Roman" w:hAnsi="Times New Roman" w:cs="Times New Roman"/>
                <w:color w:val="231F20"/>
                <w:w w:val="105"/>
                <w:sz w:val="24"/>
                <w:szCs w:val="24"/>
              </w:rPr>
              <w:t>ремонта</w:t>
            </w:r>
            <w:r w:rsidRPr="0086646D">
              <w:rPr>
                <w:rFonts w:ascii="Times New Roman" w:hAnsi="Times New Roman" w:cs="Times New Roman"/>
                <w:color w:val="231F20"/>
                <w:spacing w:val="4"/>
                <w:w w:val="105"/>
                <w:sz w:val="24"/>
                <w:szCs w:val="24"/>
              </w:rPr>
              <w:t xml:space="preserve"> </w:t>
            </w:r>
            <w:r w:rsidRPr="0086646D">
              <w:rPr>
                <w:rFonts w:ascii="Times New Roman" w:hAnsi="Times New Roman" w:cs="Times New Roman"/>
                <w:color w:val="231F20"/>
                <w:spacing w:val="-2"/>
                <w:w w:val="105"/>
                <w:sz w:val="24"/>
                <w:szCs w:val="24"/>
              </w:rPr>
              <w:t>взрывозащищенных</w:t>
            </w:r>
          </w:p>
          <w:p w14:paraId="75A53B25"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hAnsi="Times New Roman" w:cs="Times New Roman"/>
                <w:color w:val="231F20"/>
                <w:w w:val="105"/>
                <w:sz w:val="24"/>
                <w:szCs w:val="24"/>
              </w:rPr>
              <w:t>электрических</w:t>
            </w:r>
            <w:r w:rsidRPr="0086646D">
              <w:rPr>
                <w:rFonts w:ascii="Times New Roman" w:hAnsi="Times New Roman" w:cs="Times New Roman"/>
                <w:color w:val="231F20"/>
                <w:spacing w:val="10"/>
                <w:w w:val="105"/>
                <w:sz w:val="24"/>
                <w:szCs w:val="24"/>
              </w:rPr>
              <w:t xml:space="preserve"> </w:t>
            </w:r>
            <w:r w:rsidRPr="0086646D">
              <w:rPr>
                <w:rFonts w:ascii="Times New Roman" w:hAnsi="Times New Roman" w:cs="Times New Roman"/>
                <w:color w:val="231F20"/>
                <w:spacing w:val="-2"/>
                <w:w w:val="105"/>
                <w:sz w:val="24"/>
                <w:szCs w:val="24"/>
              </w:rPr>
              <w:t>машин</w:t>
            </w:r>
          </w:p>
        </w:tc>
        <w:tc>
          <w:tcPr>
            <w:tcW w:w="1891" w:type="dxa"/>
            <w:vMerge/>
            <w:tcBorders>
              <w:left w:val="single" w:sz="4" w:space="0" w:color="auto"/>
              <w:right w:val="single" w:sz="4" w:space="0" w:color="auto"/>
            </w:tcBorders>
          </w:tcPr>
          <w:p w14:paraId="5EDAFD7D"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1901" w:type="dxa"/>
            <w:vMerge/>
            <w:tcBorders>
              <w:left w:val="single" w:sz="4" w:space="0" w:color="auto"/>
              <w:right w:val="single" w:sz="4" w:space="0" w:color="auto"/>
            </w:tcBorders>
          </w:tcPr>
          <w:p w14:paraId="123B98C7"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179A8B79" w14:textId="77777777" w:rsidTr="0097440A">
        <w:trPr>
          <w:trHeight w:val="361"/>
        </w:trPr>
        <w:tc>
          <w:tcPr>
            <w:tcW w:w="3245" w:type="dxa"/>
            <w:vMerge/>
          </w:tcPr>
          <w:p w14:paraId="01DE5A6C"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vAlign w:val="bottom"/>
          </w:tcPr>
          <w:p w14:paraId="4A3F9AA1" w14:textId="77777777" w:rsidR="0086646D" w:rsidRPr="0086646D" w:rsidRDefault="0086646D" w:rsidP="0086646D">
            <w:pPr>
              <w:widowControl w:val="0"/>
              <w:tabs>
                <w:tab w:val="left" w:pos="1778"/>
              </w:tabs>
              <w:autoSpaceDE w:val="0"/>
              <w:autoSpaceDN w:val="0"/>
              <w:spacing w:before="41"/>
              <w:rPr>
                <w:rFonts w:ascii="Times New Roman" w:eastAsia="Times New Roman" w:hAnsi="Times New Roman" w:cs="Times New Roman"/>
                <w:b/>
                <w:bCs/>
                <w:sz w:val="24"/>
                <w:szCs w:val="24"/>
                <w:lang w:eastAsia="ru-RU"/>
              </w:rPr>
            </w:pPr>
            <w:r w:rsidRPr="0086646D">
              <w:rPr>
                <w:rFonts w:ascii="Times New Roman" w:hAnsi="Times New Roman" w:cs="Times New Roman"/>
                <w:color w:val="231F20"/>
                <w:w w:val="105"/>
                <w:sz w:val="24"/>
                <w:szCs w:val="24"/>
              </w:rPr>
              <w:t>5.Нормативы</w:t>
            </w:r>
            <w:r w:rsidRPr="0086646D">
              <w:rPr>
                <w:rFonts w:ascii="Times New Roman" w:hAnsi="Times New Roman" w:cs="Times New Roman"/>
                <w:color w:val="231F20"/>
                <w:spacing w:val="20"/>
                <w:w w:val="105"/>
                <w:sz w:val="24"/>
                <w:szCs w:val="24"/>
              </w:rPr>
              <w:t xml:space="preserve"> </w:t>
            </w:r>
            <w:r w:rsidRPr="0086646D">
              <w:rPr>
                <w:rFonts w:ascii="Times New Roman" w:hAnsi="Times New Roman" w:cs="Times New Roman"/>
                <w:color w:val="231F20"/>
                <w:w w:val="105"/>
                <w:sz w:val="24"/>
                <w:szCs w:val="24"/>
              </w:rPr>
              <w:t>периодичности,</w:t>
            </w:r>
            <w:r w:rsidRPr="0086646D">
              <w:rPr>
                <w:rFonts w:ascii="Times New Roman" w:hAnsi="Times New Roman" w:cs="Times New Roman"/>
                <w:color w:val="231F20"/>
                <w:spacing w:val="20"/>
                <w:w w:val="105"/>
                <w:sz w:val="24"/>
                <w:szCs w:val="24"/>
              </w:rPr>
              <w:t xml:space="preserve"> </w:t>
            </w:r>
            <w:r w:rsidRPr="0086646D">
              <w:rPr>
                <w:rFonts w:ascii="Times New Roman" w:hAnsi="Times New Roman" w:cs="Times New Roman"/>
                <w:color w:val="231F20"/>
                <w:spacing w:val="-2"/>
                <w:w w:val="105"/>
                <w:sz w:val="24"/>
                <w:szCs w:val="24"/>
              </w:rPr>
              <w:t xml:space="preserve">продолжительности </w:t>
            </w:r>
            <w:r w:rsidRPr="0086646D">
              <w:rPr>
                <w:rFonts w:ascii="Times New Roman" w:hAnsi="Times New Roman" w:cs="Times New Roman"/>
                <w:color w:val="231F20"/>
                <w:w w:val="105"/>
                <w:sz w:val="24"/>
                <w:szCs w:val="24"/>
              </w:rPr>
              <w:t xml:space="preserve">и трудоемкости </w:t>
            </w:r>
            <w:r w:rsidRPr="0086646D">
              <w:rPr>
                <w:rFonts w:ascii="Times New Roman" w:hAnsi="Times New Roman" w:cs="Times New Roman"/>
                <w:color w:val="231F20"/>
                <w:spacing w:val="-2"/>
                <w:w w:val="105"/>
                <w:sz w:val="24"/>
                <w:szCs w:val="24"/>
              </w:rPr>
              <w:t>ремонта электрических машин</w:t>
            </w:r>
          </w:p>
        </w:tc>
        <w:tc>
          <w:tcPr>
            <w:tcW w:w="1891" w:type="dxa"/>
            <w:vMerge/>
            <w:tcBorders>
              <w:left w:val="single" w:sz="4" w:space="0" w:color="auto"/>
              <w:right w:val="single" w:sz="4" w:space="0" w:color="auto"/>
            </w:tcBorders>
          </w:tcPr>
          <w:p w14:paraId="051BF194"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1901" w:type="dxa"/>
            <w:vMerge/>
            <w:tcBorders>
              <w:left w:val="single" w:sz="4" w:space="0" w:color="auto"/>
              <w:right w:val="single" w:sz="4" w:space="0" w:color="auto"/>
            </w:tcBorders>
          </w:tcPr>
          <w:p w14:paraId="1C0F7224"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21543456" w14:textId="77777777" w:rsidTr="0097440A">
        <w:trPr>
          <w:trHeight w:val="361"/>
        </w:trPr>
        <w:tc>
          <w:tcPr>
            <w:tcW w:w="3245" w:type="dxa"/>
            <w:vMerge/>
          </w:tcPr>
          <w:p w14:paraId="1EE563DF"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vAlign w:val="bottom"/>
          </w:tcPr>
          <w:p w14:paraId="61351D5A"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6.Нормы расхода материалов на текущий и капитальный ремонт электрических машин</w:t>
            </w:r>
          </w:p>
        </w:tc>
        <w:tc>
          <w:tcPr>
            <w:tcW w:w="1891" w:type="dxa"/>
            <w:vMerge/>
            <w:tcBorders>
              <w:left w:val="single" w:sz="4" w:space="0" w:color="auto"/>
              <w:right w:val="single" w:sz="4" w:space="0" w:color="auto"/>
            </w:tcBorders>
          </w:tcPr>
          <w:p w14:paraId="4DB40081"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1901" w:type="dxa"/>
            <w:vMerge/>
            <w:tcBorders>
              <w:left w:val="single" w:sz="4" w:space="0" w:color="auto"/>
              <w:right w:val="single" w:sz="4" w:space="0" w:color="auto"/>
            </w:tcBorders>
          </w:tcPr>
          <w:p w14:paraId="0D84238B"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741E00CF" w14:textId="77777777" w:rsidTr="0097440A">
        <w:trPr>
          <w:trHeight w:val="361"/>
        </w:trPr>
        <w:tc>
          <w:tcPr>
            <w:tcW w:w="3245" w:type="dxa"/>
            <w:vMerge/>
          </w:tcPr>
          <w:p w14:paraId="36687A7E"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vAlign w:val="bottom"/>
          </w:tcPr>
          <w:p w14:paraId="613016E7" w14:textId="77777777" w:rsidR="0086646D" w:rsidRPr="0086646D" w:rsidRDefault="0086646D" w:rsidP="0086646D">
            <w:pPr>
              <w:widowControl w:val="0"/>
              <w:tabs>
                <w:tab w:val="left" w:pos="1781"/>
                <w:tab w:val="left" w:leader="dot" w:pos="7165"/>
              </w:tabs>
              <w:autoSpaceDE w:val="0"/>
              <w:autoSpaceDN w:val="0"/>
              <w:spacing w:before="47"/>
              <w:rPr>
                <w:rFonts w:ascii="Times New Roman" w:hAnsi="Times New Roman" w:cs="Times New Roman"/>
                <w:sz w:val="24"/>
                <w:szCs w:val="24"/>
              </w:rPr>
            </w:pPr>
            <w:r w:rsidRPr="0086646D">
              <w:rPr>
                <w:rFonts w:ascii="Times New Roman" w:hAnsi="Times New Roman" w:cs="Times New Roman"/>
                <w:sz w:val="24"/>
                <w:szCs w:val="24"/>
              </w:rPr>
              <w:t xml:space="preserve">7.Эксплуатация электрических сетей. </w:t>
            </w:r>
            <w:hyperlink w:anchor="_TOC_250062" w:history="1">
              <w:r w:rsidRPr="0086646D">
                <w:rPr>
                  <w:rFonts w:ascii="Times New Roman" w:hAnsi="Times New Roman" w:cs="Times New Roman"/>
                  <w:color w:val="231F20"/>
                  <w:w w:val="105"/>
                  <w:sz w:val="24"/>
                  <w:szCs w:val="24"/>
                </w:rPr>
                <w:t>Типовая</w:t>
              </w:r>
              <w:r w:rsidRPr="0086646D">
                <w:rPr>
                  <w:rFonts w:ascii="Times New Roman" w:hAnsi="Times New Roman" w:cs="Times New Roman"/>
                  <w:color w:val="231F20"/>
                  <w:spacing w:val="3"/>
                  <w:w w:val="105"/>
                  <w:sz w:val="24"/>
                  <w:szCs w:val="24"/>
                </w:rPr>
                <w:t xml:space="preserve"> </w:t>
              </w:r>
              <w:r w:rsidRPr="0086646D">
                <w:rPr>
                  <w:rFonts w:ascii="Times New Roman" w:hAnsi="Times New Roman" w:cs="Times New Roman"/>
                  <w:color w:val="231F20"/>
                  <w:w w:val="105"/>
                  <w:sz w:val="24"/>
                  <w:szCs w:val="24"/>
                </w:rPr>
                <w:t>номенклатура</w:t>
              </w:r>
              <w:r w:rsidRPr="0086646D">
                <w:rPr>
                  <w:rFonts w:ascii="Times New Roman" w:hAnsi="Times New Roman" w:cs="Times New Roman"/>
                  <w:color w:val="231F20"/>
                  <w:spacing w:val="4"/>
                  <w:w w:val="105"/>
                  <w:sz w:val="24"/>
                  <w:szCs w:val="24"/>
                </w:rPr>
                <w:t xml:space="preserve"> </w:t>
              </w:r>
              <w:r w:rsidRPr="0086646D">
                <w:rPr>
                  <w:rFonts w:ascii="Times New Roman" w:hAnsi="Times New Roman" w:cs="Times New Roman"/>
                  <w:color w:val="231F20"/>
                  <w:w w:val="105"/>
                  <w:sz w:val="24"/>
                  <w:szCs w:val="24"/>
                </w:rPr>
                <w:t>ремонтных</w:t>
              </w:r>
              <w:r w:rsidRPr="0086646D">
                <w:rPr>
                  <w:rFonts w:ascii="Times New Roman" w:hAnsi="Times New Roman" w:cs="Times New Roman"/>
                  <w:color w:val="231F20"/>
                  <w:spacing w:val="4"/>
                  <w:w w:val="105"/>
                  <w:sz w:val="24"/>
                  <w:szCs w:val="24"/>
                </w:rPr>
                <w:t xml:space="preserve"> </w:t>
              </w:r>
              <w:r w:rsidRPr="0086646D">
                <w:rPr>
                  <w:rFonts w:ascii="Times New Roman" w:hAnsi="Times New Roman" w:cs="Times New Roman"/>
                  <w:color w:val="231F20"/>
                  <w:w w:val="105"/>
                  <w:sz w:val="24"/>
                  <w:szCs w:val="24"/>
                </w:rPr>
                <w:t>работ</w:t>
              </w:r>
              <w:r w:rsidRPr="0086646D">
                <w:rPr>
                  <w:rFonts w:ascii="Times New Roman" w:hAnsi="Times New Roman" w:cs="Times New Roman"/>
                  <w:color w:val="231F20"/>
                  <w:spacing w:val="4"/>
                  <w:w w:val="105"/>
                  <w:sz w:val="24"/>
                  <w:szCs w:val="24"/>
                </w:rPr>
                <w:t xml:space="preserve"> </w:t>
              </w:r>
              <w:r w:rsidRPr="0086646D">
                <w:rPr>
                  <w:rFonts w:ascii="Times New Roman" w:hAnsi="Times New Roman" w:cs="Times New Roman"/>
                  <w:color w:val="231F20"/>
                  <w:w w:val="105"/>
                  <w:sz w:val="24"/>
                  <w:szCs w:val="24"/>
                </w:rPr>
                <w:t>при</w:t>
              </w:r>
              <w:r w:rsidRPr="0086646D">
                <w:rPr>
                  <w:rFonts w:ascii="Times New Roman" w:hAnsi="Times New Roman" w:cs="Times New Roman"/>
                  <w:color w:val="231F20"/>
                  <w:spacing w:val="4"/>
                  <w:w w:val="105"/>
                  <w:sz w:val="24"/>
                  <w:szCs w:val="24"/>
                </w:rPr>
                <w:t xml:space="preserve"> </w:t>
              </w:r>
              <w:r w:rsidRPr="0086646D">
                <w:rPr>
                  <w:rFonts w:ascii="Times New Roman" w:hAnsi="Times New Roman" w:cs="Times New Roman"/>
                  <w:color w:val="231F20"/>
                  <w:w w:val="105"/>
                  <w:sz w:val="24"/>
                  <w:szCs w:val="24"/>
                </w:rPr>
                <w:t>текущем</w:t>
              </w:r>
              <w:r w:rsidRPr="0086646D">
                <w:rPr>
                  <w:rFonts w:ascii="Times New Roman" w:hAnsi="Times New Roman" w:cs="Times New Roman"/>
                  <w:color w:val="231F20"/>
                  <w:spacing w:val="4"/>
                  <w:w w:val="105"/>
                  <w:sz w:val="24"/>
                  <w:szCs w:val="24"/>
                </w:rPr>
                <w:t xml:space="preserve"> и капитальном </w:t>
              </w:r>
              <w:r w:rsidRPr="0086646D">
                <w:rPr>
                  <w:rFonts w:ascii="Times New Roman" w:hAnsi="Times New Roman" w:cs="Times New Roman"/>
                  <w:color w:val="231F20"/>
                  <w:spacing w:val="-2"/>
                  <w:w w:val="105"/>
                  <w:sz w:val="24"/>
                  <w:szCs w:val="24"/>
                </w:rPr>
                <w:t>ремонте</w:t>
              </w:r>
            </w:hyperlink>
            <w:r w:rsidRPr="0086646D">
              <w:rPr>
                <w:rFonts w:ascii="Times New Roman" w:hAnsi="Times New Roman" w:cs="Times New Roman"/>
                <w:sz w:val="24"/>
                <w:szCs w:val="24"/>
              </w:rPr>
              <w:t xml:space="preserve"> </w:t>
            </w:r>
            <w:r w:rsidRPr="0086646D">
              <w:rPr>
                <w:rFonts w:ascii="Times New Roman" w:hAnsi="Times New Roman" w:cs="Times New Roman"/>
                <w:sz w:val="24"/>
                <w:szCs w:val="24"/>
              </w:rPr>
              <w:lastRenderedPageBreak/>
              <w:t>электрических сетей</w:t>
            </w:r>
          </w:p>
        </w:tc>
        <w:tc>
          <w:tcPr>
            <w:tcW w:w="1891" w:type="dxa"/>
            <w:vMerge/>
            <w:tcBorders>
              <w:left w:val="single" w:sz="4" w:space="0" w:color="auto"/>
              <w:right w:val="single" w:sz="4" w:space="0" w:color="auto"/>
            </w:tcBorders>
          </w:tcPr>
          <w:p w14:paraId="0CEB81AD"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1901" w:type="dxa"/>
            <w:vMerge/>
            <w:tcBorders>
              <w:left w:val="single" w:sz="4" w:space="0" w:color="auto"/>
              <w:right w:val="single" w:sz="4" w:space="0" w:color="auto"/>
            </w:tcBorders>
          </w:tcPr>
          <w:p w14:paraId="41DA7096"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27A06B4D" w14:textId="77777777" w:rsidTr="0097440A">
        <w:trPr>
          <w:trHeight w:val="361"/>
        </w:trPr>
        <w:tc>
          <w:tcPr>
            <w:tcW w:w="3245" w:type="dxa"/>
            <w:vMerge/>
          </w:tcPr>
          <w:p w14:paraId="3E11E8A1"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vAlign w:val="bottom"/>
          </w:tcPr>
          <w:p w14:paraId="501643D3" w14:textId="77777777" w:rsidR="0086646D" w:rsidRPr="0086646D" w:rsidRDefault="0086646D" w:rsidP="0086646D">
            <w:pPr>
              <w:widowControl w:val="0"/>
              <w:tabs>
                <w:tab w:val="left" w:pos="1778"/>
              </w:tabs>
              <w:autoSpaceDE w:val="0"/>
              <w:autoSpaceDN w:val="0"/>
              <w:spacing w:before="47"/>
              <w:rPr>
                <w:rFonts w:ascii="Times New Roman" w:eastAsia="Times New Roman" w:hAnsi="Times New Roman" w:cs="Times New Roman"/>
                <w:b/>
                <w:bCs/>
                <w:sz w:val="24"/>
                <w:szCs w:val="24"/>
                <w:lang w:eastAsia="ru-RU"/>
              </w:rPr>
            </w:pPr>
            <w:r w:rsidRPr="0086646D">
              <w:rPr>
                <w:rFonts w:ascii="Times New Roman" w:hAnsi="Times New Roman" w:cs="Times New Roman"/>
                <w:color w:val="231F20"/>
                <w:w w:val="105"/>
                <w:sz w:val="24"/>
                <w:szCs w:val="24"/>
              </w:rPr>
              <w:t>8.Нормативы</w:t>
            </w:r>
            <w:r w:rsidRPr="0086646D">
              <w:rPr>
                <w:rFonts w:ascii="Times New Roman" w:hAnsi="Times New Roman" w:cs="Times New Roman"/>
                <w:color w:val="231F20"/>
                <w:spacing w:val="20"/>
                <w:w w:val="105"/>
                <w:sz w:val="24"/>
                <w:szCs w:val="24"/>
              </w:rPr>
              <w:t xml:space="preserve"> </w:t>
            </w:r>
            <w:r w:rsidRPr="0086646D">
              <w:rPr>
                <w:rFonts w:ascii="Times New Roman" w:hAnsi="Times New Roman" w:cs="Times New Roman"/>
                <w:color w:val="231F20"/>
                <w:w w:val="105"/>
                <w:sz w:val="24"/>
                <w:szCs w:val="24"/>
              </w:rPr>
              <w:t>периодичности,</w:t>
            </w:r>
            <w:r w:rsidRPr="0086646D">
              <w:rPr>
                <w:rFonts w:ascii="Times New Roman" w:hAnsi="Times New Roman" w:cs="Times New Roman"/>
                <w:color w:val="231F20"/>
                <w:spacing w:val="20"/>
                <w:w w:val="105"/>
                <w:sz w:val="24"/>
                <w:szCs w:val="24"/>
              </w:rPr>
              <w:t xml:space="preserve"> </w:t>
            </w:r>
            <w:r w:rsidRPr="0086646D">
              <w:rPr>
                <w:rFonts w:ascii="Times New Roman" w:hAnsi="Times New Roman" w:cs="Times New Roman"/>
                <w:color w:val="231F20"/>
                <w:spacing w:val="-2"/>
                <w:w w:val="105"/>
                <w:sz w:val="24"/>
                <w:szCs w:val="24"/>
              </w:rPr>
              <w:t>продолжительности</w:t>
            </w:r>
            <w:r w:rsidRPr="0086646D">
              <w:rPr>
                <w:rFonts w:ascii="Times New Roman" w:hAnsi="Times New Roman" w:cs="Times New Roman"/>
                <w:sz w:val="24"/>
                <w:szCs w:val="24"/>
              </w:rPr>
              <w:t xml:space="preserve"> </w:t>
            </w:r>
            <w:r w:rsidRPr="0086646D">
              <w:rPr>
                <w:rFonts w:ascii="Times New Roman" w:hAnsi="Times New Roman" w:cs="Times New Roman"/>
                <w:color w:val="231F20"/>
                <w:w w:val="105"/>
                <w:sz w:val="24"/>
                <w:szCs w:val="24"/>
              </w:rPr>
              <w:t xml:space="preserve">и трудоемкости </w:t>
            </w:r>
            <w:r w:rsidRPr="0086646D">
              <w:rPr>
                <w:rFonts w:ascii="Times New Roman" w:hAnsi="Times New Roman" w:cs="Times New Roman"/>
                <w:color w:val="231F20"/>
                <w:spacing w:val="-2"/>
                <w:w w:val="105"/>
                <w:sz w:val="24"/>
                <w:szCs w:val="24"/>
              </w:rPr>
              <w:t>ремонта электрических сетей</w:t>
            </w:r>
          </w:p>
        </w:tc>
        <w:tc>
          <w:tcPr>
            <w:tcW w:w="1891" w:type="dxa"/>
            <w:vMerge/>
            <w:tcBorders>
              <w:left w:val="single" w:sz="4" w:space="0" w:color="auto"/>
              <w:right w:val="single" w:sz="4" w:space="0" w:color="auto"/>
            </w:tcBorders>
          </w:tcPr>
          <w:p w14:paraId="0134DF9B"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1901" w:type="dxa"/>
            <w:vMerge/>
            <w:tcBorders>
              <w:left w:val="single" w:sz="4" w:space="0" w:color="auto"/>
              <w:right w:val="single" w:sz="4" w:space="0" w:color="auto"/>
            </w:tcBorders>
          </w:tcPr>
          <w:p w14:paraId="6472EAA3"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2C9DC67C" w14:textId="77777777" w:rsidTr="0097440A">
        <w:trPr>
          <w:trHeight w:val="361"/>
        </w:trPr>
        <w:tc>
          <w:tcPr>
            <w:tcW w:w="3245" w:type="dxa"/>
            <w:vMerge/>
          </w:tcPr>
          <w:p w14:paraId="5041201F"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vAlign w:val="bottom"/>
          </w:tcPr>
          <w:p w14:paraId="6D7A131C" w14:textId="77777777" w:rsidR="0086646D" w:rsidRPr="0086646D" w:rsidRDefault="0086646D" w:rsidP="0086646D">
            <w:pPr>
              <w:widowControl w:val="0"/>
              <w:tabs>
                <w:tab w:val="left" w:pos="1778"/>
              </w:tabs>
              <w:autoSpaceDE w:val="0"/>
              <w:autoSpaceDN w:val="0"/>
              <w:spacing w:before="47"/>
              <w:rPr>
                <w:rFonts w:ascii="Times New Roman" w:hAnsi="Times New Roman" w:cs="Times New Roman"/>
                <w:color w:val="231F20"/>
                <w:w w:val="105"/>
                <w:sz w:val="24"/>
                <w:szCs w:val="24"/>
              </w:rPr>
            </w:pPr>
            <w:r w:rsidRPr="0086646D">
              <w:rPr>
                <w:rFonts w:ascii="Times New Roman" w:eastAsia="Times New Roman" w:hAnsi="Times New Roman" w:cs="Times New Roman"/>
                <w:bCs/>
                <w:sz w:val="24"/>
                <w:szCs w:val="24"/>
                <w:lang w:eastAsia="ru-RU"/>
              </w:rPr>
              <w:t>9.Нормы расхода материалов на капитальный ремонт электрических сетей</w:t>
            </w:r>
          </w:p>
        </w:tc>
        <w:tc>
          <w:tcPr>
            <w:tcW w:w="1891" w:type="dxa"/>
            <w:vMerge/>
            <w:tcBorders>
              <w:left w:val="single" w:sz="4" w:space="0" w:color="auto"/>
              <w:right w:val="single" w:sz="4" w:space="0" w:color="auto"/>
            </w:tcBorders>
          </w:tcPr>
          <w:p w14:paraId="7F3C0ECE"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1901" w:type="dxa"/>
            <w:vMerge/>
            <w:tcBorders>
              <w:left w:val="single" w:sz="4" w:space="0" w:color="auto"/>
              <w:right w:val="single" w:sz="4" w:space="0" w:color="auto"/>
            </w:tcBorders>
          </w:tcPr>
          <w:p w14:paraId="3E10FBEF"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4CA06757" w14:textId="77777777" w:rsidTr="0097440A">
        <w:trPr>
          <w:trHeight w:val="361"/>
        </w:trPr>
        <w:tc>
          <w:tcPr>
            <w:tcW w:w="3245" w:type="dxa"/>
            <w:vMerge/>
          </w:tcPr>
          <w:p w14:paraId="3BD4418A"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vAlign w:val="bottom"/>
          </w:tcPr>
          <w:p w14:paraId="58E31157"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Cs/>
                <w:sz w:val="24"/>
                <w:szCs w:val="24"/>
                <w:lang w:eastAsia="ru-RU"/>
              </w:rPr>
              <w:t>10.Эксплуатация  электрических аппаратов напряжением до 1000В. Типовая номенклатура ремонтных работ при текущем ремонте и капитальном ремонте электрических аппаратов напряжением до 1000В</w:t>
            </w:r>
          </w:p>
        </w:tc>
        <w:tc>
          <w:tcPr>
            <w:tcW w:w="1891" w:type="dxa"/>
            <w:vMerge/>
            <w:tcBorders>
              <w:left w:val="single" w:sz="4" w:space="0" w:color="auto"/>
              <w:right w:val="single" w:sz="4" w:space="0" w:color="auto"/>
            </w:tcBorders>
          </w:tcPr>
          <w:p w14:paraId="1A1D1804"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1901" w:type="dxa"/>
            <w:vMerge/>
            <w:tcBorders>
              <w:left w:val="single" w:sz="4" w:space="0" w:color="auto"/>
              <w:right w:val="single" w:sz="4" w:space="0" w:color="auto"/>
            </w:tcBorders>
          </w:tcPr>
          <w:p w14:paraId="692F0A06"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027AF5B4" w14:textId="77777777" w:rsidTr="0097440A">
        <w:trPr>
          <w:trHeight w:val="361"/>
        </w:trPr>
        <w:tc>
          <w:tcPr>
            <w:tcW w:w="3245" w:type="dxa"/>
            <w:vMerge/>
          </w:tcPr>
          <w:p w14:paraId="40A9424E"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vAlign w:val="bottom"/>
          </w:tcPr>
          <w:p w14:paraId="3861920A" w14:textId="77777777" w:rsidR="0086646D" w:rsidRPr="0086646D" w:rsidRDefault="0086646D" w:rsidP="0086646D">
            <w:pPr>
              <w:widowControl w:val="0"/>
              <w:tabs>
                <w:tab w:val="left" w:pos="1778"/>
              </w:tabs>
              <w:autoSpaceDE w:val="0"/>
              <w:autoSpaceDN w:val="0"/>
              <w:spacing w:before="41"/>
              <w:rPr>
                <w:rFonts w:ascii="Times New Roman" w:hAnsi="Times New Roman" w:cs="Times New Roman"/>
                <w:sz w:val="24"/>
                <w:szCs w:val="24"/>
              </w:rPr>
            </w:pPr>
            <w:r w:rsidRPr="0086646D">
              <w:rPr>
                <w:rFonts w:ascii="Times New Roman" w:hAnsi="Times New Roman" w:cs="Times New Roman"/>
                <w:color w:val="231F20"/>
                <w:w w:val="105"/>
                <w:sz w:val="24"/>
                <w:szCs w:val="24"/>
              </w:rPr>
              <w:t>11.Нормативы</w:t>
            </w:r>
            <w:r w:rsidRPr="0086646D">
              <w:rPr>
                <w:rFonts w:ascii="Times New Roman" w:hAnsi="Times New Roman" w:cs="Times New Roman"/>
                <w:color w:val="231F20"/>
                <w:spacing w:val="20"/>
                <w:w w:val="105"/>
                <w:sz w:val="24"/>
                <w:szCs w:val="24"/>
              </w:rPr>
              <w:t xml:space="preserve"> </w:t>
            </w:r>
            <w:r w:rsidRPr="0086646D">
              <w:rPr>
                <w:rFonts w:ascii="Times New Roman" w:hAnsi="Times New Roman" w:cs="Times New Roman"/>
                <w:color w:val="231F20"/>
                <w:w w:val="105"/>
                <w:sz w:val="24"/>
                <w:szCs w:val="24"/>
              </w:rPr>
              <w:t>периодичности,</w:t>
            </w:r>
            <w:r w:rsidRPr="0086646D">
              <w:rPr>
                <w:rFonts w:ascii="Times New Roman" w:hAnsi="Times New Roman" w:cs="Times New Roman"/>
                <w:color w:val="231F20"/>
                <w:spacing w:val="20"/>
                <w:w w:val="105"/>
                <w:sz w:val="24"/>
                <w:szCs w:val="24"/>
              </w:rPr>
              <w:t xml:space="preserve"> </w:t>
            </w:r>
            <w:r w:rsidRPr="0086646D">
              <w:rPr>
                <w:rFonts w:ascii="Times New Roman" w:hAnsi="Times New Roman" w:cs="Times New Roman"/>
                <w:color w:val="231F20"/>
                <w:spacing w:val="-2"/>
                <w:w w:val="105"/>
                <w:sz w:val="24"/>
                <w:szCs w:val="24"/>
              </w:rPr>
              <w:t>продолжительности</w:t>
            </w:r>
          </w:p>
          <w:p w14:paraId="122C4C19"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hAnsi="Times New Roman" w:cs="Times New Roman"/>
                <w:color w:val="231F20"/>
                <w:w w:val="105"/>
                <w:sz w:val="24"/>
                <w:szCs w:val="24"/>
              </w:rPr>
              <w:t xml:space="preserve">и трудоемкости </w:t>
            </w:r>
            <w:r w:rsidRPr="0086646D">
              <w:rPr>
                <w:rFonts w:ascii="Times New Roman" w:hAnsi="Times New Roman" w:cs="Times New Roman"/>
                <w:color w:val="231F20"/>
                <w:spacing w:val="-2"/>
                <w:w w:val="105"/>
                <w:sz w:val="24"/>
                <w:szCs w:val="24"/>
              </w:rPr>
              <w:t xml:space="preserve">ремонта электрических </w:t>
            </w:r>
            <w:r w:rsidRPr="0086646D">
              <w:rPr>
                <w:rFonts w:ascii="Times New Roman" w:eastAsia="Times New Roman" w:hAnsi="Times New Roman" w:cs="Times New Roman"/>
                <w:bCs/>
                <w:sz w:val="24"/>
                <w:szCs w:val="24"/>
                <w:lang w:eastAsia="ru-RU"/>
              </w:rPr>
              <w:t>аппаратов напряжением до 1000В</w:t>
            </w:r>
          </w:p>
        </w:tc>
        <w:tc>
          <w:tcPr>
            <w:tcW w:w="1891" w:type="dxa"/>
            <w:vMerge/>
            <w:tcBorders>
              <w:left w:val="single" w:sz="4" w:space="0" w:color="auto"/>
              <w:right w:val="single" w:sz="4" w:space="0" w:color="auto"/>
            </w:tcBorders>
          </w:tcPr>
          <w:p w14:paraId="487012FA"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1901" w:type="dxa"/>
            <w:vMerge/>
            <w:tcBorders>
              <w:left w:val="single" w:sz="4" w:space="0" w:color="auto"/>
              <w:right w:val="single" w:sz="4" w:space="0" w:color="auto"/>
            </w:tcBorders>
          </w:tcPr>
          <w:p w14:paraId="0E94EDFF"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192D5709" w14:textId="77777777" w:rsidTr="0097440A">
        <w:trPr>
          <w:trHeight w:val="361"/>
        </w:trPr>
        <w:tc>
          <w:tcPr>
            <w:tcW w:w="3245" w:type="dxa"/>
            <w:vMerge/>
          </w:tcPr>
          <w:p w14:paraId="4230B85B"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vAlign w:val="bottom"/>
          </w:tcPr>
          <w:p w14:paraId="621D5D37"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Cs/>
                <w:sz w:val="24"/>
                <w:szCs w:val="24"/>
                <w:lang w:eastAsia="ru-RU"/>
              </w:rPr>
              <w:t>12.Нормы расхода материалов на текущий и капитальный ремонт электрических аппаратов напряжением до 1000В</w:t>
            </w:r>
          </w:p>
        </w:tc>
        <w:tc>
          <w:tcPr>
            <w:tcW w:w="1891" w:type="dxa"/>
            <w:vMerge/>
            <w:tcBorders>
              <w:left w:val="single" w:sz="4" w:space="0" w:color="auto"/>
              <w:right w:val="single" w:sz="4" w:space="0" w:color="auto"/>
            </w:tcBorders>
          </w:tcPr>
          <w:p w14:paraId="1B8DF5E0"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1901" w:type="dxa"/>
            <w:vMerge/>
            <w:tcBorders>
              <w:left w:val="single" w:sz="4" w:space="0" w:color="auto"/>
              <w:right w:val="single" w:sz="4" w:space="0" w:color="auto"/>
            </w:tcBorders>
          </w:tcPr>
          <w:p w14:paraId="301E659F"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54293C06" w14:textId="77777777" w:rsidTr="0097440A">
        <w:trPr>
          <w:trHeight w:val="361"/>
        </w:trPr>
        <w:tc>
          <w:tcPr>
            <w:tcW w:w="3245" w:type="dxa"/>
            <w:vMerge/>
          </w:tcPr>
          <w:p w14:paraId="7B70B8AD"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vAlign w:val="bottom"/>
          </w:tcPr>
          <w:p w14:paraId="2E69BED5"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Cs/>
                <w:sz w:val="24"/>
                <w:szCs w:val="24"/>
                <w:lang w:eastAsia="ru-RU"/>
              </w:rPr>
              <w:t xml:space="preserve">13. </w:t>
            </w:r>
            <w:proofErr w:type="gramStart"/>
            <w:r w:rsidRPr="0086646D">
              <w:rPr>
                <w:rFonts w:ascii="Times New Roman" w:eastAsia="Times New Roman" w:hAnsi="Times New Roman" w:cs="Times New Roman"/>
                <w:bCs/>
                <w:sz w:val="24"/>
                <w:szCs w:val="24"/>
                <w:lang w:eastAsia="ru-RU"/>
              </w:rPr>
              <w:t>Эксплуатация  электрических</w:t>
            </w:r>
            <w:proofErr w:type="gramEnd"/>
            <w:r w:rsidRPr="0086646D">
              <w:rPr>
                <w:rFonts w:ascii="Times New Roman" w:eastAsia="Times New Roman" w:hAnsi="Times New Roman" w:cs="Times New Roman"/>
                <w:bCs/>
                <w:sz w:val="24"/>
                <w:szCs w:val="24"/>
                <w:lang w:eastAsia="ru-RU"/>
              </w:rPr>
              <w:t xml:space="preserve"> аппаратов высокого напряжения (выше 1000В). Типовая номенклатура ремонтных работ при текущем ремонте и капитальном ремонте электрических аппаратов высокого напряжения( выше1000В)</w:t>
            </w:r>
          </w:p>
        </w:tc>
        <w:tc>
          <w:tcPr>
            <w:tcW w:w="1891" w:type="dxa"/>
            <w:vMerge/>
            <w:tcBorders>
              <w:left w:val="single" w:sz="4" w:space="0" w:color="auto"/>
              <w:right w:val="single" w:sz="4" w:space="0" w:color="auto"/>
            </w:tcBorders>
          </w:tcPr>
          <w:p w14:paraId="29CAC021"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1901" w:type="dxa"/>
            <w:vMerge/>
            <w:tcBorders>
              <w:left w:val="single" w:sz="4" w:space="0" w:color="auto"/>
              <w:right w:val="single" w:sz="4" w:space="0" w:color="auto"/>
            </w:tcBorders>
          </w:tcPr>
          <w:p w14:paraId="62398827"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2AD1D870" w14:textId="77777777" w:rsidTr="0097440A">
        <w:trPr>
          <w:trHeight w:val="361"/>
        </w:trPr>
        <w:tc>
          <w:tcPr>
            <w:tcW w:w="3245" w:type="dxa"/>
            <w:vMerge/>
          </w:tcPr>
          <w:p w14:paraId="4CF095AF"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vAlign w:val="bottom"/>
          </w:tcPr>
          <w:p w14:paraId="44AB3CCE" w14:textId="77777777" w:rsidR="0086646D" w:rsidRPr="0086646D" w:rsidRDefault="0086646D" w:rsidP="0086646D">
            <w:pPr>
              <w:widowControl w:val="0"/>
              <w:tabs>
                <w:tab w:val="left" w:pos="1778"/>
              </w:tabs>
              <w:autoSpaceDE w:val="0"/>
              <w:autoSpaceDN w:val="0"/>
              <w:spacing w:before="41"/>
              <w:rPr>
                <w:rFonts w:ascii="Times New Roman" w:hAnsi="Times New Roman" w:cs="Times New Roman"/>
                <w:sz w:val="24"/>
                <w:szCs w:val="24"/>
              </w:rPr>
            </w:pPr>
            <w:r w:rsidRPr="0086646D">
              <w:rPr>
                <w:rFonts w:ascii="Times New Roman" w:hAnsi="Times New Roman" w:cs="Times New Roman"/>
                <w:color w:val="231F20"/>
                <w:w w:val="105"/>
                <w:sz w:val="24"/>
                <w:szCs w:val="24"/>
              </w:rPr>
              <w:t>14.Нормативы</w:t>
            </w:r>
            <w:r w:rsidRPr="0086646D">
              <w:rPr>
                <w:rFonts w:ascii="Times New Roman" w:hAnsi="Times New Roman" w:cs="Times New Roman"/>
                <w:color w:val="231F20"/>
                <w:spacing w:val="20"/>
                <w:w w:val="105"/>
                <w:sz w:val="24"/>
                <w:szCs w:val="24"/>
              </w:rPr>
              <w:t xml:space="preserve"> </w:t>
            </w:r>
            <w:r w:rsidRPr="0086646D">
              <w:rPr>
                <w:rFonts w:ascii="Times New Roman" w:hAnsi="Times New Roman" w:cs="Times New Roman"/>
                <w:color w:val="231F20"/>
                <w:w w:val="105"/>
                <w:sz w:val="24"/>
                <w:szCs w:val="24"/>
              </w:rPr>
              <w:t>периодичности,</w:t>
            </w:r>
            <w:r w:rsidRPr="0086646D">
              <w:rPr>
                <w:rFonts w:ascii="Times New Roman" w:hAnsi="Times New Roman" w:cs="Times New Roman"/>
                <w:color w:val="231F20"/>
                <w:spacing w:val="20"/>
                <w:w w:val="105"/>
                <w:sz w:val="24"/>
                <w:szCs w:val="24"/>
              </w:rPr>
              <w:t xml:space="preserve"> </w:t>
            </w:r>
            <w:r w:rsidRPr="0086646D">
              <w:rPr>
                <w:rFonts w:ascii="Times New Roman" w:hAnsi="Times New Roman" w:cs="Times New Roman"/>
                <w:color w:val="231F20"/>
                <w:spacing w:val="-2"/>
                <w:w w:val="105"/>
                <w:sz w:val="24"/>
                <w:szCs w:val="24"/>
              </w:rPr>
              <w:t>продолжительности</w:t>
            </w:r>
          </w:p>
          <w:p w14:paraId="784889B1"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hAnsi="Times New Roman" w:cs="Times New Roman"/>
                <w:color w:val="231F20"/>
                <w:w w:val="105"/>
                <w:sz w:val="24"/>
                <w:szCs w:val="24"/>
              </w:rPr>
              <w:t xml:space="preserve">и трудоемкости </w:t>
            </w:r>
            <w:r w:rsidRPr="0086646D">
              <w:rPr>
                <w:rFonts w:ascii="Times New Roman" w:hAnsi="Times New Roman" w:cs="Times New Roman"/>
                <w:color w:val="231F20"/>
                <w:spacing w:val="-2"/>
                <w:w w:val="105"/>
                <w:sz w:val="24"/>
                <w:szCs w:val="24"/>
              </w:rPr>
              <w:t xml:space="preserve">ремонта электрических </w:t>
            </w:r>
            <w:r w:rsidRPr="0086646D">
              <w:rPr>
                <w:rFonts w:ascii="Times New Roman" w:eastAsia="Times New Roman" w:hAnsi="Times New Roman" w:cs="Times New Roman"/>
                <w:bCs/>
                <w:sz w:val="24"/>
                <w:szCs w:val="24"/>
                <w:lang w:eastAsia="ru-RU"/>
              </w:rPr>
              <w:t>аппаратов высокого напряжения( выше1000В)</w:t>
            </w:r>
          </w:p>
        </w:tc>
        <w:tc>
          <w:tcPr>
            <w:tcW w:w="1891" w:type="dxa"/>
            <w:vMerge/>
            <w:tcBorders>
              <w:left w:val="single" w:sz="4" w:space="0" w:color="auto"/>
              <w:right w:val="single" w:sz="4" w:space="0" w:color="auto"/>
            </w:tcBorders>
          </w:tcPr>
          <w:p w14:paraId="11D749DC"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1901" w:type="dxa"/>
            <w:vMerge/>
            <w:tcBorders>
              <w:left w:val="single" w:sz="4" w:space="0" w:color="auto"/>
              <w:right w:val="single" w:sz="4" w:space="0" w:color="auto"/>
            </w:tcBorders>
          </w:tcPr>
          <w:p w14:paraId="0B392875"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322211D6" w14:textId="77777777" w:rsidTr="0097440A">
        <w:trPr>
          <w:trHeight w:val="361"/>
        </w:trPr>
        <w:tc>
          <w:tcPr>
            <w:tcW w:w="3245" w:type="dxa"/>
            <w:vMerge/>
          </w:tcPr>
          <w:p w14:paraId="4F69028D"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vAlign w:val="bottom"/>
          </w:tcPr>
          <w:p w14:paraId="0A93A81A"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Cs/>
                <w:sz w:val="24"/>
                <w:szCs w:val="24"/>
                <w:lang w:eastAsia="ru-RU"/>
              </w:rPr>
              <w:t>15.Нормы расхода материалов на текущий и капитальный ремонт электрических аппаратов высокого напряжения( выше1000В)</w:t>
            </w:r>
          </w:p>
        </w:tc>
        <w:tc>
          <w:tcPr>
            <w:tcW w:w="1891" w:type="dxa"/>
            <w:vMerge/>
            <w:tcBorders>
              <w:left w:val="single" w:sz="4" w:space="0" w:color="auto"/>
              <w:right w:val="single" w:sz="4" w:space="0" w:color="auto"/>
            </w:tcBorders>
          </w:tcPr>
          <w:p w14:paraId="5DA4AEDB"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1901" w:type="dxa"/>
            <w:vMerge/>
            <w:tcBorders>
              <w:left w:val="single" w:sz="4" w:space="0" w:color="auto"/>
              <w:right w:val="single" w:sz="4" w:space="0" w:color="auto"/>
            </w:tcBorders>
          </w:tcPr>
          <w:p w14:paraId="11D4F75B"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217DD877" w14:textId="77777777" w:rsidTr="0097440A">
        <w:trPr>
          <w:trHeight w:val="361"/>
        </w:trPr>
        <w:tc>
          <w:tcPr>
            <w:tcW w:w="3245" w:type="dxa"/>
            <w:vMerge/>
          </w:tcPr>
          <w:p w14:paraId="601305EC"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vAlign w:val="bottom"/>
          </w:tcPr>
          <w:p w14:paraId="54D71E00"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 xml:space="preserve">16. </w:t>
            </w:r>
            <w:proofErr w:type="gramStart"/>
            <w:r w:rsidRPr="0086646D">
              <w:rPr>
                <w:rFonts w:ascii="Times New Roman" w:eastAsia="Times New Roman" w:hAnsi="Times New Roman" w:cs="Times New Roman"/>
                <w:bCs/>
                <w:sz w:val="24"/>
                <w:szCs w:val="24"/>
                <w:lang w:eastAsia="ru-RU"/>
              </w:rPr>
              <w:t>Эксплуатация  силовых</w:t>
            </w:r>
            <w:proofErr w:type="gramEnd"/>
            <w:r w:rsidRPr="0086646D">
              <w:rPr>
                <w:rFonts w:ascii="Times New Roman" w:eastAsia="Times New Roman" w:hAnsi="Times New Roman" w:cs="Times New Roman"/>
                <w:bCs/>
                <w:sz w:val="24"/>
                <w:szCs w:val="24"/>
                <w:lang w:eastAsia="ru-RU"/>
              </w:rPr>
              <w:t xml:space="preserve"> трансформаторов. Типовая номенклатура ремонтных работ при текущем ремонте и капитальном ремонте силовых трансформаторов</w:t>
            </w:r>
          </w:p>
        </w:tc>
        <w:tc>
          <w:tcPr>
            <w:tcW w:w="1891" w:type="dxa"/>
            <w:vMerge/>
            <w:tcBorders>
              <w:left w:val="single" w:sz="4" w:space="0" w:color="auto"/>
              <w:right w:val="single" w:sz="4" w:space="0" w:color="auto"/>
            </w:tcBorders>
          </w:tcPr>
          <w:p w14:paraId="5BA6DC16"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1901" w:type="dxa"/>
            <w:vMerge/>
            <w:tcBorders>
              <w:left w:val="single" w:sz="4" w:space="0" w:color="auto"/>
              <w:right w:val="single" w:sz="4" w:space="0" w:color="auto"/>
            </w:tcBorders>
          </w:tcPr>
          <w:p w14:paraId="2B561C06"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5F543C6B" w14:textId="77777777" w:rsidTr="0097440A">
        <w:trPr>
          <w:trHeight w:val="361"/>
        </w:trPr>
        <w:tc>
          <w:tcPr>
            <w:tcW w:w="3245" w:type="dxa"/>
            <w:vMerge/>
          </w:tcPr>
          <w:p w14:paraId="73E60F3D"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vAlign w:val="bottom"/>
          </w:tcPr>
          <w:p w14:paraId="5BE39856" w14:textId="77777777" w:rsidR="0086646D" w:rsidRPr="0086646D" w:rsidRDefault="0086646D" w:rsidP="0086646D">
            <w:pPr>
              <w:widowControl w:val="0"/>
              <w:tabs>
                <w:tab w:val="left" w:pos="1778"/>
              </w:tabs>
              <w:autoSpaceDE w:val="0"/>
              <w:autoSpaceDN w:val="0"/>
              <w:spacing w:before="41"/>
              <w:rPr>
                <w:rFonts w:ascii="Times New Roman" w:hAnsi="Times New Roman" w:cs="Times New Roman"/>
                <w:sz w:val="24"/>
                <w:szCs w:val="24"/>
              </w:rPr>
            </w:pPr>
            <w:r w:rsidRPr="0086646D">
              <w:rPr>
                <w:rFonts w:ascii="Times New Roman" w:hAnsi="Times New Roman" w:cs="Times New Roman"/>
                <w:color w:val="231F20"/>
                <w:w w:val="105"/>
                <w:sz w:val="24"/>
                <w:szCs w:val="24"/>
              </w:rPr>
              <w:t>17.Нормативы</w:t>
            </w:r>
            <w:r w:rsidRPr="0086646D">
              <w:rPr>
                <w:rFonts w:ascii="Times New Roman" w:hAnsi="Times New Roman" w:cs="Times New Roman"/>
                <w:color w:val="231F20"/>
                <w:spacing w:val="20"/>
                <w:w w:val="105"/>
                <w:sz w:val="24"/>
                <w:szCs w:val="24"/>
              </w:rPr>
              <w:t xml:space="preserve"> </w:t>
            </w:r>
            <w:r w:rsidRPr="0086646D">
              <w:rPr>
                <w:rFonts w:ascii="Times New Roman" w:hAnsi="Times New Roman" w:cs="Times New Roman"/>
                <w:color w:val="231F20"/>
                <w:w w:val="105"/>
                <w:sz w:val="24"/>
                <w:szCs w:val="24"/>
              </w:rPr>
              <w:t>периодичности,</w:t>
            </w:r>
            <w:r w:rsidRPr="0086646D">
              <w:rPr>
                <w:rFonts w:ascii="Times New Roman" w:hAnsi="Times New Roman" w:cs="Times New Roman"/>
                <w:color w:val="231F20"/>
                <w:spacing w:val="20"/>
                <w:w w:val="105"/>
                <w:sz w:val="24"/>
                <w:szCs w:val="24"/>
              </w:rPr>
              <w:t xml:space="preserve"> </w:t>
            </w:r>
            <w:r w:rsidRPr="0086646D">
              <w:rPr>
                <w:rFonts w:ascii="Times New Roman" w:hAnsi="Times New Roman" w:cs="Times New Roman"/>
                <w:color w:val="231F20"/>
                <w:spacing w:val="-2"/>
                <w:w w:val="105"/>
                <w:sz w:val="24"/>
                <w:szCs w:val="24"/>
              </w:rPr>
              <w:t>продолжительности</w:t>
            </w:r>
          </w:p>
          <w:p w14:paraId="4557FAC7"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hAnsi="Times New Roman" w:cs="Times New Roman"/>
                <w:color w:val="231F20"/>
                <w:w w:val="105"/>
                <w:sz w:val="24"/>
                <w:szCs w:val="24"/>
              </w:rPr>
              <w:t xml:space="preserve">и трудоемкости </w:t>
            </w:r>
            <w:r w:rsidRPr="0086646D">
              <w:rPr>
                <w:rFonts w:ascii="Times New Roman" w:eastAsia="Times New Roman" w:hAnsi="Times New Roman" w:cs="Times New Roman"/>
                <w:bCs/>
                <w:sz w:val="24"/>
                <w:szCs w:val="24"/>
                <w:lang w:eastAsia="ru-RU"/>
              </w:rPr>
              <w:t>силовых трансформаторов</w:t>
            </w:r>
          </w:p>
        </w:tc>
        <w:tc>
          <w:tcPr>
            <w:tcW w:w="1891" w:type="dxa"/>
            <w:vMerge/>
            <w:tcBorders>
              <w:left w:val="single" w:sz="4" w:space="0" w:color="auto"/>
              <w:right w:val="single" w:sz="4" w:space="0" w:color="auto"/>
            </w:tcBorders>
          </w:tcPr>
          <w:p w14:paraId="5B3C6E78"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1901" w:type="dxa"/>
            <w:vMerge/>
            <w:tcBorders>
              <w:left w:val="single" w:sz="4" w:space="0" w:color="auto"/>
              <w:right w:val="single" w:sz="4" w:space="0" w:color="auto"/>
            </w:tcBorders>
          </w:tcPr>
          <w:p w14:paraId="3866EB0E"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3C06D745" w14:textId="77777777" w:rsidTr="0097440A">
        <w:trPr>
          <w:trHeight w:val="361"/>
        </w:trPr>
        <w:tc>
          <w:tcPr>
            <w:tcW w:w="3245" w:type="dxa"/>
            <w:vMerge/>
          </w:tcPr>
          <w:p w14:paraId="3D9EC7E3"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vAlign w:val="bottom"/>
          </w:tcPr>
          <w:p w14:paraId="0F672257"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18.Нормы расхода материалов на текущий и капитальный ремонт силовых трансформаторов</w:t>
            </w:r>
          </w:p>
        </w:tc>
        <w:tc>
          <w:tcPr>
            <w:tcW w:w="1891" w:type="dxa"/>
            <w:vMerge/>
            <w:tcBorders>
              <w:left w:val="single" w:sz="4" w:space="0" w:color="auto"/>
              <w:right w:val="single" w:sz="4" w:space="0" w:color="auto"/>
            </w:tcBorders>
          </w:tcPr>
          <w:p w14:paraId="029D130A"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1901" w:type="dxa"/>
            <w:vMerge/>
            <w:tcBorders>
              <w:left w:val="single" w:sz="4" w:space="0" w:color="auto"/>
              <w:right w:val="single" w:sz="4" w:space="0" w:color="auto"/>
            </w:tcBorders>
          </w:tcPr>
          <w:p w14:paraId="5EF01948"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10093970" w14:textId="77777777" w:rsidTr="0097440A">
        <w:trPr>
          <w:trHeight w:val="361"/>
        </w:trPr>
        <w:tc>
          <w:tcPr>
            <w:tcW w:w="3245" w:type="dxa"/>
            <w:vMerge/>
          </w:tcPr>
          <w:p w14:paraId="6D7D4310"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vAlign w:val="bottom"/>
          </w:tcPr>
          <w:p w14:paraId="7982A436" w14:textId="77777777" w:rsidR="0086646D" w:rsidRPr="0086646D" w:rsidRDefault="0086646D" w:rsidP="0086646D">
            <w:pPr>
              <w:widowControl w:val="0"/>
              <w:tabs>
                <w:tab w:val="left" w:pos="1722"/>
                <w:tab w:val="left" w:leader="dot" w:pos="7114"/>
              </w:tabs>
              <w:autoSpaceDE w:val="0"/>
              <w:autoSpaceDN w:val="0"/>
              <w:spacing w:before="47"/>
              <w:rPr>
                <w:rFonts w:ascii="Times New Roman" w:eastAsia="Times New Roman" w:hAnsi="Times New Roman" w:cs="Times New Roman"/>
                <w:bCs/>
                <w:sz w:val="24"/>
                <w:szCs w:val="24"/>
                <w:lang w:eastAsia="ru-RU"/>
              </w:rPr>
            </w:pPr>
            <w:r w:rsidRPr="0086646D">
              <w:rPr>
                <w:rFonts w:ascii="Times New Roman" w:hAnsi="Times New Roman" w:cs="Times New Roman"/>
                <w:sz w:val="24"/>
                <w:szCs w:val="24"/>
              </w:rPr>
              <w:t>19.</w:t>
            </w:r>
            <w:r w:rsidRPr="0086646D">
              <w:rPr>
                <w:rFonts w:ascii="Times New Roman" w:eastAsia="Times New Roman" w:hAnsi="Times New Roman" w:cs="Times New Roman"/>
                <w:bCs/>
                <w:sz w:val="24"/>
                <w:szCs w:val="24"/>
                <w:lang w:eastAsia="ru-RU"/>
              </w:rPr>
              <w:t xml:space="preserve"> Эксплуатация</w:t>
            </w:r>
            <w:r w:rsidRPr="0086646D">
              <w:rPr>
                <w:rFonts w:ascii="Times New Roman" w:hAnsi="Times New Roman" w:cs="Times New Roman"/>
                <w:sz w:val="24"/>
                <w:szCs w:val="24"/>
              </w:rPr>
              <w:t xml:space="preserve"> </w:t>
            </w:r>
            <w:hyperlink w:anchor="_TOC_250032" w:history="1">
              <w:r w:rsidRPr="0086646D">
                <w:rPr>
                  <w:rFonts w:ascii="Times New Roman" w:hAnsi="Times New Roman" w:cs="Times New Roman"/>
                  <w:color w:val="231F20"/>
                  <w:spacing w:val="-5"/>
                  <w:w w:val="105"/>
                  <w:sz w:val="24"/>
                  <w:szCs w:val="24"/>
                </w:rPr>
                <w:t xml:space="preserve"> приборов измерения и контроля.</w:t>
              </w:r>
              <w:r w:rsidRPr="0086646D">
                <w:rPr>
                  <w:rFonts w:ascii="Times New Roman" w:hAnsi="Times New Roman" w:cs="Times New Roman"/>
                  <w:color w:val="231F20"/>
                  <w:w w:val="105"/>
                  <w:sz w:val="24"/>
                  <w:szCs w:val="24"/>
                </w:rPr>
                <w:t xml:space="preserve"> Текущий</w:t>
              </w:r>
              <w:r w:rsidRPr="0086646D">
                <w:rPr>
                  <w:rFonts w:ascii="Times New Roman" w:hAnsi="Times New Roman" w:cs="Times New Roman"/>
                  <w:color w:val="231F20"/>
                  <w:spacing w:val="12"/>
                  <w:w w:val="105"/>
                  <w:sz w:val="24"/>
                  <w:szCs w:val="24"/>
                </w:rPr>
                <w:t xml:space="preserve"> </w:t>
              </w:r>
              <w:r w:rsidRPr="0086646D">
                <w:rPr>
                  <w:rFonts w:ascii="Times New Roman" w:hAnsi="Times New Roman" w:cs="Times New Roman"/>
                  <w:color w:val="231F20"/>
                  <w:spacing w:val="-2"/>
                  <w:w w:val="105"/>
                  <w:sz w:val="24"/>
                  <w:szCs w:val="24"/>
                </w:rPr>
                <w:t>ремонт</w:t>
              </w:r>
            </w:hyperlink>
            <w:r w:rsidRPr="0086646D">
              <w:rPr>
                <w:rFonts w:ascii="Times New Roman" w:hAnsi="Times New Roman" w:cs="Times New Roman"/>
                <w:color w:val="231F20"/>
                <w:spacing w:val="-5"/>
                <w:w w:val="105"/>
                <w:sz w:val="24"/>
                <w:szCs w:val="24"/>
              </w:rPr>
              <w:t xml:space="preserve"> приборов измерения и контроля</w:t>
            </w:r>
          </w:p>
        </w:tc>
        <w:tc>
          <w:tcPr>
            <w:tcW w:w="1891" w:type="dxa"/>
            <w:vMerge/>
            <w:tcBorders>
              <w:left w:val="single" w:sz="4" w:space="0" w:color="auto"/>
              <w:bottom w:val="single" w:sz="4" w:space="0" w:color="auto"/>
              <w:right w:val="single" w:sz="4" w:space="0" w:color="auto"/>
            </w:tcBorders>
          </w:tcPr>
          <w:p w14:paraId="23E29EEF"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1901" w:type="dxa"/>
            <w:vMerge/>
            <w:tcBorders>
              <w:left w:val="single" w:sz="4" w:space="0" w:color="auto"/>
              <w:bottom w:val="single" w:sz="4" w:space="0" w:color="auto"/>
              <w:right w:val="single" w:sz="4" w:space="0" w:color="auto"/>
            </w:tcBorders>
          </w:tcPr>
          <w:p w14:paraId="47F7FF48"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561AA503" w14:textId="77777777" w:rsidTr="0097440A">
        <w:trPr>
          <w:trHeight w:val="361"/>
        </w:trPr>
        <w:tc>
          <w:tcPr>
            <w:tcW w:w="3245" w:type="dxa"/>
            <w:vMerge/>
          </w:tcPr>
          <w:p w14:paraId="4CED2DB7"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vAlign w:val="bottom"/>
          </w:tcPr>
          <w:p w14:paraId="41FFAFE1" w14:textId="77777777" w:rsidR="0086646D" w:rsidRPr="0086646D" w:rsidRDefault="0086646D" w:rsidP="0086646D">
            <w:pPr>
              <w:widowControl w:val="0"/>
              <w:tabs>
                <w:tab w:val="left" w:pos="1722"/>
                <w:tab w:val="left" w:leader="dot" w:pos="7113"/>
              </w:tabs>
              <w:autoSpaceDE w:val="0"/>
              <w:autoSpaceDN w:val="0"/>
              <w:spacing w:before="41"/>
              <w:rPr>
                <w:rFonts w:ascii="Times New Roman" w:eastAsia="Times New Roman" w:hAnsi="Times New Roman" w:cs="Times New Roman"/>
                <w:bCs/>
                <w:sz w:val="24"/>
                <w:szCs w:val="24"/>
                <w:lang w:eastAsia="ru-RU"/>
              </w:rPr>
            </w:pPr>
            <w:r w:rsidRPr="0086646D">
              <w:rPr>
                <w:rFonts w:ascii="Times New Roman" w:hAnsi="Times New Roman" w:cs="Times New Roman"/>
                <w:color w:val="231F20"/>
                <w:spacing w:val="-2"/>
                <w:w w:val="105"/>
                <w:sz w:val="24"/>
                <w:szCs w:val="24"/>
              </w:rPr>
              <w:t>20.Нормы</w:t>
            </w:r>
            <w:r w:rsidRPr="0086646D">
              <w:rPr>
                <w:rFonts w:ascii="Times New Roman" w:hAnsi="Times New Roman" w:cs="Times New Roman"/>
                <w:color w:val="231F20"/>
                <w:spacing w:val="-3"/>
                <w:w w:val="105"/>
                <w:sz w:val="24"/>
                <w:szCs w:val="24"/>
              </w:rPr>
              <w:t xml:space="preserve"> </w:t>
            </w:r>
            <w:r w:rsidRPr="0086646D">
              <w:rPr>
                <w:rFonts w:ascii="Times New Roman" w:hAnsi="Times New Roman" w:cs="Times New Roman"/>
                <w:color w:val="231F20"/>
                <w:spacing w:val="-2"/>
                <w:w w:val="105"/>
                <w:sz w:val="24"/>
                <w:szCs w:val="24"/>
              </w:rPr>
              <w:t>расхода материалов на техническое обслуживание и</w:t>
            </w:r>
            <w:r w:rsidRPr="0086646D">
              <w:rPr>
                <w:rFonts w:ascii="Times New Roman" w:hAnsi="Times New Roman" w:cs="Times New Roman"/>
                <w:color w:val="231F20"/>
                <w:spacing w:val="-3"/>
                <w:w w:val="105"/>
                <w:sz w:val="24"/>
                <w:szCs w:val="24"/>
              </w:rPr>
              <w:t xml:space="preserve"> </w:t>
            </w:r>
            <w:r w:rsidRPr="0086646D">
              <w:rPr>
                <w:rFonts w:ascii="Times New Roman" w:hAnsi="Times New Roman" w:cs="Times New Roman"/>
                <w:color w:val="231F20"/>
                <w:spacing w:val="-2"/>
                <w:w w:val="105"/>
                <w:sz w:val="24"/>
                <w:szCs w:val="24"/>
              </w:rPr>
              <w:t xml:space="preserve">ремонт </w:t>
            </w:r>
            <w:r w:rsidRPr="0086646D">
              <w:rPr>
                <w:rFonts w:ascii="Times New Roman" w:hAnsi="Times New Roman" w:cs="Times New Roman"/>
                <w:color w:val="231F20"/>
                <w:spacing w:val="-5"/>
                <w:w w:val="105"/>
                <w:sz w:val="24"/>
                <w:szCs w:val="24"/>
              </w:rPr>
              <w:t>приборов измерения и контроля</w:t>
            </w:r>
          </w:p>
        </w:tc>
        <w:tc>
          <w:tcPr>
            <w:tcW w:w="1891" w:type="dxa"/>
            <w:tcBorders>
              <w:top w:val="nil"/>
              <w:left w:val="single" w:sz="4" w:space="0" w:color="auto"/>
              <w:right w:val="single" w:sz="4" w:space="0" w:color="auto"/>
            </w:tcBorders>
          </w:tcPr>
          <w:p w14:paraId="090B21E2" w14:textId="77777777" w:rsidR="0086646D" w:rsidRPr="0086646D" w:rsidRDefault="0086646D" w:rsidP="0086646D">
            <w:pPr>
              <w:jc w:val="center"/>
              <w:rPr>
                <w:rFonts w:ascii="Times New Roman" w:eastAsia="Times New Roman" w:hAnsi="Times New Roman" w:cs="Times New Roman"/>
                <w:b/>
                <w:bCs/>
                <w:sz w:val="24"/>
                <w:szCs w:val="24"/>
                <w:lang w:eastAsia="ru-RU"/>
              </w:rPr>
            </w:pPr>
          </w:p>
        </w:tc>
        <w:tc>
          <w:tcPr>
            <w:tcW w:w="1901" w:type="dxa"/>
            <w:vMerge w:val="restart"/>
            <w:tcBorders>
              <w:top w:val="nil"/>
              <w:left w:val="single" w:sz="4" w:space="0" w:color="auto"/>
              <w:right w:val="single" w:sz="4" w:space="0" w:color="auto"/>
            </w:tcBorders>
          </w:tcPr>
          <w:p w14:paraId="0B1F9819"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77EF8850" w14:textId="77777777" w:rsidTr="0097440A">
        <w:trPr>
          <w:trHeight w:val="456"/>
        </w:trPr>
        <w:tc>
          <w:tcPr>
            <w:tcW w:w="3245" w:type="dxa"/>
            <w:vMerge/>
          </w:tcPr>
          <w:p w14:paraId="57394B31"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vAlign w:val="bottom"/>
          </w:tcPr>
          <w:p w14:paraId="4C066E3E" w14:textId="77777777" w:rsidR="0086646D" w:rsidRPr="0086646D" w:rsidRDefault="0086646D" w:rsidP="0086646D">
            <w:pPr>
              <w:widowControl w:val="0"/>
              <w:tabs>
                <w:tab w:val="left" w:pos="1722"/>
                <w:tab w:val="left" w:leader="dot" w:pos="7113"/>
              </w:tabs>
              <w:autoSpaceDE w:val="0"/>
              <w:autoSpaceDN w:val="0"/>
              <w:spacing w:before="41"/>
              <w:rPr>
                <w:rFonts w:ascii="Times New Roman" w:hAnsi="Times New Roman" w:cs="Times New Roman"/>
                <w:color w:val="231F20"/>
                <w:spacing w:val="-2"/>
                <w:w w:val="105"/>
                <w:sz w:val="24"/>
                <w:szCs w:val="24"/>
              </w:rPr>
            </w:pPr>
            <w:r w:rsidRPr="0086646D">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891" w:type="dxa"/>
            <w:tcBorders>
              <w:left w:val="single" w:sz="4" w:space="0" w:color="auto"/>
              <w:bottom w:val="single" w:sz="4" w:space="0" w:color="auto"/>
              <w:right w:val="single" w:sz="4" w:space="0" w:color="auto"/>
            </w:tcBorders>
          </w:tcPr>
          <w:p w14:paraId="2DC01964"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38/38</w:t>
            </w:r>
          </w:p>
        </w:tc>
        <w:tc>
          <w:tcPr>
            <w:tcW w:w="1901" w:type="dxa"/>
            <w:vMerge/>
            <w:tcBorders>
              <w:left w:val="single" w:sz="4" w:space="0" w:color="auto"/>
              <w:right w:val="single" w:sz="4" w:space="0" w:color="auto"/>
            </w:tcBorders>
          </w:tcPr>
          <w:p w14:paraId="3D9AD524"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29D5923D" w14:textId="77777777" w:rsidTr="0097440A">
        <w:trPr>
          <w:trHeight w:val="361"/>
        </w:trPr>
        <w:tc>
          <w:tcPr>
            <w:tcW w:w="3245" w:type="dxa"/>
            <w:vMerge/>
          </w:tcPr>
          <w:p w14:paraId="3B4D54C8"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20BA4FE7" w14:textId="77777777" w:rsidR="0086646D" w:rsidRPr="0086646D" w:rsidRDefault="0086646D" w:rsidP="0086646D">
            <w:pPr>
              <w:widowControl w:val="0"/>
              <w:tabs>
                <w:tab w:val="left" w:pos="1722"/>
                <w:tab w:val="left" w:leader="dot" w:pos="7113"/>
              </w:tabs>
              <w:autoSpaceDE w:val="0"/>
              <w:autoSpaceDN w:val="0"/>
              <w:spacing w:before="41"/>
              <w:rPr>
                <w:rFonts w:ascii="Times New Roman" w:hAnsi="Times New Roman" w:cs="Times New Roman"/>
                <w:color w:val="231F20"/>
                <w:spacing w:val="-2"/>
                <w:w w:val="105"/>
                <w:sz w:val="24"/>
                <w:szCs w:val="24"/>
              </w:rPr>
            </w:pPr>
            <w:r w:rsidRPr="0086646D">
              <w:rPr>
                <w:rFonts w:ascii="Times New Roman" w:hAnsi="Times New Roman" w:cs="Times New Roman"/>
                <w:b/>
                <w:sz w:val="24"/>
                <w:szCs w:val="24"/>
              </w:rPr>
              <w:t>Практическое занятие 1.</w:t>
            </w:r>
            <w:r w:rsidRPr="0086646D">
              <w:rPr>
                <w:rFonts w:ascii="Times New Roman" w:hAnsi="Times New Roman" w:cs="Times New Roman"/>
                <w:sz w:val="24"/>
                <w:szCs w:val="24"/>
              </w:rPr>
              <w:t xml:space="preserve"> </w:t>
            </w:r>
            <w:r w:rsidRPr="0086646D">
              <w:rPr>
                <w:rFonts w:ascii="Times New Roman" w:eastAsia="Calibri" w:hAnsi="Times New Roman" w:cs="Times New Roman"/>
                <w:bCs/>
                <w:sz w:val="24"/>
                <w:szCs w:val="24"/>
              </w:rPr>
              <w:t>Составление графика ППР электрических машин</w:t>
            </w:r>
          </w:p>
        </w:tc>
        <w:tc>
          <w:tcPr>
            <w:tcW w:w="1891" w:type="dxa"/>
            <w:tcBorders>
              <w:top w:val="single" w:sz="4" w:space="0" w:color="auto"/>
              <w:left w:val="single" w:sz="4" w:space="0" w:color="auto"/>
              <w:bottom w:val="single" w:sz="4" w:space="0" w:color="auto"/>
              <w:right w:val="single" w:sz="4" w:space="0" w:color="auto"/>
            </w:tcBorders>
          </w:tcPr>
          <w:p w14:paraId="26982331"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4</w:t>
            </w:r>
          </w:p>
        </w:tc>
        <w:tc>
          <w:tcPr>
            <w:tcW w:w="1901" w:type="dxa"/>
            <w:vMerge/>
            <w:tcBorders>
              <w:left w:val="single" w:sz="4" w:space="0" w:color="auto"/>
              <w:right w:val="single" w:sz="4" w:space="0" w:color="auto"/>
            </w:tcBorders>
          </w:tcPr>
          <w:p w14:paraId="358AD336"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79127F05" w14:textId="77777777" w:rsidTr="0097440A">
        <w:trPr>
          <w:trHeight w:val="361"/>
        </w:trPr>
        <w:tc>
          <w:tcPr>
            <w:tcW w:w="3245" w:type="dxa"/>
            <w:vMerge w:val="restart"/>
            <w:tcBorders>
              <w:top w:val="nil"/>
            </w:tcBorders>
          </w:tcPr>
          <w:p w14:paraId="0157FCEA" w14:textId="77777777" w:rsidR="0086646D" w:rsidRPr="0086646D" w:rsidRDefault="0086646D" w:rsidP="0086646D">
            <w:pPr>
              <w:rPr>
                <w:rFonts w:ascii="Times New Roman" w:hAnsi="Times New Roman" w:cs="Times New Roman"/>
                <w:b/>
                <w:bCs/>
                <w:sz w:val="24"/>
                <w:szCs w:val="24"/>
              </w:rPr>
            </w:pPr>
          </w:p>
          <w:p w14:paraId="278E4CD0" w14:textId="77777777" w:rsidR="0086646D" w:rsidRPr="0086646D" w:rsidRDefault="0086646D" w:rsidP="0086646D">
            <w:pPr>
              <w:rPr>
                <w:rFonts w:ascii="Times New Roman" w:hAnsi="Times New Roman" w:cs="Times New Roman"/>
                <w:b/>
                <w:bCs/>
                <w:sz w:val="24"/>
                <w:szCs w:val="24"/>
              </w:rPr>
            </w:pPr>
          </w:p>
          <w:p w14:paraId="19259D0F" w14:textId="77777777" w:rsidR="0086646D" w:rsidRPr="0086646D" w:rsidRDefault="0086646D" w:rsidP="0086646D">
            <w:pPr>
              <w:rPr>
                <w:rFonts w:ascii="Times New Roman" w:hAnsi="Times New Roman" w:cs="Times New Roman"/>
                <w:b/>
                <w:bCs/>
                <w:sz w:val="24"/>
                <w:szCs w:val="24"/>
              </w:rPr>
            </w:pPr>
          </w:p>
          <w:p w14:paraId="53071117" w14:textId="77777777" w:rsidR="0086646D" w:rsidRPr="0086646D" w:rsidRDefault="0086646D" w:rsidP="0086646D">
            <w:pPr>
              <w:rPr>
                <w:rFonts w:ascii="Times New Roman" w:hAnsi="Times New Roman" w:cs="Times New Roman"/>
                <w:b/>
                <w:bCs/>
                <w:sz w:val="24"/>
                <w:szCs w:val="24"/>
              </w:rPr>
            </w:pPr>
          </w:p>
          <w:p w14:paraId="5127903C" w14:textId="77777777" w:rsidR="0086646D" w:rsidRPr="0086646D" w:rsidRDefault="0086646D" w:rsidP="0086646D">
            <w:pPr>
              <w:rPr>
                <w:rFonts w:ascii="Times New Roman" w:hAnsi="Times New Roman" w:cs="Times New Roman"/>
                <w:b/>
                <w:bCs/>
                <w:sz w:val="24"/>
                <w:szCs w:val="24"/>
              </w:rPr>
            </w:pPr>
          </w:p>
          <w:p w14:paraId="75D52D1A" w14:textId="77777777" w:rsidR="0086646D" w:rsidRPr="0086646D" w:rsidRDefault="0086646D" w:rsidP="0086646D">
            <w:pPr>
              <w:rPr>
                <w:rFonts w:ascii="Times New Roman" w:hAnsi="Times New Roman" w:cs="Times New Roman"/>
                <w:b/>
                <w:bCs/>
                <w:sz w:val="24"/>
                <w:szCs w:val="24"/>
              </w:rPr>
            </w:pPr>
          </w:p>
          <w:p w14:paraId="0E304073"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6C2534F2" w14:textId="77777777" w:rsidR="0086646D" w:rsidRPr="0086646D" w:rsidRDefault="0086646D" w:rsidP="0086646D">
            <w:pPr>
              <w:widowControl w:val="0"/>
              <w:tabs>
                <w:tab w:val="left" w:pos="1722"/>
                <w:tab w:val="left" w:leader="dot" w:pos="7113"/>
              </w:tabs>
              <w:autoSpaceDE w:val="0"/>
              <w:autoSpaceDN w:val="0"/>
              <w:spacing w:before="41"/>
              <w:rPr>
                <w:rFonts w:ascii="Times New Roman" w:hAnsi="Times New Roman" w:cs="Times New Roman"/>
                <w:b/>
                <w:sz w:val="24"/>
                <w:szCs w:val="24"/>
              </w:rPr>
            </w:pPr>
            <w:r w:rsidRPr="0086646D">
              <w:rPr>
                <w:rFonts w:ascii="Times New Roman" w:hAnsi="Times New Roman" w:cs="Times New Roman"/>
                <w:b/>
                <w:sz w:val="24"/>
                <w:szCs w:val="24"/>
              </w:rPr>
              <w:t>Практическое занятие 2.</w:t>
            </w:r>
            <w:r w:rsidRPr="0086646D">
              <w:rPr>
                <w:rFonts w:ascii="Times New Roman" w:hAnsi="Times New Roman" w:cs="Times New Roman"/>
                <w:sz w:val="24"/>
                <w:szCs w:val="24"/>
              </w:rPr>
              <w:t xml:space="preserve"> </w:t>
            </w:r>
            <w:r w:rsidRPr="0086646D">
              <w:rPr>
                <w:rFonts w:ascii="Times New Roman" w:eastAsia="Calibri" w:hAnsi="Times New Roman" w:cs="Times New Roman"/>
                <w:bCs/>
                <w:sz w:val="24"/>
                <w:szCs w:val="24"/>
              </w:rPr>
              <w:t xml:space="preserve">Составление графика ППР </w:t>
            </w:r>
            <w:r w:rsidRPr="0086646D">
              <w:rPr>
                <w:rFonts w:ascii="Times New Roman" w:eastAsia="Times New Roman" w:hAnsi="Times New Roman" w:cs="Times New Roman"/>
                <w:bCs/>
                <w:sz w:val="24"/>
                <w:szCs w:val="24"/>
                <w:lang w:eastAsia="ru-RU"/>
              </w:rPr>
              <w:t>электрических сетей</w:t>
            </w:r>
          </w:p>
        </w:tc>
        <w:tc>
          <w:tcPr>
            <w:tcW w:w="1891" w:type="dxa"/>
            <w:tcBorders>
              <w:top w:val="single" w:sz="4" w:space="0" w:color="auto"/>
              <w:left w:val="single" w:sz="4" w:space="0" w:color="auto"/>
              <w:bottom w:val="single" w:sz="4" w:space="0" w:color="auto"/>
              <w:right w:val="single" w:sz="4" w:space="0" w:color="auto"/>
            </w:tcBorders>
          </w:tcPr>
          <w:p w14:paraId="6A6D1874"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2</w:t>
            </w:r>
          </w:p>
        </w:tc>
        <w:tc>
          <w:tcPr>
            <w:tcW w:w="1901" w:type="dxa"/>
            <w:vMerge/>
            <w:tcBorders>
              <w:left w:val="single" w:sz="4" w:space="0" w:color="auto"/>
              <w:right w:val="single" w:sz="4" w:space="0" w:color="auto"/>
            </w:tcBorders>
          </w:tcPr>
          <w:p w14:paraId="765013BF"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6036CBED" w14:textId="77777777" w:rsidTr="0097440A">
        <w:trPr>
          <w:trHeight w:val="361"/>
        </w:trPr>
        <w:tc>
          <w:tcPr>
            <w:tcW w:w="3245" w:type="dxa"/>
            <w:vMerge/>
            <w:tcBorders>
              <w:top w:val="nil"/>
            </w:tcBorders>
          </w:tcPr>
          <w:p w14:paraId="559FCDBD"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6EA4AD4A" w14:textId="77777777" w:rsidR="0086646D" w:rsidRPr="0086646D" w:rsidRDefault="0086646D" w:rsidP="0086646D">
            <w:pPr>
              <w:widowControl w:val="0"/>
              <w:tabs>
                <w:tab w:val="left" w:pos="1722"/>
                <w:tab w:val="left" w:leader="dot" w:pos="7113"/>
              </w:tabs>
              <w:autoSpaceDE w:val="0"/>
              <w:autoSpaceDN w:val="0"/>
              <w:spacing w:before="41"/>
              <w:rPr>
                <w:rFonts w:ascii="Times New Roman" w:hAnsi="Times New Roman" w:cs="Times New Roman"/>
                <w:b/>
                <w:sz w:val="24"/>
                <w:szCs w:val="24"/>
              </w:rPr>
            </w:pPr>
            <w:r w:rsidRPr="0086646D">
              <w:rPr>
                <w:rFonts w:ascii="Times New Roman" w:hAnsi="Times New Roman" w:cs="Times New Roman"/>
                <w:b/>
                <w:sz w:val="24"/>
                <w:szCs w:val="24"/>
              </w:rPr>
              <w:t>Практическое занятие 3.</w:t>
            </w:r>
            <w:r w:rsidRPr="0086646D">
              <w:rPr>
                <w:rFonts w:ascii="Times New Roman" w:hAnsi="Times New Roman" w:cs="Times New Roman"/>
                <w:sz w:val="24"/>
                <w:szCs w:val="24"/>
              </w:rPr>
              <w:t xml:space="preserve"> </w:t>
            </w:r>
            <w:r w:rsidRPr="0086646D">
              <w:rPr>
                <w:rFonts w:ascii="Times New Roman" w:eastAsia="Calibri" w:hAnsi="Times New Roman" w:cs="Times New Roman"/>
                <w:bCs/>
                <w:sz w:val="24"/>
                <w:szCs w:val="24"/>
              </w:rPr>
              <w:t xml:space="preserve">Составление графика ППР </w:t>
            </w:r>
            <w:r w:rsidRPr="0086646D">
              <w:rPr>
                <w:rFonts w:ascii="Times New Roman" w:eastAsia="Times New Roman" w:hAnsi="Times New Roman" w:cs="Times New Roman"/>
                <w:bCs/>
                <w:sz w:val="24"/>
                <w:szCs w:val="24"/>
                <w:lang w:eastAsia="ru-RU"/>
              </w:rPr>
              <w:t>электрических аппаратов напряжением до 1000В</w:t>
            </w:r>
          </w:p>
        </w:tc>
        <w:tc>
          <w:tcPr>
            <w:tcW w:w="1891" w:type="dxa"/>
            <w:tcBorders>
              <w:top w:val="single" w:sz="4" w:space="0" w:color="auto"/>
              <w:left w:val="single" w:sz="4" w:space="0" w:color="auto"/>
              <w:bottom w:val="single" w:sz="4" w:space="0" w:color="auto"/>
              <w:right w:val="single" w:sz="4" w:space="0" w:color="auto"/>
            </w:tcBorders>
          </w:tcPr>
          <w:p w14:paraId="3E98E3B9"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2</w:t>
            </w:r>
          </w:p>
        </w:tc>
        <w:tc>
          <w:tcPr>
            <w:tcW w:w="1901" w:type="dxa"/>
            <w:vMerge/>
            <w:tcBorders>
              <w:left w:val="single" w:sz="4" w:space="0" w:color="auto"/>
              <w:right w:val="single" w:sz="4" w:space="0" w:color="auto"/>
            </w:tcBorders>
          </w:tcPr>
          <w:p w14:paraId="0A650328"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54A1B535" w14:textId="77777777" w:rsidTr="0097440A">
        <w:trPr>
          <w:trHeight w:val="361"/>
        </w:trPr>
        <w:tc>
          <w:tcPr>
            <w:tcW w:w="3245" w:type="dxa"/>
            <w:vMerge/>
            <w:tcBorders>
              <w:top w:val="nil"/>
            </w:tcBorders>
          </w:tcPr>
          <w:p w14:paraId="313A3E5B"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2276FB2F" w14:textId="77777777" w:rsidR="0086646D" w:rsidRPr="0086646D" w:rsidRDefault="0086646D" w:rsidP="0086646D">
            <w:pPr>
              <w:widowControl w:val="0"/>
              <w:tabs>
                <w:tab w:val="left" w:pos="1722"/>
                <w:tab w:val="left" w:leader="dot" w:pos="7113"/>
              </w:tabs>
              <w:autoSpaceDE w:val="0"/>
              <w:autoSpaceDN w:val="0"/>
              <w:spacing w:before="41"/>
              <w:rPr>
                <w:rFonts w:ascii="Times New Roman" w:hAnsi="Times New Roman" w:cs="Times New Roman"/>
                <w:b/>
                <w:sz w:val="24"/>
                <w:szCs w:val="24"/>
              </w:rPr>
            </w:pPr>
            <w:r w:rsidRPr="0086646D">
              <w:rPr>
                <w:rFonts w:ascii="Times New Roman" w:hAnsi="Times New Roman" w:cs="Times New Roman"/>
                <w:b/>
                <w:sz w:val="24"/>
                <w:szCs w:val="24"/>
              </w:rPr>
              <w:t>Практическое занятие 4.</w:t>
            </w:r>
            <w:r w:rsidRPr="0086646D">
              <w:rPr>
                <w:rFonts w:ascii="Times New Roman" w:hAnsi="Times New Roman" w:cs="Times New Roman"/>
                <w:sz w:val="24"/>
                <w:szCs w:val="24"/>
              </w:rPr>
              <w:t xml:space="preserve"> </w:t>
            </w:r>
            <w:r w:rsidRPr="0086646D">
              <w:rPr>
                <w:rFonts w:ascii="Times New Roman" w:eastAsia="Calibri" w:hAnsi="Times New Roman" w:cs="Times New Roman"/>
                <w:bCs/>
                <w:sz w:val="24"/>
                <w:szCs w:val="24"/>
              </w:rPr>
              <w:t xml:space="preserve">Составление графика ППР </w:t>
            </w:r>
            <w:r w:rsidRPr="0086646D">
              <w:rPr>
                <w:rFonts w:ascii="Times New Roman" w:eastAsia="Times New Roman" w:hAnsi="Times New Roman" w:cs="Times New Roman"/>
                <w:bCs/>
                <w:sz w:val="24"/>
                <w:szCs w:val="24"/>
                <w:lang w:eastAsia="ru-RU"/>
              </w:rPr>
              <w:t>электрических аппаратов высокого напряжения( выше1000В)</w:t>
            </w:r>
          </w:p>
        </w:tc>
        <w:tc>
          <w:tcPr>
            <w:tcW w:w="1891" w:type="dxa"/>
            <w:tcBorders>
              <w:top w:val="single" w:sz="4" w:space="0" w:color="auto"/>
              <w:left w:val="single" w:sz="4" w:space="0" w:color="auto"/>
              <w:bottom w:val="single" w:sz="4" w:space="0" w:color="auto"/>
              <w:right w:val="single" w:sz="4" w:space="0" w:color="auto"/>
            </w:tcBorders>
          </w:tcPr>
          <w:p w14:paraId="498EF08C"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2</w:t>
            </w:r>
          </w:p>
        </w:tc>
        <w:tc>
          <w:tcPr>
            <w:tcW w:w="1901" w:type="dxa"/>
            <w:vMerge/>
            <w:tcBorders>
              <w:left w:val="single" w:sz="4" w:space="0" w:color="auto"/>
              <w:right w:val="single" w:sz="4" w:space="0" w:color="auto"/>
            </w:tcBorders>
          </w:tcPr>
          <w:p w14:paraId="0BAF06BA"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13EB31F9" w14:textId="77777777" w:rsidTr="0097440A">
        <w:trPr>
          <w:trHeight w:val="361"/>
        </w:trPr>
        <w:tc>
          <w:tcPr>
            <w:tcW w:w="3245" w:type="dxa"/>
            <w:vMerge/>
            <w:tcBorders>
              <w:top w:val="nil"/>
            </w:tcBorders>
          </w:tcPr>
          <w:p w14:paraId="5AB18F77"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68D9A092" w14:textId="77777777" w:rsidR="0086646D" w:rsidRPr="0086646D" w:rsidRDefault="0086646D" w:rsidP="0086646D">
            <w:pPr>
              <w:widowControl w:val="0"/>
              <w:tabs>
                <w:tab w:val="left" w:pos="1722"/>
                <w:tab w:val="left" w:leader="dot" w:pos="7113"/>
              </w:tabs>
              <w:autoSpaceDE w:val="0"/>
              <w:autoSpaceDN w:val="0"/>
              <w:spacing w:before="41"/>
              <w:rPr>
                <w:rFonts w:ascii="Times New Roman" w:hAnsi="Times New Roman" w:cs="Times New Roman"/>
                <w:b/>
                <w:sz w:val="24"/>
                <w:szCs w:val="24"/>
              </w:rPr>
            </w:pPr>
            <w:r w:rsidRPr="0086646D">
              <w:rPr>
                <w:rFonts w:ascii="Times New Roman" w:hAnsi="Times New Roman" w:cs="Times New Roman"/>
                <w:b/>
                <w:sz w:val="24"/>
                <w:szCs w:val="24"/>
              </w:rPr>
              <w:t>Практическое занятие 5.</w:t>
            </w:r>
            <w:r w:rsidRPr="0086646D">
              <w:rPr>
                <w:rFonts w:ascii="Times New Roman" w:hAnsi="Times New Roman" w:cs="Times New Roman"/>
                <w:sz w:val="24"/>
                <w:szCs w:val="24"/>
              </w:rPr>
              <w:t xml:space="preserve"> </w:t>
            </w:r>
            <w:r w:rsidRPr="0086646D">
              <w:rPr>
                <w:rFonts w:ascii="Times New Roman" w:eastAsia="Calibri" w:hAnsi="Times New Roman" w:cs="Times New Roman"/>
                <w:bCs/>
                <w:sz w:val="24"/>
                <w:szCs w:val="24"/>
              </w:rPr>
              <w:t xml:space="preserve">Составление графика ППР </w:t>
            </w:r>
            <w:r w:rsidRPr="0086646D">
              <w:rPr>
                <w:rFonts w:ascii="Times New Roman" w:eastAsia="Times New Roman" w:hAnsi="Times New Roman" w:cs="Times New Roman"/>
                <w:bCs/>
                <w:sz w:val="24"/>
                <w:szCs w:val="24"/>
                <w:lang w:eastAsia="ru-RU"/>
              </w:rPr>
              <w:t>силовых трансформаторов</w:t>
            </w:r>
          </w:p>
        </w:tc>
        <w:tc>
          <w:tcPr>
            <w:tcW w:w="1891" w:type="dxa"/>
            <w:tcBorders>
              <w:top w:val="single" w:sz="4" w:space="0" w:color="auto"/>
              <w:left w:val="single" w:sz="4" w:space="0" w:color="auto"/>
              <w:bottom w:val="single" w:sz="4" w:space="0" w:color="auto"/>
              <w:right w:val="single" w:sz="4" w:space="0" w:color="auto"/>
            </w:tcBorders>
          </w:tcPr>
          <w:p w14:paraId="7FF1E0CB"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2</w:t>
            </w:r>
          </w:p>
        </w:tc>
        <w:tc>
          <w:tcPr>
            <w:tcW w:w="1901" w:type="dxa"/>
            <w:vMerge/>
            <w:tcBorders>
              <w:left w:val="single" w:sz="4" w:space="0" w:color="auto"/>
              <w:right w:val="single" w:sz="4" w:space="0" w:color="auto"/>
            </w:tcBorders>
          </w:tcPr>
          <w:p w14:paraId="7D49D131"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6DB00810" w14:textId="77777777" w:rsidTr="0097440A">
        <w:trPr>
          <w:trHeight w:val="361"/>
        </w:trPr>
        <w:tc>
          <w:tcPr>
            <w:tcW w:w="3245" w:type="dxa"/>
            <w:vMerge/>
            <w:tcBorders>
              <w:top w:val="nil"/>
            </w:tcBorders>
          </w:tcPr>
          <w:p w14:paraId="40E8E9F6"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4264474D" w14:textId="77777777" w:rsidR="0086646D" w:rsidRPr="0086646D" w:rsidRDefault="0086646D" w:rsidP="0086646D">
            <w:pPr>
              <w:widowControl w:val="0"/>
              <w:tabs>
                <w:tab w:val="left" w:pos="1722"/>
                <w:tab w:val="left" w:leader="dot" w:pos="7113"/>
              </w:tabs>
              <w:autoSpaceDE w:val="0"/>
              <w:autoSpaceDN w:val="0"/>
              <w:spacing w:before="41"/>
              <w:rPr>
                <w:rFonts w:ascii="Times New Roman" w:hAnsi="Times New Roman" w:cs="Times New Roman"/>
                <w:b/>
                <w:sz w:val="24"/>
                <w:szCs w:val="24"/>
              </w:rPr>
            </w:pPr>
            <w:r w:rsidRPr="0086646D">
              <w:rPr>
                <w:rFonts w:ascii="Times New Roman" w:hAnsi="Times New Roman" w:cs="Times New Roman"/>
                <w:b/>
                <w:sz w:val="24"/>
                <w:szCs w:val="24"/>
              </w:rPr>
              <w:t>Практическое занятие 6.</w:t>
            </w:r>
            <w:r w:rsidRPr="0086646D">
              <w:rPr>
                <w:rFonts w:ascii="Times New Roman" w:hAnsi="Times New Roman" w:cs="Times New Roman"/>
                <w:sz w:val="24"/>
                <w:szCs w:val="24"/>
              </w:rPr>
              <w:t xml:space="preserve"> </w:t>
            </w:r>
            <w:r w:rsidRPr="0086646D">
              <w:rPr>
                <w:rFonts w:ascii="Times New Roman" w:eastAsia="Calibri" w:hAnsi="Times New Roman" w:cs="Times New Roman"/>
                <w:bCs/>
                <w:sz w:val="24"/>
                <w:szCs w:val="24"/>
              </w:rPr>
              <w:t xml:space="preserve">Составление графика </w:t>
            </w:r>
            <w:r w:rsidRPr="0086646D">
              <w:rPr>
                <w:rFonts w:ascii="Times New Roman" w:hAnsi="Times New Roman" w:cs="Times New Roman"/>
                <w:color w:val="231F20"/>
                <w:spacing w:val="-5"/>
                <w:w w:val="105"/>
                <w:sz w:val="24"/>
                <w:szCs w:val="24"/>
              </w:rPr>
              <w:t>приборов измерения и контроля</w:t>
            </w:r>
          </w:p>
        </w:tc>
        <w:tc>
          <w:tcPr>
            <w:tcW w:w="1891" w:type="dxa"/>
            <w:tcBorders>
              <w:top w:val="single" w:sz="4" w:space="0" w:color="auto"/>
              <w:left w:val="single" w:sz="4" w:space="0" w:color="auto"/>
              <w:bottom w:val="single" w:sz="4" w:space="0" w:color="auto"/>
              <w:right w:val="single" w:sz="4" w:space="0" w:color="auto"/>
            </w:tcBorders>
          </w:tcPr>
          <w:p w14:paraId="1C103303"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2</w:t>
            </w:r>
          </w:p>
        </w:tc>
        <w:tc>
          <w:tcPr>
            <w:tcW w:w="1901" w:type="dxa"/>
            <w:vMerge/>
            <w:tcBorders>
              <w:left w:val="single" w:sz="4" w:space="0" w:color="auto"/>
              <w:right w:val="single" w:sz="4" w:space="0" w:color="auto"/>
            </w:tcBorders>
          </w:tcPr>
          <w:p w14:paraId="3481ABFE"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49240829" w14:textId="77777777" w:rsidTr="0097440A">
        <w:trPr>
          <w:trHeight w:val="361"/>
        </w:trPr>
        <w:tc>
          <w:tcPr>
            <w:tcW w:w="3245" w:type="dxa"/>
            <w:vMerge/>
            <w:tcBorders>
              <w:top w:val="nil"/>
            </w:tcBorders>
          </w:tcPr>
          <w:p w14:paraId="15323105"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418F532D" w14:textId="77777777" w:rsidR="0086646D" w:rsidRPr="0086646D" w:rsidRDefault="0086646D" w:rsidP="0086646D">
            <w:pPr>
              <w:widowControl w:val="0"/>
              <w:tabs>
                <w:tab w:val="left" w:pos="1722"/>
                <w:tab w:val="left" w:leader="dot" w:pos="7113"/>
              </w:tabs>
              <w:autoSpaceDE w:val="0"/>
              <w:autoSpaceDN w:val="0"/>
              <w:spacing w:before="41"/>
              <w:rPr>
                <w:rFonts w:ascii="Times New Roman" w:hAnsi="Times New Roman" w:cs="Times New Roman"/>
                <w:color w:val="231F20"/>
                <w:spacing w:val="-2"/>
                <w:w w:val="105"/>
                <w:sz w:val="24"/>
                <w:szCs w:val="24"/>
              </w:rPr>
            </w:pPr>
            <w:r w:rsidRPr="0086646D">
              <w:rPr>
                <w:rFonts w:ascii="Times New Roman" w:hAnsi="Times New Roman" w:cs="Times New Roman"/>
                <w:b/>
                <w:sz w:val="24"/>
                <w:szCs w:val="24"/>
              </w:rPr>
              <w:t>Практическое занятие 7.</w:t>
            </w:r>
            <w:r w:rsidRPr="0086646D">
              <w:rPr>
                <w:rFonts w:ascii="Times New Roman" w:hAnsi="Times New Roman" w:cs="Times New Roman"/>
                <w:sz w:val="24"/>
                <w:szCs w:val="24"/>
              </w:rPr>
              <w:t xml:space="preserve"> </w:t>
            </w:r>
            <w:r w:rsidRPr="0086646D">
              <w:rPr>
                <w:rFonts w:ascii="Times New Roman" w:eastAsia="Calibri" w:hAnsi="Times New Roman" w:cs="Times New Roman"/>
                <w:bCs/>
                <w:sz w:val="24"/>
                <w:szCs w:val="24"/>
              </w:rPr>
              <w:t>Расчет трудоемкости технического обслуживания электрических машин</w:t>
            </w:r>
          </w:p>
        </w:tc>
        <w:tc>
          <w:tcPr>
            <w:tcW w:w="1891" w:type="dxa"/>
            <w:tcBorders>
              <w:top w:val="single" w:sz="4" w:space="0" w:color="auto"/>
              <w:left w:val="single" w:sz="4" w:space="0" w:color="auto"/>
              <w:bottom w:val="single" w:sz="4" w:space="0" w:color="auto"/>
              <w:right w:val="single" w:sz="4" w:space="0" w:color="auto"/>
            </w:tcBorders>
          </w:tcPr>
          <w:p w14:paraId="3276AE54"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2</w:t>
            </w:r>
          </w:p>
        </w:tc>
        <w:tc>
          <w:tcPr>
            <w:tcW w:w="1901" w:type="dxa"/>
            <w:vMerge/>
            <w:tcBorders>
              <w:left w:val="single" w:sz="4" w:space="0" w:color="auto"/>
              <w:right w:val="single" w:sz="4" w:space="0" w:color="auto"/>
            </w:tcBorders>
          </w:tcPr>
          <w:p w14:paraId="0E0AA336"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71E6B0A4" w14:textId="77777777" w:rsidTr="0097440A">
        <w:trPr>
          <w:trHeight w:val="361"/>
        </w:trPr>
        <w:tc>
          <w:tcPr>
            <w:tcW w:w="3245" w:type="dxa"/>
            <w:vMerge/>
            <w:tcBorders>
              <w:top w:val="nil"/>
            </w:tcBorders>
          </w:tcPr>
          <w:p w14:paraId="0659F9EB"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44D56ADC" w14:textId="77777777" w:rsidR="0086646D" w:rsidRPr="0086646D" w:rsidRDefault="0086646D" w:rsidP="0086646D">
            <w:pPr>
              <w:widowControl w:val="0"/>
              <w:tabs>
                <w:tab w:val="left" w:pos="1722"/>
                <w:tab w:val="left" w:leader="dot" w:pos="7113"/>
              </w:tabs>
              <w:autoSpaceDE w:val="0"/>
              <w:autoSpaceDN w:val="0"/>
              <w:spacing w:before="41"/>
              <w:rPr>
                <w:rFonts w:ascii="Times New Roman" w:hAnsi="Times New Roman" w:cs="Times New Roman"/>
                <w:b/>
                <w:sz w:val="24"/>
                <w:szCs w:val="24"/>
              </w:rPr>
            </w:pPr>
            <w:r w:rsidRPr="0086646D">
              <w:rPr>
                <w:rFonts w:ascii="Times New Roman" w:hAnsi="Times New Roman" w:cs="Times New Roman"/>
                <w:b/>
                <w:sz w:val="24"/>
                <w:szCs w:val="24"/>
              </w:rPr>
              <w:t>Практическое занятие 8.</w:t>
            </w:r>
            <w:r w:rsidRPr="0086646D">
              <w:rPr>
                <w:rFonts w:ascii="Times New Roman" w:hAnsi="Times New Roman" w:cs="Times New Roman"/>
                <w:sz w:val="24"/>
                <w:szCs w:val="24"/>
              </w:rPr>
              <w:t xml:space="preserve"> </w:t>
            </w:r>
            <w:r w:rsidRPr="0086646D">
              <w:rPr>
                <w:rFonts w:ascii="Times New Roman" w:eastAsia="Calibri" w:hAnsi="Times New Roman" w:cs="Times New Roman"/>
                <w:bCs/>
                <w:sz w:val="24"/>
                <w:szCs w:val="24"/>
              </w:rPr>
              <w:t xml:space="preserve">Расчет трудоемкости технического обслуживания </w:t>
            </w:r>
            <w:r w:rsidRPr="0086646D">
              <w:rPr>
                <w:rFonts w:ascii="Times New Roman" w:eastAsia="Times New Roman" w:hAnsi="Times New Roman" w:cs="Times New Roman"/>
                <w:bCs/>
                <w:sz w:val="24"/>
                <w:szCs w:val="24"/>
                <w:lang w:eastAsia="ru-RU"/>
              </w:rPr>
              <w:t>электрических сетей</w:t>
            </w:r>
          </w:p>
        </w:tc>
        <w:tc>
          <w:tcPr>
            <w:tcW w:w="1891" w:type="dxa"/>
            <w:tcBorders>
              <w:top w:val="single" w:sz="4" w:space="0" w:color="auto"/>
              <w:left w:val="single" w:sz="4" w:space="0" w:color="auto"/>
              <w:bottom w:val="single" w:sz="4" w:space="0" w:color="auto"/>
              <w:right w:val="single" w:sz="4" w:space="0" w:color="auto"/>
            </w:tcBorders>
          </w:tcPr>
          <w:p w14:paraId="4A71667E"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2</w:t>
            </w:r>
          </w:p>
        </w:tc>
        <w:tc>
          <w:tcPr>
            <w:tcW w:w="1901" w:type="dxa"/>
            <w:vMerge/>
            <w:tcBorders>
              <w:left w:val="single" w:sz="4" w:space="0" w:color="auto"/>
              <w:right w:val="single" w:sz="4" w:space="0" w:color="auto"/>
            </w:tcBorders>
          </w:tcPr>
          <w:p w14:paraId="7B75D12D"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61D13FBF" w14:textId="77777777" w:rsidTr="0097440A">
        <w:trPr>
          <w:trHeight w:val="361"/>
        </w:trPr>
        <w:tc>
          <w:tcPr>
            <w:tcW w:w="3245" w:type="dxa"/>
            <w:vMerge/>
            <w:tcBorders>
              <w:top w:val="nil"/>
            </w:tcBorders>
          </w:tcPr>
          <w:p w14:paraId="3A13892D"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1A825818" w14:textId="77777777" w:rsidR="0086646D" w:rsidRPr="0086646D" w:rsidRDefault="0086646D" w:rsidP="0086646D">
            <w:pPr>
              <w:widowControl w:val="0"/>
              <w:tabs>
                <w:tab w:val="left" w:pos="1722"/>
                <w:tab w:val="left" w:leader="dot" w:pos="7113"/>
              </w:tabs>
              <w:autoSpaceDE w:val="0"/>
              <w:autoSpaceDN w:val="0"/>
              <w:spacing w:before="41"/>
              <w:rPr>
                <w:rFonts w:ascii="Times New Roman" w:hAnsi="Times New Roman" w:cs="Times New Roman"/>
                <w:b/>
                <w:sz w:val="24"/>
                <w:szCs w:val="24"/>
              </w:rPr>
            </w:pPr>
            <w:r w:rsidRPr="0086646D">
              <w:rPr>
                <w:rFonts w:ascii="Times New Roman" w:hAnsi="Times New Roman" w:cs="Times New Roman"/>
                <w:b/>
                <w:sz w:val="24"/>
                <w:szCs w:val="24"/>
              </w:rPr>
              <w:t>Практическое занятие 9.</w:t>
            </w:r>
            <w:r w:rsidRPr="0086646D">
              <w:rPr>
                <w:rFonts w:ascii="Times New Roman" w:hAnsi="Times New Roman" w:cs="Times New Roman"/>
                <w:sz w:val="24"/>
                <w:szCs w:val="24"/>
              </w:rPr>
              <w:t xml:space="preserve"> </w:t>
            </w:r>
            <w:r w:rsidRPr="0086646D">
              <w:rPr>
                <w:rFonts w:ascii="Times New Roman" w:eastAsia="Calibri" w:hAnsi="Times New Roman" w:cs="Times New Roman"/>
                <w:bCs/>
                <w:sz w:val="24"/>
                <w:szCs w:val="24"/>
              </w:rPr>
              <w:t xml:space="preserve">Расчет трудоемкости технического обслуживания ППР </w:t>
            </w:r>
            <w:r w:rsidRPr="0086646D">
              <w:rPr>
                <w:rFonts w:ascii="Times New Roman" w:eastAsia="Times New Roman" w:hAnsi="Times New Roman" w:cs="Times New Roman"/>
                <w:bCs/>
                <w:sz w:val="24"/>
                <w:szCs w:val="24"/>
                <w:lang w:eastAsia="ru-RU"/>
              </w:rPr>
              <w:t>электрических аппаратов напряжением до 1000В</w:t>
            </w:r>
          </w:p>
        </w:tc>
        <w:tc>
          <w:tcPr>
            <w:tcW w:w="1891" w:type="dxa"/>
            <w:tcBorders>
              <w:top w:val="single" w:sz="4" w:space="0" w:color="auto"/>
              <w:left w:val="single" w:sz="4" w:space="0" w:color="auto"/>
              <w:bottom w:val="single" w:sz="4" w:space="0" w:color="auto"/>
              <w:right w:val="single" w:sz="4" w:space="0" w:color="auto"/>
            </w:tcBorders>
          </w:tcPr>
          <w:p w14:paraId="157A54E8"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2</w:t>
            </w:r>
          </w:p>
        </w:tc>
        <w:tc>
          <w:tcPr>
            <w:tcW w:w="1901" w:type="dxa"/>
            <w:vMerge/>
            <w:tcBorders>
              <w:left w:val="single" w:sz="4" w:space="0" w:color="auto"/>
              <w:right w:val="single" w:sz="4" w:space="0" w:color="auto"/>
            </w:tcBorders>
          </w:tcPr>
          <w:p w14:paraId="11180700"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55ADB53B" w14:textId="77777777" w:rsidTr="0097440A">
        <w:trPr>
          <w:trHeight w:val="361"/>
        </w:trPr>
        <w:tc>
          <w:tcPr>
            <w:tcW w:w="3245" w:type="dxa"/>
            <w:vMerge/>
            <w:tcBorders>
              <w:top w:val="nil"/>
            </w:tcBorders>
          </w:tcPr>
          <w:p w14:paraId="33877DCB"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6FF1B4CD" w14:textId="77777777" w:rsidR="0086646D" w:rsidRPr="0086646D" w:rsidRDefault="0086646D" w:rsidP="0086646D">
            <w:pPr>
              <w:widowControl w:val="0"/>
              <w:tabs>
                <w:tab w:val="left" w:pos="1722"/>
                <w:tab w:val="left" w:leader="dot" w:pos="7113"/>
              </w:tabs>
              <w:autoSpaceDE w:val="0"/>
              <w:autoSpaceDN w:val="0"/>
              <w:spacing w:before="41"/>
              <w:rPr>
                <w:rFonts w:ascii="Times New Roman" w:hAnsi="Times New Roman" w:cs="Times New Roman"/>
                <w:b/>
                <w:sz w:val="24"/>
                <w:szCs w:val="24"/>
              </w:rPr>
            </w:pPr>
            <w:r w:rsidRPr="0086646D">
              <w:rPr>
                <w:rFonts w:ascii="Times New Roman" w:hAnsi="Times New Roman" w:cs="Times New Roman"/>
                <w:b/>
                <w:sz w:val="24"/>
                <w:szCs w:val="24"/>
              </w:rPr>
              <w:t>Практическое занятие 10.</w:t>
            </w:r>
            <w:r w:rsidRPr="0086646D">
              <w:rPr>
                <w:rFonts w:ascii="Times New Roman" w:hAnsi="Times New Roman" w:cs="Times New Roman"/>
                <w:sz w:val="24"/>
                <w:szCs w:val="24"/>
              </w:rPr>
              <w:t xml:space="preserve"> </w:t>
            </w:r>
            <w:r w:rsidRPr="0086646D">
              <w:rPr>
                <w:rFonts w:ascii="Times New Roman" w:eastAsia="Calibri" w:hAnsi="Times New Roman" w:cs="Times New Roman"/>
                <w:bCs/>
                <w:sz w:val="24"/>
                <w:szCs w:val="24"/>
              </w:rPr>
              <w:t xml:space="preserve">Расчет трудоемкости технического обслуживания </w:t>
            </w:r>
            <w:r w:rsidRPr="0086646D">
              <w:rPr>
                <w:rFonts w:ascii="Times New Roman" w:eastAsia="Times New Roman" w:hAnsi="Times New Roman" w:cs="Times New Roman"/>
                <w:bCs/>
                <w:sz w:val="24"/>
                <w:szCs w:val="24"/>
                <w:lang w:eastAsia="ru-RU"/>
              </w:rPr>
              <w:t>электрических аппаратов высокого напряжения( выше1000В)</w:t>
            </w:r>
          </w:p>
        </w:tc>
        <w:tc>
          <w:tcPr>
            <w:tcW w:w="1891" w:type="dxa"/>
            <w:tcBorders>
              <w:top w:val="single" w:sz="4" w:space="0" w:color="auto"/>
              <w:left w:val="single" w:sz="4" w:space="0" w:color="auto"/>
              <w:bottom w:val="single" w:sz="4" w:space="0" w:color="auto"/>
              <w:right w:val="single" w:sz="4" w:space="0" w:color="auto"/>
            </w:tcBorders>
          </w:tcPr>
          <w:p w14:paraId="26B2176F"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2</w:t>
            </w:r>
          </w:p>
        </w:tc>
        <w:tc>
          <w:tcPr>
            <w:tcW w:w="1901" w:type="dxa"/>
            <w:vMerge/>
            <w:tcBorders>
              <w:left w:val="single" w:sz="4" w:space="0" w:color="auto"/>
              <w:right w:val="single" w:sz="4" w:space="0" w:color="auto"/>
            </w:tcBorders>
          </w:tcPr>
          <w:p w14:paraId="1939B3A6"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7DB16222" w14:textId="77777777" w:rsidTr="0097440A">
        <w:trPr>
          <w:trHeight w:val="361"/>
        </w:trPr>
        <w:tc>
          <w:tcPr>
            <w:tcW w:w="3245" w:type="dxa"/>
            <w:vMerge/>
            <w:tcBorders>
              <w:top w:val="nil"/>
            </w:tcBorders>
          </w:tcPr>
          <w:p w14:paraId="040E6EAE"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38B8BF4F" w14:textId="77777777" w:rsidR="0086646D" w:rsidRPr="0086646D" w:rsidRDefault="0086646D" w:rsidP="0086646D">
            <w:pPr>
              <w:widowControl w:val="0"/>
              <w:tabs>
                <w:tab w:val="left" w:pos="1722"/>
                <w:tab w:val="left" w:leader="dot" w:pos="7113"/>
              </w:tabs>
              <w:autoSpaceDE w:val="0"/>
              <w:autoSpaceDN w:val="0"/>
              <w:spacing w:before="41"/>
              <w:rPr>
                <w:rFonts w:ascii="Times New Roman" w:hAnsi="Times New Roman" w:cs="Times New Roman"/>
                <w:b/>
                <w:sz w:val="24"/>
                <w:szCs w:val="24"/>
              </w:rPr>
            </w:pPr>
            <w:r w:rsidRPr="0086646D">
              <w:rPr>
                <w:rFonts w:ascii="Times New Roman" w:hAnsi="Times New Roman" w:cs="Times New Roman"/>
                <w:b/>
                <w:sz w:val="24"/>
                <w:szCs w:val="24"/>
              </w:rPr>
              <w:t>Практическое занятие 11.</w:t>
            </w:r>
            <w:r w:rsidRPr="0086646D">
              <w:rPr>
                <w:rFonts w:ascii="Times New Roman" w:hAnsi="Times New Roman" w:cs="Times New Roman"/>
                <w:sz w:val="24"/>
                <w:szCs w:val="24"/>
              </w:rPr>
              <w:t xml:space="preserve"> </w:t>
            </w:r>
            <w:r w:rsidRPr="0086646D">
              <w:rPr>
                <w:rFonts w:ascii="Times New Roman" w:eastAsia="Calibri" w:hAnsi="Times New Roman" w:cs="Times New Roman"/>
                <w:bCs/>
                <w:sz w:val="24"/>
                <w:szCs w:val="24"/>
              </w:rPr>
              <w:t xml:space="preserve">Расчет трудоемкости технического обслуживания </w:t>
            </w:r>
            <w:r w:rsidRPr="0086646D">
              <w:rPr>
                <w:rFonts w:ascii="Times New Roman" w:eastAsia="Times New Roman" w:hAnsi="Times New Roman" w:cs="Times New Roman"/>
                <w:bCs/>
                <w:sz w:val="24"/>
                <w:szCs w:val="24"/>
                <w:lang w:eastAsia="ru-RU"/>
              </w:rPr>
              <w:t>силовых трансформаторов</w:t>
            </w:r>
          </w:p>
        </w:tc>
        <w:tc>
          <w:tcPr>
            <w:tcW w:w="1891" w:type="dxa"/>
            <w:tcBorders>
              <w:top w:val="single" w:sz="4" w:space="0" w:color="auto"/>
              <w:left w:val="single" w:sz="4" w:space="0" w:color="auto"/>
              <w:bottom w:val="single" w:sz="4" w:space="0" w:color="auto"/>
              <w:right w:val="single" w:sz="4" w:space="0" w:color="auto"/>
            </w:tcBorders>
          </w:tcPr>
          <w:p w14:paraId="22901916"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2</w:t>
            </w:r>
          </w:p>
        </w:tc>
        <w:tc>
          <w:tcPr>
            <w:tcW w:w="1901" w:type="dxa"/>
            <w:vMerge/>
            <w:tcBorders>
              <w:left w:val="single" w:sz="4" w:space="0" w:color="auto"/>
              <w:right w:val="single" w:sz="4" w:space="0" w:color="auto"/>
            </w:tcBorders>
          </w:tcPr>
          <w:p w14:paraId="0D1F1D3D"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3DE9FA71" w14:textId="77777777" w:rsidTr="0097440A">
        <w:trPr>
          <w:trHeight w:val="361"/>
        </w:trPr>
        <w:tc>
          <w:tcPr>
            <w:tcW w:w="3245" w:type="dxa"/>
            <w:vMerge/>
            <w:tcBorders>
              <w:top w:val="nil"/>
            </w:tcBorders>
          </w:tcPr>
          <w:p w14:paraId="190E9C4E"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608F09D1" w14:textId="77777777" w:rsidR="0086646D" w:rsidRPr="0086646D" w:rsidRDefault="0086646D" w:rsidP="0086646D">
            <w:pPr>
              <w:widowControl w:val="0"/>
              <w:tabs>
                <w:tab w:val="left" w:pos="1722"/>
                <w:tab w:val="left" w:leader="dot" w:pos="7113"/>
              </w:tabs>
              <w:autoSpaceDE w:val="0"/>
              <w:autoSpaceDN w:val="0"/>
              <w:spacing w:before="41"/>
              <w:rPr>
                <w:rFonts w:ascii="Times New Roman" w:hAnsi="Times New Roman" w:cs="Times New Roman"/>
                <w:b/>
                <w:sz w:val="24"/>
                <w:szCs w:val="24"/>
              </w:rPr>
            </w:pPr>
            <w:r w:rsidRPr="0086646D">
              <w:rPr>
                <w:rFonts w:ascii="Times New Roman" w:hAnsi="Times New Roman" w:cs="Times New Roman"/>
                <w:b/>
                <w:sz w:val="24"/>
                <w:szCs w:val="24"/>
              </w:rPr>
              <w:t>Практическое занятие 12.</w:t>
            </w:r>
            <w:r w:rsidRPr="0086646D">
              <w:rPr>
                <w:rFonts w:ascii="Times New Roman" w:hAnsi="Times New Roman" w:cs="Times New Roman"/>
                <w:sz w:val="24"/>
                <w:szCs w:val="24"/>
              </w:rPr>
              <w:t xml:space="preserve"> </w:t>
            </w:r>
            <w:r w:rsidRPr="0086646D">
              <w:rPr>
                <w:rFonts w:ascii="Times New Roman" w:eastAsia="Calibri" w:hAnsi="Times New Roman" w:cs="Times New Roman"/>
                <w:bCs/>
                <w:sz w:val="24"/>
                <w:szCs w:val="24"/>
              </w:rPr>
              <w:t xml:space="preserve">Расчет трудоемкости технического обслуживания </w:t>
            </w:r>
            <w:r w:rsidRPr="0086646D">
              <w:rPr>
                <w:rFonts w:ascii="Times New Roman" w:hAnsi="Times New Roman" w:cs="Times New Roman"/>
                <w:color w:val="231F20"/>
                <w:spacing w:val="-5"/>
                <w:w w:val="105"/>
                <w:sz w:val="24"/>
                <w:szCs w:val="24"/>
              </w:rPr>
              <w:t>приборов измерения и контроля</w:t>
            </w:r>
          </w:p>
        </w:tc>
        <w:tc>
          <w:tcPr>
            <w:tcW w:w="1891" w:type="dxa"/>
            <w:tcBorders>
              <w:top w:val="single" w:sz="4" w:space="0" w:color="auto"/>
              <w:left w:val="single" w:sz="4" w:space="0" w:color="auto"/>
              <w:bottom w:val="single" w:sz="4" w:space="0" w:color="auto"/>
              <w:right w:val="single" w:sz="4" w:space="0" w:color="auto"/>
            </w:tcBorders>
          </w:tcPr>
          <w:p w14:paraId="6A787A94"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2</w:t>
            </w:r>
          </w:p>
        </w:tc>
        <w:tc>
          <w:tcPr>
            <w:tcW w:w="1901" w:type="dxa"/>
            <w:vMerge/>
            <w:tcBorders>
              <w:left w:val="single" w:sz="4" w:space="0" w:color="auto"/>
              <w:right w:val="single" w:sz="4" w:space="0" w:color="auto"/>
            </w:tcBorders>
          </w:tcPr>
          <w:p w14:paraId="2B036FEF"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6FA36668" w14:textId="77777777" w:rsidTr="0097440A">
        <w:trPr>
          <w:trHeight w:val="361"/>
        </w:trPr>
        <w:tc>
          <w:tcPr>
            <w:tcW w:w="3245" w:type="dxa"/>
            <w:vMerge/>
            <w:tcBorders>
              <w:top w:val="nil"/>
            </w:tcBorders>
          </w:tcPr>
          <w:p w14:paraId="543999FD"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40D5700D" w14:textId="77777777" w:rsidR="0086646D" w:rsidRPr="0086646D" w:rsidRDefault="0086646D" w:rsidP="0086646D">
            <w:pPr>
              <w:widowControl w:val="0"/>
              <w:tabs>
                <w:tab w:val="left" w:pos="1722"/>
                <w:tab w:val="left" w:leader="dot" w:pos="7113"/>
              </w:tabs>
              <w:autoSpaceDE w:val="0"/>
              <w:autoSpaceDN w:val="0"/>
              <w:spacing w:before="41"/>
              <w:rPr>
                <w:rFonts w:ascii="Times New Roman" w:hAnsi="Times New Roman" w:cs="Times New Roman"/>
                <w:color w:val="231F20"/>
                <w:spacing w:val="-2"/>
                <w:w w:val="105"/>
                <w:sz w:val="24"/>
                <w:szCs w:val="24"/>
              </w:rPr>
            </w:pPr>
            <w:r w:rsidRPr="0086646D">
              <w:rPr>
                <w:rFonts w:ascii="Times New Roman" w:hAnsi="Times New Roman" w:cs="Times New Roman"/>
                <w:b/>
                <w:sz w:val="24"/>
                <w:szCs w:val="24"/>
              </w:rPr>
              <w:t>Практическое занятие 13.</w:t>
            </w:r>
            <w:r w:rsidRPr="0086646D">
              <w:rPr>
                <w:rFonts w:ascii="Times New Roman" w:hAnsi="Times New Roman" w:cs="Times New Roman"/>
                <w:sz w:val="24"/>
                <w:szCs w:val="24"/>
              </w:rPr>
              <w:t xml:space="preserve"> </w:t>
            </w:r>
            <w:r w:rsidRPr="0086646D">
              <w:rPr>
                <w:rFonts w:ascii="Times New Roman" w:eastAsia="Calibri" w:hAnsi="Times New Roman" w:cs="Times New Roman"/>
                <w:bCs/>
                <w:sz w:val="24"/>
                <w:szCs w:val="24"/>
              </w:rPr>
              <w:t>Составление сметы затрат на текущий ремонт электрических машин</w:t>
            </w:r>
          </w:p>
        </w:tc>
        <w:tc>
          <w:tcPr>
            <w:tcW w:w="1891" w:type="dxa"/>
            <w:tcBorders>
              <w:top w:val="single" w:sz="4" w:space="0" w:color="auto"/>
              <w:left w:val="single" w:sz="4" w:space="0" w:color="auto"/>
              <w:bottom w:val="single" w:sz="4" w:space="0" w:color="auto"/>
              <w:right w:val="single" w:sz="4" w:space="0" w:color="auto"/>
            </w:tcBorders>
          </w:tcPr>
          <w:p w14:paraId="57388733"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2</w:t>
            </w:r>
          </w:p>
        </w:tc>
        <w:tc>
          <w:tcPr>
            <w:tcW w:w="1901" w:type="dxa"/>
            <w:vMerge/>
            <w:tcBorders>
              <w:left w:val="single" w:sz="4" w:space="0" w:color="auto"/>
              <w:right w:val="single" w:sz="4" w:space="0" w:color="auto"/>
            </w:tcBorders>
          </w:tcPr>
          <w:p w14:paraId="2EA79F9F"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4086A0E3" w14:textId="77777777" w:rsidTr="0097440A">
        <w:trPr>
          <w:trHeight w:val="361"/>
        </w:trPr>
        <w:tc>
          <w:tcPr>
            <w:tcW w:w="3245" w:type="dxa"/>
            <w:vMerge/>
            <w:tcBorders>
              <w:top w:val="nil"/>
            </w:tcBorders>
          </w:tcPr>
          <w:p w14:paraId="6A9CA734"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16C766CF" w14:textId="77777777" w:rsidR="0086646D" w:rsidRPr="0086646D" w:rsidRDefault="0086646D" w:rsidP="0086646D">
            <w:pPr>
              <w:widowControl w:val="0"/>
              <w:tabs>
                <w:tab w:val="left" w:pos="1722"/>
                <w:tab w:val="left" w:leader="dot" w:pos="7113"/>
              </w:tabs>
              <w:autoSpaceDE w:val="0"/>
              <w:autoSpaceDN w:val="0"/>
              <w:spacing w:before="41"/>
              <w:rPr>
                <w:rFonts w:ascii="Times New Roman" w:hAnsi="Times New Roman" w:cs="Times New Roman"/>
                <w:color w:val="231F20"/>
                <w:spacing w:val="-2"/>
                <w:w w:val="105"/>
                <w:sz w:val="24"/>
                <w:szCs w:val="24"/>
              </w:rPr>
            </w:pPr>
            <w:r w:rsidRPr="0086646D">
              <w:rPr>
                <w:rFonts w:ascii="Times New Roman" w:hAnsi="Times New Roman" w:cs="Times New Roman"/>
                <w:b/>
                <w:sz w:val="24"/>
                <w:szCs w:val="24"/>
              </w:rPr>
              <w:t>Практическое занятие 14.</w:t>
            </w:r>
            <w:r w:rsidRPr="0086646D">
              <w:rPr>
                <w:rFonts w:ascii="Times New Roman" w:hAnsi="Times New Roman" w:cs="Times New Roman"/>
                <w:sz w:val="24"/>
                <w:szCs w:val="24"/>
              </w:rPr>
              <w:t xml:space="preserve"> </w:t>
            </w:r>
            <w:r w:rsidRPr="0086646D">
              <w:rPr>
                <w:rFonts w:ascii="Times New Roman" w:eastAsia="Calibri" w:hAnsi="Times New Roman" w:cs="Times New Roman"/>
                <w:bCs/>
                <w:sz w:val="24"/>
                <w:szCs w:val="24"/>
              </w:rPr>
              <w:t xml:space="preserve">Составление сметы затрат на текущий </w:t>
            </w:r>
            <w:r w:rsidRPr="0086646D">
              <w:rPr>
                <w:rFonts w:ascii="Times New Roman" w:eastAsia="Calibri" w:hAnsi="Times New Roman" w:cs="Times New Roman"/>
                <w:bCs/>
                <w:sz w:val="24"/>
                <w:szCs w:val="24"/>
              </w:rPr>
              <w:lastRenderedPageBreak/>
              <w:t xml:space="preserve">ремонт </w:t>
            </w:r>
            <w:r w:rsidRPr="0086646D">
              <w:rPr>
                <w:rFonts w:ascii="Times New Roman" w:eastAsia="Times New Roman" w:hAnsi="Times New Roman" w:cs="Times New Roman"/>
                <w:bCs/>
                <w:sz w:val="24"/>
                <w:szCs w:val="24"/>
                <w:lang w:eastAsia="ru-RU"/>
              </w:rPr>
              <w:t>электрических сетей</w:t>
            </w:r>
          </w:p>
        </w:tc>
        <w:tc>
          <w:tcPr>
            <w:tcW w:w="1891" w:type="dxa"/>
            <w:tcBorders>
              <w:top w:val="single" w:sz="4" w:space="0" w:color="auto"/>
              <w:left w:val="single" w:sz="4" w:space="0" w:color="auto"/>
              <w:bottom w:val="single" w:sz="4" w:space="0" w:color="auto"/>
              <w:right w:val="single" w:sz="4" w:space="0" w:color="auto"/>
            </w:tcBorders>
          </w:tcPr>
          <w:p w14:paraId="7ABFE2C5" w14:textId="77777777" w:rsidR="0086646D" w:rsidRPr="0086646D" w:rsidRDefault="0086646D" w:rsidP="0086646D">
            <w:pPr>
              <w:jc w:val="center"/>
              <w:rPr>
                <w:rFonts w:ascii="Times New Roman" w:eastAsia="Times New Roman" w:hAnsi="Times New Roman" w:cs="Times New Roman"/>
                <w:b/>
                <w:bCs/>
                <w:sz w:val="24"/>
                <w:szCs w:val="24"/>
                <w:lang w:eastAsia="ru-RU"/>
              </w:rPr>
            </w:pPr>
          </w:p>
          <w:p w14:paraId="2E6B9C06" w14:textId="77777777" w:rsidR="0086646D" w:rsidRPr="0086646D" w:rsidRDefault="0086646D" w:rsidP="0086646D">
            <w:pPr>
              <w:jc w:val="center"/>
              <w:rPr>
                <w:rFonts w:ascii="Times New Roman" w:eastAsia="Times New Roman" w:hAnsi="Times New Roman" w:cs="Times New Roman"/>
                <w:sz w:val="24"/>
                <w:szCs w:val="24"/>
                <w:lang w:eastAsia="ru-RU"/>
              </w:rPr>
            </w:pPr>
            <w:r w:rsidRPr="0086646D">
              <w:rPr>
                <w:rFonts w:ascii="Times New Roman" w:eastAsia="Times New Roman" w:hAnsi="Times New Roman" w:cs="Times New Roman"/>
                <w:sz w:val="24"/>
                <w:szCs w:val="24"/>
                <w:lang w:eastAsia="ru-RU"/>
              </w:rPr>
              <w:lastRenderedPageBreak/>
              <w:t>2</w:t>
            </w:r>
          </w:p>
        </w:tc>
        <w:tc>
          <w:tcPr>
            <w:tcW w:w="1901" w:type="dxa"/>
            <w:vMerge/>
            <w:tcBorders>
              <w:left w:val="single" w:sz="4" w:space="0" w:color="auto"/>
              <w:right w:val="single" w:sz="4" w:space="0" w:color="auto"/>
            </w:tcBorders>
          </w:tcPr>
          <w:p w14:paraId="714D60C7"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20970D91" w14:textId="77777777" w:rsidTr="0097440A">
        <w:trPr>
          <w:trHeight w:val="361"/>
        </w:trPr>
        <w:tc>
          <w:tcPr>
            <w:tcW w:w="3245" w:type="dxa"/>
            <w:vMerge/>
            <w:tcBorders>
              <w:top w:val="nil"/>
            </w:tcBorders>
          </w:tcPr>
          <w:p w14:paraId="07D70234"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5E7C4148" w14:textId="77777777" w:rsidR="0086646D" w:rsidRPr="0086646D" w:rsidRDefault="0086646D" w:rsidP="0086646D">
            <w:pPr>
              <w:widowControl w:val="0"/>
              <w:tabs>
                <w:tab w:val="left" w:pos="1722"/>
                <w:tab w:val="left" w:leader="dot" w:pos="7113"/>
              </w:tabs>
              <w:autoSpaceDE w:val="0"/>
              <w:autoSpaceDN w:val="0"/>
              <w:spacing w:before="41"/>
              <w:rPr>
                <w:rFonts w:ascii="Times New Roman" w:hAnsi="Times New Roman" w:cs="Times New Roman"/>
                <w:color w:val="231F20"/>
                <w:spacing w:val="-2"/>
                <w:w w:val="105"/>
                <w:sz w:val="24"/>
                <w:szCs w:val="24"/>
              </w:rPr>
            </w:pPr>
            <w:r w:rsidRPr="0086646D">
              <w:rPr>
                <w:rFonts w:ascii="Times New Roman" w:hAnsi="Times New Roman" w:cs="Times New Roman"/>
                <w:b/>
                <w:sz w:val="24"/>
                <w:szCs w:val="24"/>
              </w:rPr>
              <w:t>Практическое занятие 15.</w:t>
            </w:r>
            <w:r w:rsidRPr="0086646D">
              <w:rPr>
                <w:rFonts w:ascii="Times New Roman" w:hAnsi="Times New Roman" w:cs="Times New Roman"/>
                <w:sz w:val="24"/>
                <w:szCs w:val="24"/>
              </w:rPr>
              <w:t xml:space="preserve"> </w:t>
            </w:r>
            <w:r w:rsidRPr="0086646D">
              <w:rPr>
                <w:rFonts w:ascii="Times New Roman" w:eastAsia="Calibri" w:hAnsi="Times New Roman" w:cs="Times New Roman"/>
                <w:bCs/>
                <w:sz w:val="24"/>
                <w:szCs w:val="24"/>
              </w:rPr>
              <w:t xml:space="preserve">Составление сметы затрат на текущий ремонт ППР </w:t>
            </w:r>
            <w:r w:rsidRPr="0086646D">
              <w:rPr>
                <w:rFonts w:ascii="Times New Roman" w:eastAsia="Times New Roman" w:hAnsi="Times New Roman" w:cs="Times New Roman"/>
                <w:bCs/>
                <w:sz w:val="24"/>
                <w:szCs w:val="24"/>
                <w:lang w:eastAsia="ru-RU"/>
              </w:rPr>
              <w:t>электрических аппаратов напряжением до 1000В</w:t>
            </w:r>
          </w:p>
        </w:tc>
        <w:tc>
          <w:tcPr>
            <w:tcW w:w="1891" w:type="dxa"/>
            <w:tcBorders>
              <w:top w:val="single" w:sz="4" w:space="0" w:color="auto"/>
              <w:left w:val="single" w:sz="4" w:space="0" w:color="auto"/>
              <w:bottom w:val="single" w:sz="4" w:space="0" w:color="auto"/>
              <w:right w:val="single" w:sz="4" w:space="0" w:color="auto"/>
            </w:tcBorders>
          </w:tcPr>
          <w:p w14:paraId="5FE1506E"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2</w:t>
            </w:r>
          </w:p>
        </w:tc>
        <w:tc>
          <w:tcPr>
            <w:tcW w:w="1901" w:type="dxa"/>
            <w:vMerge/>
            <w:tcBorders>
              <w:left w:val="single" w:sz="4" w:space="0" w:color="auto"/>
              <w:right w:val="single" w:sz="4" w:space="0" w:color="auto"/>
            </w:tcBorders>
          </w:tcPr>
          <w:p w14:paraId="61D76DAA"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7796597B" w14:textId="77777777" w:rsidTr="0097440A">
        <w:trPr>
          <w:trHeight w:val="361"/>
        </w:trPr>
        <w:tc>
          <w:tcPr>
            <w:tcW w:w="3245" w:type="dxa"/>
            <w:vMerge/>
            <w:tcBorders>
              <w:top w:val="nil"/>
            </w:tcBorders>
          </w:tcPr>
          <w:p w14:paraId="5DF04259"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652E45E4" w14:textId="77777777" w:rsidR="0086646D" w:rsidRPr="0086646D" w:rsidRDefault="0086646D" w:rsidP="0086646D">
            <w:pPr>
              <w:widowControl w:val="0"/>
              <w:tabs>
                <w:tab w:val="left" w:pos="1722"/>
                <w:tab w:val="left" w:leader="dot" w:pos="7113"/>
              </w:tabs>
              <w:autoSpaceDE w:val="0"/>
              <w:autoSpaceDN w:val="0"/>
              <w:spacing w:before="41"/>
              <w:rPr>
                <w:rFonts w:ascii="Times New Roman" w:hAnsi="Times New Roman" w:cs="Times New Roman"/>
                <w:color w:val="231F20"/>
                <w:spacing w:val="-2"/>
                <w:w w:val="105"/>
                <w:sz w:val="24"/>
                <w:szCs w:val="24"/>
              </w:rPr>
            </w:pPr>
            <w:r w:rsidRPr="0086646D">
              <w:rPr>
                <w:rFonts w:ascii="Times New Roman" w:hAnsi="Times New Roman" w:cs="Times New Roman"/>
                <w:b/>
                <w:sz w:val="24"/>
                <w:szCs w:val="24"/>
              </w:rPr>
              <w:t>Практическое занятие 16.</w:t>
            </w:r>
            <w:r w:rsidRPr="0086646D">
              <w:rPr>
                <w:rFonts w:ascii="Times New Roman" w:hAnsi="Times New Roman" w:cs="Times New Roman"/>
                <w:sz w:val="24"/>
                <w:szCs w:val="24"/>
              </w:rPr>
              <w:t xml:space="preserve"> </w:t>
            </w:r>
            <w:r w:rsidRPr="0086646D">
              <w:rPr>
                <w:rFonts w:ascii="Times New Roman" w:eastAsia="Calibri" w:hAnsi="Times New Roman" w:cs="Times New Roman"/>
                <w:bCs/>
                <w:sz w:val="24"/>
                <w:szCs w:val="24"/>
              </w:rPr>
              <w:t xml:space="preserve">Составление сметы затрат на текущий ремонт </w:t>
            </w:r>
            <w:r w:rsidRPr="0086646D">
              <w:rPr>
                <w:rFonts w:ascii="Times New Roman" w:eastAsia="Times New Roman" w:hAnsi="Times New Roman" w:cs="Times New Roman"/>
                <w:bCs/>
                <w:sz w:val="24"/>
                <w:szCs w:val="24"/>
                <w:lang w:eastAsia="ru-RU"/>
              </w:rPr>
              <w:t>электрических аппаратов высокого напряжения( выше1000В)</w:t>
            </w:r>
          </w:p>
        </w:tc>
        <w:tc>
          <w:tcPr>
            <w:tcW w:w="1891" w:type="dxa"/>
            <w:tcBorders>
              <w:top w:val="single" w:sz="4" w:space="0" w:color="auto"/>
              <w:left w:val="single" w:sz="4" w:space="0" w:color="auto"/>
              <w:bottom w:val="single" w:sz="4" w:space="0" w:color="auto"/>
              <w:right w:val="single" w:sz="4" w:space="0" w:color="auto"/>
            </w:tcBorders>
          </w:tcPr>
          <w:p w14:paraId="3B3C3BCE"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2</w:t>
            </w:r>
          </w:p>
        </w:tc>
        <w:tc>
          <w:tcPr>
            <w:tcW w:w="1901" w:type="dxa"/>
            <w:vMerge/>
            <w:tcBorders>
              <w:left w:val="single" w:sz="4" w:space="0" w:color="auto"/>
              <w:right w:val="single" w:sz="4" w:space="0" w:color="auto"/>
            </w:tcBorders>
          </w:tcPr>
          <w:p w14:paraId="10CF30F8"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3A84DB92" w14:textId="77777777" w:rsidTr="0097440A">
        <w:trPr>
          <w:trHeight w:val="361"/>
        </w:trPr>
        <w:tc>
          <w:tcPr>
            <w:tcW w:w="3245" w:type="dxa"/>
            <w:vMerge/>
            <w:tcBorders>
              <w:top w:val="nil"/>
            </w:tcBorders>
          </w:tcPr>
          <w:p w14:paraId="5DF3B726"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69C60332" w14:textId="77777777" w:rsidR="0086646D" w:rsidRPr="0086646D" w:rsidRDefault="0086646D" w:rsidP="0086646D">
            <w:pPr>
              <w:widowControl w:val="0"/>
              <w:tabs>
                <w:tab w:val="left" w:pos="1722"/>
                <w:tab w:val="left" w:leader="dot" w:pos="7113"/>
              </w:tabs>
              <w:autoSpaceDE w:val="0"/>
              <w:autoSpaceDN w:val="0"/>
              <w:spacing w:before="41"/>
              <w:rPr>
                <w:rFonts w:ascii="Times New Roman" w:hAnsi="Times New Roman" w:cs="Times New Roman"/>
                <w:color w:val="231F20"/>
                <w:spacing w:val="-2"/>
                <w:w w:val="105"/>
                <w:sz w:val="24"/>
                <w:szCs w:val="24"/>
              </w:rPr>
            </w:pPr>
            <w:r w:rsidRPr="0086646D">
              <w:rPr>
                <w:rFonts w:ascii="Times New Roman" w:hAnsi="Times New Roman" w:cs="Times New Roman"/>
                <w:b/>
                <w:sz w:val="24"/>
                <w:szCs w:val="24"/>
              </w:rPr>
              <w:t>Практическое занятие 17.</w:t>
            </w:r>
            <w:r w:rsidRPr="0086646D">
              <w:rPr>
                <w:rFonts w:ascii="Times New Roman" w:hAnsi="Times New Roman" w:cs="Times New Roman"/>
                <w:sz w:val="24"/>
                <w:szCs w:val="24"/>
              </w:rPr>
              <w:t xml:space="preserve"> </w:t>
            </w:r>
            <w:r w:rsidRPr="0086646D">
              <w:rPr>
                <w:rFonts w:ascii="Times New Roman" w:eastAsia="Calibri" w:hAnsi="Times New Roman" w:cs="Times New Roman"/>
                <w:bCs/>
                <w:sz w:val="24"/>
                <w:szCs w:val="24"/>
              </w:rPr>
              <w:t xml:space="preserve">Составление сметы затрат на текущий ремонт </w:t>
            </w:r>
            <w:r w:rsidRPr="0086646D">
              <w:rPr>
                <w:rFonts w:ascii="Times New Roman" w:eastAsia="Times New Roman" w:hAnsi="Times New Roman" w:cs="Times New Roman"/>
                <w:bCs/>
                <w:sz w:val="24"/>
                <w:szCs w:val="24"/>
                <w:lang w:eastAsia="ru-RU"/>
              </w:rPr>
              <w:t xml:space="preserve">силовых трансформаторов </w:t>
            </w:r>
          </w:p>
        </w:tc>
        <w:tc>
          <w:tcPr>
            <w:tcW w:w="1891" w:type="dxa"/>
            <w:tcBorders>
              <w:top w:val="single" w:sz="4" w:space="0" w:color="auto"/>
              <w:left w:val="single" w:sz="4" w:space="0" w:color="auto"/>
              <w:bottom w:val="single" w:sz="4" w:space="0" w:color="auto"/>
              <w:right w:val="single" w:sz="4" w:space="0" w:color="auto"/>
            </w:tcBorders>
          </w:tcPr>
          <w:p w14:paraId="6C757F8F"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2</w:t>
            </w:r>
          </w:p>
        </w:tc>
        <w:tc>
          <w:tcPr>
            <w:tcW w:w="1901" w:type="dxa"/>
            <w:vMerge/>
            <w:tcBorders>
              <w:left w:val="single" w:sz="4" w:space="0" w:color="auto"/>
              <w:right w:val="single" w:sz="4" w:space="0" w:color="auto"/>
            </w:tcBorders>
          </w:tcPr>
          <w:p w14:paraId="72AB8E74"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41E2F9C5" w14:textId="77777777" w:rsidTr="0097440A">
        <w:trPr>
          <w:trHeight w:val="361"/>
        </w:trPr>
        <w:tc>
          <w:tcPr>
            <w:tcW w:w="3245" w:type="dxa"/>
            <w:vMerge/>
            <w:tcBorders>
              <w:top w:val="nil"/>
            </w:tcBorders>
          </w:tcPr>
          <w:p w14:paraId="15E84B61"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0BA08BD4" w14:textId="77777777" w:rsidR="0086646D" w:rsidRPr="0086646D" w:rsidRDefault="0086646D" w:rsidP="0086646D">
            <w:pPr>
              <w:widowControl w:val="0"/>
              <w:tabs>
                <w:tab w:val="left" w:pos="1722"/>
                <w:tab w:val="left" w:leader="dot" w:pos="7113"/>
              </w:tabs>
              <w:autoSpaceDE w:val="0"/>
              <w:autoSpaceDN w:val="0"/>
              <w:spacing w:before="41"/>
              <w:rPr>
                <w:rFonts w:ascii="Times New Roman" w:hAnsi="Times New Roman" w:cs="Times New Roman"/>
                <w:color w:val="231F20"/>
                <w:spacing w:val="-2"/>
                <w:w w:val="105"/>
                <w:sz w:val="24"/>
                <w:szCs w:val="24"/>
              </w:rPr>
            </w:pPr>
            <w:r w:rsidRPr="0086646D">
              <w:rPr>
                <w:rFonts w:ascii="Times New Roman" w:hAnsi="Times New Roman" w:cs="Times New Roman"/>
                <w:b/>
                <w:sz w:val="24"/>
                <w:szCs w:val="24"/>
              </w:rPr>
              <w:t>Практическое занятие 18.</w:t>
            </w:r>
            <w:r w:rsidRPr="0086646D">
              <w:rPr>
                <w:rFonts w:ascii="Times New Roman" w:hAnsi="Times New Roman" w:cs="Times New Roman"/>
                <w:sz w:val="24"/>
                <w:szCs w:val="24"/>
              </w:rPr>
              <w:t xml:space="preserve"> </w:t>
            </w:r>
            <w:r w:rsidRPr="0086646D">
              <w:rPr>
                <w:rFonts w:ascii="Times New Roman" w:eastAsia="Calibri" w:hAnsi="Times New Roman" w:cs="Times New Roman"/>
                <w:bCs/>
                <w:sz w:val="24"/>
                <w:szCs w:val="24"/>
              </w:rPr>
              <w:t xml:space="preserve">Составление сметы затрат на текущий ремонт </w:t>
            </w:r>
            <w:r w:rsidRPr="0086646D">
              <w:rPr>
                <w:rFonts w:ascii="Times New Roman" w:hAnsi="Times New Roman" w:cs="Times New Roman"/>
                <w:color w:val="231F20"/>
                <w:spacing w:val="-5"/>
                <w:w w:val="105"/>
                <w:sz w:val="24"/>
                <w:szCs w:val="24"/>
              </w:rPr>
              <w:t>приборов измерения и контроля</w:t>
            </w:r>
          </w:p>
        </w:tc>
        <w:tc>
          <w:tcPr>
            <w:tcW w:w="1891" w:type="dxa"/>
            <w:tcBorders>
              <w:top w:val="single" w:sz="4" w:space="0" w:color="auto"/>
              <w:left w:val="single" w:sz="4" w:space="0" w:color="auto"/>
              <w:bottom w:val="single" w:sz="4" w:space="0" w:color="auto"/>
              <w:right w:val="single" w:sz="4" w:space="0" w:color="auto"/>
            </w:tcBorders>
          </w:tcPr>
          <w:p w14:paraId="2920F159"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2</w:t>
            </w:r>
          </w:p>
        </w:tc>
        <w:tc>
          <w:tcPr>
            <w:tcW w:w="1901" w:type="dxa"/>
            <w:vMerge/>
            <w:tcBorders>
              <w:left w:val="single" w:sz="4" w:space="0" w:color="auto"/>
              <w:right w:val="single" w:sz="4" w:space="0" w:color="auto"/>
            </w:tcBorders>
          </w:tcPr>
          <w:p w14:paraId="6FD7B90C"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4E9FD06A" w14:textId="77777777" w:rsidTr="0097440A">
        <w:trPr>
          <w:trHeight w:val="361"/>
        </w:trPr>
        <w:tc>
          <w:tcPr>
            <w:tcW w:w="3245" w:type="dxa"/>
            <w:vMerge/>
            <w:tcBorders>
              <w:top w:val="nil"/>
            </w:tcBorders>
          </w:tcPr>
          <w:p w14:paraId="3B94D082"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vAlign w:val="bottom"/>
          </w:tcPr>
          <w:p w14:paraId="570FF22D" w14:textId="77777777" w:rsidR="0086646D" w:rsidRPr="0086646D" w:rsidRDefault="0086646D" w:rsidP="0086646D">
            <w:pPr>
              <w:widowControl w:val="0"/>
              <w:tabs>
                <w:tab w:val="left" w:pos="1722"/>
                <w:tab w:val="left" w:leader="dot" w:pos="7113"/>
              </w:tabs>
              <w:autoSpaceDE w:val="0"/>
              <w:autoSpaceDN w:val="0"/>
              <w:spacing w:before="41"/>
              <w:rPr>
                <w:rFonts w:ascii="Times New Roman" w:hAnsi="Times New Roman" w:cs="Times New Roman"/>
                <w:color w:val="231F20"/>
                <w:spacing w:val="-2"/>
                <w:w w:val="105"/>
                <w:sz w:val="24"/>
                <w:szCs w:val="24"/>
              </w:rPr>
            </w:pPr>
            <w:r w:rsidRPr="0086646D">
              <w:rPr>
                <w:rFonts w:ascii="Times New Roman" w:eastAsia="Times New Roman" w:hAnsi="Times New Roman" w:cs="Times New Roman"/>
                <w:b/>
                <w:bCs/>
                <w:sz w:val="24"/>
                <w:szCs w:val="24"/>
                <w:lang w:eastAsia="ru-RU"/>
              </w:rPr>
              <w:t xml:space="preserve">В том числе самостоятельная работа </w:t>
            </w:r>
            <w:proofErr w:type="spellStart"/>
            <w:r w:rsidRPr="0086646D">
              <w:rPr>
                <w:rFonts w:ascii="Times New Roman" w:eastAsia="Times New Roman" w:hAnsi="Times New Roman" w:cs="Times New Roman"/>
                <w:b/>
                <w:bCs/>
                <w:sz w:val="24"/>
                <w:szCs w:val="24"/>
                <w:lang w:eastAsia="ru-RU"/>
              </w:rPr>
              <w:t>обучающихся:</w:t>
            </w:r>
            <w:r w:rsidRPr="0086646D">
              <w:rPr>
                <w:rFonts w:ascii="Times New Roman" w:eastAsia="Times New Roman" w:hAnsi="Times New Roman" w:cs="Times New Roman"/>
                <w:bCs/>
                <w:sz w:val="24"/>
                <w:szCs w:val="24"/>
                <w:lang w:eastAsia="ru-RU"/>
              </w:rPr>
              <w:t>Сопоставление</w:t>
            </w:r>
            <w:proofErr w:type="spellEnd"/>
            <w:r w:rsidRPr="0086646D">
              <w:rPr>
                <w:rFonts w:ascii="Times New Roman" w:eastAsia="Times New Roman" w:hAnsi="Times New Roman" w:cs="Times New Roman"/>
                <w:bCs/>
                <w:sz w:val="24"/>
                <w:szCs w:val="24"/>
                <w:lang w:eastAsia="ru-RU"/>
              </w:rPr>
              <w:t xml:space="preserve"> систем ремонта электрооборудования</w:t>
            </w:r>
          </w:p>
        </w:tc>
        <w:tc>
          <w:tcPr>
            <w:tcW w:w="1891" w:type="dxa"/>
            <w:tcBorders>
              <w:top w:val="single" w:sz="4" w:space="0" w:color="auto"/>
              <w:left w:val="single" w:sz="4" w:space="0" w:color="auto"/>
              <w:bottom w:val="single" w:sz="4" w:space="0" w:color="auto"/>
              <w:right w:val="single" w:sz="4" w:space="0" w:color="auto"/>
            </w:tcBorders>
          </w:tcPr>
          <w:p w14:paraId="19CA9838"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2</w:t>
            </w:r>
          </w:p>
        </w:tc>
        <w:tc>
          <w:tcPr>
            <w:tcW w:w="1901" w:type="dxa"/>
            <w:vMerge/>
            <w:tcBorders>
              <w:left w:val="single" w:sz="4" w:space="0" w:color="auto"/>
              <w:bottom w:val="single" w:sz="4" w:space="0" w:color="auto"/>
              <w:right w:val="single" w:sz="4" w:space="0" w:color="auto"/>
            </w:tcBorders>
          </w:tcPr>
          <w:p w14:paraId="0C3E5717"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71BA42BC" w14:textId="77777777" w:rsidTr="0097440A">
        <w:trPr>
          <w:trHeight w:val="297"/>
        </w:trPr>
        <w:tc>
          <w:tcPr>
            <w:tcW w:w="3245" w:type="dxa"/>
            <w:vMerge w:val="restart"/>
            <w:tcBorders>
              <w:bottom w:val="single" w:sz="4" w:space="0" w:color="auto"/>
            </w:tcBorders>
          </w:tcPr>
          <w:p w14:paraId="640B6226" w14:textId="77777777" w:rsidR="0086646D" w:rsidRPr="0086646D" w:rsidRDefault="0086646D" w:rsidP="0086646D">
            <w:pPr>
              <w:rPr>
                <w:rFonts w:ascii="Times New Roman" w:hAnsi="Times New Roman" w:cs="Times New Roman"/>
                <w:b/>
                <w:bCs/>
                <w:sz w:val="24"/>
                <w:szCs w:val="24"/>
              </w:rPr>
            </w:pPr>
            <w:r w:rsidRPr="0086646D">
              <w:rPr>
                <w:rFonts w:ascii="Times New Roman" w:hAnsi="Times New Roman" w:cs="Times New Roman"/>
                <w:b/>
                <w:bCs/>
                <w:sz w:val="24"/>
                <w:szCs w:val="24"/>
              </w:rPr>
              <w:t xml:space="preserve">Тема 1.5. </w:t>
            </w:r>
            <w:r w:rsidRPr="0086646D">
              <w:rPr>
                <w:rFonts w:ascii="Times New Roman" w:hAnsi="Times New Roman" w:cs="Times New Roman"/>
                <w:b/>
                <w:kern w:val="24"/>
                <w:sz w:val="24"/>
                <w:szCs w:val="24"/>
              </w:rPr>
              <w:t>Охрана труда и правила безопасности при монтаже и эксплуатации электроустановок</w:t>
            </w:r>
          </w:p>
        </w:tc>
        <w:tc>
          <w:tcPr>
            <w:tcW w:w="7523" w:type="dxa"/>
            <w:tcBorders>
              <w:top w:val="single" w:sz="4" w:space="0" w:color="auto"/>
              <w:left w:val="single" w:sz="4" w:space="0" w:color="auto"/>
              <w:bottom w:val="single" w:sz="4" w:space="0" w:color="auto"/>
              <w:right w:val="single" w:sz="4" w:space="0" w:color="auto"/>
            </w:tcBorders>
          </w:tcPr>
          <w:p w14:paraId="23C13E5F" w14:textId="77777777" w:rsidR="0086646D" w:rsidRPr="0086646D" w:rsidRDefault="0086646D" w:rsidP="0086646D">
            <w:pPr>
              <w:rPr>
                <w:rFonts w:ascii="Times New Roman" w:hAnsi="Times New Roman" w:cs="Times New Roman"/>
                <w:b/>
                <w:sz w:val="24"/>
                <w:szCs w:val="24"/>
              </w:rPr>
            </w:pPr>
            <w:r w:rsidRPr="0086646D">
              <w:rPr>
                <w:rFonts w:ascii="Times New Roman" w:hAnsi="Times New Roman" w:cs="Times New Roman"/>
                <w:b/>
                <w:bCs/>
                <w:sz w:val="24"/>
                <w:szCs w:val="24"/>
              </w:rPr>
              <w:t xml:space="preserve">Содержание </w:t>
            </w:r>
          </w:p>
        </w:tc>
        <w:tc>
          <w:tcPr>
            <w:tcW w:w="1891" w:type="dxa"/>
            <w:tcBorders>
              <w:top w:val="single" w:sz="4" w:space="0" w:color="auto"/>
              <w:left w:val="single" w:sz="4" w:space="0" w:color="auto"/>
              <w:bottom w:val="single" w:sz="4" w:space="0" w:color="auto"/>
              <w:right w:val="single" w:sz="4" w:space="0" w:color="auto"/>
            </w:tcBorders>
          </w:tcPr>
          <w:p w14:paraId="478291F0"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19/16</w:t>
            </w:r>
          </w:p>
        </w:tc>
        <w:tc>
          <w:tcPr>
            <w:tcW w:w="1901" w:type="dxa"/>
            <w:tcBorders>
              <w:top w:val="nil"/>
              <w:left w:val="single" w:sz="4" w:space="0" w:color="auto"/>
              <w:bottom w:val="single" w:sz="4" w:space="0" w:color="auto"/>
              <w:right w:val="single" w:sz="4" w:space="0" w:color="auto"/>
            </w:tcBorders>
          </w:tcPr>
          <w:p w14:paraId="77256C57"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1F647FC5" w14:textId="77777777" w:rsidTr="0097440A">
        <w:trPr>
          <w:trHeight w:val="361"/>
        </w:trPr>
        <w:tc>
          <w:tcPr>
            <w:tcW w:w="3245" w:type="dxa"/>
            <w:vMerge/>
          </w:tcPr>
          <w:p w14:paraId="119F0D54" w14:textId="77777777" w:rsidR="0086646D" w:rsidRPr="0086646D" w:rsidRDefault="0086646D" w:rsidP="0086646D">
            <w:pPr>
              <w:rPr>
                <w:rFonts w:ascii="Times New Roman" w:hAnsi="Times New Roman" w:cs="Times New Roman"/>
                <w:b/>
                <w:bCs/>
                <w:sz w:val="24"/>
                <w:szCs w:val="24"/>
              </w:rPr>
            </w:pPr>
          </w:p>
        </w:tc>
        <w:tc>
          <w:tcPr>
            <w:tcW w:w="7523" w:type="dxa"/>
            <w:tcBorders>
              <w:top w:val="single" w:sz="4" w:space="0" w:color="auto"/>
              <w:left w:val="single" w:sz="4" w:space="0" w:color="auto"/>
              <w:bottom w:val="single" w:sz="4" w:space="0" w:color="auto"/>
              <w:right w:val="single" w:sz="4" w:space="0" w:color="auto"/>
            </w:tcBorders>
          </w:tcPr>
          <w:p w14:paraId="1DCEF9B4" w14:textId="77777777" w:rsidR="0086646D" w:rsidRPr="0086646D" w:rsidRDefault="0086646D" w:rsidP="0086646D">
            <w:pPr>
              <w:rPr>
                <w:rFonts w:ascii="Times New Roman" w:hAnsi="Times New Roman" w:cs="Times New Roman"/>
                <w:b/>
                <w:sz w:val="24"/>
                <w:szCs w:val="24"/>
              </w:rPr>
            </w:pPr>
            <w:r w:rsidRPr="0086646D">
              <w:rPr>
                <w:rFonts w:ascii="Times New Roman" w:hAnsi="Times New Roman" w:cs="Times New Roman"/>
                <w:b/>
                <w:sz w:val="24"/>
                <w:szCs w:val="24"/>
              </w:rPr>
              <w:t xml:space="preserve">1. </w:t>
            </w:r>
            <w:r w:rsidRPr="0086646D">
              <w:rPr>
                <w:rFonts w:ascii="Times New Roman" w:hAnsi="Times New Roman" w:cs="Times New Roman"/>
                <w:sz w:val="24"/>
                <w:szCs w:val="24"/>
              </w:rPr>
              <w:t>Общие требования к электротехническому персоналу, его квалификационные характеристики. Содержание и объем работ, выполняемых персоналом различной квалификации</w:t>
            </w:r>
          </w:p>
        </w:tc>
        <w:tc>
          <w:tcPr>
            <w:tcW w:w="1891" w:type="dxa"/>
            <w:vMerge w:val="restart"/>
            <w:tcBorders>
              <w:top w:val="single" w:sz="4" w:space="0" w:color="auto"/>
              <w:left w:val="single" w:sz="4" w:space="0" w:color="auto"/>
              <w:right w:val="single" w:sz="4" w:space="0" w:color="auto"/>
            </w:tcBorders>
          </w:tcPr>
          <w:p w14:paraId="284E2BFC"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3</w:t>
            </w:r>
          </w:p>
        </w:tc>
        <w:tc>
          <w:tcPr>
            <w:tcW w:w="1901" w:type="dxa"/>
            <w:vMerge w:val="restart"/>
            <w:tcBorders>
              <w:left w:val="single" w:sz="4" w:space="0" w:color="auto"/>
              <w:right w:val="single" w:sz="4" w:space="0" w:color="auto"/>
            </w:tcBorders>
          </w:tcPr>
          <w:p w14:paraId="59FA21DC"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ОК.01-ОК.05</w:t>
            </w:r>
          </w:p>
          <w:p w14:paraId="6BF1E16A"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ОК.07, ОК.09</w:t>
            </w:r>
          </w:p>
          <w:p w14:paraId="3961A04F"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 xml:space="preserve">ПК 2.1, </w:t>
            </w:r>
          </w:p>
          <w:p w14:paraId="714FD9D4"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Cs/>
                <w:sz w:val="24"/>
                <w:szCs w:val="24"/>
                <w:lang w:eastAsia="ru-RU"/>
              </w:rPr>
              <w:t>ПК-2.2,</w:t>
            </w:r>
          </w:p>
        </w:tc>
      </w:tr>
      <w:tr w:rsidR="0086646D" w:rsidRPr="0086646D" w14:paraId="6D9C1B64" w14:textId="77777777" w:rsidTr="0097440A">
        <w:trPr>
          <w:trHeight w:val="361"/>
        </w:trPr>
        <w:tc>
          <w:tcPr>
            <w:tcW w:w="3245" w:type="dxa"/>
            <w:vMerge/>
          </w:tcPr>
          <w:p w14:paraId="6D8675D1"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5A62B72E"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hAnsi="Times New Roman" w:cs="Times New Roman"/>
                <w:b/>
                <w:sz w:val="24"/>
                <w:szCs w:val="24"/>
              </w:rPr>
              <w:t xml:space="preserve">2. </w:t>
            </w:r>
            <w:r w:rsidRPr="0086646D">
              <w:rPr>
                <w:rFonts w:ascii="Times New Roman" w:hAnsi="Times New Roman" w:cs="Times New Roman"/>
                <w:sz w:val="24"/>
                <w:szCs w:val="24"/>
              </w:rPr>
              <w:t>Общие положения по охране труда и технике безопасности при производстве работ по монтажу, наладке и эксплуатации электроустановок. Организационные и технические мероприятия и технические средства, обеспечивающие безопасность производства.</w:t>
            </w:r>
          </w:p>
        </w:tc>
        <w:tc>
          <w:tcPr>
            <w:tcW w:w="1891" w:type="dxa"/>
            <w:vMerge/>
            <w:tcBorders>
              <w:left w:val="single" w:sz="4" w:space="0" w:color="auto"/>
              <w:bottom w:val="single" w:sz="4" w:space="0" w:color="auto"/>
              <w:right w:val="single" w:sz="4" w:space="0" w:color="auto"/>
            </w:tcBorders>
          </w:tcPr>
          <w:p w14:paraId="181A3B0D" w14:textId="77777777" w:rsidR="0086646D" w:rsidRPr="0086646D" w:rsidRDefault="0086646D" w:rsidP="0086646D">
            <w:pPr>
              <w:jc w:val="center"/>
              <w:rPr>
                <w:rFonts w:ascii="Times New Roman" w:eastAsia="Times New Roman" w:hAnsi="Times New Roman" w:cs="Times New Roman"/>
                <w:b/>
                <w:bCs/>
                <w:sz w:val="24"/>
                <w:szCs w:val="24"/>
                <w:lang w:eastAsia="ru-RU"/>
              </w:rPr>
            </w:pPr>
          </w:p>
        </w:tc>
        <w:tc>
          <w:tcPr>
            <w:tcW w:w="1901" w:type="dxa"/>
            <w:vMerge/>
            <w:tcBorders>
              <w:left w:val="single" w:sz="4" w:space="0" w:color="auto"/>
              <w:right w:val="single" w:sz="4" w:space="0" w:color="auto"/>
            </w:tcBorders>
          </w:tcPr>
          <w:p w14:paraId="4158254F"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2492EB70" w14:textId="77777777" w:rsidTr="0097440A">
        <w:trPr>
          <w:trHeight w:val="361"/>
        </w:trPr>
        <w:tc>
          <w:tcPr>
            <w:tcW w:w="3245" w:type="dxa"/>
            <w:vMerge/>
          </w:tcPr>
          <w:p w14:paraId="18D3C769"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0F95D932"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hAnsi="Times New Roman" w:cs="Times New Roman"/>
                <w:b/>
                <w:bCs/>
                <w:sz w:val="24"/>
                <w:szCs w:val="24"/>
              </w:rPr>
              <w:t>В том числе практических занятий и лабораторных работ</w:t>
            </w:r>
          </w:p>
        </w:tc>
        <w:tc>
          <w:tcPr>
            <w:tcW w:w="1891" w:type="dxa"/>
            <w:tcBorders>
              <w:top w:val="single" w:sz="4" w:space="0" w:color="auto"/>
              <w:left w:val="single" w:sz="4" w:space="0" w:color="auto"/>
              <w:bottom w:val="single" w:sz="4" w:space="0" w:color="auto"/>
              <w:right w:val="single" w:sz="4" w:space="0" w:color="auto"/>
            </w:tcBorders>
          </w:tcPr>
          <w:p w14:paraId="02BA02AC"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16/16</w:t>
            </w:r>
          </w:p>
        </w:tc>
        <w:tc>
          <w:tcPr>
            <w:tcW w:w="1901" w:type="dxa"/>
            <w:vMerge/>
            <w:tcBorders>
              <w:left w:val="single" w:sz="4" w:space="0" w:color="auto"/>
              <w:right w:val="single" w:sz="4" w:space="0" w:color="auto"/>
            </w:tcBorders>
          </w:tcPr>
          <w:p w14:paraId="35053A1B"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79E2CE37" w14:textId="77777777" w:rsidTr="0097440A">
        <w:trPr>
          <w:trHeight w:val="361"/>
        </w:trPr>
        <w:tc>
          <w:tcPr>
            <w:tcW w:w="3245" w:type="dxa"/>
            <w:vMerge/>
          </w:tcPr>
          <w:p w14:paraId="335EF910"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5D859854"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hAnsi="Times New Roman" w:cs="Times New Roman"/>
                <w:b/>
                <w:sz w:val="24"/>
                <w:szCs w:val="24"/>
              </w:rPr>
              <w:t>Практическое занятие 1.</w:t>
            </w:r>
            <w:r w:rsidRPr="0086646D">
              <w:rPr>
                <w:rFonts w:ascii="Times New Roman" w:hAnsi="Times New Roman" w:cs="Times New Roman"/>
                <w:sz w:val="24"/>
                <w:szCs w:val="24"/>
              </w:rPr>
              <w:t xml:space="preserve"> </w:t>
            </w:r>
            <w:proofErr w:type="spellStart"/>
            <w:r w:rsidRPr="0086646D">
              <w:rPr>
                <w:rFonts w:ascii="Times New Roman" w:hAnsi="Times New Roman" w:cs="Times New Roman"/>
                <w:sz w:val="24"/>
                <w:szCs w:val="24"/>
              </w:rPr>
              <w:t>Предремонтные</w:t>
            </w:r>
            <w:proofErr w:type="spellEnd"/>
            <w:r w:rsidRPr="0086646D">
              <w:rPr>
                <w:rFonts w:ascii="Times New Roman" w:hAnsi="Times New Roman" w:cs="Times New Roman"/>
                <w:sz w:val="24"/>
                <w:szCs w:val="24"/>
              </w:rPr>
              <w:t xml:space="preserve"> испытания асинхронного двигателя</w:t>
            </w:r>
          </w:p>
        </w:tc>
        <w:tc>
          <w:tcPr>
            <w:tcW w:w="1891" w:type="dxa"/>
            <w:tcBorders>
              <w:top w:val="single" w:sz="4" w:space="0" w:color="auto"/>
              <w:left w:val="single" w:sz="4" w:space="0" w:color="auto"/>
              <w:bottom w:val="single" w:sz="4" w:space="0" w:color="auto"/>
              <w:right w:val="single" w:sz="4" w:space="0" w:color="auto"/>
            </w:tcBorders>
          </w:tcPr>
          <w:p w14:paraId="6931AD39"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4</w:t>
            </w:r>
          </w:p>
        </w:tc>
        <w:tc>
          <w:tcPr>
            <w:tcW w:w="1901" w:type="dxa"/>
            <w:vMerge/>
            <w:tcBorders>
              <w:left w:val="single" w:sz="4" w:space="0" w:color="auto"/>
              <w:right w:val="single" w:sz="4" w:space="0" w:color="auto"/>
            </w:tcBorders>
          </w:tcPr>
          <w:p w14:paraId="31CF5453"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20BE4A14" w14:textId="77777777" w:rsidTr="0097440A">
        <w:trPr>
          <w:trHeight w:val="361"/>
        </w:trPr>
        <w:tc>
          <w:tcPr>
            <w:tcW w:w="3245" w:type="dxa"/>
            <w:vMerge/>
          </w:tcPr>
          <w:p w14:paraId="0D0DFA90"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6C520D0C"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hAnsi="Times New Roman" w:cs="Times New Roman"/>
                <w:b/>
                <w:sz w:val="24"/>
                <w:szCs w:val="24"/>
              </w:rPr>
              <w:t>Практическое занятие 2.</w:t>
            </w:r>
            <w:r w:rsidRPr="0086646D">
              <w:rPr>
                <w:rFonts w:ascii="Times New Roman" w:hAnsi="Times New Roman" w:cs="Times New Roman"/>
                <w:sz w:val="24"/>
                <w:szCs w:val="24"/>
              </w:rPr>
              <w:t xml:space="preserve"> Изучение Правил технической эксплуатации электроустановок потребителей. Нормы испытаний электродвигателей переменного тока</w:t>
            </w:r>
          </w:p>
        </w:tc>
        <w:tc>
          <w:tcPr>
            <w:tcW w:w="1891" w:type="dxa"/>
            <w:tcBorders>
              <w:top w:val="single" w:sz="4" w:space="0" w:color="auto"/>
              <w:left w:val="single" w:sz="4" w:space="0" w:color="auto"/>
              <w:bottom w:val="single" w:sz="4" w:space="0" w:color="auto"/>
              <w:right w:val="single" w:sz="4" w:space="0" w:color="auto"/>
            </w:tcBorders>
          </w:tcPr>
          <w:p w14:paraId="22CB820B"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4</w:t>
            </w:r>
          </w:p>
        </w:tc>
        <w:tc>
          <w:tcPr>
            <w:tcW w:w="1901" w:type="dxa"/>
            <w:vMerge/>
            <w:tcBorders>
              <w:left w:val="single" w:sz="4" w:space="0" w:color="auto"/>
              <w:right w:val="single" w:sz="4" w:space="0" w:color="auto"/>
            </w:tcBorders>
          </w:tcPr>
          <w:p w14:paraId="74489D0F"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203A8193" w14:textId="77777777" w:rsidTr="0097440A">
        <w:trPr>
          <w:trHeight w:val="361"/>
        </w:trPr>
        <w:tc>
          <w:tcPr>
            <w:tcW w:w="3245" w:type="dxa"/>
            <w:vMerge/>
          </w:tcPr>
          <w:p w14:paraId="3F2C9E08"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2DB77EA9"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hAnsi="Times New Roman" w:cs="Times New Roman"/>
                <w:b/>
                <w:sz w:val="24"/>
                <w:szCs w:val="24"/>
              </w:rPr>
              <w:t>Практическое занятие 3.</w:t>
            </w:r>
            <w:r w:rsidRPr="0086646D">
              <w:rPr>
                <w:rFonts w:ascii="Times New Roman" w:hAnsi="Times New Roman" w:cs="Times New Roman"/>
                <w:sz w:val="24"/>
                <w:szCs w:val="24"/>
              </w:rPr>
              <w:t xml:space="preserve"> Изучение Правил технической эксплуатации электроустановок потребителей. Максимально допустимые зазоры и вибрации в подшипниках электродвигателей</w:t>
            </w:r>
          </w:p>
        </w:tc>
        <w:tc>
          <w:tcPr>
            <w:tcW w:w="1891" w:type="dxa"/>
            <w:tcBorders>
              <w:top w:val="single" w:sz="4" w:space="0" w:color="auto"/>
              <w:left w:val="single" w:sz="4" w:space="0" w:color="auto"/>
              <w:bottom w:val="single" w:sz="4" w:space="0" w:color="auto"/>
              <w:right w:val="single" w:sz="4" w:space="0" w:color="auto"/>
            </w:tcBorders>
          </w:tcPr>
          <w:p w14:paraId="7382E67E"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4</w:t>
            </w:r>
          </w:p>
        </w:tc>
        <w:tc>
          <w:tcPr>
            <w:tcW w:w="1901" w:type="dxa"/>
            <w:vMerge/>
            <w:tcBorders>
              <w:left w:val="single" w:sz="4" w:space="0" w:color="auto"/>
              <w:bottom w:val="single" w:sz="4" w:space="0" w:color="auto"/>
              <w:right w:val="single" w:sz="4" w:space="0" w:color="auto"/>
            </w:tcBorders>
          </w:tcPr>
          <w:p w14:paraId="7FD16C73"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01827B8E" w14:textId="77777777" w:rsidTr="0097440A">
        <w:trPr>
          <w:trHeight w:val="361"/>
        </w:trPr>
        <w:tc>
          <w:tcPr>
            <w:tcW w:w="3245" w:type="dxa"/>
            <w:vMerge/>
          </w:tcPr>
          <w:p w14:paraId="7F899960"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5CCDE1D2"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hAnsi="Times New Roman" w:cs="Times New Roman"/>
                <w:b/>
                <w:sz w:val="24"/>
                <w:szCs w:val="24"/>
              </w:rPr>
              <w:t>Практическое занятие 4.</w:t>
            </w:r>
            <w:r w:rsidRPr="0086646D">
              <w:rPr>
                <w:rFonts w:ascii="Times New Roman" w:hAnsi="Times New Roman" w:cs="Times New Roman"/>
                <w:sz w:val="24"/>
                <w:szCs w:val="24"/>
              </w:rPr>
              <w:t xml:space="preserve"> Изучение Правил технической эксплуатации электроустановок потребителей. Нормы испытаний машин постоянного тока</w:t>
            </w:r>
          </w:p>
        </w:tc>
        <w:tc>
          <w:tcPr>
            <w:tcW w:w="1891" w:type="dxa"/>
            <w:tcBorders>
              <w:top w:val="single" w:sz="4" w:space="0" w:color="auto"/>
              <w:left w:val="single" w:sz="4" w:space="0" w:color="auto"/>
              <w:bottom w:val="single" w:sz="4" w:space="0" w:color="auto"/>
              <w:right w:val="single" w:sz="4" w:space="0" w:color="auto"/>
            </w:tcBorders>
          </w:tcPr>
          <w:p w14:paraId="615D2F7F"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4</w:t>
            </w:r>
          </w:p>
        </w:tc>
        <w:tc>
          <w:tcPr>
            <w:tcW w:w="1901" w:type="dxa"/>
            <w:tcBorders>
              <w:left w:val="single" w:sz="4" w:space="0" w:color="auto"/>
              <w:bottom w:val="single" w:sz="4" w:space="0" w:color="auto"/>
              <w:right w:val="single" w:sz="4" w:space="0" w:color="auto"/>
            </w:tcBorders>
          </w:tcPr>
          <w:p w14:paraId="4EF3FECA"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2716A360" w14:textId="77777777" w:rsidTr="0097440A">
        <w:tc>
          <w:tcPr>
            <w:tcW w:w="10768" w:type="dxa"/>
            <w:gridSpan w:val="2"/>
          </w:tcPr>
          <w:p w14:paraId="05CAA6D8" w14:textId="77777777" w:rsidR="0086646D" w:rsidRPr="0086646D" w:rsidRDefault="0086646D" w:rsidP="0086646D">
            <w:pPr>
              <w:tabs>
                <w:tab w:val="left" w:pos="3585"/>
              </w:tabs>
              <w:rPr>
                <w:rFonts w:ascii="Times New Roman" w:hAnsi="Times New Roman" w:cs="Times New Roman"/>
                <w:b/>
                <w:bCs/>
                <w:sz w:val="24"/>
                <w:szCs w:val="24"/>
              </w:rPr>
            </w:pPr>
            <w:r w:rsidRPr="0086646D">
              <w:rPr>
                <w:rFonts w:ascii="Times New Roman" w:eastAsia="Times New Roman" w:hAnsi="Times New Roman" w:cs="Times New Roman"/>
                <w:b/>
                <w:bCs/>
                <w:i/>
                <w:sz w:val="24"/>
                <w:szCs w:val="24"/>
                <w:lang w:eastAsia="ru-RU"/>
              </w:rPr>
              <w:t>Промежуточная аттестация</w:t>
            </w:r>
            <w:r w:rsidRPr="0086646D">
              <w:rPr>
                <w:rFonts w:ascii="Times New Roman" w:eastAsia="Times New Roman" w:hAnsi="Times New Roman" w:cs="Times New Roman"/>
                <w:b/>
                <w:bCs/>
                <w:i/>
                <w:sz w:val="24"/>
                <w:szCs w:val="24"/>
                <w:lang w:eastAsia="ru-RU"/>
              </w:rPr>
              <w:tab/>
              <w:t xml:space="preserve"> экзамен</w:t>
            </w:r>
          </w:p>
        </w:tc>
        <w:tc>
          <w:tcPr>
            <w:tcW w:w="1891" w:type="dxa"/>
          </w:tcPr>
          <w:p w14:paraId="4A6F5F0C"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12</w:t>
            </w:r>
          </w:p>
        </w:tc>
        <w:tc>
          <w:tcPr>
            <w:tcW w:w="1901" w:type="dxa"/>
          </w:tcPr>
          <w:p w14:paraId="2D9E25A3"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61460249" w14:textId="77777777" w:rsidTr="0097440A">
        <w:tc>
          <w:tcPr>
            <w:tcW w:w="10768" w:type="dxa"/>
            <w:gridSpan w:val="2"/>
          </w:tcPr>
          <w:p w14:paraId="2A866674" w14:textId="77777777" w:rsidR="0086646D" w:rsidRPr="0086646D" w:rsidRDefault="0086646D" w:rsidP="0086646D">
            <w:pPr>
              <w:rPr>
                <w:rFonts w:ascii="Times New Roman" w:hAnsi="Times New Roman" w:cs="Times New Roman"/>
                <w:b/>
                <w:bCs/>
                <w:sz w:val="24"/>
                <w:szCs w:val="24"/>
              </w:rPr>
            </w:pPr>
            <w:r w:rsidRPr="0086646D">
              <w:rPr>
                <w:rFonts w:ascii="Times New Roman" w:eastAsia="Times New Roman" w:hAnsi="Times New Roman" w:cs="Times New Roman"/>
                <w:b/>
                <w:bCs/>
                <w:sz w:val="24"/>
                <w:szCs w:val="24"/>
                <w:lang w:eastAsia="ru-RU"/>
              </w:rPr>
              <w:lastRenderedPageBreak/>
              <w:t>Всего</w:t>
            </w:r>
          </w:p>
        </w:tc>
        <w:tc>
          <w:tcPr>
            <w:tcW w:w="1891" w:type="dxa"/>
          </w:tcPr>
          <w:p w14:paraId="01153C0C"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135</w:t>
            </w:r>
          </w:p>
        </w:tc>
        <w:tc>
          <w:tcPr>
            <w:tcW w:w="1901" w:type="dxa"/>
          </w:tcPr>
          <w:p w14:paraId="26AD4BE9"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1C757736" w14:textId="77777777" w:rsidTr="0097440A">
        <w:tc>
          <w:tcPr>
            <w:tcW w:w="10768" w:type="dxa"/>
            <w:gridSpan w:val="2"/>
          </w:tcPr>
          <w:p w14:paraId="55D28B4A" w14:textId="77777777" w:rsidR="0086646D" w:rsidRPr="0086646D" w:rsidRDefault="0086646D" w:rsidP="0086646D">
            <w:pPr>
              <w:rPr>
                <w:rFonts w:ascii="Times New Roman" w:eastAsia="Times New Roman" w:hAnsi="Times New Roman" w:cs="Times New Roman"/>
                <w:i/>
                <w:sz w:val="24"/>
                <w:szCs w:val="24"/>
                <w:lang w:eastAsia="ru-RU"/>
              </w:rPr>
            </w:pPr>
            <w:r w:rsidRPr="0086646D">
              <w:rPr>
                <w:rFonts w:ascii="Times New Roman" w:hAnsi="Times New Roman" w:cs="Times New Roman"/>
                <w:b/>
                <w:bCs/>
                <w:sz w:val="24"/>
                <w:szCs w:val="24"/>
              </w:rPr>
              <w:t xml:space="preserve">Раздел 2. </w:t>
            </w:r>
            <w:r w:rsidRPr="0086646D">
              <w:rPr>
                <w:rFonts w:ascii="Times New Roman" w:eastAsia="Calibri" w:hAnsi="Times New Roman" w:cs="Times New Roman"/>
                <w:b/>
                <w:bCs/>
                <w:sz w:val="24"/>
                <w:szCs w:val="24"/>
              </w:rPr>
              <w:t>Разработка документации по эксплуатации электрического и электромеханического оборудования</w:t>
            </w:r>
          </w:p>
        </w:tc>
        <w:tc>
          <w:tcPr>
            <w:tcW w:w="1891" w:type="dxa"/>
          </w:tcPr>
          <w:p w14:paraId="09367319"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78/20</w:t>
            </w:r>
          </w:p>
        </w:tc>
        <w:tc>
          <w:tcPr>
            <w:tcW w:w="1901" w:type="dxa"/>
          </w:tcPr>
          <w:p w14:paraId="08EA3810"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66AD0843" w14:textId="77777777" w:rsidTr="0097440A">
        <w:trPr>
          <w:trHeight w:val="20"/>
        </w:trPr>
        <w:tc>
          <w:tcPr>
            <w:tcW w:w="10768" w:type="dxa"/>
            <w:gridSpan w:val="2"/>
          </w:tcPr>
          <w:p w14:paraId="616B0B56" w14:textId="77777777" w:rsidR="0086646D" w:rsidRPr="0086646D" w:rsidRDefault="0086646D" w:rsidP="0086646D">
            <w:pPr>
              <w:rPr>
                <w:rFonts w:ascii="Times New Roman" w:eastAsia="Times New Roman" w:hAnsi="Times New Roman" w:cs="Times New Roman"/>
                <w:i/>
                <w:sz w:val="24"/>
                <w:szCs w:val="24"/>
                <w:lang w:eastAsia="ru-RU"/>
              </w:rPr>
            </w:pPr>
            <w:r w:rsidRPr="0086646D">
              <w:rPr>
                <w:rFonts w:ascii="Times New Roman" w:eastAsia="Calibri" w:hAnsi="Times New Roman" w:cs="Times New Roman"/>
                <w:b/>
                <w:bCs/>
                <w:sz w:val="24"/>
                <w:szCs w:val="24"/>
              </w:rPr>
              <w:t>МДК.02.02 Разработка документации по эксплуатации электрического и электромеханического оборудования</w:t>
            </w:r>
          </w:p>
        </w:tc>
        <w:tc>
          <w:tcPr>
            <w:tcW w:w="1891" w:type="dxa"/>
          </w:tcPr>
          <w:p w14:paraId="629ECF56"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58/20</w:t>
            </w:r>
          </w:p>
        </w:tc>
        <w:tc>
          <w:tcPr>
            <w:tcW w:w="1901" w:type="dxa"/>
          </w:tcPr>
          <w:p w14:paraId="01850211"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2BB9E5CC" w14:textId="77777777" w:rsidTr="0097440A">
        <w:tc>
          <w:tcPr>
            <w:tcW w:w="3245" w:type="dxa"/>
            <w:vMerge w:val="restart"/>
          </w:tcPr>
          <w:p w14:paraId="1722D420"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hAnsi="Times New Roman" w:cs="Times New Roman"/>
                <w:b/>
                <w:bCs/>
                <w:sz w:val="24"/>
                <w:szCs w:val="24"/>
              </w:rPr>
              <w:t>Тема 2.1Проектирование электрического и электромеханического оборудования.</w:t>
            </w:r>
          </w:p>
        </w:tc>
        <w:tc>
          <w:tcPr>
            <w:tcW w:w="7523" w:type="dxa"/>
          </w:tcPr>
          <w:p w14:paraId="2E309024" w14:textId="77777777" w:rsidR="0086646D" w:rsidRPr="0086646D" w:rsidRDefault="0086646D" w:rsidP="0086646D">
            <w:pPr>
              <w:rPr>
                <w:rFonts w:ascii="Times New Roman" w:eastAsia="Times New Roman" w:hAnsi="Times New Roman" w:cs="Times New Roman"/>
                <w:b/>
                <w:sz w:val="24"/>
                <w:szCs w:val="24"/>
                <w:lang w:eastAsia="ru-RU"/>
              </w:rPr>
            </w:pPr>
            <w:r w:rsidRPr="0086646D">
              <w:rPr>
                <w:rFonts w:ascii="Times New Roman" w:eastAsia="Times New Roman" w:hAnsi="Times New Roman" w:cs="Times New Roman"/>
                <w:b/>
                <w:bCs/>
                <w:sz w:val="24"/>
                <w:szCs w:val="24"/>
                <w:lang w:eastAsia="ru-RU"/>
              </w:rPr>
              <w:t xml:space="preserve">Содержание </w:t>
            </w:r>
          </w:p>
        </w:tc>
        <w:tc>
          <w:tcPr>
            <w:tcW w:w="1891" w:type="dxa"/>
          </w:tcPr>
          <w:p w14:paraId="1816779E"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20/4</w:t>
            </w:r>
          </w:p>
        </w:tc>
        <w:tc>
          <w:tcPr>
            <w:tcW w:w="1901" w:type="dxa"/>
            <w:vMerge w:val="restart"/>
          </w:tcPr>
          <w:p w14:paraId="30F7A744"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ОК.01-ОК.05</w:t>
            </w:r>
          </w:p>
          <w:p w14:paraId="27D89E64"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ОК.07, ОК.09</w:t>
            </w:r>
          </w:p>
          <w:p w14:paraId="3C412F21"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Cs/>
                <w:sz w:val="24"/>
                <w:szCs w:val="24"/>
                <w:lang w:eastAsia="ru-RU"/>
              </w:rPr>
              <w:t>ПК-2.2,ПК 2.3</w:t>
            </w:r>
          </w:p>
        </w:tc>
      </w:tr>
      <w:tr w:rsidR="0086646D" w:rsidRPr="0086646D" w14:paraId="6D513D91" w14:textId="77777777" w:rsidTr="0097440A">
        <w:trPr>
          <w:trHeight w:val="465"/>
        </w:trPr>
        <w:tc>
          <w:tcPr>
            <w:tcW w:w="3245" w:type="dxa"/>
            <w:vMerge/>
          </w:tcPr>
          <w:p w14:paraId="15B190AA"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Pr>
          <w:p w14:paraId="58077D28" w14:textId="77777777" w:rsidR="0086646D" w:rsidRPr="0086646D" w:rsidRDefault="0086646D" w:rsidP="0086646D">
            <w:pPr>
              <w:suppressAutoHyphens/>
              <w:jc w:val="both"/>
              <w:rPr>
                <w:rFonts w:ascii="Times New Roman" w:eastAsia="Times New Roman" w:hAnsi="Times New Roman" w:cs="Times New Roman"/>
                <w:sz w:val="24"/>
                <w:szCs w:val="24"/>
                <w:lang w:eastAsia="ru-RU"/>
              </w:rPr>
            </w:pPr>
            <w:r w:rsidRPr="0086646D">
              <w:rPr>
                <w:rFonts w:ascii="Times New Roman" w:hAnsi="Times New Roman" w:cs="Times New Roman"/>
                <w:b/>
                <w:sz w:val="24"/>
                <w:szCs w:val="24"/>
              </w:rPr>
              <w:t xml:space="preserve">1. </w:t>
            </w:r>
            <w:r w:rsidRPr="0086646D">
              <w:rPr>
                <w:rFonts w:ascii="Times New Roman" w:hAnsi="Times New Roman" w:cs="Times New Roman"/>
                <w:bCs/>
                <w:sz w:val="24"/>
                <w:szCs w:val="24"/>
              </w:rPr>
              <w:t xml:space="preserve">Оценка качества продукции. </w:t>
            </w:r>
            <w:r w:rsidRPr="0086646D">
              <w:rPr>
                <w:rFonts w:ascii="Times New Roman" w:hAnsi="Times New Roman" w:cs="Times New Roman"/>
                <w:sz w:val="24"/>
                <w:szCs w:val="24"/>
              </w:rPr>
              <w:t xml:space="preserve">Основные пути повышения качества. Роль стандартизации в повышении качества. </w:t>
            </w:r>
          </w:p>
        </w:tc>
        <w:tc>
          <w:tcPr>
            <w:tcW w:w="1891" w:type="dxa"/>
            <w:vMerge w:val="restart"/>
          </w:tcPr>
          <w:p w14:paraId="32595899" w14:textId="77777777" w:rsidR="0086646D" w:rsidRPr="0086646D" w:rsidRDefault="0086646D" w:rsidP="0086646D">
            <w:pPr>
              <w:suppressAutoHyphens/>
              <w:jc w:val="center"/>
              <w:rPr>
                <w:rFonts w:ascii="Times New Roman" w:eastAsia="Times New Roman" w:hAnsi="Times New Roman" w:cs="Times New Roman"/>
                <w:sz w:val="24"/>
                <w:szCs w:val="24"/>
                <w:lang w:eastAsia="ru-RU"/>
              </w:rPr>
            </w:pPr>
            <w:r w:rsidRPr="0086646D">
              <w:rPr>
                <w:rFonts w:ascii="Times New Roman" w:eastAsia="Times New Roman" w:hAnsi="Times New Roman" w:cs="Times New Roman"/>
                <w:sz w:val="24"/>
                <w:szCs w:val="24"/>
                <w:lang w:eastAsia="ru-RU"/>
              </w:rPr>
              <w:t>16</w:t>
            </w:r>
          </w:p>
        </w:tc>
        <w:tc>
          <w:tcPr>
            <w:tcW w:w="1901" w:type="dxa"/>
            <w:vMerge/>
          </w:tcPr>
          <w:p w14:paraId="28A8C318" w14:textId="77777777" w:rsidR="0086646D" w:rsidRPr="0086646D" w:rsidRDefault="0086646D" w:rsidP="0086646D">
            <w:pPr>
              <w:suppressAutoHyphens/>
              <w:jc w:val="both"/>
              <w:rPr>
                <w:rFonts w:ascii="Times New Roman" w:eastAsia="Times New Roman" w:hAnsi="Times New Roman" w:cs="Times New Roman"/>
                <w:sz w:val="24"/>
                <w:szCs w:val="24"/>
                <w:lang w:eastAsia="ru-RU"/>
              </w:rPr>
            </w:pPr>
          </w:p>
        </w:tc>
      </w:tr>
      <w:tr w:rsidR="0086646D" w:rsidRPr="0086646D" w14:paraId="5888A182" w14:textId="77777777" w:rsidTr="0097440A">
        <w:trPr>
          <w:trHeight w:val="600"/>
        </w:trPr>
        <w:tc>
          <w:tcPr>
            <w:tcW w:w="3245" w:type="dxa"/>
            <w:vMerge/>
          </w:tcPr>
          <w:p w14:paraId="60B3D950"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Pr>
          <w:p w14:paraId="6EA4B2CB" w14:textId="77777777" w:rsidR="0086646D" w:rsidRPr="0086646D" w:rsidRDefault="0086646D" w:rsidP="0086646D">
            <w:pPr>
              <w:suppressAutoHyphens/>
              <w:jc w:val="both"/>
              <w:rPr>
                <w:rFonts w:ascii="Times New Roman" w:hAnsi="Times New Roman" w:cs="Times New Roman"/>
                <w:b/>
                <w:sz w:val="24"/>
                <w:szCs w:val="24"/>
              </w:rPr>
            </w:pPr>
            <w:r w:rsidRPr="0086646D">
              <w:rPr>
                <w:rFonts w:ascii="Times New Roman" w:hAnsi="Times New Roman" w:cs="Times New Roman"/>
                <w:sz w:val="24"/>
                <w:szCs w:val="24"/>
              </w:rPr>
              <w:t>2.Взаимосвязь технического нормирования и стандартизации. Категории и виды стандартов.</w:t>
            </w:r>
          </w:p>
        </w:tc>
        <w:tc>
          <w:tcPr>
            <w:tcW w:w="1891" w:type="dxa"/>
            <w:vMerge/>
          </w:tcPr>
          <w:p w14:paraId="3F6C02B1" w14:textId="77777777" w:rsidR="0086646D" w:rsidRPr="0086646D" w:rsidRDefault="0086646D" w:rsidP="0086646D">
            <w:pPr>
              <w:suppressAutoHyphens/>
              <w:jc w:val="center"/>
              <w:rPr>
                <w:rFonts w:ascii="Times New Roman" w:eastAsia="Times New Roman" w:hAnsi="Times New Roman" w:cs="Times New Roman"/>
                <w:sz w:val="24"/>
                <w:szCs w:val="24"/>
                <w:lang w:eastAsia="ru-RU"/>
              </w:rPr>
            </w:pPr>
          </w:p>
        </w:tc>
        <w:tc>
          <w:tcPr>
            <w:tcW w:w="1901" w:type="dxa"/>
            <w:vMerge/>
          </w:tcPr>
          <w:p w14:paraId="2DB01E56" w14:textId="77777777" w:rsidR="0086646D" w:rsidRPr="0086646D" w:rsidRDefault="0086646D" w:rsidP="0086646D">
            <w:pPr>
              <w:suppressAutoHyphens/>
              <w:jc w:val="both"/>
              <w:rPr>
                <w:rFonts w:ascii="Times New Roman" w:eastAsia="Times New Roman" w:hAnsi="Times New Roman" w:cs="Times New Roman"/>
                <w:sz w:val="24"/>
                <w:szCs w:val="24"/>
                <w:lang w:eastAsia="ru-RU"/>
              </w:rPr>
            </w:pPr>
          </w:p>
        </w:tc>
      </w:tr>
      <w:tr w:rsidR="0086646D" w:rsidRPr="0086646D" w14:paraId="6880DE8F" w14:textId="77777777" w:rsidTr="0097440A">
        <w:trPr>
          <w:trHeight w:val="519"/>
        </w:trPr>
        <w:tc>
          <w:tcPr>
            <w:tcW w:w="3245" w:type="dxa"/>
            <w:vMerge/>
          </w:tcPr>
          <w:p w14:paraId="0CA8D105"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Pr>
          <w:p w14:paraId="436769A9" w14:textId="77777777" w:rsidR="0086646D" w:rsidRPr="0086646D" w:rsidRDefault="0086646D" w:rsidP="0086646D">
            <w:pPr>
              <w:suppressAutoHyphens/>
              <w:jc w:val="both"/>
              <w:rPr>
                <w:rFonts w:ascii="Times New Roman" w:eastAsia="Times New Roman" w:hAnsi="Times New Roman" w:cs="Times New Roman"/>
                <w:sz w:val="24"/>
                <w:szCs w:val="24"/>
                <w:lang w:eastAsia="ru-RU"/>
              </w:rPr>
            </w:pPr>
            <w:r w:rsidRPr="0086646D">
              <w:rPr>
                <w:rFonts w:ascii="Times New Roman" w:hAnsi="Times New Roman" w:cs="Times New Roman"/>
                <w:b/>
                <w:sz w:val="24"/>
                <w:szCs w:val="24"/>
              </w:rPr>
              <w:t xml:space="preserve">3. </w:t>
            </w:r>
            <w:r w:rsidRPr="0086646D">
              <w:rPr>
                <w:rFonts w:ascii="Times New Roman" w:hAnsi="Times New Roman" w:cs="Times New Roman"/>
                <w:bCs/>
                <w:sz w:val="24"/>
                <w:szCs w:val="24"/>
              </w:rPr>
              <w:t xml:space="preserve">Принципы обеспечения качества продукции на основе технического регулирования. </w:t>
            </w:r>
            <w:r w:rsidRPr="0086646D">
              <w:rPr>
                <w:rFonts w:ascii="Times New Roman" w:hAnsi="Times New Roman" w:cs="Times New Roman"/>
                <w:sz w:val="24"/>
                <w:szCs w:val="24"/>
              </w:rPr>
              <w:t xml:space="preserve">Принципы технического регулирования. </w:t>
            </w:r>
          </w:p>
        </w:tc>
        <w:tc>
          <w:tcPr>
            <w:tcW w:w="1891" w:type="dxa"/>
            <w:vMerge/>
          </w:tcPr>
          <w:p w14:paraId="714D3EC0" w14:textId="77777777" w:rsidR="0086646D" w:rsidRPr="0086646D" w:rsidRDefault="0086646D" w:rsidP="0086646D">
            <w:pPr>
              <w:suppressAutoHyphens/>
              <w:jc w:val="center"/>
              <w:rPr>
                <w:rFonts w:ascii="Times New Roman" w:eastAsia="Times New Roman" w:hAnsi="Times New Roman" w:cs="Times New Roman"/>
                <w:sz w:val="24"/>
                <w:szCs w:val="24"/>
                <w:lang w:eastAsia="ru-RU"/>
              </w:rPr>
            </w:pPr>
          </w:p>
        </w:tc>
        <w:tc>
          <w:tcPr>
            <w:tcW w:w="1901" w:type="dxa"/>
            <w:vMerge/>
          </w:tcPr>
          <w:p w14:paraId="3B6D3B18" w14:textId="77777777" w:rsidR="0086646D" w:rsidRPr="0086646D" w:rsidRDefault="0086646D" w:rsidP="0086646D">
            <w:pPr>
              <w:suppressAutoHyphens/>
              <w:jc w:val="both"/>
              <w:rPr>
                <w:rFonts w:ascii="Times New Roman" w:eastAsia="Times New Roman" w:hAnsi="Times New Roman" w:cs="Times New Roman"/>
                <w:sz w:val="24"/>
                <w:szCs w:val="24"/>
                <w:lang w:eastAsia="ru-RU"/>
              </w:rPr>
            </w:pPr>
          </w:p>
        </w:tc>
      </w:tr>
      <w:tr w:rsidR="0086646D" w:rsidRPr="0086646D" w14:paraId="10895623" w14:textId="77777777" w:rsidTr="0097440A">
        <w:trPr>
          <w:trHeight w:val="540"/>
        </w:trPr>
        <w:tc>
          <w:tcPr>
            <w:tcW w:w="3245" w:type="dxa"/>
            <w:vMerge/>
          </w:tcPr>
          <w:p w14:paraId="32E701CC"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Pr>
          <w:p w14:paraId="633CAD86" w14:textId="77777777" w:rsidR="0086646D" w:rsidRPr="0086646D" w:rsidRDefault="0086646D" w:rsidP="0086646D">
            <w:pPr>
              <w:suppressAutoHyphens/>
              <w:jc w:val="both"/>
              <w:rPr>
                <w:rFonts w:ascii="Times New Roman" w:hAnsi="Times New Roman" w:cs="Times New Roman"/>
                <w:b/>
                <w:sz w:val="24"/>
                <w:szCs w:val="24"/>
              </w:rPr>
            </w:pPr>
            <w:r w:rsidRPr="0086646D">
              <w:rPr>
                <w:rFonts w:ascii="Times New Roman" w:hAnsi="Times New Roman" w:cs="Times New Roman"/>
                <w:sz w:val="24"/>
                <w:szCs w:val="24"/>
              </w:rPr>
              <w:t>4.Законодательство о техническом регулировании. Требования технических регламентов. Общие и специальные технические регламенты.</w:t>
            </w:r>
          </w:p>
        </w:tc>
        <w:tc>
          <w:tcPr>
            <w:tcW w:w="1891" w:type="dxa"/>
            <w:vMerge/>
          </w:tcPr>
          <w:p w14:paraId="29D9D349" w14:textId="77777777" w:rsidR="0086646D" w:rsidRPr="0086646D" w:rsidRDefault="0086646D" w:rsidP="0086646D">
            <w:pPr>
              <w:suppressAutoHyphens/>
              <w:jc w:val="center"/>
              <w:rPr>
                <w:rFonts w:ascii="Times New Roman" w:eastAsia="Times New Roman" w:hAnsi="Times New Roman" w:cs="Times New Roman"/>
                <w:sz w:val="24"/>
                <w:szCs w:val="24"/>
                <w:lang w:eastAsia="ru-RU"/>
              </w:rPr>
            </w:pPr>
          </w:p>
        </w:tc>
        <w:tc>
          <w:tcPr>
            <w:tcW w:w="1901" w:type="dxa"/>
            <w:vMerge/>
          </w:tcPr>
          <w:p w14:paraId="248B56B0" w14:textId="77777777" w:rsidR="0086646D" w:rsidRPr="0086646D" w:rsidRDefault="0086646D" w:rsidP="0086646D">
            <w:pPr>
              <w:suppressAutoHyphens/>
              <w:jc w:val="both"/>
              <w:rPr>
                <w:rFonts w:ascii="Times New Roman" w:eastAsia="Times New Roman" w:hAnsi="Times New Roman" w:cs="Times New Roman"/>
                <w:sz w:val="24"/>
                <w:szCs w:val="24"/>
                <w:lang w:eastAsia="ru-RU"/>
              </w:rPr>
            </w:pPr>
          </w:p>
        </w:tc>
      </w:tr>
      <w:tr w:rsidR="0086646D" w:rsidRPr="0086646D" w14:paraId="157CA33F" w14:textId="77777777" w:rsidTr="0097440A">
        <w:trPr>
          <w:trHeight w:val="396"/>
        </w:trPr>
        <w:tc>
          <w:tcPr>
            <w:tcW w:w="3245" w:type="dxa"/>
            <w:vMerge/>
          </w:tcPr>
          <w:p w14:paraId="7FBA3907"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vAlign w:val="center"/>
          </w:tcPr>
          <w:p w14:paraId="262ACA37" w14:textId="77777777" w:rsidR="0086646D" w:rsidRPr="0086646D" w:rsidRDefault="0086646D" w:rsidP="0086646D">
            <w:pPr>
              <w:suppressAutoHyphens/>
              <w:jc w:val="both"/>
              <w:rPr>
                <w:rFonts w:ascii="Times New Roman" w:eastAsia="Times New Roman" w:hAnsi="Times New Roman" w:cs="Times New Roman"/>
                <w:sz w:val="24"/>
                <w:szCs w:val="24"/>
                <w:lang w:eastAsia="ru-RU"/>
              </w:rPr>
            </w:pPr>
            <w:r w:rsidRPr="0086646D">
              <w:rPr>
                <w:rFonts w:ascii="Times New Roman" w:hAnsi="Times New Roman" w:cs="Times New Roman"/>
                <w:b/>
                <w:sz w:val="24"/>
                <w:szCs w:val="24"/>
              </w:rPr>
              <w:t>5.</w:t>
            </w:r>
            <w:r w:rsidRPr="0086646D">
              <w:rPr>
                <w:rFonts w:ascii="Times New Roman" w:hAnsi="Times New Roman" w:cs="Times New Roman"/>
                <w:sz w:val="24"/>
                <w:szCs w:val="24"/>
              </w:rPr>
              <w:t xml:space="preserve"> Изучение качества технической документации.</w:t>
            </w:r>
          </w:p>
        </w:tc>
        <w:tc>
          <w:tcPr>
            <w:tcW w:w="1891" w:type="dxa"/>
            <w:vMerge/>
          </w:tcPr>
          <w:p w14:paraId="529C5F72" w14:textId="77777777" w:rsidR="0086646D" w:rsidRPr="0086646D" w:rsidRDefault="0086646D" w:rsidP="0086646D">
            <w:pPr>
              <w:suppressAutoHyphens/>
              <w:jc w:val="center"/>
              <w:rPr>
                <w:rFonts w:ascii="Times New Roman" w:eastAsia="Times New Roman" w:hAnsi="Times New Roman" w:cs="Times New Roman"/>
                <w:sz w:val="24"/>
                <w:szCs w:val="24"/>
                <w:lang w:eastAsia="ru-RU"/>
              </w:rPr>
            </w:pPr>
          </w:p>
        </w:tc>
        <w:tc>
          <w:tcPr>
            <w:tcW w:w="1901" w:type="dxa"/>
            <w:vMerge/>
          </w:tcPr>
          <w:p w14:paraId="54066C7C" w14:textId="77777777" w:rsidR="0086646D" w:rsidRPr="0086646D" w:rsidRDefault="0086646D" w:rsidP="0086646D">
            <w:pPr>
              <w:suppressAutoHyphens/>
              <w:jc w:val="both"/>
              <w:rPr>
                <w:rFonts w:ascii="Times New Roman" w:eastAsia="Times New Roman" w:hAnsi="Times New Roman" w:cs="Times New Roman"/>
                <w:sz w:val="24"/>
                <w:szCs w:val="24"/>
                <w:lang w:eastAsia="ru-RU"/>
              </w:rPr>
            </w:pPr>
          </w:p>
        </w:tc>
      </w:tr>
      <w:tr w:rsidR="0086646D" w:rsidRPr="0086646D" w14:paraId="3FD034B3" w14:textId="77777777" w:rsidTr="0097440A">
        <w:trPr>
          <w:trHeight w:val="396"/>
        </w:trPr>
        <w:tc>
          <w:tcPr>
            <w:tcW w:w="3245" w:type="dxa"/>
            <w:vMerge/>
          </w:tcPr>
          <w:p w14:paraId="698F6553"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vAlign w:val="center"/>
          </w:tcPr>
          <w:p w14:paraId="3D2F1F42" w14:textId="77777777" w:rsidR="0086646D" w:rsidRPr="0086646D" w:rsidRDefault="0086646D" w:rsidP="0086646D">
            <w:pPr>
              <w:suppressAutoHyphens/>
              <w:jc w:val="both"/>
              <w:rPr>
                <w:rFonts w:ascii="Times New Roman" w:eastAsia="Times New Roman" w:hAnsi="Times New Roman" w:cs="Times New Roman"/>
                <w:sz w:val="24"/>
                <w:szCs w:val="24"/>
                <w:lang w:eastAsia="ru-RU"/>
              </w:rPr>
            </w:pPr>
            <w:r w:rsidRPr="0086646D">
              <w:rPr>
                <w:rFonts w:ascii="Times New Roman" w:hAnsi="Times New Roman" w:cs="Times New Roman"/>
                <w:b/>
                <w:sz w:val="24"/>
                <w:szCs w:val="24"/>
              </w:rPr>
              <w:t>6.</w:t>
            </w:r>
            <w:r w:rsidRPr="0086646D">
              <w:rPr>
                <w:rFonts w:ascii="Times New Roman" w:hAnsi="Times New Roman" w:cs="Times New Roman"/>
                <w:sz w:val="24"/>
                <w:szCs w:val="24"/>
              </w:rPr>
              <w:t>Изучение технического задания на проектирование электрооборудования.</w:t>
            </w:r>
          </w:p>
        </w:tc>
        <w:tc>
          <w:tcPr>
            <w:tcW w:w="1891" w:type="dxa"/>
            <w:vMerge/>
          </w:tcPr>
          <w:p w14:paraId="53CEF55A" w14:textId="77777777" w:rsidR="0086646D" w:rsidRPr="0086646D" w:rsidRDefault="0086646D" w:rsidP="0086646D">
            <w:pPr>
              <w:suppressAutoHyphens/>
              <w:jc w:val="center"/>
              <w:rPr>
                <w:rFonts w:ascii="Times New Roman" w:eastAsia="Times New Roman" w:hAnsi="Times New Roman" w:cs="Times New Roman"/>
                <w:sz w:val="24"/>
                <w:szCs w:val="24"/>
                <w:lang w:eastAsia="ru-RU"/>
              </w:rPr>
            </w:pPr>
          </w:p>
        </w:tc>
        <w:tc>
          <w:tcPr>
            <w:tcW w:w="1901" w:type="dxa"/>
            <w:vMerge/>
          </w:tcPr>
          <w:p w14:paraId="45A75762" w14:textId="77777777" w:rsidR="0086646D" w:rsidRPr="0086646D" w:rsidRDefault="0086646D" w:rsidP="0086646D">
            <w:pPr>
              <w:suppressAutoHyphens/>
              <w:jc w:val="both"/>
              <w:rPr>
                <w:rFonts w:ascii="Times New Roman" w:eastAsia="Times New Roman" w:hAnsi="Times New Roman" w:cs="Times New Roman"/>
                <w:sz w:val="24"/>
                <w:szCs w:val="24"/>
                <w:lang w:eastAsia="ru-RU"/>
              </w:rPr>
            </w:pPr>
          </w:p>
        </w:tc>
      </w:tr>
      <w:tr w:rsidR="0086646D" w:rsidRPr="0086646D" w14:paraId="20504430" w14:textId="77777777" w:rsidTr="0097440A">
        <w:trPr>
          <w:trHeight w:val="396"/>
        </w:trPr>
        <w:tc>
          <w:tcPr>
            <w:tcW w:w="3245" w:type="dxa"/>
            <w:vMerge/>
          </w:tcPr>
          <w:p w14:paraId="318298A9"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Pr>
          <w:p w14:paraId="7A2758DE" w14:textId="77777777" w:rsidR="0086646D" w:rsidRPr="0086646D" w:rsidRDefault="0086646D" w:rsidP="0086646D">
            <w:pPr>
              <w:suppressAutoHyphens/>
              <w:jc w:val="both"/>
              <w:rPr>
                <w:rFonts w:ascii="Times New Roman" w:eastAsia="Times New Roman" w:hAnsi="Times New Roman" w:cs="Times New Roman"/>
                <w:sz w:val="24"/>
                <w:szCs w:val="24"/>
                <w:lang w:eastAsia="ru-RU"/>
              </w:rPr>
            </w:pPr>
            <w:r w:rsidRPr="0086646D">
              <w:rPr>
                <w:rFonts w:ascii="Times New Roman" w:hAnsi="Times New Roman" w:cs="Times New Roman"/>
                <w:b/>
                <w:sz w:val="24"/>
                <w:szCs w:val="24"/>
              </w:rPr>
              <w:t>7.</w:t>
            </w:r>
            <w:r w:rsidRPr="0086646D">
              <w:rPr>
                <w:rFonts w:ascii="Times New Roman" w:hAnsi="Times New Roman" w:cs="Times New Roman"/>
                <w:sz w:val="24"/>
                <w:szCs w:val="24"/>
              </w:rPr>
              <w:t>Изучение методов проектирования электрооборудования и электроустановок.</w:t>
            </w:r>
          </w:p>
        </w:tc>
        <w:tc>
          <w:tcPr>
            <w:tcW w:w="1891" w:type="dxa"/>
            <w:vMerge/>
          </w:tcPr>
          <w:p w14:paraId="528935CF" w14:textId="77777777" w:rsidR="0086646D" w:rsidRPr="0086646D" w:rsidRDefault="0086646D" w:rsidP="0086646D">
            <w:pPr>
              <w:suppressAutoHyphens/>
              <w:jc w:val="center"/>
              <w:rPr>
                <w:rFonts w:ascii="Times New Roman" w:eastAsia="Times New Roman" w:hAnsi="Times New Roman" w:cs="Times New Roman"/>
                <w:sz w:val="24"/>
                <w:szCs w:val="24"/>
                <w:lang w:eastAsia="ru-RU"/>
              </w:rPr>
            </w:pPr>
          </w:p>
        </w:tc>
        <w:tc>
          <w:tcPr>
            <w:tcW w:w="1901" w:type="dxa"/>
            <w:vMerge/>
          </w:tcPr>
          <w:p w14:paraId="74E21519" w14:textId="77777777" w:rsidR="0086646D" w:rsidRPr="0086646D" w:rsidRDefault="0086646D" w:rsidP="0086646D">
            <w:pPr>
              <w:suppressAutoHyphens/>
              <w:jc w:val="both"/>
              <w:rPr>
                <w:rFonts w:ascii="Times New Roman" w:eastAsia="Times New Roman" w:hAnsi="Times New Roman" w:cs="Times New Roman"/>
                <w:sz w:val="24"/>
                <w:szCs w:val="24"/>
                <w:lang w:eastAsia="ru-RU"/>
              </w:rPr>
            </w:pPr>
          </w:p>
        </w:tc>
      </w:tr>
      <w:tr w:rsidR="0086646D" w:rsidRPr="0086646D" w14:paraId="3B4CB2AC" w14:textId="77777777" w:rsidTr="0097440A">
        <w:trPr>
          <w:trHeight w:val="396"/>
        </w:trPr>
        <w:tc>
          <w:tcPr>
            <w:tcW w:w="3245" w:type="dxa"/>
            <w:vMerge/>
          </w:tcPr>
          <w:p w14:paraId="4254B2B0"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Pr>
          <w:p w14:paraId="4657EE31" w14:textId="77777777" w:rsidR="0086646D" w:rsidRPr="0086646D" w:rsidRDefault="0086646D" w:rsidP="0086646D">
            <w:pPr>
              <w:suppressAutoHyphens/>
              <w:jc w:val="both"/>
              <w:rPr>
                <w:rFonts w:ascii="Times New Roman" w:eastAsia="Times New Roman" w:hAnsi="Times New Roman" w:cs="Times New Roman"/>
                <w:sz w:val="24"/>
                <w:szCs w:val="24"/>
                <w:lang w:eastAsia="ru-RU"/>
              </w:rPr>
            </w:pPr>
            <w:r w:rsidRPr="0086646D">
              <w:rPr>
                <w:rFonts w:ascii="Times New Roman" w:hAnsi="Times New Roman" w:cs="Times New Roman"/>
                <w:b/>
                <w:sz w:val="24"/>
                <w:szCs w:val="24"/>
              </w:rPr>
              <w:t>8.</w:t>
            </w:r>
            <w:r w:rsidRPr="0086646D">
              <w:rPr>
                <w:rFonts w:ascii="Times New Roman" w:hAnsi="Times New Roman" w:cs="Times New Roman"/>
                <w:sz w:val="24"/>
                <w:szCs w:val="24"/>
              </w:rPr>
              <w:t xml:space="preserve"> Оформление проектно-технической документации.</w:t>
            </w:r>
          </w:p>
        </w:tc>
        <w:tc>
          <w:tcPr>
            <w:tcW w:w="1891" w:type="dxa"/>
            <w:vMerge/>
          </w:tcPr>
          <w:p w14:paraId="3659A8FD" w14:textId="77777777" w:rsidR="0086646D" w:rsidRPr="0086646D" w:rsidRDefault="0086646D" w:rsidP="0086646D">
            <w:pPr>
              <w:suppressAutoHyphens/>
              <w:jc w:val="center"/>
              <w:rPr>
                <w:rFonts w:ascii="Times New Roman" w:eastAsia="Times New Roman" w:hAnsi="Times New Roman" w:cs="Times New Roman"/>
                <w:sz w:val="24"/>
                <w:szCs w:val="24"/>
                <w:lang w:eastAsia="ru-RU"/>
              </w:rPr>
            </w:pPr>
          </w:p>
        </w:tc>
        <w:tc>
          <w:tcPr>
            <w:tcW w:w="1901" w:type="dxa"/>
            <w:vMerge/>
          </w:tcPr>
          <w:p w14:paraId="28B4CDED" w14:textId="77777777" w:rsidR="0086646D" w:rsidRPr="0086646D" w:rsidRDefault="0086646D" w:rsidP="0086646D">
            <w:pPr>
              <w:suppressAutoHyphens/>
              <w:jc w:val="both"/>
              <w:rPr>
                <w:rFonts w:ascii="Times New Roman" w:eastAsia="Times New Roman" w:hAnsi="Times New Roman" w:cs="Times New Roman"/>
                <w:sz w:val="24"/>
                <w:szCs w:val="24"/>
                <w:lang w:eastAsia="ru-RU"/>
              </w:rPr>
            </w:pPr>
          </w:p>
        </w:tc>
      </w:tr>
      <w:tr w:rsidR="0086646D" w:rsidRPr="0086646D" w14:paraId="5720B279" w14:textId="77777777" w:rsidTr="0097440A">
        <w:trPr>
          <w:trHeight w:val="20"/>
        </w:trPr>
        <w:tc>
          <w:tcPr>
            <w:tcW w:w="3245" w:type="dxa"/>
            <w:vMerge/>
          </w:tcPr>
          <w:p w14:paraId="086F4575"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Pr>
          <w:p w14:paraId="2FC84C3B" w14:textId="77777777" w:rsidR="0086646D" w:rsidRPr="0086646D" w:rsidRDefault="0086646D" w:rsidP="0086646D">
            <w:pPr>
              <w:suppressAutoHyphens/>
              <w:jc w:val="both"/>
              <w:rPr>
                <w:rFonts w:ascii="Times New Roman" w:eastAsia="Times New Roman" w:hAnsi="Times New Roman" w:cs="Times New Roman"/>
                <w:b/>
                <w:sz w:val="24"/>
                <w:szCs w:val="24"/>
                <w:lang w:eastAsia="ru-RU"/>
              </w:rPr>
            </w:pPr>
            <w:r w:rsidRPr="0086646D">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891" w:type="dxa"/>
          </w:tcPr>
          <w:p w14:paraId="32214C26" w14:textId="77777777" w:rsidR="0086646D" w:rsidRPr="0086646D" w:rsidRDefault="0086646D" w:rsidP="0086646D">
            <w:pPr>
              <w:suppressAutoHyphens/>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4/4</w:t>
            </w:r>
          </w:p>
        </w:tc>
        <w:tc>
          <w:tcPr>
            <w:tcW w:w="1901" w:type="dxa"/>
            <w:vMerge/>
          </w:tcPr>
          <w:p w14:paraId="42732A0B" w14:textId="77777777" w:rsidR="0086646D" w:rsidRPr="0086646D" w:rsidRDefault="0086646D" w:rsidP="0086646D">
            <w:pPr>
              <w:suppressAutoHyphens/>
              <w:jc w:val="both"/>
              <w:rPr>
                <w:rFonts w:ascii="Times New Roman" w:eastAsia="Times New Roman" w:hAnsi="Times New Roman" w:cs="Times New Roman"/>
                <w:b/>
                <w:bCs/>
                <w:sz w:val="24"/>
                <w:szCs w:val="24"/>
                <w:lang w:eastAsia="ru-RU"/>
              </w:rPr>
            </w:pPr>
          </w:p>
        </w:tc>
      </w:tr>
      <w:tr w:rsidR="0086646D" w:rsidRPr="0086646D" w14:paraId="665A605E" w14:textId="77777777" w:rsidTr="0097440A">
        <w:trPr>
          <w:trHeight w:val="204"/>
        </w:trPr>
        <w:tc>
          <w:tcPr>
            <w:tcW w:w="3245" w:type="dxa"/>
            <w:vMerge/>
          </w:tcPr>
          <w:p w14:paraId="1C6BBAEE"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Pr>
          <w:p w14:paraId="6BEEF04F" w14:textId="77777777" w:rsidR="0086646D" w:rsidRPr="0086646D" w:rsidRDefault="0086646D" w:rsidP="0086646D">
            <w:pPr>
              <w:suppressAutoHyphens/>
              <w:jc w:val="both"/>
              <w:rPr>
                <w:rFonts w:ascii="Times New Roman" w:eastAsia="Times New Roman" w:hAnsi="Times New Roman" w:cs="Times New Roman"/>
                <w:iCs/>
                <w:sz w:val="24"/>
                <w:szCs w:val="24"/>
                <w:lang w:eastAsia="ru-RU"/>
              </w:rPr>
            </w:pPr>
            <w:r w:rsidRPr="0086646D">
              <w:rPr>
                <w:rFonts w:ascii="Times New Roman" w:hAnsi="Times New Roman" w:cs="Times New Roman"/>
                <w:b/>
                <w:sz w:val="24"/>
                <w:szCs w:val="24"/>
              </w:rPr>
              <w:t>Практическое занятие 1.</w:t>
            </w:r>
            <w:r w:rsidRPr="0086646D">
              <w:rPr>
                <w:rFonts w:ascii="Times New Roman" w:hAnsi="Times New Roman" w:cs="Times New Roman"/>
                <w:sz w:val="24"/>
                <w:szCs w:val="24"/>
              </w:rPr>
              <w:t xml:space="preserve"> Заполнение маршрутно-технологической документации на эксплуатацию и обслуживание электрического и электромеханического оборудования.</w:t>
            </w:r>
          </w:p>
        </w:tc>
        <w:tc>
          <w:tcPr>
            <w:tcW w:w="1891" w:type="dxa"/>
          </w:tcPr>
          <w:p w14:paraId="4885FB36" w14:textId="77777777" w:rsidR="0086646D" w:rsidRPr="0086646D" w:rsidRDefault="0086646D" w:rsidP="0086646D">
            <w:pPr>
              <w:suppressAutoHyphens/>
              <w:jc w:val="center"/>
              <w:rPr>
                <w:rFonts w:ascii="Times New Roman" w:eastAsia="Times New Roman" w:hAnsi="Times New Roman" w:cs="Times New Roman"/>
                <w:sz w:val="24"/>
                <w:szCs w:val="24"/>
                <w:lang w:eastAsia="ru-RU"/>
              </w:rPr>
            </w:pPr>
          </w:p>
          <w:p w14:paraId="570331D7" w14:textId="77777777" w:rsidR="0086646D" w:rsidRPr="0086646D" w:rsidRDefault="0086646D" w:rsidP="0086646D">
            <w:pPr>
              <w:jc w:val="center"/>
              <w:rPr>
                <w:rFonts w:ascii="Times New Roman" w:eastAsia="Times New Roman" w:hAnsi="Times New Roman" w:cs="Times New Roman"/>
                <w:sz w:val="24"/>
                <w:szCs w:val="24"/>
                <w:lang w:eastAsia="ru-RU"/>
              </w:rPr>
            </w:pPr>
            <w:r w:rsidRPr="0086646D">
              <w:rPr>
                <w:rFonts w:ascii="Times New Roman" w:eastAsia="Times New Roman" w:hAnsi="Times New Roman" w:cs="Times New Roman"/>
                <w:sz w:val="24"/>
                <w:szCs w:val="24"/>
                <w:lang w:eastAsia="ru-RU"/>
              </w:rPr>
              <w:t>4</w:t>
            </w:r>
          </w:p>
        </w:tc>
        <w:tc>
          <w:tcPr>
            <w:tcW w:w="1901" w:type="dxa"/>
            <w:vMerge/>
          </w:tcPr>
          <w:p w14:paraId="309BDC2C" w14:textId="77777777" w:rsidR="0086646D" w:rsidRPr="0086646D" w:rsidRDefault="0086646D" w:rsidP="0086646D">
            <w:pPr>
              <w:suppressAutoHyphens/>
              <w:jc w:val="both"/>
              <w:rPr>
                <w:rFonts w:ascii="Times New Roman" w:eastAsia="Times New Roman" w:hAnsi="Times New Roman" w:cs="Times New Roman"/>
                <w:sz w:val="24"/>
                <w:szCs w:val="24"/>
                <w:lang w:eastAsia="ru-RU"/>
              </w:rPr>
            </w:pPr>
          </w:p>
        </w:tc>
      </w:tr>
      <w:tr w:rsidR="0086646D" w:rsidRPr="0086646D" w14:paraId="5242271A" w14:textId="77777777" w:rsidTr="0097440A">
        <w:trPr>
          <w:trHeight w:val="361"/>
        </w:trPr>
        <w:tc>
          <w:tcPr>
            <w:tcW w:w="3245" w:type="dxa"/>
            <w:vMerge/>
          </w:tcPr>
          <w:p w14:paraId="342FF4EE"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vAlign w:val="bottom"/>
          </w:tcPr>
          <w:p w14:paraId="2ED40ED3"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В том числе самостоятельная работа обучающихся</w:t>
            </w:r>
          </w:p>
          <w:p w14:paraId="18498F9E" w14:textId="77777777" w:rsidR="0086646D" w:rsidRPr="0086646D" w:rsidRDefault="0086646D" w:rsidP="0086646D">
            <w:pPr>
              <w:rPr>
                <w:rFonts w:ascii="Times New Roman" w:eastAsia="Times New Roman" w:hAnsi="Times New Roman" w:cs="Times New Roman"/>
                <w:i/>
                <w:sz w:val="24"/>
                <w:szCs w:val="24"/>
                <w:lang w:eastAsia="ru-RU"/>
              </w:rPr>
            </w:pPr>
          </w:p>
        </w:tc>
        <w:tc>
          <w:tcPr>
            <w:tcW w:w="1891" w:type="dxa"/>
          </w:tcPr>
          <w:p w14:paraId="59176781"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w:t>
            </w:r>
          </w:p>
        </w:tc>
        <w:tc>
          <w:tcPr>
            <w:tcW w:w="1901" w:type="dxa"/>
            <w:vMerge/>
          </w:tcPr>
          <w:p w14:paraId="71EAA829"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046ADFE1" w14:textId="77777777" w:rsidTr="0097440A">
        <w:trPr>
          <w:trHeight w:val="361"/>
        </w:trPr>
        <w:tc>
          <w:tcPr>
            <w:tcW w:w="3245" w:type="dxa"/>
            <w:vMerge w:val="restart"/>
          </w:tcPr>
          <w:p w14:paraId="4EE2F42D"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hAnsi="Times New Roman" w:cs="Times New Roman"/>
                <w:b/>
                <w:bCs/>
                <w:sz w:val="24"/>
                <w:szCs w:val="24"/>
              </w:rPr>
              <w:t>Тема 2.2. Производственная структура предприятия</w:t>
            </w:r>
          </w:p>
        </w:tc>
        <w:tc>
          <w:tcPr>
            <w:tcW w:w="7523" w:type="dxa"/>
            <w:vAlign w:val="bottom"/>
          </w:tcPr>
          <w:p w14:paraId="73BE331E"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Содержание</w:t>
            </w:r>
          </w:p>
        </w:tc>
        <w:tc>
          <w:tcPr>
            <w:tcW w:w="1891" w:type="dxa"/>
          </w:tcPr>
          <w:p w14:paraId="62BBFEC2"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14/10</w:t>
            </w:r>
          </w:p>
        </w:tc>
        <w:tc>
          <w:tcPr>
            <w:tcW w:w="1901" w:type="dxa"/>
          </w:tcPr>
          <w:p w14:paraId="612931DD" w14:textId="77777777" w:rsidR="0086646D" w:rsidRPr="0086646D" w:rsidRDefault="0086646D" w:rsidP="0086646D">
            <w:pPr>
              <w:rPr>
                <w:rFonts w:ascii="Times New Roman" w:eastAsia="Times New Roman" w:hAnsi="Times New Roman" w:cs="Times New Roman"/>
                <w:b/>
                <w:bCs/>
                <w:sz w:val="24"/>
                <w:szCs w:val="24"/>
                <w:lang w:eastAsia="ru-RU"/>
              </w:rPr>
            </w:pPr>
          </w:p>
        </w:tc>
      </w:tr>
      <w:tr w:rsidR="0086646D" w:rsidRPr="0086646D" w14:paraId="06635EBB" w14:textId="77777777" w:rsidTr="0097440A">
        <w:trPr>
          <w:trHeight w:val="361"/>
        </w:trPr>
        <w:tc>
          <w:tcPr>
            <w:tcW w:w="3245" w:type="dxa"/>
            <w:vMerge/>
          </w:tcPr>
          <w:p w14:paraId="131B6021"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Pr>
          <w:p w14:paraId="1C439DF8"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hAnsi="Times New Roman" w:cs="Times New Roman"/>
                <w:b/>
                <w:sz w:val="24"/>
                <w:szCs w:val="24"/>
              </w:rPr>
              <w:t xml:space="preserve">1. </w:t>
            </w:r>
            <w:r w:rsidRPr="0086646D">
              <w:rPr>
                <w:rFonts w:ascii="Times New Roman" w:hAnsi="Times New Roman" w:cs="Times New Roman"/>
                <w:bCs/>
                <w:sz w:val="24"/>
                <w:szCs w:val="24"/>
              </w:rPr>
              <w:t xml:space="preserve">Производственная структура предприятия, факторы ее определяющие. Планирование и организация производственных работ. </w:t>
            </w:r>
            <w:r w:rsidRPr="0086646D">
              <w:rPr>
                <w:rFonts w:ascii="Times New Roman" w:hAnsi="Times New Roman" w:cs="Times New Roman"/>
                <w:sz w:val="24"/>
                <w:szCs w:val="24"/>
              </w:rPr>
              <w:t>Выбор средств измерений. Порядок проведение стандартных</w:t>
            </w:r>
            <w:r w:rsidRPr="0086646D">
              <w:rPr>
                <w:rFonts w:ascii="Times New Roman" w:hAnsi="Times New Roman" w:cs="Times New Roman"/>
                <w:b/>
                <w:sz w:val="24"/>
                <w:szCs w:val="24"/>
              </w:rPr>
              <w:t xml:space="preserve"> </w:t>
            </w:r>
            <w:r w:rsidRPr="0086646D">
              <w:rPr>
                <w:rFonts w:ascii="Times New Roman" w:hAnsi="Times New Roman" w:cs="Times New Roman"/>
                <w:sz w:val="24"/>
                <w:szCs w:val="24"/>
              </w:rPr>
              <w:t>и сертифицированных испытаний</w:t>
            </w:r>
          </w:p>
        </w:tc>
        <w:tc>
          <w:tcPr>
            <w:tcW w:w="1891" w:type="dxa"/>
          </w:tcPr>
          <w:p w14:paraId="690FED9C"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4</w:t>
            </w:r>
          </w:p>
        </w:tc>
        <w:tc>
          <w:tcPr>
            <w:tcW w:w="1901" w:type="dxa"/>
          </w:tcPr>
          <w:p w14:paraId="231B748E"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ОК.01-ОК.05</w:t>
            </w:r>
          </w:p>
          <w:p w14:paraId="6F53413A"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ОК.07, ОК.09</w:t>
            </w:r>
          </w:p>
          <w:p w14:paraId="67FA3F82"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Cs/>
                <w:sz w:val="24"/>
                <w:szCs w:val="24"/>
                <w:lang w:eastAsia="ru-RU"/>
              </w:rPr>
              <w:t>ПК-2.2,ПК 2.3</w:t>
            </w:r>
          </w:p>
        </w:tc>
      </w:tr>
      <w:tr w:rsidR="0086646D" w:rsidRPr="0086646D" w14:paraId="7F103476" w14:textId="77777777" w:rsidTr="0097440A">
        <w:trPr>
          <w:trHeight w:val="361"/>
        </w:trPr>
        <w:tc>
          <w:tcPr>
            <w:tcW w:w="3245" w:type="dxa"/>
            <w:vMerge w:val="restart"/>
            <w:tcBorders>
              <w:top w:val="nil"/>
            </w:tcBorders>
          </w:tcPr>
          <w:p w14:paraId="2D35F31E"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Pr>
          <w:p w14:paraId="09BC8ECF"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hAnsi="Times New Roman" w:cs="Times New Roman"/>
                <w:b/>
                <w:sz w:val="24"/>
                <w:szCs w:val="24"/>
              </w:rPr>
              <w:t xml:space="preserve">2. </w:t>
            </w:r>
            <w:r w:rsidRPr="0086646D">
              <w:rPr>
                <w:rFonts w:ascii="Times New Roman" w:hAnsi="Times New Roman" w:cs="Times New Roman"/>
                <w:sz w:val="24"/>
                <w:szCs w:val="24"/>
              </w:rPr>
              <w:t xml:space="preserve">Определение производственного плана работ. Составление сметы затрат на производство. Составление калькуляции изделия. </w:t>
            </w:r>
            <w:r w:rsidRPr="0086646D">
              <w:rPr>
                <w:rFonts w:ascii="Times New Roman" w:eastAsia="Calibri" w:hAnsi="Times New Roman" w:cs="Times New Roman"/>
                <w:bCs/>
                <w:color w:val="000000"/>
                <w:sz w:val="24"/>
                <w:szCs w:val="24"/>
              </w:rPr>
              <w:t>Заполнение документации по учету производственного процесса</w:t>
            </w:r>
          </w:p>
        </w:tc>
        <w:tc>
          <w:tcPr>
            <w:tcW w:w="1891" w:type="dxa"/>
          </w:tcPr>
          <w:p w14:paraId="21BF4490" w14:textId="77777777" w:rsidR="0086646D" w:rsidRPr="0086646D" w:rsidRDefault="0086646D" w:rsidP="0086646D">
            <w:pPr>
              <w:jc w:val="center"/>
              <w:rPr>
                <w:rFonts w:ascii="Times New Roman" w:eastAsia="Times New Roman" w:hAnsi="Times New Roman" w:cs="Times New Roman"/>
                <w:b/>
                <w:bCs/>
                <w:sz w:val="24"/>
                <w:szCs w:val="24"/>
                <w:lang w:eastAsia="ru-RU"/>
              </w:rPr>
            </w:pPr>
          </w:p>
        </w:tc>
        <w:tc>
          <w:tcPr>
            <w:tcW w:w="1901" w:type="dxa"/>
            <w:vMerge w:val="restart"/>
          </w:tcPr>
          <w:p w14:paraId="41B605FB" w14:textId="77777777" w:rsidR="0086646D" w:rsidRPr="0086646D" w:rsidRDefault="0086646D" w:rsidP="0086646D">
            <w:pPr>
              <w:jc w:val="center"/>
              <w:rPr>
                <w:rFonts w:ascii="Times New Roman" w:eastAsia="Times New Roman" w:hAnsi="Times New Roman" w:cs="Times New Roman"/>
                <w:b/>
                <w:bCs/>
                <w:sz w:val="24"/>
                <w:szCs w:val="24"/>
                <w:lang w:eastAsia="ru-RU"/>
              </w:rPr>
            </w:pPr>
          </w:p>
        </w:tc>
      </w:tr>
      <w:tr w:rsidR="0086646D" w:rsidRPr="0086646D" w14:paraId="2171242F" w14:textId="77777777" w:rsidTr="0097440A">
        <w:trPr>
          <w:trHeight w:val="361"/>
        </w:trPr>
        <w:tc>
          <w:tcPr>
            <w:tcW w:w="3245" w:type="dxa"/>
            <w:vMerge/>
            <w:tcBorders>
              <w:top w:val="nil"/>
            </w:tcBorders>
          </w:tcPr>
          <w:p w14:paraId="2BB9A19B"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Pr>
          <w:p w14:paraId="0B799233"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hAnsi="Times New Roman" w:cs="Times New Roman"/>
                <w:b/>
                <w:bCs/>
                <w:sz w:val="24"/>
                <w:szCs w:val="24"/>
              </w:rPr>
              <w:t>В том числе практических занятий и лабораторных работ</w:t>
            </w:r>
          </w:p>
        </w:tc>
        <w:tc>
          <w:tcPr>
            <w:tcW w:w="1891" w:type="dxa"/>
          </w:tcPr>
          <w:p w14:paraId="51EA6EAA"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10/10</w:t>
            </w:r>
          </w:p>
        </w:tc>
        <w:tc>
          <w:tcPr>
            <w:tcW w:w="1901" w:type="dxa"/>
            <w:vMerge/>
          </w:tcPr>
          <w:p w14:paraId="29A45C2E" w14:textId="77777777" w:rsidR="0086646D" w:rsidRPr="0086646D" w:rsidRDefault="0086646D" w:rsidP="0086646D">
            <w:pPr>
              <w:jc w:val="center"/>
              <w:rPr>
                <w:rFonts w:ascii="Times New Roman" w:eastAsia="Times New Roman" w:hAnsi="Times New Roman" w:cs="Times New Roman"/>
                <w:b/>
                <w:bCs/>
                <w:sz w:val="24"/>
                <w:szCs w:val="24"/>
                <w:lang w:eastAsia="ru-RU"/>
              </w:rPr>
            </w:pPr>
          </w:p>
        </w:tc>
      </w:tr>
      <w:tr w:rsidR="0086646D" w:rsidRPr="0086646D" w14:paraId="1D41AEA5" w14:textId="77777777" w:rsidTr="0097440A">
        <w:trPr>
          <w:trHeight w:val="361"/>
        </w:trPr>
        <w:tc>
          <w:tcPr>
            <w:tcW w:w="3245" w:type="dxa"/>
            <w:vMerge/>
            <w:tcBorders>
              <w:top w:val="nil"/>
            </w:tcBorders>
          </w:tcPr>
          <w:p w14:paraId="0C85DFE4"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Pr>
          <w:p w14:paraId="06EAE5E1"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hAnsi="Times New Roman" w:cs="Times New Roman"/>
                <w:b/>
                <w:sz w:val="24"/>
                <w:szCs w:val="24"/>
              </w:rPr>
              <w:t>Практическое занятие 1.</w:t>
            </w:r>
            <w:r w:rsidRPr="0086646D">
              <w:rPr>
                <w:rFonts w:ascii="Times New Roman" w:hAnsi="Times New Roman" w:cs="Times New Roman"/>
                <w:sz w:val="24"/>
                <w:szCs w:val="24"/>
              </w:rPr>
              <w:t xml:space="preserve"> </w:t>
            </w:r>
            <w:r w:rsidRPr="0086646D">
              <w:rPr>
                <w:rFonts w:ascii="Times New Roman" w:eastAsia="Calibri" w:hAnsi="Times New Roman" w:cs="Times New Roman"/>
                <w:bCs/>
                <w:color w:val="000000"/>
                <w:sz w:val="24"/>
                <w:szCs w:val="24"/>
              </w:rPr>
              <w:t>Определение производственного плана работ</w:t>
            </w:r>
          </w:p>
        </w:tc>
        <w:tc>
          <w:tcPr>
            <w:tcW w:w="1891" w:type="dxa"/>
          </w:tcPr>
          <w:p w14:paraId="7C81971E"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2</w:t>
            </w:r>
          </w:p>
        </w:tc>
        <w:tc>
          <w:tcPr>
            <w:tcW w:w="1901" w:type="dxa"/>
            <w:vMerge/>
          </w:tcPr>
          <w:p w14:paraId="128F4473" w14:textId="77777777" w:rsidR="0086646D" w:rsidRPr="0086646D" w:rsidRDefault="0086646D" w:rsidP="0086646D">
            <w:pPr>
              <w:jc w:val="center"/>
              <w:rPr>
                <w:rFonts w:ascii="Times New Roman" w:eastAsia="Times New Roman" w:hAnsi="Times New Roman" w:cs="Times New Roman"/>
                <w:b/>
                <w:bCs/>
                <w:sz w:val="24"/>
                <w:szCs w:val="24"/>
                <w:lang w:eastAsia="ru-RU"/>
              </w:rPr>
            </w:pPr>
          </w:p>
        </w:tc>
      </w:tr>
      <w:tr w:rsidR="0086646D" w:rsidRPr="0086646D" w14:paraId="092FF7DB" w14:textId="77777777" w:rsidTr="0097440A">
        <w:trPr>
          <w:trHeight w:val="361"/>
        </w:trPr>
        <w:tc>
          <w:tcPr>
            <w:tcW w:w="3245" w:type="dxa"/>
            <w:vMerge/>
            <w:tcBorders>
              <w:top w:val="nil"/>
            </w:tcBorders>
          </w:tcPr>
          <w:p w14:paraId="7BD5B2A0"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Pr>
          <w:p w14:paraId="5032974A"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hAnsi="Times New Roman" w:cs="Times New Roman"/>
                <w:b/>
                <w:sz w:val="24"/>
                <w:szCs w:val="24"/>
              </w:rPr>
              <w:t xml:space="preserve">Практическое занятие 2. </w:t>
            </w:r>
            <w:r w:rsidRPr="0086646D">
              <w:rPr>
                <w:rFonts w:ascii="Times New Roman" w:eastAsia="Calibri" w:hAnsi="Times New Roman" w:cs="Times New Roman"/>
                <w:sz w:val="24"/>
                <w:szCs w:val="24"/>
              </w:rPr>
              <w:t>Составление сметы затрат на производство</w:t>
            </w:r>
          </w:p>
        </w:tc>
        <w:tc>
          <w:tcPr>
            <w:tcW w:w="1891" w:type="dxa"/>
          </w:tcPr>
          <w:p w14:paraId="3FE2D2C4"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2</w:t>
            </w:r>
          </w:p>
        </w:tc>
        <w:tc>
          <w:tcPr>
            <w:tcW w:w="1901" w:type="dxa"/>
            <w:vMerge/>
          </w:tcPr>
          <w:p w14:paraId="7BBC7DB8" w14:textId="77777777" w:rsidR="0086646D" w:rsidRPr="0086646D" w:rsidRDefault="0086646D" w:rsidP="0086646D">
            <w:pPr>
              <w:jc w:val="center"/>
              <w:rPr>
                <w:rFonts w:ascii="Times New Roman" w:eastAsia="Times New Roman" w:hAnsi="Times New Roman" w:cs="Times New Roman"/>
                <w:b/>
                <w:bCs/>
                <w:sz w:val="24"/>
                <w:szCs w:val="24"/>
                <w:lang w:eastAsia="ru-RU"/>
              </w:rPr>
            </w:pPr>
          </w:p>
        </w:tc>
      </w:tr>
      <w:tr w:rsidR="0086646D" w:rsidRPr="0086646D" w14:paraId="284B50B9" w14:textId="77777777" w:rsidTr="0097440A">
        <w:trPr>
          <w:trHeight w:val="361"/>
        </w:trPr>
        <w:tc>
          <w:tcPr>
            <w:tcW w:w="3245" w:type="dxa"/>
            <w:vMerge/>
            <w:tcBorders>
              <w:top w:val="nil"/>
            </w:tcBorders>
          </w:tcPr>
          <w:p w14:paraId="1044315A"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Pr>
          <w:p w14:paraId="2326044B"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hAnsi="Times New Roman" w:cs="Times New Roman"/>
                <w:b/>
                <w:sz w:val="24"/>
                <w:szCs w:val="24"/>
              </w:rPr>
              <w:t>Практическое занятие 3.</w:t>
            </w:r>
            <w:r w:rsidRPr="0086646D">
              <w:rPr>
                <w:rFonts w:ascii="Times New Roman" w:hAnsi="Times New Roman" w:cs="Times New Roman"/>
                <w:sz w:val="24"/>
                <w:szCs w:val="24"/>
              </w:rPr>
              <w:t xml:space="preserve"> </w:t>
            </w:r>
            <w:r w:rsidRPr="0086646D">
              <w:rPr>
                <w:rFonts w:ascii="Times New Roman" w:eastAsia="Calibri" w:hAnsi="Times New Roman" w:cs="Times New Roman"/>
                <w:sz w:val="24"/>
                <w:szCs w:val="24"/>
              </w:rPr>
              <w:t>Составление калькуляции изделия</w:t>
            </w:r>
          </w:p>
        </w:tc>
        <w:tc>
          <w:tcPr>
            <w:tcW w:w="1891" w:type="dxa"/>
          </w:tcPr>
          <w:p w14:paraId="047F6660"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2</w:t>
            </w:r>
          </w:p>
        </w:tc>
        <w:tc>
          <w:tcPr>
            <w:tcW w:w="1901" w:type="dxa"/>
            <w:vMerge/>
          </w:tcPr>
          <w:p w14:paraId="26871C09" w14:textId="77777777" w:rsidR="0086646D" w:rsidRPr="0086646D" w:rsidRDefault="0086646D" w:rsidP="0086646D">
            <w:pPr>
              <w:jc w:val="center"/>
              <w:rPr>
                <w:rFonts w:ascii="Times New Roman" w:eastAsia="Times New Roman" w:hAnsi="Times New Roman" w:cs="Times New Roman"/>
                <w:b/>
                <w:bCs/>
                <w:sz w:val="24"/>
                <w:szCs w:val="24"/>
                <w:lang w:eastAsia="ru-RU"/>
              </w:rPr>
            </w:pPr>
          </w:p>
        </w:tc>
      </w:tr>
      <w:tr w:rsidR="0086646D" w:rsidRPr="0086646D" w14:paraId="679AADA6" w14:textId="77777777" w:rsidTr="0097440A">
        <w:trPr>
          <w:trHeight w:val="361"/>
        </w:trPr>
        <w:tc>
          <w:tcPr>
            <w:tcW w:w="3245" w:type="dxa"/>
            <w:vMerge/>
            <w:tcBorders>
              <w:top w:val="nil"/>
            </w:tcBorders>
          </w:tcPr>
          <w:p w14:paraId="6C649FAC"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Pr>
          <w:p w14:paraId="6B4E7AD9"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hAnsi="Times New Roman" w:cs="Times New Roman"/>
                <w:b/>
                <w:sz w:val="24"/>
                <w:szCs w:val="24"/>
              </w:rPr>
              <w:t>Практическое занятие 4.</w:t>
            </w:r>
            <w:r w:rsidRPr="0086646D">
              <w:rPr>
                <w:rFonts w:ascii="Times New Roman" w:hAnsi="Times New Roman" w:cs="Times New Roman"/>
                <w:sz w:val="24"/>
                <w:szCs w:val="24"/>
              </w:rPr>
              <w:t xml:space="preserve"> </w:t>
            </w:r>
            <w:r w:rsidRPr="0086646D">
              <w:rPr>
                <w:rFonts w:ascii="Times New Roman" w:eastAsia="Calibri" w:hAnsi="Times New Roman" w:cs="Times New Roman"/>
                <w:bCs/>
                <w:color w:val="000000"/>
                <w:sz w:val="24"/>
                <w:szCs w:val="24"/>
              </w:rPr>
              <w:t>Составление сетевого графика ремонта электрооборудования</w:t>
            </w:r>
          </w:p>
        </w:tc>
        <w:tc>
          <w:tcPr>
            <w:tcW w:w="1891" w:type="dxa"/>
          </w:tcPr>
          <w:p w14:paraId="3CCBD04B"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2</w:t>
            </w:r>
          </w:p>
        </w:tc>
        <w:tc>
          <w:tcPr>
            <w:tcW w:w="1901" w:type="dxa"/>
            <w:vMerge/>
          </w:tcPr>
          <w:p w14:paraId="720291A7" w14:textId="77777777" w:rsidR="0086646D" w:rsidRPr="0086646D" w:rsidRDefault="0086646D" w:rsidP="0086646D">
            <w:pPr>
              <w:jc w:val="center"/>
              <w:rPr>
                <w:rFonts w:ascii="Times New Roman" w:eastAsia="Times New Roman" w:hAnsi="Times New Roman" w:cs="Times New Roman"/>
                <w:b/>
                <w:bCs/>
                <w:sz w:val="24"/>
                <w:szCs w:val="24"/>
                <w:lang w:eastAsia="ru-RU"/>
              </w:rPr>
            </w:pPr>
          </w:p>
        </w:tc>
      </w:tr>
      <w:tr w:rsidR="0086646D" w:rsidRPr="0086646D" w14:paraId="4B168D38" w14:textId="77777777" w:rsidTr="0097440A">
        <w:trPr>
          <w:trHeight w:val="361"/>
        </w:trPr>
        <w:tc>
          <w:tcPr>
            <w:tcW w:w="3245" w:type="dxa"/>
            <w:vMerge/>
            <w:tcBorders>
              <w:top w:val="nil"/>
            </w:tcBorders>
          </w:tcPr>
          <w:p w14:paraId="3404AE6B"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Pr>
          <w:p w14:paraId="32A4150A"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hAnsi="Times New Roman" w:cs="Times New Roman"/>
                <w:b/>
                <w:sz w:val="24"/>
                <w:szCs w:val="24"/>
              </w:rPr>
              <w:t>Практическое занятие 5.</w:t>
            </w:r>
            <w:r w:rsidRPr="0086646D">
              <w:rPr>
                <w:rFonts w:ascii="Times New Roman" w:hAnsi="Times New Roman" w:cs="Times New Roman"/>
                <w:sz w:val="24"/>
                <w:szCs w:val="24"/>
              </w:rPr>
              <w:t xml:space="preserve"> </w:t>
            </w:r>
            <w:r w:rsidRPr="0086646D">
              <w:rPr>
                <w:rFonts w:ascii="Times New Roman" w:eastAsia="Calibri" w:hAnsi="Times New Roman" w:cs="Times New Roman"/>
                <w:bCs/>
                <w:color w:val="000000"/>
                <w:sz w:val="24"/>
                <w:szCs w:val="24"/>
              </w:rPr>
              <w:t>Оформление заказ – наряда на работу</w:t>
            </w:r>
          </w:p>
        </w:tc>
        <w:tc>
          <w:tcPr>
            <w:tcW w:w="1891" w:type="dxa"/>
          </w:tcPr>
          <w:p w14:paraId="5BC7F620"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2</w:t>
            </w:r>
          </w:p>
        </w:tc>
        <w:tc>
          <w:tcPr>
            <w:tcW w:w="1901" w:type="dxa"/>
            <w:vMerge/>
          </w:tcPr>
          <w:p w14:paraId="213A0D22" w14:textId="77777777" w:rsidR="0086646D" w:rsidRPr="0086646D" w:rsidRDefault="0086646D" w:rsidP="0086646D">
            <w:pPr>
              <w:jc w:val="center"/>
              <w:rPr>
                <w:rFonts w:ascii="Times New Roman" w:eastAsia="Times New Roman" w:hAnsi="Times New Roman" w:cs="Times New Roman"/>
                <w:b/>
                <w:bCs/>
                <w:sz w:val="24"/>
                <w:szCs w:val="24"/>
                <w:lang w:eastAsia="ru-RU"/>
              </w:rPr>
            </w:pPr>
          </w:p>
        </w:tc>
      </w:tr>
      <w:tr w:rsidR="0086646D" w:rsidRPr="0086646D" w14:paraId="2AA22630" w14:textId="77777777" w:rsidTr="0097440A">
        <w:trPr>
          <w:trHeight w:val="361"/>
        </w:trPr>
        <w:tc>
          <w:tcPr>
            <w:tcW w:w="3245" w:type="dxa"/>
            <w:vMerge w:val="restart"/>
          </w:tcPr>
          <w:p w14:paraId="3B347C34"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hAnsi="Times New Roman" w:cs="Times New Roman"/>
                <w:b/>
                <w:bCs/>
                <w:sz w:val="24"/>
                <w:szCs w:val="24"/>
              </w:rPr>
              <w:t>Тема 2.3.</w:t>
            </w:r>
            <w:r w:rsidRPr="0086646D">
              <w:rPr>
                <w:rFonts w:ascii="Times New Roman" w:hAnsi="Times New Roman" w:cs="Times New Roman"/>
                <w:b/>
                <w:sz w:val="24"/>
                <w:szCs w:val="24"/>
              </w:rPr>
              <w:t xml:space="preserve"> Экономические ресурсы производственных подразделений предприятий</w:t>
            </w:r>
          </w:p>
        </w:tc>
        <w:tc>
          <w:tcPr>
            <w:tcW w:w="7523" w:type="dxa"/>
            <w:tcBorders>
              <w:top w:val="single" w:sz="4" w:space="0" w:color="auto"/>
              <w:left w:val="single" w:sz="4" w:space="0" w:color="auto"/>
              <w:bottom w:val="single" w:sz="4" w:space="0" w:color="auto"/>
              <w:right w:val="single" w:sz="4" w:space="0" w:color="auto"/>
            </w:tcBorders>
            <w:vAlign w:val="bottom"/>
          </w:tcPr>
          <w:p w14:paraId="678DAF14"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 xml:space="preserve">Содержание </w:t>
            </w:r>
          </w:p>
        </w:tc>
        <w:tc>
          <w:tcPr>
            <w:tcW w:w="1891" w:type="dxa"/>
            <w:tcBorders>
              <w:top w:val="single" w:sz="4" w:space="0" w:color="auto"/>
              <w:left w:val="single" w:sz="4" w:space="0" w:color="auto"/>
              <w:bottom w:val="single" w:sz="4" w:space="0" w:color="auto"/>
            </w:tcBorders>
          </w:tcPr>
          <w:p w14:paraId="41828A73"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24/6</w:t>
            </w:r>
          </w:p>
        </w:tc>
        <w:tc>
          <w:tcPr>
            <w:tcW w:w="1901" w:type="dxa"/>
            <w:vMerge w:val="restart"/>
          </w:tcPr>
          <w:p w14:paraId="4806451A" w14:textId="77777777" w:rsidR="0086646D" w:rsidRPr="0086646D" w:rsidRDefault="0086646D" w:rsidP="0086646D">
            <w:pPr>
              <w:jc w:val="cente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ОК.01-ОК.05</w:t>
            </w:r>
          </w:p>
          <w:p w14:paraId="3395E2CB" w14:textId="77777777" w:rsidR="0086646D" w:rsidRPr="0086646D" w:rsidRDefault="0086646D" w:rsidP="0086646D">
            <w:pPr>
              <w:jc w:val="cente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ОК.07, ОК.09</w:t>
            </w:r>
          </w:p>
          <w:p w14:paraId="182A5240"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Cs/>
                <w:sz w:val="24"/>
                <w:szCs w:val="24"/>
                <w:lang w:eastAsia="ru-RU"/>
              </w:rPr>
              <w:t>ПК-2.2,ПК 2.3</w:t>
            </w:r>
          </w:p>
        </w:tc>
      </w:tr>
      <w:tr w:rsidR="0086646D" w:rsidRPr="0086646D" w14:paraId="12238246" w14:textId="77777777" w:rsidTr="0097440A">
        <w:trPr>
          <w:trHeight w:val="593"/>
        </w:trPr>
        <w:tc>
          <w:tcPr>
            <w:tcW w:w="3245" w:type="dxa"/>
            <w:vMerge/>
          </w:tcPr>
          <w:p w14:paraId="299FB71C"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6F40856F" w14:textId="77777777" w:rsidR="0086646D" w:rsidRPr="0086646D" w:rsidRDefault="0086646D" w:rsidP="0086646D">
            <w:pPr>
              <w:rPr>
                <w:rFonts w:ascii="Times New Roman" w:eastAsia="Times New Roman" w:hAnsi="Times New Roman" w:cs="Times New Roman"/>
                <w:sz w:val="24"/>
                <w:szCs w:val="24"/>
                <w:lang w:eastAsia="ru-RU"/>
              </w:rPr>
            </w:pPr>
            <w:r w:rsidRPr="0086646D">
              <w:rPr>
                <w:rFonts w:ascii="Times New Roman" w:hAnsi="Times New Roman" w:cs="Times New Roman"/>
                <w:b/>
                <w:sz w:val="24"/>
                <w:szCs w:val="24"/>
              </w:rPr>
              <w:t xml:space="preserve">1. </w:t>
            </w:r>
            <w:r w:rsidRPr="0086646D">
              <w:rPr>
                <w:rFonts w:ascii="Times New Roman" w:hAnsi="Times New Roman" w:cs="Times New Roman"/>
                <w:bCs/>
                <w:sz w:val="24"/>
                <w:szCs w:val="24"/>
              </w:rPr>
              <w:t xml:space="preserve">Материально-технические, трудовые и финансовые ресурсы предприятия. Источники формирования капитала. Основной и оборотный капитал. </w:t>
            </w:r>
          </w:p>
        </w:tc>
        <w:tc>
          <w:tcPr>
            <w:tcW w:w="1891" w:type="dxa"/>
            <w:vMerge w:val="restart"/>
            <w:tcBorders>
              <w:top w:val="single" w:sz="4" w:space="0" w:color="auto"/>
              <w:left w:val="single" w:sz="4" w:space="0" w:color="auto"/>
            </w:tcBorders>
          </w:tcPr>
          <w:p w14:paraId="194BF27B" w14:textId="77777777" w:rsidR="0086646D" w:rsidRPr="0086646D" w:rsidRDefault="0086646D" w:rsidP="0086646D">
            <w:pPr>
              <w:jc w:val="center"/>
              <w:rPr>
                <w:rFonts w:ascii="Times New Roman" w:eastAsia="Times New Roman" w:hAnsi="Times New Roman" w:cs="Times New Roman"/>
                <w:sz w:val="24"/>
                <w:szCs w:val="24"/>
                <w:lang w:eastAsia="ru-RU"/>
              </w:rPr>
            </w:pPr>
            <w:r w:rsidRPr="0086646D">
              <w:rPr>
                <w:rFonts w:ascii="Times New Roman" w:eastAsia="Times New Roman" w:hAnsi="Times New Roman" w:cs="Times New Roman"/>
                <w:sz w:val="24"/>
                <w:szCs w:val="24"/>
                <w:lang w:eastAsia="ru-RU"/>
              </w:rPr>
              <w:t>14</w:t>
            </w:r>
          </w:p>
        </w:tc>
        <w:tc>
          <w:tcPr>
            <w:tcW w:w="1901" w:type="dxa"/>
            <w:vMerge/>
          </w:tcPr>
          <w:p w14:paraId="11A2159A" w14:textId="77777777" w:rsidR="0086646D" w:rsidRPr="0086646D" w:rsidRDefault="0086646D" w:rsidP="0086646D">
            <w:pPr>
              <w:jc w:val="center"/>
              <w:rPr>
                <w:rFonts w:ascii="Times New Roman" w:eastAsia="Times New Roman" w:hAnsi="Times New Roman" w:cs="Times New Roman"/>
                <w:sz w:val="24"/>
                <w:szCs w:val="24"/>
                <w:lang w:eastAsia="ru-RU"/>
              </w:rPr>
            </w:pPr>
          </w:p>
        </w:tc>
      </w:tr>
      <w:tr w:rsidR="0086646D" w:rsidRPr="0086646D" w14:paraId="7C97EFA4" w14:textId="77777777" w:rsidTr="0097440A">
        <w:trPr>
          <w:trHeight w:val="735"/>
        </w:trPr>
        <w:tc>
          <w:tcPr>
            <w:tcW w:w="3245" w:type="dxa"/>
            <w:vMerge/>
          </w:tcPr>
          <w:p w14:paraId="77497C49"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5931F9F3" w14:textId="77777777" w:rsidR="0086646D" w:rsidRPr="0086646D" w:rsidRDefault="0086646D" w:rsidP="0086646D">
            <w:pPr>
              <w:rPr>
                <w:rFonts w:ascii="Times New Roman" w:hAnsi="Times New Roman" w:cs="Times New Roman"/>
                <w:b/>
                <w:sz w:val="24"/>
                <w:szCs w:val="24"/>
              </w:rPr>
            </w:pPr>
            <w:r w:rsidRPr="0086646D">
              <w:rPr>
                <w:rFonts w:ascii="Times New Roman" w:hAnsi="Times New Roman" w:cs="Times New Roman"/>
                <w:bCs/>
                <w:sz w:val="24"/>
                <w:szCs w:val="24"/>
              </w:rPr>
              <w:t>2.Амортизация основных средств. Виды оценки и методы переоценки основных средств. Износ и амортизация основных средств, их воспроизводство.</w:t>
            </w:r>
          </w:p>
        </w:tc>
        <w:tc>
          <w:tcPr>
            <w:tcW w:w="1891" w:type="dxa"/>
            <w:vMerge/>
            <w:tcBorders>
              <w:left w:val="single" w:sz="4" w:space="0" w:color="auto"/>
            </w:tcBorders>
          </w:tcPr>
          <w:p w14:paraId="6D4EBBD0" w14:textId="77777777" w:rsidR="0086646D" w:rsidRPr="0086646D" w:rsidRDefault="0086646D" w:rsidP="0086646D">
            <w:pPr>
              <w:jc w:val="center"/>
              <w:rPr>
                <w:rFonts w:ascii="Times New Roman" w:eastAsia="Times New Roman" w:hAnsi="Times New Roman" w:cs="Times New Roman"/>
                <w:sz w:val="24"/>
                <w:szCs w:val="24"/>
                <w:lang w:eastAsia="ru-RU"/>
              </w:rPr>
            </w:pPr>
          </w:p>
        </w:tc>
        <w:tc>
          <w:tcPr>
            <w:tcW w:w="1901" w:type="dxa"/>
            <w:vMerge/>
          </w:tcPr>
          <w:p w14:paraId="008800EB" w14:textId="77777777" w:rsidR="0086646D" w:rsidRPr="0086646D" w:rsidRDefault="0086646D" w:rsidP="0086646D">
            <w:pPr>
              <w:jc w:val="center"/>
              <w:rPr>
                <w:rFonts w:ascii="Times New Roman" w:eastAsia="Times New Roman" w:hAnsi="Times New Roman" w:cs="Times New Roman"/>
                <w:sz w:val="24"/>
                <w:szCs w:val="24"/>
                <w:lang w:eastAsia="ru-RU"/>
              </w:rPr>
            </w:pPr>
          </w:p>
        </w:tc>
      </w:tr>
      <w:tr w:rsidR="0086646D" w:rsidRPr="0086646D" w14:paraId="02B51F08" w14:textId="77777777" w:rsidTr="0097440A">
        <w:trPr>
          <w:trHeight w:val="450"/>
        </w:trPr>
        <w:tc>
          <w:tcPr>
            <w:tcW w:w="3245" w:type="dxa"/>
            <w:vMerge/>
          </w:tcPr>
          <w:p w14:paraId="6BD1503A"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57FFAACB" w14:textId="77777777" w:rsidR="0086646D" w:rsidRPr="0086646D" w:rsidRDefault="0086646D" w:rsidP="0086646D">
            <w:pPr>
              <w:rPr>
                <w:rFonts w:ascii="Times New Roman" w:eastAsia="Times New Roman" w:hAnsi="Times New Roman" w:cs="Times New Roman"/>
                <w:sz w:val="24"/>
                <w:szCs w:val="24"/>
                <w:lang w:eastAsia="ru-RU"/>
              </w:rPr>
            </w:pPr>
            <w:r w:rsidRPr="0086646D">
              <w:rPr>
                <w:rFonts w:ascii="Times New Roman" w:hAnsi="Times New Roman" w:cs="Times New Roman"/>
                <w:b/>
                <w:sz w:val="24"/>
                <w:szCs w:val="24"/>
              </w:rPr>
              <w:t xml:space="preserve">3. </w:t>
            </w:r>
            <w:r w:rsidRPr="0086646D">
              <w:rPr>
                <w:rFonts w:ascii="Times New Roman" w:hAnsi="Times New Roman" w:cs="Times New Roman"/>
                <w:sz w:val="24"/>
                <w:szCs w:val="24"/>
              </w:rPr>
              <w:t xml:space="preserve">Источники формирования оборотных средств. Показатели использования оборотных средств. Планирование численности и состава персонала. </w:t>
            </w:r>
          </w:p>
        </w:tc>
        <w:tc>
          <w:tcPr>
            <w:tcW w:w="1891" w:type="dxa"/>
            <w:vMerge/>
            <w:tcBorders>
              <w:left w:val="single" w:sz="4" w:space="0" w:color="auto"/>
            </w:tcBorders>
          </w:tcPr>
          <w:p w14:paraId="064812FA" w14:textId="77777777" w:rsidR="0086646D" w:rsidRPr="0086646D" w:rsidRDefault="0086646D" w:rsidP="0086646D">
            <w:pPr>
              <w:jc w:val="center"/>
              <w:rPr>
                <w:rFonts w:ascii="Times New Roman" w:eastAsia="Times New Roman" w:hAnsi="Times New Roman" w:cs="Times New Roman"/>
                <w:sz w:val="24"/>
                <w:szCs w:val="24"/>
                <w:lang w:eastAsia="ru-RU"/>
              </w:rPr>
            </w:pPr>
          </w:p>
        </w:tc>
        <w:tc>
          <w:tcPr>
            <w:tcW w:w="1901" w:type="dxa"/>
            <w:vMerge/>
          </w:tcPr>
          <w:p w14:paraId="160CC382" w14:textId="77777777" w:rsidR="0086646D" w:rsidRPr="0086646D" w:rsidRDefault="0086646D" w:rsidP="0086646D">
            <w:pPr>
              <w:jc w:val="center"/>
              <w:rPr>
                <w:rFonts w:ascii="Times New Roman" w:eastAsia="Times New Roman" w:hAnsi="Times New Roman" w:cs="Times New Roman"/>
                <w:sz w:val="24"/>
                <w:szCs w:val="24"/>
                <w:lang w:eastAsia="ru-RU"/>
              </w:rPr>
            </w:pPr>
          </w:p>
        </w:tc>
      </w:tr>
      <w:tr w:rsidR="0086646D" w:rsidRPr="0086646D" w14:paraId="38F29F54" w14:textId="77777777" w:rsidTr="0097440A">
        <w:trPr>
          <w:trHeight w:val="615"/>
        </w:trPr>
        <w:tc>
          <w:tcPr>
            <w:tcW w:w="3245" w:type="dxa"/>
            <w:vMerge/>
          </w:tcPr>
          <w:p w14:paraId="79743059"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796FBA3F" w14:textId="77777777" w:rsidR="0086646D" w:rsidRPr="0086646D" w:rsidRDefault="0086646D" w:rsidP="0086646D">
            <w:pPr>
              <w:rPr>
                <w:rFonts w:ascii="Times New Roman" w:hAnsi="Times New Roman" w:cs="Times New Roman"/>
                <w:b/>
                <w:sz w:val="24"/>
                <w:szCs w:val="24"/>
              </w:rPr>
            </w:pPr>
            <w:r w:rsidRPr="0086646D">
              <w:rPr>
                <w:rFonts w:ascii="Times New Roman" w:hAnsi="Times New Roman" w:cs="Times New Roman"/>
                <w:sz w:val="24"/>
                <w:szCs w:val="24"/>
              </w:rPr>
              <w:t>4.Задачи организации труда на предприятии. Организация рабочего места. Производительность труда.</w:t>
            </w:r>
          </w:p>
        </w:tc>
        <w:tc>
          <w:tcPr>
            <w:tcW w:w="1891" w:type="dxa"/>
            <w:vMerge/>
            <w:tcBorders>
              <w:left w:val="single" w:sz="4" w:space="0" w:color="auto"/>
            </w:tcBorders>
          </w:tcPr>
          <w:p w14:paraId="4E48F3A7" w14:textId="77777777" w:rsidR="0086646D" w:rsidRPr="0086646D" w:rsidRDefault="0086646D" w:rsidP="0086646D">
            <w:pPr>
              <w:jc w:val="center"/>
              <w:rPr>
                <w:rFonts w:ascii="Times New Roman" w:eastAsia="Times New Roman" w:hAnsi="Times New Roman" w:cs="Times New Roman"/>
                <w:sz w:val="24"/>
                <w:szCs w:val="24"/>
                <w:lang w:eastAsia="ru-RU"/>
              </w:rPr>
            </w:pPr>
          </w:p>
        </w:tc>
        <w:tc>
          <w:tcPr>
            <w:tcW w:w="1901" w:type="dxa"/>
            <w:vMerge/>
          </w:tcPr>
          <w:p w14:paraId="5FB835BE" w14:textId="77777777" w:rsidR="0086646D" w:rsidRPr="0086646D" w:rsidRDefault="0086646D" w:rsidP="0086646D">
            <w:pPr>
              <w:jc w:val="center"/>
              <w:rPr>
                <w:rFonts w:ascii="Times New Roman" w:eastAsia="Times New Roman" w:hAnsi="Times New Roman" w:cs="Times New Roman"/>
                <w:sz w:val="24"/>
                <w:szCs w:val="24"/>
                <w:lang w:eastAsia="ru-RU"/>
              </w:rPr>
            </w:pPr>
          </w:p>
        </w:tc>
      </w:tr>
      <w:tr w:rsidR="0086646D" w:rsidRPr="0086646D" w14:paraId="1CD9214A" w14:textId="77777777" w:rsidTr="0097440A">
        <w:trPr>
          <w:trHeight w:val="361"/>
        </w:trPr>
        <w:tc>
          <w:tcPr>
            <w:tcW w:w="3245" w:type="dxa"/>
            <w:vMerge/>
          </w:tcPr>
          <w:p w14:paraId="4ED7232B"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vAlign w:val="center"/>
          </w:tcPr>
          <w:p w14:paraId="2E6D17AB" w14:textId="77777777" w:rsidR="0086646D" w:rsidRPr="0086646D" w:rsidRDefault="0086646D" w:rsidP="0086646D">
            <w:pPr>
              <w:rPr>
                <w:rFonts w:ascii="Times New Roman" w:eastAsia="Times New Roman" w:hAnsi="Times New Roman" w:cs="Times New Roman"/>
                <w:sz w:val="24"/>
                <w:szCs w:val="24"/>
                <w:lang w:eastAsia="ru-RU"/>
              </w:rPr>
            </w:pPr>
            <w:r w:rsidRPr="0086646D">
              <w:rPr>
                <w:rFonts w:ascii="Times New Roman" w:hAnsi="Times New Roman" w:cs="Times New Roman"/>
                <w:b/>
                <w:sz w:val="24"/>
                <w:szCs w:val="24"/>
              </w:rPr>
              <w:t>5.</w:t>
            </w:r>
            <w:r w:rsidRPr="0086646D">
              <w:rPr>
                <w:rFonts w:ascii="Times New Roman" w:hAnsi="Times New Roman" w:cs="Times New Roman"/>
                <w:bCs/>
                <w:sz w:val="24"/>
                <w:szCs w:val="24"/>
              </w:rPr>
              <w:t xml:space="preserve"> Методы измерения производительности труда. Нормирование труда на предприятии, цели и задачи. </w:t>
            </w:r>
            <w:r w:rsidRPr="0086646D">
              <w:rPr>
                <w:rFonts w:ascii="Times New Roman" w:eastAsia="Calibri" w:hAnsi="Times New Roman" w:cs="Times New Roman"/>
                <w:bCs/>
                <w:color w:val="000000"/>
                <w:sz w:val="24"/>
                <w:szCs w:val="24"/>
              </w:rPr>
              <w:t>Основы трудового законодательства. Права и обязанности работников в сфере профессиональной деятельности</w:t>
            </w:r>
          </w:p>
        </w:tc>
        <w:tc>
          <w:tcPr>
            <w:tcW w:w="1891" w:type="dxa"/>
            <w:vMerge/>
            <w:tcBorders>
              <w:left w:val="single" w:sz="4" w:space="0" w:color="auto"/>
            </w:tcBorders>
          </w:tcPr>
          <w:p w14:paraId="2A31B5F1" w14:textId="77777777" w:rsidR="0086646D" w:rsidRPr="0086646D" w:rsidRDefault="0086646D" w:rsidP="0086646D">
            <w:pPr>
              <w:jc w:val="center"/>
              <w:rPr>
                <w:rFonts w:ascii="Times New Roman" w:eastAsia="Times New Roman" w:hAnsi="Times New Roman" w:cs="Times New Roman"/>
                <w:sz w:val="24"/>
                <w:szCs w:val="24"/>
                <w:lang w:eastAsia="ru-RU"/>
              </w:rPr>
            </w:pPr>
          </w:p>
        </w:tc>
        <w:tc>
          <w:tcPr>
            <w:tcW w:w="1901" w:type="dxa"/>
            <w:vMerge/>
          </w:tcPr>
          <w:p w14:paraId="501DA894" w14:textId="77777777" w:rsidR="0086646D" w:rsidRPr="0086646D" w:rsidRDefault="0086646D" w:rsidP="0086646D">
            <w:pPr>
              <w:jc w:val="center"/>
              <w:rPr>
                <w:rFonts w:ascii="Times New Roman" w:eastAsia="Times New Roman" w:hAnsi="Times New Roman" w:cs="Times New Roman"/>
                <w:sz w:val="24"/>
                <w:szCs w:val="24"/>
                <w:lang w:eastAsia="ru-RU"/>
              </w:rPr>
            </w:pPr>
          </w:p>
        </w:tc>
      </w:tr>
      <w:tr w:rsidR="0086646D" w:rsidRPr="0086646D" w14:paraId="2E64E96C" w14:textId="77777777" w:rsidTr="0097440A">
        <w:trPr>
          <w:trHeight w:val="361"/>
        </w:trPr>
        <w:tc>
          <w:tcPr>
            <w:tcW w:w="3245" w:type="dxa"/>
            <w:vMerge/>
          </w:tcPr>
          <w:p w14:paraId="50DEE075"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vAlign w:val="center"/>
          </w:tcPr>
          <w:p w14:paraId="1155DAC6" w14:textId="77777777" w:rsidR="0086646D" w:rsidRPr="0086646D" w:rsidRDefault="0086646D" w:rsidP="0086646D">
            <w:pPr>
              <w:rPr>
                <w:rFonts w:ascii="Times New Roman" w:eastAsia="Times New Roman" w:hAnsi="Times New Roman" w:cs="Times New Roman"/>
                <w:sz w:val="24"/>
                <w:szCs w:val="24"/>
                <w:lang w:eastAsia="ru-RU"/>
              </w:rPr>
            </w:pPr>
            <w:r w:rsidRPr="0086646D">
              <w:rPr>
                <w:rFonts w:ascii="Times New Roman" w:hAnsi="Times New Roman" w:cs="Times New Roman"/>
                <w:b/>
                <w:sz w:val="24"/>
                <w:szCs w:val="24"/>
              </w:rPr>
              <w:t>6.</w:t>
            </w:r>
            <w:r w:rsidRPr="0086646D">
              <w:rPr>
                <w:rFonts w:ascii="Times New Roman" w:hAnsi="Times New Roman" w:cs="Times New Roman"/>
                <w:sz w:val="24"/>
                <w:szCs w:val="24"/>
              </w:rPr>
              <w:t xml:space="preserve"> </w:t>
            </w:r>
            <w:r w:rsidRPr="0086646D">
              <w:rPr>
                <w:rFonts w:ascii="Times New Roman" w:eastAsia="Calibri" w:hAnsi="Times New Roman" w:cs="Times New Roman"/>
                <w:bCs/>
                <w:color w:val="000000"/>
                <w:sz w:val="24"/>
                <w:szCs w:val="24"/>
              </w:rPr>
              <w:t>Определение производственного плана работ.</w:t>
            </w:r>
            <w:r w:rsidRPr="0086646D">
              <w:rPr>
                <w:rFonts w:ascii="Times New Roman" w:hAnsi="Times New Roman" w:cs="Times New Roman"/>
                <w:sz w:val="24"/>
                <w:szCs w:val="24"/>
              </w:rPr>
              <w:t xml:space="preserve"> </w:t>
            </w:r>
            <w:r w:rsidRPr="0086646D">
              <w:rPr>
                <w:rFonts w:ascii="Times New Roman" w:eastAsia="Calibri" w:hAnsi="Times New Roman" w:cs="Times New Roman"/>
                <w:sz w:val="24"/>
                <w:szCs w:val="24"/>
              </w:rPr>
              <w:t>Составление сметы затрат на производство</w:t>
            </w:r>
          </w:p>
        </w:tc>
        <w:tc>
          <w:tcPr>
            <w:tcW w:w="1891" w:type="dxa"/>
            <w:vMerge/>
            <w:tcBorders>
              <w:left w:val="single" w:sz="4" w:space="0" w:color="auto"/>
            </w:tcBorders>
          </w:tcPr>
          <w:p w14:paraId="25B6917B" w14:textId="77777777" w:rsidR="0086646D" w:rsidRPr="0086646D" w:rsidRDefault="0086646D" w:rsidP="0086646D">
            <w:pPr>
              <w:jc w:val="center"/>
              <w:rPr>
                <w:rFonts w:ascii="Times New Roman" w:eastAsia="Times New Roman" w:hAnsi="Times New Roman" w:cs="Times New Roman"/>
                <w:sz w:val="24"/>
                <w:szCs w:val="24"/>
                <w:lang w:eastAsia="ru-RU"/>
              </w:rPr>
            </w:pPr>
          </w:p>
        </w:tc>
        <w:tc>
          <w:tcPr>
            <w:tcW w:w="1901" w:type="dxa"/>
            <w:vMerge/>
          </w:tcPr>
          <w:p w14:paraId="67F7F452" w14:textId="77777777" w:rsidR="0086646D" w:rsidRPr="0086646D" w:rsidRDefault="0086646D" w:rsidP="0086646D">
            <w:pPr>
              <w:jc w:val="center"/>
              <w:rPr>
                <w:rFonts w:ascii="Times New Roman" w:eastAsia="Times New Roman" w:hAnsi="Times New Roman" w:cs="Times New Roman"/>
                <w:sz w:val="24"/>
                <w:szCs w:val="24"/>
                <w:lang w:eastAsia="ru-RU"/>
              </w:rPr>
            </w:pPr>
          </w:p>
        </w:tc>
      </w:tr>
      <w:tr w:rsidR="0086646D" w:rsidRPr="0086646D" w14:paraId="6FD8DFDC" w14:textId="77777777" w:rsidTr="0097440A">
        <w:trPr>
          <w:trHeight w:val="361"/>
        </w:trPr>
        <w:tc>
          <w:tcPr>
            <w:tcW w:w="3245" w:type="dxa"/>
            <w:vMerge/>
          </w:tcPr>
          <w:p w14:paraId="705BA2D5"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vAlign w:val="center"/>
          </w:tcPr>
          <w:p w14:paraId="0682B3FA" w14:textId="77777777" w:rsidR="0086646D" w:rsidRPr="0086646D" w:rsidRDefault="0086646D" w:rsidP="0086646D">
            <w:pPr>
              <w:rPr>
                <w:rFonts w:ascii="Times New Roman" w:eastAsia="Times New Roman" w:hAnsi="Times New Roman" w:cs="Times New Roman"/>
                <w:sz w:val="24"/>
                <w:szCs w:val="24"/>
                <w:lang w:eastAsia="ru-RU"/>
              </w:rPr>
            </w:pPr>
            <w:r w:rsidRPr="0086646D">
              <w:rPr>
                <w:rFonts w:ascii="Times New Roman" w:hAnsi="Times New Roman" w:cs="Times New Roman"/>
                <w:b/>
                <w:sz w:val="24"/>
                <w:szCs w:val="24"/>
              </w:rPr>
              <w:t>7.</w:t>
            </w:r>
            <w:r w:rsidRPr="0086646D">
              <w:rPr>
                <w:rFonts w:ascii="Times New Roman" w:hAnsi="Times New Roman" w:cs="Times New Roman"/>
                <w:sz w:val="24"/>
                <w:szCs w:val="24"/>
              </w:rPr>
              <w:t xml:space="preserve"> </w:t>
            </w:r>
            <w:r w:rsidRPr="0086646D">
              <w:rPr>
                <w:rFonts w:ascii="Times New Roman" w:eastAsia="Calibri" w:hAnsi="Times New Roman" w:cs="Times New Roman"/>
                <w:sz w:val="24"/>
                <w:szCs w:val="24"/>
              </w:rPr>
              <w:t>Составление калькуляции изделия</w:t>
            </w:r>
          </w:p>
        </w:tc>
        <w:tc>
          <w:tcPr>
            <w:tcW w:w="1891" w:type="dxa"/>
            <w:vMerge/>
            <w:tcBorders>
              <w:left w:val="single" w:sz="4" w:space="0" w:color="auto"/>
              <w:bottom w:val="single" w:sz="4" w:space="0" w:color="auto"/>
            </w:tcBorders>
          </w:tcPr>
          <w:p w14:paraId="5F3F3531" w14:textId="77777777" w:rsidR="0086646D" w:rsidRPr="0086646D" w:rsidRDefault="0086646D" w:rsidP="0086646D">
            <w:pPr>
              <w:jc w:val="center"/>
              <w:rPr>
                <w:rFonts w:ascii="Times New Roman" w:eastAsia="Times New Roman" w:hAnsi="Times New Roman" w:cs="Times New Roman"/>
                <w:sz w:val="24"/>
                <w:szCs w:val="24"/>
                <w:lang w:eastAsia="ru-RU"/>
              </w:rPr>
            </w:pPr>
          </w:p>
        </w:tc>
        <w:tc>
          <w:tcPr>
            <w:tcW w:w="1901" w:type="dxa"/>
            <w:vMerge/>
          </w:tcPr>
          <w:p w14:paraId="16E87B8F" w14:textId="77777777" w:rsidR="0086646D" w:rsidRPr="0086646D" w:rsidRDefault="0086646D" w:rsidP="0086646D">
            <w:pPr>
              <w:jc w:val="center"/>
              <w:rPr>
                <w:rFonts w:ascii="Times New Roman" w:eastAsia="Times New Roman" w:hAnsi="Times New Roman" w:cs="Times New Roman"/>
                <w:sz w:val="24"/>
                <w:szCs w:val="24"/>
                <w:lang w:eastAsia="ru-RU"/>
              </w:rPr>
            </w:pPr>
          </w:p>
        </w:tc>
      </w:tr>
      <w:tr w:rsidR="0086646D" w:rsidRPr="0086646D" w14:paraId="29CB36AF" w14:textId="77777777" w:rsidTr="0097440A">
        <w:trPr>
          <w:trHeight w:val="361"/>
        </w:trPr>
        <w:tc>
          <w:tcPr>
            <w:tcW w:w="3245" w:type="dxa"/>
            <w:vMerge/>
          </w:tcPr>
          <w:p w14:paraId="6E10DCA0"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17ECE0EF"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hAnsi="Times New Roman" w:cs="Times New Roman"/>
                <w:b/>
                <w:bCs/>
                <w:sz w:val="24"/>
                <w:szCs w:val="24"/>
              </w:rPr>
              <w:t>В том числе практических занятий и лабораторных работ</w:t>
            </w:r>
          </w:p>
        </w:tc>
        <w:tc>
          <w:tcPr>
            <w:tcW w:w="1891" w:type="dxa"/>
            <w:tcBorders>
              <w:top w:val="single" w:sz="4" w:space="0" w:color="auto"/>
              <w:left w:val="single" w:sz="4" w:space="0" w:color="auto"/>
              <w:bottom w:val="single" w:sz="4" w:space="0" w:color="auto"/>
            </w:tcBorders>
          </w:tcPr>
          <w:p w14:paraId="757DFF92"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6/6</w:t>
            </w:r>
          </w:p>
        </w:tc>
        <w:tc>
          <w:tcPr>
            <w:tcW w:w="1901" w:type="dxa"/>
            <w:vMerge/>
          </w:tcPr>
          <w:p w14:paraId="7DC28091" w14:textId="77777777" w:rsidR="0086646D" w:rsidRPr="0086646D" w:rsidRDefault="0086646D" w:rsidP="0086646D">
            <w:pPr>
              <w:jc w:val="center"/>
              <w:rPr>
                <w:rFonts w:ascii="Times New Roman" w:eastAsia="Times New Roman" w:hAnsi="Times New Roman" w:cs="Times New Roman"/>
                <w:b/>
                <w:bCs/>
                <w:sz w:val="24"/>
                <w:szCs w:val="24"/>
                <w:lang w:eastAsia="ru-RU"/>
              </w:rPr>
            </w:pPr>
          </w:p>
        </w:tc>
      </w:tr>
      <w:tr w:rsidR="0086646D" w:rsidRPr="0086646D" w14:paraId="007BBBB3" w14:textId="77777777" w:rsidTr="0097440A">
        <w:trPr>
          <w:trHeight w:val="137"/>
        </w:trPr>
        <w:tc>
          <w:tcPr>
            <w:tcW w:w="3245" w:type="dxa"/>
            <w:vMerge/>
          </w:tcPr>
          <w:p w14:paraId="73FDA2B9"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64589A87" w14:textId="77777777" w:rsidR="0086646D" w:rsidRPr="0086646D" w:rsidRDefault="0086646D" w:rsidP="0086646D">
            <w:pPr>
              <w:rPr>
                <w:rFonts w:ascii="Times New Roman" w:eastAsia="Times New Roman" w:hAnsi="Times New Roman" w:cs="Times New Roman"/>
                <w:sz w:val="24"/>
                <w:szCs w:val="24"/>
                <w:lang w:eastAsia="ru-RU"/>
              </w:rPr>
            </w:pPr>
            <w:r w:rsidRPr="0086646D">
              <w:rPr>
                <w:rFonts w:ascii="Times New Roman" w:eastAsia="Calibri" w:hAnsi="Times New Roman" w:cs="Times New Roman"/>
                <w:b/>
                <w:bCs/>
                <w:color w:val="000000"/>
                <w:sz w:val="24"/>
                <w:szCs w:val="24"/>
              </w:rPr>
              <w:t>Практическое занятие 1.</w:t>
            </w:r>
            <w:r w:rsidRPr="0086646D">
              <w:rPr>
                <w:rFonts w:ascii="Times New Roman" w:eastAsia="Calibri" w:hAnsi="Times New Roman" w:cs="Times New Roman"/>
                <w:bCs/>
                <w:color w:val="000000"/>
                <w:sz w:val="24"/>
                <w:szCs w:val="24"/>
              </w:rPr>
              <w:t xml:space="preserve"> Расчет показателей производительности труда.</w:t>
            </w:r>
          </w:p>
        </w:tc>
        <w:tc>
          <w:tcPr>
            <w:tcW w:w="1891" w:type="dxa"/>
            <w:tcBorders>
              <w:top w:val="single" w:sz="4" w:space="0" w:color="auto"/>
              <w:left w:val="single" w:sz="4" w:space="0" w:color="auto"/>
              <w:bottom w:val="single" w:sz="4" w:space="0" w:color="auto"/>
            </w:tcBorders>
          </w:tcPr>
          <w:p w14:paraId="362D08AE" w14:textId="77777777" w:rsidR="0086646D" w:rsidRPr="0086646D" w:rsidRDefault="0086646D" w:rsidP="0086646D">
            <w:pPr>
              <w:jc w:val="center"/>
              <w:rPr>
                <w:rFonts w:ascii="Times New Roman" w:eastAsia="Times New Roman" w:hAnsi="Times New Roman" w:cs="Times New Roman"/>
                <w:sz w:val="24"/>
                <w:szCs w:val="24"/>
                <w:lang w:eastAsia="ru-RU"/>
              </w:rPr>
            </w:pPr>
            <w:r w:rsidRPr="0086646D">
              <w:rPr>
                <w:rFonts w:ascii="Times New Roman" w:eastAsia="Times New Roman" w:hAnsi="Times New Roman" w:cs="Times New Roman"/>
                <w:sz w:val="24"/>
                <w:szCs w:val="24"/>
                <w:lang w:eastAsia="ru-RU"/>
              </w:rPr>
              <w:t>2</w:t>
            </w:r>
          </w:p>
        </w:tc>
        <w:tc>
          <w:tcPr>
            <w:tcW w:w="1901" w:type="dxa"/>
            <w:vMerge/>
          </w:tcPr>
          <w:p w14:paraId="78B2DAAB" w14:textId="77777777" w:rsidR="0086646D" w:rsidRPr="0086646D" w:rsidRDefault="0086646D" w:rsidP="0086646D">
            <w:pPr>
              <w:jc w:val="center"/>
              <w:rPr>
                <w:rFonts w:ascii="Times New Roman" w:eastAsia="Times New Roman" w:hAnsi="Times New Roman" w:cs="Times New Roman"/>
                <w:sz w:val="24"/>
                <w:szCs w:val="24"/>
                <w:lang w:eastAsia="ru-RU"/>
              </w:rPr>
            </w:pPr>
          </w:p>
        </w:tc>
      </w:tr>
      <w:tr w:rsidR="0086646D" w:rsidRPr="0086646D" w14:paraId="031307A7" w14:textId="77777777" w:rsidTr="0097440A">
        <w:trPr>
          <w:trHeight w:val="298"/>
        </w:trPr>
        <w:tc>
          <w:tcPr>
            <w:tcW w:w="3245" w:type="dxa"/>
            <w:vMerge/>
          </w:tcPr>
          <w:p w14:paraId="25DC72F5"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1532EBF0" w14:textId="77777777" w:rsidR="0086646D" w:rsidRPr="0086646D" w:rsidRDefault="0086646D" w:rsidP="0086646D">
            <w:pPr>
              <w:rPr>
                <w:rFonts w:ascii="Times New Roman" w:eastAsia="Times New Roman" w:hAnsi="Times New Roman" w:cs="Times New Roman"/>
                <w:sz w:val="24"/>
                <w:szCs w:val="24"/>
                <w:lang w:eastAsia="ru-RU"/>
              </w:rPr>
            </w:pPr>
            <w:r w:rsidRPr="0086646D">
              <w:rPr>
                <w:rFonts w:ascii="Times New Roman" w:eastAsia="Calibri" w:hAnsi="Times New Roman" w:cs="Times New Roman"/>
                <w:b/>
                <w:bCs/>
                <w:color w:val="000000"/>
                <w:sz w:val="24"/>
                <w:szCs w:val="24"/>
              </w:rPr>
              <w:t xml:space="preserve">Практическое занятие 2. </w:t>
            </w:r>
            <w:r w:rsidRPr="0086646D">
              <w:rPr>
                <w:rFonts w:ascii="Times New Roman" w:eastAsia="Calibri" w:hAnsi="Times New Roman" w:cs="Times New Roman"/>
                <w:bCs/>
                <w:color w:val="000000"/>
                <w:sz w:val="24"/>
                <w:szCs w:val="24"/>
              </w:rPr>
              <w:t>Расчет бюджета рабочего времени работников.</w:t>
            </w:r>
          </w:p>
        </w:tc>
        <w:tc>
          <w:tcPr>
            <w:tcW w:w="1891" w:type="dxa"/>
            <w:tcBorders>
              <w:top w:val="single" w:sz="4" w:space="0" w:color="auto"/>
              <w:left w:val="single" w:sz="4" w:space="0" w:color="auto"/>
              <w:bottom w:val="single" w:sz="4" w:space="0" w:color="auto"/>
            </w:tcBorders>
          </w:tcPr>
          <w:p w14:paraId="5D920760" w14:textId="77777777" w:rsidR="0086646D" w:rsidRPr="0086646D" w:rsidRDefault="0086646D" w:rsidP="0086646D">
            <w:pPr>
              <w:jc w:val="center"/>
              <w:rPr>
                <w:rFonts w:ascii="Times New Roman" w:eastAsia="Times New Roman" w:hAnsi="Times New Roman" w:cs="Times New Roman"/>
                <w:sz w:val="24"/>
                <w:szCs w:val="24"/>
                <w:lang w:eastAsia="ru-RU"/>
              </w:rPr>
            </w:pPr>
            <w:r w:rsidRPr="0086646D">
              <w:rPr>
                <w:rFonts w:ascii="Times New Roman" w:eastAsia="Times New Roman" w:hAnsi="Times New Roman" w:cs="Times New Roman"/>
                <w:sz w:val="24"/>
                <w:szCs w:val="24"/>
                <w:lang w:eastAsia="ru-RU"/>
              </w:rPr>
              <w:t>2</w:t>
            </w:r>
          </w:p>
        </w:tc>
        <w:tc>
          <w:tcPr>
            <w:tcW w:w="1901" w:type="dxa"/>
            <w:vMerge/>
          </w:tcPr>
          <w:p w14:paraId="4631E460" w14:textId="77777777" w:rsidR="0086646D" w:rsidRPr="0086646D" w:rsidRDefault="0086646D" w:rsidP="0086646D">
            <w:pPr>
              <w:jc w:val="center"/>
              <w:rPr>
                <w:rFonts w:ascii="Times New Roman" w:eastAsia="Times New Roman" w:hAnsi="Times New Roman" w:cs="Times New Roman"/>
                <w:sz w:val="24"/>
                <w:szCs w:val="24"/>
                <w:lang w:eastAsia="ru-RU"/>
              </w:rPr>
            </w:pPr>
          </w:p>
        </w:tc>
      </w:tr>
      <w:tr w:rsidR="0086646D" w:rsidRPr="0086646D" w14:paraId="01FC4DFE" w14:textId="77777777" w:rsidTr="0097440A">
        <w:trPr>
          <w:trHeight w:val="298"/>
        </w:trPr>
        <w:tc>
          <w:tcPr>
            <w:tcW w:w="3245" w:type="dxa"/>
            <w:vMerge/>
          </w:tcPr>
          <w:p w14:paraId="0C193DCE"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tcPr>
          <w:p w14:paraId="3F64BACA" w14:textId="77777777" w:rsidR="0086646D" w:rsidRPr="0086646D" w:rsidRDefault="0086646D" w:rsidP="0086646D">
            <w:pPr>
              <w:rPr>
                <w:rFonts w:ascii="Times New Roman" w:eastAsia="Times New Roman" w:hAnsi="Times New Roman" w:cs="Times New Roman"/>
                <w:sz w:val="24"/>
                <w:szCs w:val="24"/>
                <w:lang w:eastAsia="ru-RU"/>
              </w:rPr>
            </w:pPr>
            <w:r w:rsidRPr="0086646D">
              <w:rPr>
                <w:rFonts w:ascii="Times New Roman" w:eastAsia="Calibri" w:hAnsi="Times New Roman" w:cs="Times New Roman"/>
                <w:b/>
                <w:bCs/>
                <w:color w:val="000000"/>
                <w:sz w:val="24"/>
                <w:szCs w:val="24"/>
              </w:rPr>
              <w:t>Практическое занятие 3.</w:t>
            </w:r>
            <w:r w:rsidRPr="0086646D">
              <w:rPr>
                <w:rFonts w:ascii="Times New Roman" w:eastAsia="Calibri" w:hAnsi="Times New Roman" w:cs="Times New Roman"/>
                <w:bCs/>
                <w:color w:val="000000"/>
                <w:sz w:val="24"/>
                <w:szCs w:val="24"/>
              </w:rPr>
              <w:t xml:space="preserve"> Расчет заработной платы различных категорий работников.</w:t>
            </w:r>
          </w:p>
        </w:tc>
        <w:tc>
          <w:tcPr>
            <w:tcW w:w="1891" w:type="dxa"/>
            <w:tcBorders>
              <w:top w:val="single" w:sz="4" w:space="0" w:color="auto"/>
              <w:left w:val="single" w:sz="4" w:space="0" w:color="auto"/>
              <w:bottom w:val="single" w:sz="4" w:space="0" w:color="auto"/>
            </w:tcBorders>
          </w:tcPr>
          <w:p w14:paraId="165EB5A3" w14:textId="77777777" w:rsidR="0086646D" w:rsidRPr="0086646D" w:rsidRDefault="0086646D" w:rsidP="0086646D">
            <w:pPr>
              <w:jc w:val="center"/>
              <w:rPr>
                <w:rFonts w:ascii="Times New Roman" w:eastAsia="Times New Roman" w:hAnsi="Times New Roman" w:cs="Times New Roman"/>
                <w:sz w:val="24"/>
                <w:szCs w:val="24"/>
                <w:lang w:eastAsia="ru-RU"/>
              </w:rPr>
            </w:pPr>
            <w:r w:rsidRPr="0086646D">
              <w:rPr>
                <w:rFonts w:ascii="Times New Roman" w:eastAsia="Times New Roman" w:hAnsi="Times New Roman" w:cs="Times New Roman"/>
                <w:sz w:val="24"/>
                <w:szCs w:val="24"/>
                <w:lang w:eastAsia="ru-RU"/>
              </w:rPr>
              <w:t>2</w:t>
            </w:r>
          </w:p>
        </w:tc>
        <w:tc>
          <w:tcPr>
            <w:tcW w:w="1901" w:type="dxa"/>
            <w:vMerge/>
          </w:tcPr>
          <w:p w14:paraId="4A6AE5BD" w14:textId="77777777" w:rsidR="0086646D" w:rsidRPr="0086646D" w:rsidRDefault="0086646D" w:rsidP="0086646D">
            <w:pPr>
              <w:jc w:val="center"/>
              <w:rPr>
                <w:rFonts w:ascii="Times New Roman" w:eastAsia="Times New Roman" w:hAnsi="Times New Roman" w:cs="Times New Roman"/>
                <w:sz w:val="24"/>
                <w:szCs w:val="24"/>
                <w:lang w:eastAsia="ru-RU"/>
              </w:rPr>
            </w:pPr>
          </w:p>
        </w:tc>
      </w:tr>
      <w:tr w:rsidR="0086646D" w:rsidRPr="0086646D" w14:paraId="6BAFD7E4" w14:textId="77777777" w:rsidTr="0097440A">
        <w:trPr>
          <w:trHeight w:val="361"/>
        </w:trPr>
        <w:tc>
          <w:tcPr>
            <w:tcW w:w="3245" w:type="dxa"/>
            <w:vMerge/>
          </w:tcPr>
          <w:p w14:paraId="4748C3F1" w14:textId="77777777" w:rsidR="0086646D" w:rsidRPr="0086646D" w:rsidRDefault="0086646D" w:rsidP="0086646D">
            <w:pPr>
              <w:rPr>
                <w:rFonts w:ascii="Times New Roman" w:eastAsia="Times New Roman" w:hAnsi="Times New Roman" w:cs="Times New Roman"/>
                <w:b/>
                <w:bCs/>
                <w:sz w:val="24"/>
                <w:szCs w:val="24"/>
                <w:lang w:eastAsia="ru-RU"/>
              </w:rPr>
            </w:pPr>
          </w:p>
        </w:tc>
        <w:tc>
          <w:tcPr>
            <w:tcW w:w="7523" w:type="dxa"/>
            <w:tcBorders>
              <w:top w:val="single" w:sz="4" w:space="0" w:color="auto"/>
              <w:left w:val="single" w:sz="4" w:space="0" w:color="auto"/>
              <w:bottom w:val="single" w:sz="4" w:space="0" w:color="auto"/>
              <w:right w:val="single" w:sz="4" w:space="0" w:color="auto"/>
            </w:tcBorders>
            <w:vAlign w:val="bottom"/>
          </w:tcPr>
          <w:p w14:paraId="4D91D702"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В том числе самостоятельная работа обучающихся</w:t>
            </w:r>
          </w:p>
          <w:p w14:paraId="6EF24C21"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Экономическая эффективность производства</w:t>
            </w:r>
          </w:p>
        </w:tc>
        <w:tc>
          <w:tcPr>
            <w:tcW w:w="1891" w:type="dxa"/>
            <w:tcBorders>
              <w:top w:val="single" w:sz="4" w:space="0" w:color="auto"/>
              <w:left w:val="single" w:sz="4" w:space="0" w:color="auto"/>
              <w:bottom w:val="single" w:sz="4" w:space="0" w:color="auto"/>
            </w:tcBorders>
          </w:tcPr>
          <w:p w14:paraId="605F771C"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4</w:t>
            </w:r>
          </w:p>
        </w:tc>
        <w:tc>
          <w:tcPr>
            <w:tcW w:w="1901" w:type="dxa"/>
            <w:vMerge/>
          </w:tcPr>
          <w:p w14:paraId="49696761" w14:textId="77777777" w:rsidR="0086646D" w:rsidRPr="0086646D" w:rsidRDefault="0086646D" w:rsidP="0086646D">
            <w:pPr>
              <w:jc w:val="center"/>
              <w:rPr>
                <w:rFonts w:ascii="Times New Roman" w:eastAsia="Times New Roman" w:hAnsi="Times New Roman" w:cs="Times New Roman"/>
                <w:b/>
                <w:bCs/>
                <w:sz w:val="24"/>
                <w:szCs w:val="24"/>
                <w:lang w:eastAsia="ru-RU"/>
              </w:rPr>
            </w:pPr>
          </w:p>
        </w:tc>
      </w:tr>
      <w:tr w:rsidR="0086646D" w:rsidRPr="0086646D" w14:paraId="45DA3841" w14:textId="77777777" w:rsidTr="0097440A">
        <w:tc>
          <w:tcPr>
            <w:tcW w:w="10768" w:type="dxa"/>
            <w:gridSpan w:val="2"/>
          </w:tcPr>
          <w:p w14:paraId="53FA35FF" w14:textId="77777777" w:rsidR="0086646D" w:rsidRPr="0086646D" w:rsidRDefault="0086646D" w:rsidP="0086646D">
            <w:pPr>
              <w:suppressAutoHyphens/>
              <w:jc w:val="both"/>
              <w:rPr>
                <w:rFonts w:ascii="Times New Roman" w:eastAsia="Times New Roman" w:hAnsi="Times New Roman" w:cs="Times New Roman"/>
                <w:bCs/>
                <w:iCs/>
                <w:sz w:val="24"/>
                <w:szCs w:val="24"/>
                <w:lang w:eastAsia="ru-RU"/>
              </w:rPr>
            </w:pPr>
            <w:r w:rsidRPr="0086646D">
              <w:rPr>
                <w:rFonts w:ascii="Times New Roman" w:eastAsia="Times New Roman" w:hAnsi="Times New Roman" w:cs="Times New Roman"/>
                <w:bCs/>
                <w:iCs/>
                <w:sz w:val="24"/>
                <w:szCs w:val="24"/>
                <w:lang w:eastAsia="ru-RU"/>
              </w:rPr>
              <w:t xml:space="preserve">Курсовая работа (проект) </w:t>
            </w:r>
          </w:p>
        </w:tc>
        <w:tc>
          <w:tcPr>
            <w:tcW w:w="1891" w:type="dxa"/>
          </w:tcPr>
          <w:p w14:paraId="40F64E54" w14:textId="77777777" w:rsidR="0086646D" w:rsidRPr="0086646D" w:rsidRDefault="0086646D" w:rsidP="0086646D">
            <w:pPr>
              <w:suppressAutoHyphens/>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20</w:t>
            </w:r>
          </w:p>
        </w:tc>
        <w:tc>
          <w:tcPr>
            <w:tcW w:w="1901" w:type="dxa"/>
            <w:vMerge/>
          </w:tcPr>
          <w:p w14:paraId="4427CC6D" w14:textId="77777777" w:rsidR="0086646D" w:rsidRPr="0086646D" w:rsidRDefault="0086646D" w:rsidP="0086646D">
            <w:pPr>
              <w:suppressAutoHyphens/>
              <w:jc w:val="center"/>
              <w:rPr>
                <w:rFonts w:ascii="Times New Roman" w:eastAsia="Times New Roman" w:hAnsi="Times New Roman" w:cs="Times New Roman"/>
                <w:b/>
                <w:bCs/>
                <w:sz w:val="24"/>
                <w:szCs w:val="24"/>
                <w:lang w:eastAsia="ru-RU"/>
              </w:rPr>
            </w:pPr>
          </w:p>
        </w:tc>
      </w:tr>
      <w:tr w:rsidR="0086646D" w:rsidRPr="0086646D" w14:paraId="387438F9" w14:textId="77777777" w:rsidTr="0097440A">
        <w:tc>
          <w:tcPr>
            <w:tcW w:w="10768" w:type="dxa"/>
            <w:gridSpan w:val="2"/>
          </w:tcPr>
          <w:p w14:paraId="5FACFA77" w14:textId="77777777" w:rsidR="0086646D" w:rsidRPr="0086646D" w:rsidRDefault="0086646D" w:rsidP="0086646D">
            <w:pPr>
              <w:suppressAutoHyphens/>
              <w:jc w:val="both"/>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 xml:space="preserve">Учебная практика </w:t>
            </w:r>
          </w:p>
          <w:p w14:paraId="0A1193CE" w14:textId="77777777" w:rsidR="0086646D" w:rsidRPr="0086646D" w:rsidRDefault="0086646D" w:rsidP="0086646D">
            <w:pPr>
              <w:suppressAutoHyphens/>
              <w:jc w:val="both"/>
              <w:rPr>
                <w:rFonts w:ascii="Times New Roman" w:eastAsia="Times New Roman" w:hAnsi="Times New Roman" w:cs="Times New Roman"/>
                <w:b/>
                <w:sz w:val="24"/>
                <w:szCs w:val="24"/>
                <w:lang w:eastAsia="ru-RU"/>
              </w:rPr>
            </w:pPr>
            <w:r w:rsidRPr="0086646D">
              <w:rPr>
                <w:rFonts w:ascii="Times New Roman" w:eastAsia="Times New Roman" w:hAnsi="Times New Roman" w:cs="Times New Roman"/>
                <w:b/>
                <w:sz w:val="24"/>
                <w:szCs w:val="24"/>
                <w:lang w:eastAsia="ru-RU"/>
              </w:rPr>
              <w:t>Виды работ:</w:t>
            </w:r>
          </w:p>
          <w:p w14:paraId="5F6000E1" w14:textId="77777777" w:rsidR="0086646D" w:rsidRPr="0086646D" w:rsidRDefault="0086646D" w:rsidP="0086646D">
            <w:pPr>
              <w:rPr>
                <w:rFonts w:ascii="Times New Roman" w:hAnsi="Times New Roman" w:cs="Times New Roman"/>
                <w:bCs/>
                <w:sz w:val="24"/>
                <w:szCs w:val="24"/>
              </w:rPr>
            </w:pPr>
            <w:r w:rsidRPr="0086646D">
              <w:rPr>
                <w:rFonts w:ascii="Times New Roman" w:hAnsi="Times New Roman" w:cs="Times New Roman"/>
                <w:b/>
                <w:sz w:val="24"/>
                <w:szCs w:val="24"/>
              </w:rPr>
              <w:t xml:space="preserve">1. </w:t>
            </w:r>
            <w:r w:rsidRPr="0086646D">
              <w:rPr>
                <w:rFonts w:ascii="Times New Roman" w:hAnsi="Times New Roman" w:cs="Times New Roman"/>
                <w:bCs/>
                <w:sz w:val="24"/>
                <w:szCs w:val="24"/>
              </w:rPr>
              <w:t>Составление сметы затрат на ремонт.</w:t>
            </w:r>
          </w:p>
          <w:p w14:paraId="010E96AD" w14:textId="77777777" w:rsidR="0086646D" w:rsidRPr="0086646D" w:rsidRDefault="0086646D" w:rsidP="0086646D">
            <w:pPr>
              <w:rPr>
                <w:rFonts w:ascii="Times New Roman" w:hAnsi="Times New Roman" w:cs="Times New Roman"/>
                <w:bCs/>
                <w:sz w:val="24"/>
                <w:szCs w:val="24"/>
              </w:rPr>
            </w:pPr>
            <w:r w:rsidRPr="0086646D">
              <w:rPr>
                <w:rFonts w:ascii="Times New Roman" w:hAnsi="Times New Roman" w:cs="Times New Roman"/>
                <w:b/>
                <w:bCs/>
                <w:sz w:val="24"/>
                <w:szCs w:val="24"/>
              </w:rPr>
              <w:t>2.</w:t>
            </w:r>
            <w:r w:rsidRPr="0086646D">
              <w:rPr>
                <w:rFonts w:ascii="Times New Roman" w:hAnsi="Times New Roman" w:cs="Times New Roman"/>
                <w:bCs/>
                <w:sz w:val="24"/>
                <w:szCs w:val="24"/>
              </w:rPr>
              <w:t xml:space="preserve"> Составление калькуляции работ по этапам ремонта электроустановок.</w:t>
            </w:r>
          </w:p>
          <w:p w14:paraId="27B723A5" w14:textId="77777777" w:rsidR="0086646D" w:rsidRPr="0086646D" w:rsidRDefault="0086646D" w:rsidP="0086646D">
            <w:pPr>
              <w:rPr>
                <w:rFonts w:ascii="Times New Roman" w:hAnsi="Times New Roman" w:cs="Times New Roman"/>
                <w:bCs/>
                <w:sz w:val="24"/>
                <w:szCs w:val="24"/>
              </w:rPr>
            </w:pPr>
            <w:r w:rsidRPr="0086646D">
              <w:rPr>
                <w:rFonts w:ascii="Times New Roman" w:hAnsi="Times New Roman" w:cs="Times New Roman"/>
                <w:b/>
                <w:bCs/>
                <w:sz w:val="24"/>
                <w:szCs w:val="24"/>
              </w:rPr>
              <w:t>3.</w:t>
            </w:r>
            <w:r w:rsidRPr="0086646D">
              <w:rPr>
                <w:rFonts w:ascii="Times New Roman" w:hAnsi="Times New Roman" w:cs="Times New Roman"/>
                <w:bCs/>
                <w:sz w:val="24"/>
                <w:szCs w:val="24"/>
              </w:rPr>
              <w:t xml:space="preserve"> Составление сетевого графика ремонта электрооборудования.</w:t>
            </w:r>
          </w:p>
          <w:p w14:paraId="37DF3EA5" w14:textId="77777777" w:rsidR="0086646D" w:rsidRPr="0086646D" w:rsidRDefault="0086646D" w:rsidP="0086646D">
            <w:pPr>
              <w:suppressAutoHyphens/>
              <w:jc w:val="both"/>
              <w:rPr>
                <w:rFonts w:ascii="Times New Roman" w:eastAsia="Times New Roman" w:hAnsi="Times New Roman" w:cs="Times New Roman"/>
                <w:sz w:val="24"/>
                <w:szCs w:val="24"/>
                <w:lang w:eastAsia="ru-RU"/>
              </w:rPr>
            </w:pPr>
            <w:r w:rsidRPr="0086646D">
              <w:rPr>
                <w:rFonts w:ascii="Times New Roman" w:hAnsi="Times New Roman" w:cs="Times New Roman"/>
                <w:b/>
                <w:bCs/>
                <w:sz w:val="24"/>
                <w:szCs w:val="24"/>
              </w:rPr>
              <w:t>4.</w:t>
            </w:r>
            <w:r w:rsidRPr="0086646D">
              <w:rPr>
                <w:rFonts w:ascii="Times New Roman" w:hAnsi="Times New Roman" w:cs="Times New Roman"/>
                <w:bCs/>
                <w:sz w:val="24"/>
                <w:szCs w:val="24"/>
              </w:rPr>
              <w:t xml:space="preserve"> Оформление заказ – наряда на работу</w:t>
            </w:r>
          </w:p>
        </w:tc>
        <w:tc>
          <w:tcPr>
            <w:tcW w:w="1891" w:type="dxa"/>
          </w:tcPr>
          <w:p w14:paraId="0A730CC9" w14:textId="77777777" w:rsidR="0086646D" w:rsidRPr="0086646D" w:rsidRDefault="0086646D" w:rsidP="0086646D">
            <w:pPr>
              <w:suppressAutoHyphens/>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72</w:t>
            </w:r>
          </w:p>
        </w:tc>
        <w:tc>
          <w:tcPr>
            <w:tcW w:w="1901" w:type="dxa"/>
          </w:tcPr>
          <w:p w14:paraId="7ABE25BA"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ОК.01-ОК.05</w:t>
            </w:r>
          </w:p>
          <w:p w14:paraId="6BBA3EF0"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ОК.07, ОК.09</w:t>
            </w:r>
          </w:p>
          <w:p w14:paraId="630D6C74"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 xml:space="preserve">ПК 2.1, </w:t>
            </w:r>
          </w:p>
          <w:p w14:paraId="1506944E" w14:textId="77777777" w:rsidR="0086646D" w:rsidRPr="0086646D" w:rsidRDefault="0086646D" w:rsidP="0086646D">
            <w:pPr>
              <w:suppressAutoHyphens/>
              <w:jc w:val="both"/>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Cs/>
                <w:sz w:val="24"/>
                <w:szCs w:val="24"/>
                <w:lang w:eastAsia="ru-RU"/>
              </w:rPr>
              <w:t>ПК-2.2,ПК 2.3</w:t>
            </w:r>
          </w:p>
        </w:tc>
      </w:tr>
      <w:tr w:rsidR="0086646D" w:rsidRPr="0086646D" w14:paraId="2A80AD8F" w14:textId="77777777" w:rsidTr="0097440A">
        <w:trPr>
          <w:trHeight w:val="317"/>
        </w:trPr>
        <w:tc>
          <w:tcPr>
            <w:tcW w:w="10768" w:type="dxa"/>
            <w:gridSpan w:val="2"/>
          </w:tcPr>
          <w:p w14:paraId="5DBA6A9E" w14:textId="77777777" w:rsidR="0086646D" w:rsidRPr="0086646D" w:rsidRDefault="0086646D" w:rsidP="0086646D">
            <w:pPr>
              <w:suppressAutoHyphens/>
              <w:jc w:val="both"/>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 xml:space="preserve">Производственная практика </w:t>
            </w:r>
          </w:p>
          <w:p w14:paraId="53991826" w14:textId="77777777" w:rsidR="0086646D" w:rsidRPr="0086646D" w:rsidRDefault="0086646D" w:rsidP="0086646D">
            <w:pPr>
              <w:suppressAutoHyphens/>
              <w:jc w:val="both"/>
              <w:rPr>
                <w:rFonts w:ascii="Times New Roman" w:eastAsia="Times New Roman" w:hAnsi="Times New Roman" w:cs="Times New Roman"/>
                <w:b/>
                <w:sz w:val="24"/>
                <w:szCs w:val="24"/>
                <w:lang w:eastAsia="ru-RU"/>
              </w:rPr>
            </w:pPr>
            <w:r w:rsidRPr="0086646D">
              <w:rPr>
                <w:rFonts w:ascii="Times New Roman" w:eastAsia="Times New Roman" w:hAnsi="Times New Roman" w:cs="Times New Roman"/>
                <w:b/>
                <w:sz w:val="24"/>
                <w:szCs w:val="24"/>
                <w:lang w:eastAsia="ru-RU"/>
              </w:rPr>
              <w:t>Виды работ:</w:t>
            </w:r>
          </w:p>
          <w:p w14:paraId="33404119" w14:textId="77777777" w:rsidR="0086646D" w:rsidRPr="0086646D" w:rsidRDefault="0086646D" w:rsidP="0086646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rFonts w:ascii="Times New Roman" w:eastAsia="Calibri" w:hAnsi="Times New Roman" w:cs="Times New Roman"/>
                <w:spacing w:val="-3"/>
                <w:sz w:val="24"/>
                <w:szCs w:val="24"/>
              </w:rPr>
            </w:pPr>
            <w:r w:rsidRPr="0086646D">
              <w:rPr>
                <w:rFonts w:ascii="Times New Roman" w:hAnsi="Times New Roman" w:cs="Times New Roman"/>
                <w:b/>
                <w:sz w:val="24"/>
                <w:szCs w:val="24"/>
              </w:rPr>
              <w:t xml:space="preserve">1. </w:t>
            </w:r>
            <w:r w:rsidRPr="0086646D">
              <w:rPr>
                <w:rFonts w:ascii="Times New Roman" w:hAnsi="Times New Roman" w:cs="Times New Roman"/>
                <w:bCs/>
                <w:sz w:val="24"/>
                <w:szCs w:val="24"/>
              </w:rPr>
              <w:t>Планирование ремонтов электротехнического оборудования.</w:t>
            </w:r>
          </w:p>
          <w:p w14:paraId="430E2703" w14:textId="77777777" w:rsidR="0086646D" w:rsidRPr="0086646D" w:rsidRDefault="0086646D" w:rsidP="0086646D">
            <w:pPr>
              <w:suppressAutoHyphens/>
              <w:jc w:val="both"/>
              <w:rPr>
                <w:rFonts w:ascii="Times New Roman" w:eastAsia="Times New Roman" w:hAnsi="Times New Roman" w:cs="Times New Roman"/>
                <w:sz w:val="24"/>
                <w:szCs w:val="24"/>
                <w:lang w:eastAsia="ru-RU"/>
              </w:rPr>
            </w:pPr>
            <w:r w:rsidRPr="0086646D">
              <w:rPr>
                <w:rFonts w:ascii="Times New Roman" w:eastAsia="Calibri" w:hAnsi="Times New Roman" w:cs="Times New Roman"/>
                <w:b/>
                <w:spacing w:val="-3"/>
                <w:sz w:val="24"/>
                <w:szCs w:val="24"/>
              </w:rPr>
              <w:t>2.</w:t>
            </w:r>
            <w:r w:rsidRPr="0086646D">
              <w:rPr>
                <w:rFonts w:ascii="Times New Roman" w:eastAsia="Calibri" w:hAnsi="Times New Roman" w:cs="Times New Roman"/>
                <w:spacing w:val="-3"/>
                <w:sz w:val="24"/>
                <w:szCs w:val="24"/>
              </w:rPr>
              <w:t xml:space="preserve"> Заполнение маршрутно-технологической документации на эксплуатацию и обслуживание электрического и электромеханического оборудования.</w:t>
            </w:r>
          </w:p>
        </w:tc>
        <w:tc>
          <w:tcPr>
            <w:tcW w:w="1891" w:type="dxa"/>
          </w:tcPr>
          <w:p w14:paraId="10FB6A25" w14:textId="77777777" w:rsidR="0086646D" w:rsidRPr="0086646D" w:rsidRDefault="0086646D" w:rsidP="0086646D">
            <w:pPr>
              <w:suppressAutoHyphens/>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144</w:t>
            </w:r>
          </w:p>
        </w:tc>
        <w:tc>
          <w:tcPr>
            <w:tcW w:w="1901" w:type="dxa"/>
          </w:tcPr>
          <w:p w14:paraId="1823CEEE"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ОК.01-ОК.05</w:t>
            </w:r>
          </w:p>
          <w:p w14:paraId="30C650DC"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ОК.07, ОК.09</w:t>
            </w:r>
          </w:p>
          <w:p w14:paraId="4318DDF1" w14:textId="77777777" w:rsidR="0086646D" w:rsidRPr="0086646D" w:rsidRDefault="0086646D" w:rsidP="0086646D">
            <w:pPr>
              <w:rPr>
                <w:rFonts w:ascii="Times New Roman" w:eastAsia="Times New Roman" w:hAnsi="Times New Roman" w:cs="Times New Roman"/>
                <w:bCs/>
                <w:sz w:val="24"/>
                <w:szCs w:val="24"/>
                <w:lang w:eastAsia="ru-RU"/>
              </w:rPr>
            </w:pPr>
            <w:r w:rsidRPr="0086646D">
              <w:rPr>
                <w:rFonts w:ascii="Times New Roman" w:eastAsia="Times New Roman" w:hAnsi="Times New Roman" w:cs="Times New Roman"/>
                <w:bCs/>
                <w:sz w:val="24"/>
                <w:szCs w:val="24"/>
                <w:lang w:eastAsia="ru-RU"/>
              </w:rPr>
              <w:t xml:space="preserve">ПК 2.1, </w:t>
            </w:r>
          </w:p>
          <w:p w14:paraId="2C072E1C" w14:textId="77777777" w:rsidR="0086646D" w:rsidRPr="0086646D" w:rsidRDefault="0086646D" w:rsidP="0086646D">
            <w:pPr>
              <w:suppressAutoHyphens/>
              <w:jc w:val="both"/>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Cs/>
                <w:sz w:val="24"/>
                <w:szCs w:val="24"/>
                <w:lang w:eastAsia="ru-RU"/>
              </w:rPr>
              <w:t>ПК-2.2,ПК 2.3</w:t>
            </w:r>
          </w:p>
        </w:tc>
      </w:tr>
      <w:tr w:rsidR="0086646D" w:rsidRPr="0086646D" w14:paraId="19DC3C7D" w14:textId="77777777" w:rsidTr="0097440A">
        <w:tc>
          <w:tcPr>
            <w:tcW w:w="10768" w:type="dxa"/>
            <w:gridSpan w:val="2"/>
          </w:tcPr>
          <w:p w14:paraId="258F0212" w14:textId="77777777" w:rsidR="0086646D" w:rsidRPr="0086646D" w:rsidRDefault="0086646D" w:rsidP="0086646D">
            <w:pPr>
              <w:rPr>
                <w:rFonts w:ascii="Times New Roman" w:eastAsia="Times New Roman" w:hAnsi="Times New Roman" w:cs="Times New Roman"/>
                <w:b/>
                <w:bCs/>
                <w:i/>
                <w:sz w:val="24"/>
                <w:szCs w:val="24"/>
                <w:lang w:eastAsia="ru-RU"/>
              </w:rPr>
            </w:pPr>
            <w:r w:rsidRPr="0086646D">
              <w:rPr>
                <w:rFonts w:ascii="Times New Roman" w:eastAsia="Times New Roman" w:hAnsi="Times New Roman" w:cs="Times New Roman"/>
                <w:b/>
                <w:bCs/>
                <w:i/>
                <w:sz w:val="24"/>
                <w:szCs w:val="24"/>
                <w:lang w:eastAsia="ru-RU"/>
              </w:rPr>
              <w:t>Промежуточная аттестация экзамен по ПМ</w:t>
            </w:r>
          </w:p>
        </w:tc>
        <w:tc>
          <w:tcPr>
            <w:tcW w:w="1891" w:type="dxa"/>
          </w:tcPr>
          <w:p w14:paraId="7A4F2C13" w14:textId="77777777" w:rsidR="0086646D" w:rsidRPr="0086646D" w:rsidRDefault="0086646D" w:rsidP="0086646D">
            <w:pPr>
              <w:jc w:val="center"/>
              <w:rPr>
                <w:rFonts w:ascii="Times New Roman" w:eastAsia="Times New Roman" w:hAnsi="Times New Roman" w:cs="Times New Roman"/>
                <w:b/>
                <w:bCs/>
                <w:i/>
                <w:sz w:val="24"/>
                <w:szCs w:val="24"/>
                <w:lang w:eastAsia="ru-RU"/>
              </w:rPr>
            </w:pPr>
            <w:r w:rsidRPr="0086646D">
              <w:rPr>
                <w:rFonts w:ascii="Times New Roman" w:eastAsia="Times New Roman" w:hAnsi="Times New Roman" w:cs="Times New Roman"/>
                <w:b/>
                <w:bCs/>
                <w:i/>
                <w:sz w:val="24"/>
                <w:szCs w:val="24"/>
                <w:lang w:eastAsia="ru-RU"/>
              </w:rPr>
              <w:t>12</w:t>
            </w:r>
          </w:p>
        </w:tc>
        <w:tc>
          <w:tcPr>
            <w:tcW w:w="1901" w:type="dxa"/>
          </w:tcPr>
          <w:p w14:paraId="4A5AD64E" w14:textId="77777777" w:rsidR="0086646D" w:rsidRPr="0086646D" w:rsidRDefault="0086646D" w:rsidP="0086646D">
            <w:pPr>
              <w:rPr>
                <w:rFonts w:ascii="Times New Roman" w:eastAsia="Times New Roman" w:hAnsi="Times New Roman" w:cs="Times New Roman"/>
                <w:b/>
                <w:bCs/>
                <w:i/>
                <w:sz w:val="24"/>
                <w:szCs w:val="24"/>
                <w:lang w:eastAsia="ru-RU"/>
              </w:rPr>
            </w:pPr>
          </w:p>
        </w:tc>
      </w:tr>
      <w:tr w:rsidR="0086646D" w:rsidRPr="0086646D" w14:paraId="285218E0" w14:textId="77777777" w:rsidTr="0097440A">
        <w:tc>
          <w:tcPr>
            <w:tcW w:w="10768" w:type="dxa"/>
            <w:gridSpan w:val="2"/>
          </w:tcPr>
          <w:p w14:paraId="31094C32" w14:textId="77777777" w:rsidR="0086646D" w:rsidRPr="0086646D" w:rsidRDefault="0086646D" w:rsidP="0086646D">
            <w:pP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Всего</w:t>
            </w:r>
          </w:p>
        </w:tc>
        <w:tc>
          <w:tcPr>
            <w:tcW w:w="1891" w:type="dxa"/>
          </w:tcPr>
          <w:p w14:paraId="4CBCEA43" w14:textId="77777777" w:rsidR="0086646D" w:rsidRPr="0086646D" w:rsidRDefault="0086646D" w:rsidP="0086646D">
            <w:pPr>
              <w:jc w:val="center"/>
              <w:rPr>
                <w:rFonts w:ascii="Times New Roman" w:eastAsia="Times New Roman" w:hAnsi="Times New Roman" w:cs="Times New Roman"/>
                <w:b/>
                <w:bCs/>
                <w:sz w:val="24"/>
                <w:szCs w:val="24"/>
                <w:lang w:eastAsia="ru-RU"/>
              </w:rPr>
            </w:pPr>
            <w:r w:rsidRPr="0086646D">
              <w:rPr>
                <w:rFonts w:ascii="Times New Roman" w:eastAsia="Times New Roman" w:hAnsi="Times New Roman" w:cs="Times New Roman"/>
                <w:b/>
                <w:bCs/>
                <w:sz w:val="24"/>
                <w:szCs w:val="24"/>
                <w:lang w:eastAsia="ru-RU"/>
              </w:rPr>
              <w:t>443</w:t>
            </w:r>
          </w:p>
        </w:tc>
        <w:tc>
          <w:tcPr>
            <w:tcW w:w="1901" w:type="dxa"/>
          </w:tcPr>
          <w:p w14:paraId="0673ECDA" w14:textId="77777777" w:rsidR="0086646D" w:rsidRPr="0086646D" w:rsidRDefault="0086646D" w:rsidP="0086646D">
            <w:pPr>
              <w:rPr>
                <w:rFonts w:ascii="Times New Roman" w:eastAsia="Times New Roman" w:hAnsi="Times New Roman" w:cs="Times New Roman"/>
                <w:b/>
                <w:bCs/>
                <w:sz w:val="24"/>
                <w:szCs w:val="24"/>
                <w:lang w:eastAsia="ru-RU"/>
              </w:rPr>
            </w:pPr>
          </w:p>
        </w:tc>
      </w:tr>
    </w:tbl>
    <w:p w14:paraId="70910D42" w14:textId="77777777" w:rsidR="0086646D" w:rsidRPr="0086646D" w:rsidRDefault="0086646D" w:rsidP="0086646D">
      <w:pPr>
        <w:spacing w:after="120"/>
        <w:ind w:firstLine="709"/>
        <w:jc w:val="both"/>
        <w:outlineLvl w:val="1"/>
        <w:rPr>
          <w:rFonts w:ascii="Times New Roman" w:eastAsia="Segoe UI" w:hAnsi="Times New Roman" w:cs="Times New Roman"/>
          <w:b/>
          <w:bCs/>
          <w:color w:val="5A5A5A" w:themeColor="text1" w:themeTint="A5"/>
          <w:spacing w:val="15"/>
          <w:sz w:val="24"/>
          <w:szCs w:val="24"/>
          <w:lang w:eastAsia="ru-RU"/>
        </w:rPr>
      </w:pPr>
    </w:p>
    <w:p w14:paraId="07B68C8C" w14:textId="77777777" w:rsidR="0086646D" w:rsidRPr="0086646D" w:rsidRDefault="0086646D" w:rsidP="0086646D">
      <w:pPr>
        <w:spacing w:after="120"/>
        <w:ind w:firstLine="709"/>
        <w:jc w:val="both"/>
        <w:outlineLvl w:val="1"/>
        <w:rPr>
          <w:rFonts w:ascii="Times New Roman" w:eastAsia="Segoe UI" w:hAnsi="Times New Roman" w:cs="Times New Roman"/>
          <w:b/>
          <w:bCs/>
          <w:i/>
          <w:iCs/>
          <w:spacing w:val="15"/>
          <w:sz w:val="24"/>
          <w:szCs w:val="24"/>
          <w:lang w:eastAsia="ru-RU"/>
        </w:rPr>
      </w:pPr>
      <w:r w:rsidRPr="0086646D">
        <w:rPr>
          <w:rFonts w:ascii="Times New Roman" w:eastAsia="Segoe UI" w:hAnsi="Times New Roman" w:cs="Times New Roman"/>
          <w:b/>
          <w:bCs/>
          <w:spacing w:val="15"/>
          <w:sz w:val="24"/>
          <w:szCs w:val="24"/>
          <w:lang w:eastAsia="ru-RU"/>
        </w:rPr>
        <w:t xml:space="preserve">2.4. Курсовой работа </w:t>
      </w:r>
    </w:p>
    <w:p w14:paraId="013A9C2C" w14:textId="77777777" w:rsidR="0086646D" w:rsidRPr="0086646D" w:rsidRDefault="0086646D" w:rsidP="0086646D">
      <w:pPr>
        <w:suppressAutoHyphens/>
        <w:spacing w:line="276" w:lineRule="auto"/>
        <w:ind w:firstLine="708"/>
        <w:jc w:val="both"/>
        <w:rPr>
          <w:rFonts w:ascii="Times New Roman" w:hAnsi="Times New Roman" w:cs="Times New Roman"/>
          <w:iCs/>
          <w:sz w:val="24"/>
          <w:szCs w:val="24"/>
        </w:rPr>
      </w:pPr>
      <w:r w:rsidRPr="0086646D">
        <w:rPr>
          <w:rFonts w:ascii="Times New Roman" w:hAnsi="Times New Roman" w:cs="Times New Roman"/>
          <w:iCs/>
          <w:sz w:val="24"/>
          <w:szCs w:val="24"/>
        </w:rPr>
        <w:t xml:space="preserve">Выполнение курсовой работы по модулю является обязательным </w:t>
      </w:r>
    </w:p>
    <w:p w14:paraId="4085F822" w14:textId="77777777" w:rsidR="0086646D" w:rsidRPr="0086646D" w:rsidRDefault="0086646D" w:rsidP="0086646D">
      <w:pPr>
        <w:suppressAutoHyphens/>
        <w:spacing w:line="276" w:lineRule="auto"/>
        <w:ind w:firstLine="709"/>
        <w:jc w:val="both"/>
        <w:rPr>
          <w:rFonts w:ascii="Times New Roman" w:hAnsi="Times New Roman" w:cs="Times New Roman"/>
          <w:sz w:val="24"/>
          <w:szCs w:val="24"/>
        </w:rPr>
      </w:pPr>
      <w:r w:rsidRPr="0086646D">
        <w:rPr>
          <w:rFonts w:ascii="Times New Roman" w:hAnsi="Times New Roman" w:cs="Times New Roman"/>
          <w:sz w:val="24"/>
          <w:szCs w:val="24"/>
        </w:rPr>
        <w:t>Тематика курсовых работ:</w:t>
      </w:r>
    </w:p>
    <w:p w14:paraId="6E8D1A60" w14:textId="77777777" w:rsidR="0086646D" w:rsidRPr="0086646D" w:rsidRDefault="0086646D" w:rsidP="0086646D">
      <w:pPr>
        <w:numPr>
          <w:ilvl w:val="0"/>
          <w:numId w:val="13"/>
        </w:numPr>
        <w:spacing w:line="276" w:lineRule="auto"/>
        <w:contextualSpacing/>
        <w:rPr>
          <w:rFonts w:ascii="Times New Roman" w:hAnsi="Times New Roman" w:cs="Times New Roman"/>
          <w:sz w:val="24"/>
          <w:szCs w:val="24"/>
        </w:rPr>
      </w:pPr>
      <w:r w:rsidRPr="0086646D">
        <w:rPr>
          <w:rFonts w:ascii="Times New Roman" w:hAnsi="Times New Roman" w:cs="Times New Roman"/>
          <w:sz w:val="24"/>
          <w:szCs w:val="24"/>
          <w:lang w:eastAsia="ar-SA"/>
        </w:rPr>
        <w:t xml:space="preserve">Составление сводного плана ремонта электрооборудования на производственном участке </w:t>
      </w:r>
      <w:r w:rsidRPr="0086646D">
        <w:rPr>
          <w:rFonts w:ascii="Times New Roman" w:hAnsi="Times New Roman" w:cs="Times New Roman"/>
          <w:sz w:val="24"/>
          <w:szCs w:val="24"/>
        </w:rPr>
        <w:t>ООО «Семеновская Нива»</w:t>
      </w:r>
    </w:p>
    <w:p w14:paraId="3639BB01" w14:textId="77777777" w:rsidR="0086646D" w:rsidRPr="0086646D" w:rsidRDefault="0086646D" w:rsidP="0086646D">
      <w:pPr>
        <w:spacing w:line="276" w:lineRule="auto"/>
        <w:ind w:firstLine="709"/>
        <w:jc w:val="both"/>
        <w:outlineLvl w:val="1"/>
        <w:rPr>
          <w:rFonts w:ascii="Times New Roman" w:eastAsia="Segoe UI" w:hAnsi="Times New Roman" w:cs="Times New Roman"/>
          <w:bCs/>
          <w:spacing w:val="15"/>
          <w:sz w:val="24"/>
          <w:szCs w:val="24"/>
          <w:lang w:eastAsia="ru-RU"/>
        </w:rPr>
      </w:pPr>
      <w:bookmarkStart w:id="33" w:name="_Toc156820652"/>
      <w:bookmarkStart w:id="34" w:name="_Toc162370396"/>
      <w:r w:rsidRPr="0086646D">
        <w:rPr>
          <w:rFonts w:ascii="Times New Roman" w:eastAsia="Segoe UI" w:hAnsi="Times New Roman" w:cs="Times New Roman"/>
          <w:bCs/>
          <w:spacing w:val="15"/>
          <w:sz w:val="24"/>
          <w:szCs w:val="24"/>
          <w:lang w:eastAsia="ru-RU"/>
        </w:rPr>
        <w:t>2</w:t>
      </w:r>
      <w:bookmarkEnd w:id="33"/>
      <w:bookmarkEnd w:id="34"/>
      <w:r w:rsidRPr="0086646D">
        <w:rPr>
          <w:rFonts w:ascii="Times New Roman" w:eastAsia="Segoe UI" w:hAnsi="Times New Roman" w:cs="Times New Roman"/>
          <w:bCs/>
          <w:spacing w:val="15"/>
          <w:sz w:val="24"/>
          <w:szCs w:val="24"/>
          <w:lang w:eastAsia="ru-RU"/>
        </w:rPr>
        <w:t>.</w:t>
      </w:r>
      <w:r w:rsidRPr="0086646D">
        <w:rPr>
          <w:rFonts w:ascii="Times New Roman" w:eastAsia="Segoe UI" w:hAnsi="Times New Roman" w:cs="Times New Roman"/>
          <w:bCs/>
          <w:spacing w:val="15"/>
          <w:sz w:val="24"/>
          <w:szCs w:val="24"/>
          <w:lang w:eastAsia="ar-SA"/>
        </w:rPr>
        <w:t xml:space="preserve"> Составление сводного плана ремонта электрооборудования на производственном участке </w:t>
      </w:r>
      <w:r w:rsidRPr="0086646D">
        <w:rPr>
          <w:rFonts w:ascii="Times New Roman" w:eastAsia="Segoe UI" w:hAnsi="Times New Roman" w:cs="Times New Roman"/>
          <w:bCs/>
          <w:spacing w:val="15"/>
          <w:sz w:val="24"/>
          <w:szCs w:val="24"/>
          <w:lang w:eastAsia="ru-RU"/>
        </w:rPr>
        <w:t>ООО «Семеновская Нива»</w:t>
      </w:r>
    </w:p>
    <w:p w14:paraId="5FC7DF04" w14:textId="77777777" w:rsidR="0086646D" w:rsidRPr="0086646D" w:rsidRDefault="0086646D" w:rsidP="0086646D">
      <w:pPr>
        <w:spacing w:line="276" w:lineRule="auto"/>
        <w:ind w:firstLine="709"/>
        <w:jc w:val="both"/>
        <w:outlineLvl w:val="1"/>
        <w:rPr>
          <w:rFonts w:ascii="Times New Roman" w:eastAsia="Segoe UI" w:hAnsi="Times New Roman" w:cs="Times New Roman"/>
          <w:bCs/>
          <w:spacing w:val="15"/>
          <w:sz w:val="24"/>
          <w:szCs w:val="24"/>
          <w:lang w:eastAsia="ru-RU"/>
        </w:rPr>
      </w:pPr>
      <w:r w:rsidRPr="0086646D">
        <w:rPr>
          <w:rFonts w:ascii="Times New Roman" w:eastAsia="Segoe UI" w:hAnsi="Times New Roman" w:cs="Times New Roman"/>
          <w:bCs/>
          <w:spacing w:val="15"/>
          <w:sz w:val="24"/>
          <w:szCs w:val="24"/>
          <w:lang w:eastAsia="ru-RU"/>
        </w:rPr>
        <w:t>3. Составление сводного плана ремонта электрооборудования на производственном участке ООО «</w:t>
      </w:r>
      <w:proofErr w:type="spellStart"/>
      <w:r w:rsidRPr="0086646D">
        <w:rPr>
          <w:rFonts w:ascii="Times New Roman" w:eastAsia="Segoe UI" w:hAnsi="Times New Roman" w:cs="Times New Roman"/>
          <w:bCs/>
          <w:spacing w:val="15"/>
          <w:sz w:val="24"/>
          <w:szCs w:val="24"/>
          <w:lang w:eastAsia="ru-RU"/>
        </w:rPr>
        <w:t>Уваровский</w:t>
      </w:r>
      <w:proofErr w:type="spellEnd"/>
      <w:r w:rsidRPr="0086646D">
        <w:rPr>
          <w:rFonts w:ascii="Times New Roman" w:eastAsia="Segoe UI" w:hAnsi="Times New Roman" w:cs="Times New Roman"/>
          <w:bCs/>
          <w:spacing w:val="15"/>
          <w:sz w:val="24"/>
          <w:szCs w:val="24"/>
          <w:lang w:eastAsia="ru-RU"/>
        </w:rPr>
        <w:t xml:space="preserve"> элеватор»</w:t>
      </w:r>
    </w:p>
    <w:p w14:paraId="11C38B80" w14:textId="77777777" w:rsidR="0086646D" w:rsidRPr="0086646D" w:rsidRDefault="0086646D" w:rsidP="0086646D">
      <w:pPr>
        <w:spacing w:line="276" w:lineRule="auto"/>
        <w:ind w:firstLine="709"/>
        <w:jc w:val="both"/>
        <w:outlineLvl w:val="1"/>
        <w:rPr>
          <w:rFonts w:ascii="Times New Roman" w:eastAsia="Segoe UI" w:hAnsi="Times New Roman" w:cs="Times New Roman"/>
          <w:bCs/>
          <w:spacing w:val="15"/>
          <w:sz w:val="24"/>
          <w:szCs w:val="24"/>
          <w:lang w:eastAsia="ru-RU"/>
        </w:rPr>
      </w:pPr>
      <w:r w:rsidRPr="0086646D">
        <w:rPr>
          <w:rFonts w:ascii="Times New Roman" w:eastAsia="Segoe UI" w:hAnsi="Times New Roman" w:cs="Times New Roman"/>
          <w:bCs/>
          <w:spacing w:val="15"/>
          <w:sz w:val="24"/>
          <w:szCs w:val="24"/>
          <w:lang w:eastAsia="ru-RU"/>
        </w:rPr>
        <w:t>4. ТСК</w:t>
      </w:r>
      <w:r w:rsidRPr="0086646D">
        <w:rPr>
          <w:rFonts w:ascii="Times New Roman" w:eastAsia="Segoe UI" w:hAnsi="Times New Roman" w:cs="Times New Roman"/>
          <w:bCs/>
          <w:spacing w:val="15"/>
          <w:sz w:val="24"/>
          <w:szCs w:val="24"/>
          <w:lang w:eastAsia="ar-SA"/>
        </w:rPr>
        <w:t xml:space="preserve"> Составление сводного плана ремонта электрооборудования на производственном участке </w:t>
      </w:r>
      <w:proofErr w:type="spellStart"/>
      <w:r w:rsidRPr="0086646D">
        <w:rPr>
          <w:rFonts w:ascii="Times New Roman" w:eastAsia="Segoe UI" w:hAnsi="Times New Roman" w:cs="Times New Roman"/>
          <w:bCs/>
          <w:spacing w:val="15"/>
          <w:sz w:val="24"/>
          <w:szCs w:val="24"/>
          <w:lang w:eastAsia="ru-RU"/>
        </w:rPr>
        <w:t>Уваровского</w:t>
      </w:r>
      <w:proofErr w:type="spellEnd"/>
      <w:r w:rsidRPr="0086646D">
        <w:rPr>
          <w:rFonts w:ascii="Times New Roman" w:eastAsia="Segoe UI" w:hAnsi="Times New Roman" w:cs="Times New Roman"/>
          <w:bCs/>
          <w:spacing w:val="15"/>
          <w:sz w:val="24"/>
          <w:szCs w:val="24"/>
          <w:lang w:eastAsia="ru-RU"/>
        </w:rPr>
        <w:t xml:space="preserve"> филиала АО</w:t>
      </w:r>
    </w:p>
    <w:p w14:paraId="15CB6852" w14:textId="77777777" w:rsidR="0086646D" w:rsidRPr="0086646D" w:rsidRDefault="0086646D" w:rsidP="0086646D">
      <w:pPr>
        <w:spacing w:line="276" w:lineRule="auto"/>
        <w:ind w:firstLine="709"/>
        <w:jc w:val="both"/>
        <w:outlineLvl w:val="1"/>
        <w:rPr>
          <w:rFonts w:ascii="Times New Roman" w:eastAsia="Segoe UI" w:hAnsi="Times New Roman" w:cs="Times New Roman"/>
          <w:bCs/>
          <w:spacing w:val="15"/>
          <w:sz w:val="24"/>
          <w:szCs w:val="24"/>
          <w:lang w:eastAsia="ar-SA"/>
        </w:rPr>
      </w:pPr>
      <w:r w:rsidRPr="0086646D">
        <w:rPr>
          <w:rFonts w:ascii="Times New Roman" w:eastAsia="Segoe UI" w:hAnsi="Times New Roman" w:cs="Times New Roman"/>
          <w:bCs/>
          <w:spacing w:val="15"/>
          <w:sz w:val="24"/>
          <w:szCs w:val="24"/>
          <w:lang w:eastAsia="ru-RU"/>
        </w:rPr>
        <w:lastRenderedPageBreak/>
        <w:t>5.</w:t>
      </w:r>
      <w:r w:rsidRPr="0086646D">
        <w:rPr>
          <w:rFonts w:ascii="Times New Roman" w:eastAsia="Segoe UI" w:hAnsi="Times New Roman" w:cs="Times New Roman"/>
          <w:bCs/>
          <w:spacing w:val="15"/>
          <w:sz w:val="24"/>
          <w:szCs w:val="24"/>
          <w:lang w:eastAsia="ar-SA"/>
        </w:rPr>
        <w:t xml:space="preserve"> Составление сводного плана ремонта электрооборудования на производственном участке </w:t>
      </w:r>
      <w:proofErr w:type="spellStart"/>
      <w:r w:rsidRPr="0086646D">
        <w:rPr>
          <w:rFonts w:ascii="Times New Roman" w:eastAsia="Segoe UI" w:hAnsi="Times New Roman" w:cs="Times New Roman"/>
          <w:bCs/>
          <w:spacing w:val="15"/>
          <w:sz w:val="24"/>
          <w:szCs w:val="24"/>
          <w:lang w:eastAsia="ar-SA"/>
        </w:rPr>
        <w:t>Уваровского</w:t>
      </w:r>
      <w:proofErr w:type="spellEnd"/>
      <w:r w:rsidRPr="0086646D">
        <w:rPr>
          <w:rFonts w:ascii="Times New Roman" w:eastAsia="Segoe UI" w:hAnsi="Times New Roman" w:cs="Times New Roman"/>
          <w:bCs/>
          <w:spacing w:val="15"/>
          <w:sz w:val="24"/>
          <w:szCs w:val="24"/>
          <w:lang w:eastAsia="ar-SA"/>
        </w:rPr>
        <w:t xml:space="preserve"> филиала АО ТСК</w:t>
      </w:r>
    </w:p>
    <w:p w14:paraId="376DDBD2" w14:textId="77777777" w:rsidR="0086646D" w:rsidRPr="0086646D" w:rsidRDefault="0086646D" w:rsidP="0086646D">
      <w:pPr>
        <w:spacing w:line="276" w:lineRule="auto"/>
        <w:ind w:firstLine="709"/>
        <w:jc w:val="both"/>
        <w:outlineLvl w:val="1"/>
        <w:rPr>
          <w:rFonts w:ascii="Times New Roman" w:eastAsia="Segoe UI" w:hAnsi="Times New Roman" w:cs="Times New Roman"/>
          <w:bCs/>
          <w:spacing w:val="15"/>
          <w:sz w:val="24"/>
          <w:szCs w:val="24"/>
          <w:lang w:eastAsia="ar-SA"/>
        </w:rPr>
      </w:pPr>
      <w:r w:rsidRPr="0086646D">
        <w:rPr>
          <w:rFonts w:ascii="Times New Roman" w:eastAsia="Segoe UI" w:hAnsi="Times New Roman" w:cs="Times New Roman"/>
          <w:bCs/>
          <w:spacing w:val="15"/>
          <w:sz w:val="24"/>
          <w:szCs w:val="24"/>
          <w:lang w:eastAsia="ar-SA"/>
        </w:rPr>
        <w:t>6. Составление сводного плана ремонта электрооборудования на производственном участке ООО «Суворово»</w:t>
      </w:r>
    </w:p>
    <w:p w14:paraId="0C96CC74" w14:textId="77777777" w:rsidR="0086646D" w:rsidRPr="0086646D" w:rsidRDefault="0086646D" w:rsidP="0086646D">
      <w:pPr>
        <w:spacing w:line="276" w:lineRule="auto"/>
        <w:ind w:firstLine="709"/>
        <w:jc w:val="both"/>
        <w:outlineLvl w:val="1"/>
        <w:rPr>
          <w:rFonts w:ascii="Times New Roman" w:eastAsia="Segoe UI" w:hAnsi="Times New Roman" w:cs="Times New Roman"/>
          <w:bCs/>
          <w:spacing w:val="15"/>
          <w:sz w:val="24"/>
          <w:szCs w:val="24"/>
          <w:lang w:eastAsia="ar-SA"/>
        </w:rPr>
      </w:pPr>
      <w:r w:rsidRPr="0086646D">
        <w:rPr>
          <w:rFonts w:ascii="Times New Roman" w:eastAsia="Segoe UI" w:hAnsi="Times New Roman" w:cs="Times New Roman"/>
          <w:bCs/>
          <w:spacing w:val="15"/>
          <w:sz w:val="24"/>
          <w:szCs w:val="24"/>
          <w:lang w:eastAsia="ar-SA"/>
        </w:rPr>
        <w:t>7. Составление сводного плана ремонта электрооборудования на производственном участке ООО «</w:t>
      </w:r>
      <w:proofErr w:type="spellStart"/>
      <w:r w:rsidRPr="0086646D">
        <w:rPr>
          <w:rFonts w:ascii="Times New Roman" w:eastAsia="Segoe UI" w:hAnsi="Times New Roman" w:cs="Times New Roman"/>
          <w:bCs/>
          <w:spacing w:val="15"/>
          <w:sz w:val="24"/>
          <w:szCs w:val="24"/>
          <w:lang w:eastAsia="ar-SA"/>
        </w:rPr>
        <w:t>Обловка</w:t>
      </w:r>
      <w:proofErr w:type="spellEnd"/>
      <w:r w:rsidRPr="0086646D">
        <w:rPr>
          <w:rFonts w:ascii="Times New Roman" w:eastAsia="Segoe UI" w:hAnsi="Times New Roman" w:cs="Times New Roman"/>
          <w:bCs/>
          <w:spacing w:val="15"/>
          <w:sz w:val="24"/>
          <w:szCs w:val="24"/>
          <w:lang w:eastAsia="ar-SA"/>
        </w:rPr>
        <w:t>»</w:t>
      </w:r>
    </w:p>
    <w:p w14:paraId="102E245B" w14:textId="77777777" w:rsidR="0086646D" w:rsidRPr="0086646D" w:rsidRDefault="0086646D" w:rsidP="0086646D">
      <w:pPr>
        <w:spacing w:line="276" w:lineRule="auto"/>
        <w:ind w:firstLine="709"/>
        <w:jc w:val="both"/>
        <w:outlineLvl w:val="1"/>
        <w:rPr>
          <w:rFonts w:ascii="Times New Roman" w:eastAsia="Segoe UI" w:hAnsi="Times New Roman" w:cs="Times New Roman"/>
          <w:bCs/>
          <w:spacing w:val="15"/>
          <w:sz w:val="24"/>
          <w:szCs w:val="24"/>
          <w:lang w:eastAsia="ar-SA"/>
        </w:rPr>
      </w:pPr>
      <w:r w:rsidRPr="0086646D">
        <w:rPr>
          <w:rFonts w:ascii="Times New Roman" w:eastAsia="Segoe UI" w:hAnsi="Times New Roman" w:cs="Times New Roman"/>
          <w:bCs/>
          <w:spacing w:val="15"/>
          <w:sz w:val="24"/>
          <w:szCs w:val="24"/>
          <w:lang w:eastAsia="ar-SA"/>
        </w:rPr>
        <w:t>8. Составление сводного плана ремонта электрооборудования на производственном участке ОАО «ГРАНИТ»</w:t>
      </w:r>
    </w:p>
    <w:p w14:paraId="553582F6" w14:textId="77777777" w:rsidR="0086646D" w:rsidRPr="0086646D" w:rsidRDefault="0086646D" w:rsidP="0086646D">
      <w:pPr>
        <w:spacing w:line="276" w:lineRule="auto"/>
        <w:ind w:firstLine="709"/>
        <w:jc w:val="both"/>
        <w:outlineLvl w:val="1"/>
        <w:rPr>
          <w:rFonts w:ascii="Times New Roman" w:eastAsia="Segoe UI" w:hAnsi="Times New Roman" w:cs="Times New Roman"/>
          <w:bCs/>
          <w:spacing w:val="15"/>
          <w:sz w:val="24"/>
          <w:szCs w:val="24"/>
          <w:lang w:eastAsia="ar-SA"/>
        </w:rPr>
      </w:pPr>
      <w:r w:rsidRPr="0086646D">
        <w:rPr>
          <w:rFonts w:ascii="Times New Roman" w:eastAsia="Segoe UI" w:hAnsi="Times New Roman" w:cs="Times New Roman"/>
          <w:bCs/>
          <w:spacing w:val="15"/>
          <w:sz w:val="24"/>
          <w:szCs w:val="24"/>
          <w:lang w:eastAsia="ar-SA"/>
        </w:rPr>
        <w:t>9. Составление сводного плана ремонта электрооборудования на производственном участке ООО «ЖЭК»</w:t>
      </w:r>
    </w:p>
    <w:p w14:paraId="00EDF149" w14:textId="77777777" w:rsidR="0086646D" w:rsidRPr="0086646D" w:rsidRDefault="0086646D" w:rsidP="0086646D">
      <w:pPr>
        <w:spacing w:line="276" w:lineRule="auto"/>
        <w:ind w:firstLine="709"/>
        <w:jc w:val="both"/>
        <w:outlineLvl w:val="1"/>
        <w:rPr>
          <w:rFonts w:ascii="Times New Roman" w:eastAsia="Segoe UI" w:hAnsi="Times New Roman" w:cs="Times New Roman"/>
          <w:bCs/>
          <w:spacing w:val="15"/>
          <w:sz w:val="24"/>
          <w:szCs w:val="24"/>
          <w:lang w:eastAsia="ar-SA"/>
        </w:rPr>
      </w:pPr>
      <w:r w:rsidRPr="0086646D">
        <w:rPr>
          <w:rFonts w:ascii="Times New Roman" w:eastAsia="Segoe UI" w:hAnsi="Times New Roman" w:cs="Times New Roman"/>
          <w:bCs/>
          <w:spacing w:val="15"/>
          <w:sz w:val="24"/>
          <w:szCs w:val="24"/>
          <w:lang w:eastAsia="ar-SA"/>
        </w:rPr>
        <w:t>10. Составление сводного плана ремонта электрооборудования на производственном участке ЗАО «</w:t>
      </w:r>
      <w:proofErr w:type="spellStart"/>
      <w:r w:rsidRPr="0086646D">
        <w:rPr>
          <w:rFonts w:ascii="Times New Roman" w:eastAsia="Segoe UI" w:hAnsi="Times New Roman" w:cs="Times New Roman"/>
          <w:bCs/>
          <w:spacing w:val="15"/>
          <w:sz w:val="24"/>
          <w:szCs w:val="24"/>
          <w:lang w:eastAsia="ar-SA"/>
        </w:rPr>
        <w:t>Уваровский</w:t>
      </w:r>
      <w:proofErr w:type="spellEnd"/>
      <w:r w:rsidRPr="0086646D">
        <w:rPr>
          <w:rFonts w:ascii="Times New Roman" w:eastAsia="Segoe UI" w:hAnsi="Times New Roman" w:cs="Times New Roman"/>
          <w:bCs/>
          <w:spacing w:val="15"/>
          <w:sz w:val="24"/>
          <w:szCs w:val="24"/>
          <w:lang w:eastAsia="ar-SA"/>
        </w:rPr>
        <w:t xml:space="preserve"> сахарный завод»</w:t>
      </w:r>
    </w:p>
    <w:p w14:paraId="434E2FCC" w14:textId="77777777" w:rsidR="0086646D" w:rsidRPr="0086646D" w:rsidRDefault="0086646D" w:rsidP="0086646D">
      <w:pPr>
        <w:spacing w:line="276" w:lineRule="auto"/>
        <w:ind w:firstLine="709"/>
        <w:jc w:val="both"/>
        <w:outlineLvl w:val="1"/>
        <w:rPr>
          <w:rFonts w:ascii="Times New Roman" w:eastAsia="Segoe UI" w:hAnsi="Times New Roman" w:cs="Times New Roman"/>
          <w:bCs/>
          <w:spacing w:val="15"/>
          <w:sz w:val="24"/>
          <w:szCs w:val="24"/>
          <w:lang w:eastAsia="ar-SA"/>
        </w:rPr>
      </w:pPr>
      <w:r w:rsidRPr="0086646D">
        <w:rPr>
          <w:rFonts w:ascii="Times New Roman" w:eastAsia="Segoe UI" w:hAnsi="Times New Roman" w:cs="Times New Roman"/>
          <w:bCs/>
          <w:spacing w:val="15"/>
          <w:sz w:val="24"/>
          <w:szCs w:val="24"/>
          <w:lang w:eastAsia="ar-SA"/>
        </w:rPr>
        <w:t>11. Составление сводного плана ремонта электрооборудования на производственном участке ОАО «ГРАНИТ»</w:t>
      </w:r>
    </w:p>
    <w:p w14:paraId="298C7A61" w14:textId="77777777" w:rsidR="0086646D" w:rsidRPr="0086646D" w:rsidRDefault="0086646D" w:rsidP="0086646D">
      <w:pPr>
        <w:spacing w:line="276" w:lineRule="auto"/>
        <w:ind w:firstLine="709"/>
        <w:jc w:val="both"/>
        <w:outlineLvl w:val="1"/>
        <w:rPr>
          <w:rFonts w:ascii="Times New Roman" w:eastAsia="Segoe UI" w:hAnsi="Times New Roman" w:cs="Times New Roman"/>
          <w:bCs/>
          <w:spacing w:val="15"/>
          <w:sz w:val="24"/>
          <w:szCs w:val="24"/>
          <w:lang w:eastAsia="ar-SA"/>
        </w:rPr>
      </w:pPr>
      <w:r w:rsidRPr="0086646D">
        <w:rPr>
          <w:rFonts w:ascii="Times New Roman" w:eastAsia="Segoe UI" w:hAnsi="Times New Roman" w:cs="Times New Roman"/>
          <w:bCs/>
          <w:spacing w:val="15"/>
          <w:sz w:val="24"/>
          <w:szCs w:val="24"/>
          <w:lang w:eastAsia="ar-SA"/>
        </w:rPr>
        <w:t>12. Составление сводного плана ремонта электрооборудования на производственном участке ООО «</w:t>
      </w:r>
      <w:proofErr w:type="spellStart"/>
      <w:r w:rsidRPr="0086646D">
        <w:rPr>
          <w:rFonts w:ascii="Times New Roman" w:eastAsia="Segoe UI" w:hAnsi="Times New Roman" w:cs="Times New Roman"/>
          <w:bCs/>
          <w:spacing w:val="15"/>
          <w:sz w:val="24"/>
          <w:szCs w:val="24"/>
          <w:lang w:eastAsia="ar-SA"/>
        </w:rPr>
        <w:t>Обловка</w:t>
      </w:r>
      <w:proofErr w:type="spellEnd"/>
      <w:r w:rsidRPr="0086646D">
        <w:rPr>
          <w:rFonts w:ascii="Times New Roman" w:eastAsia="Segoe UI" w:hAnsi="Times New Roman" w:cs="Times New Roman"/>
          <w:bCs/>
          <w:spacing w:val="15"/>
          <w:sz w:val="24"/>
          <w:szCs w:val="24"/>
          <w:lang w:eastAsia="ar-SA"/>
        </w:rPr>
        <w:t>»</w:t>
      </w:r>
    </w:p>
    <w:p w14:paraId="0D3FB54E" w14:textId="77777777" w:rsidR="0086646D" w:rsidRPr="0086646D" w:rsidRDefault="0086646D" w:rsidP="0086646D">
      <w:pPr>
        <w:spacing w:line="276" w:lineRule="auto"/>
        <w:ind w:firstLine="709"/>
        <w:jc w:val="both"/>
        <w:outlineLvl w:val="1"/>
        <w:rPr>
          <w:rFonts w:ascii="Times New Roman" w:eastAsia="Segoe UI" w:hAnsi="Times New Roman" w:cs="Times New Roman"/>
          <w:bCs/>
          <w:spacing w:val="15"/>
          <w:sz w:val="24"/>
          <w:szCs w:val="24"/>
          <w:lang w:eastAsia="ru-RU"/>
        </w:rPr>
      </w:pPr>
      <w:r w:rsidRPr="0086646D">
        <w:rPr>
          <w:rFonts w:ascii="Times New Roman" w:eastAsia="Segoe UI" w:hAnsi="Times New Roman" w:cs="Times New Roman"/>
          <w:bCs/>
          <w:spacing w:val="15"/>
          <w:sz w:val="24"/>
          <w:szCs w:val="24"/>
          <w:lang w:eastAsia="ar-SA"/>
        </w:rPr>
        <w:t>13.Составление сводного плана ремонта электрооборудования на производственном участке</w:t>
      </w:r>
      <w:r w:rsidRPr="0086646D">
        <w:rPr>
          <w:rFonts w:ascii="Times New Roman" w:eastAsia="Segoe UI" w:hAnsi="Times New Roman" w:cs="Times New Roman"/>
          <w:bCs/>
          <w:spacing w:val="15"/>
          <w:sz w:val="24"/>
          <w:szCs w:val="24"/>
          <w:lang w:eastAsia="ru-RU"/>
        </w:rPr>
        <w:t xml:space="preserve"> </w:t>
      </w:r>
      <w:proofErr w:type="spellStart"/>
      <w:r w:rsidRPr="0086646D">
        <w:rPr>
          <w:rFonts w:ascii="Times New Roman" w:eastAsia="Segoe UI" w:hAnsi="Times New Roman" w:cs="Times New Roman"/>
          <w:bCs/>
          <w:spacing w:val="15"/>
          <w:sz w:val="24"/>
          <w:szCs w:val="24"/>
          <w:lang w:eastAsia="ru-RU"/>
        </w:rPr>
        <w:t>Уваровского</w:t>
      </w:r>
      <w:proofErr w:type="spellEnd"/>
      <w:r w:rsidRPr="0086646D">
        <w:rPr>
          <w:rFonts w:ascii="Times New Roman" w:eastAsia="Segoe UI" w:hAnsi="Times New Roman" w:cs="Times New Roman"/>
          <w:bCs/>
          <w:spacing w:val="15"/>
          <w:sz w:val="24"/>
          <w:szCs w:val="24"/>
          <w:lang w:eastAsia="ru-RU"/>
        </w:rPr>
        <w:t xml:space="preserve"> филиала АО ТСК</w:t>
      </w:r>
    </w:p>
    <w:p w14:paraId="601B318C" w14:textId="77777777" w:rsidR="0086646D" w:rsidRPr="0086646D" w:rsidRDefault="0086646D" w:rsidP="0086646D">
      <w:pPr>
        <w:spacing w:line="276" w:lineRule="auto"/>
        <w:ind w:firstLine="709"/>
        <w:jc w:val="both"/>
        <w:outlineLvl w:val="1"/>
        <w:rPr>
          <w:rFonts w:ascii="Times New Roman" w:eastAsia="Segoe UI" w:hAnsi="Times New Roman" w:cs="Times New Roman"/>
          <w:bCs/>
          <w:spacing w:val="15"/>
          <w:sz w:val="24"/>
          <w:szCs w:val="24"/>
          <w:lang w:eastAsia="ru-RU"/>
        </w:rPr>
      </w:pPr>
      <w:r w:rsidRPr="0086646D">
        <w:rPr>
          <w:rFonts w:ascii="Times New Roman" w:eastAsia="Segoe UI" w:hAnsi="Times New Roman" w:cs="Times New Roman"/>
          <w:bCs/>
          <w:spacing w:val="15"/>
          <w:sz w:val="24"/>
          <w:szCs w:val="24"/>
          <w:lang w:eastAsia="ar-SA"/>
        </w:rPr>
        <w:t xml:space="preserve">14.Составление сводного плана ремонта электрооборудования на производственном </w:t>
      </w:r>
      <w:proofErr w:type="gramStart"/>
      <w:r w:rsidRPr="0086646D">
        <w:rPr>
          <w:rFonts w:ascii="Times New Roman" w:eastAsia="Segoe UI" w:hAnsi="Times New Roman" w:cs="Times New Roman"/>
          <w:bCs/>
          <w:spacing w:val="15"/>
          <w:sz w:val="24"/>
          <w:szCs w:val="24"/>
          <w:lang w:eastAsia="ar-SA"/>
        </w:rPr>
        <w:t>участке  ЗАО</w:t>
      </w:r>
      <w:proofErr w:type="gramEnd"/>
      <w:r w:rsidRPr="0086646D">
        <w:rPr>
          <w:rFonts w:ascii="Times New Roman" w:eastAsia="Segoe UI" w:hAnsi="Times New Roman" w:cs="Times New Roman"/>
          <w:bCs/>
          <w:spacing w:val="15"/>
          <w:sz w:val="24"/>
          <w:szCs w:val="24"/>
          <w:lang w:eastAsia="ar-SA"/>
        </w:rPr>
        <w:t xml:space="preserve"> «</w:t>
      </w:r>
      <w:proofErr w:type="spellStart"/>
      <w:r w:rsidRPr="0086646D">
        <w:rPr>
          <w:rFonts w:ascii="Times New Roman" w:eastAsia="Segoe UI" w:hAnsi="Times New Roman" w:cs="Times New Roman"/>
          <w:bCs/>
          <w:spacing w:val="15"/>
          <w:sz w:val="24"/>
          <w:szCs w:val="24"/>
          <w:lang w:eastAsia="ar-SA"/>
        </w:rPr>
        <w:t>Уваровский</w:t>
      </w:r>
      <w:proofErr w:type="spellEnd"/>
      <w:r w:rsidRPr="0086646D">
        <w:rPr>
          <w:rFonts w:ascii="Times New Roman" w:eastAsia="Segoe UI" w:hAnsi="Times New Roman" w:cs="Times New Roman"/>
          <w:bCs/>
          <w:spacing w:val="15"/>
          <w:sz w:val="24"/>
          <w:szCs w:val="24"/>
          <w:lang w:eastAsia="ar-SA"/>
        </w:rPr>
        <w:t xml:space="preserve"> сахарный завод»</w:t>
      </w:r>
    </w:p>
    <w:p w14:paraId="0E48BB41" w14:textId="77777777" w:rsidR="0086646D" w:rsidRPr="0086646D" w:rsidRDefault="0086646D" w:rsidP="0086646D">
      <w:pPr>
        <w:spacing w:line="276" w:lineRule="auto"/>
        <w:jc w:val="center"/>
        <w:rPr>
          <w:rFonts w:ascii="Times New Roman" w:hAnsi="Times New Roman" w:cs="Times New Roman"/>
          <w:sz w:val="24"/>
          <w:szCs w:val="24"/>
        </w:rPr>
      </w:pPr>
    </w:p>
    <w:p w14:paraId="1744559A" w14:textId="77777777" w:rsidR="0086646D" w:rsidRPr="0086646D" w:rsidRDefault="0086646D" w:rsidP="0086646D">
      <w:pPr>
        <w:spacing w:after="120" w:line="276" w:lineRule="auto"/>
        <w:ind w:firstLine="709"/>
        <w:jc w:val="both"/>
        <w:outlineLvl w:val="1"/>
        <w:rPr>
          <w:rFonts w:ascii="Times New Roman" w:eastAsia="Segoe UI" w:hAnsi="Times New Roman" w:cs="Times New Roman"/>
          <w:b/>
          <w:bCs/>
          <w:spacing w:val="15"/>
          <w:sz w:val="24"/>
          <w:szCs w:val="24"/>
          <w:lang w:eastAsia="ru-RU"/>
        </w:rPr>
        <w:sectPr w:rsidR="0086646D" w:rsidRPr="0086646D" w:rsidSect="004013E3">
          <w:pgSz w:w="16838" w:h="11906" w:orient="landscape"/>
          <w:pgMar w:top="1701" w:right="1134" w:bottom="567" w:left="1134" w:header="709" w:footer="709" w:gutter="0"/>
          <w:cols w:space="708"/>
          <w:docGrid w:linePitch="360"/>
        </w:sectPr>
      </w:pPr>
    </w:p>
    <w:p w14:paraId="3394B622" w14:textId="77777777" w:rsidR="0086646D" w:rsidRPr="0086646D" w:rsidRDefault="0086646D" w:rsidP="0086646D">
      <w:pPr>
        <w:keepNext/>
        <w:spacing w:after="120"/>
        <w:jc w:val="center"/>
        <w:outlineLvl w:val="0"/>
        <w:rPr>
          <w:rFonts w:ascii="Times New Roman" w:eastAsia="Segoe UI" w:hAnsi="Times New Roman" w:cs="Times New Roman"/>
          <w:b/>
          <w:bCs/>
          <w:caps/>
          <w:kern w:val="32"/>
          <w:sz w:val="24"/>
          <w:szCs w:val="24"/>
          <w:lang w:val="x-none" w:eastAsia="x-none"/>
        </w:rPr>
      </w:pPr>
      <w:r w:rsidRPr="0086646D">
        <w:rPr>
          <w:rFonts w:ascii="Times New Roman" w:eastAsia="Segoe UI" w:hAnsi="Times New Roman" w:cs="Times New Roman"/>
          <w:b/>
          <w:bCs/>
          <w:caps/>
          <w:kern w:val="32"/>
          <w:sz w:val="24"/>
          <w:szCs w:val="24"/>
          <w:lang w:val="x-none" w:eastAsia="x-none"/>
        </w:rPr>
        <w:lastRenderedPageBreak/>
        <w:t>3. Условия реализации профессионального модуля</w:t>
      </w:r>
    </w:p>
    <w:p w14:paraId="6B1C113D" w14:textId="77777777" w:rsidR="0086646D" w:rsidRPr="0086646D" w:rsidRDefault="0086646D" w:rsidP="0086646D">
      <w:pPr>
        <w:spacing w:after="120" w:line="276" w:lineRule="auto"/>
        <w:ind w:firstLine="709"/>
        <w:outlineLvl w:val="1"/>
        <w:rPr>
          <w:rFonts w:ascii="Times New Roman" w:eastAsia="Segoe UI" w:hAnsi="Times New Roman" w:cs="Times New Roman"/>
          <w:b/>
          <w:bCs/>
          <w:color w:val="5A5A5A" w:themeColor="text1" w:themeTint="A5"/>
          <w:spacing w:val="15"/>
          <w:sz w:val="24"/>
          <w:szCs w:val="24"/>
          <w:lang w:eastAsia="ru-RU"/>
        </w:rPr>
      </w:pPr>
      <w:r w:rsidRPr="0086646D">
        <w:rPr>
          <w:rFonts w:ascii="Times New Roman" w:eastAsia="Segoe UI" w:hAnsi="Times New Roman" w:cs="Times New Roman"/>
          <w:b/>
          <w:bCs/>
          <w:color w:val="5A5A5A" w:themeColor="text1" w:themeTint="A5"/>
          <w:spacing w:val="15"/>
          <w:sz w:val="24"/>
          <w:szCs w:val="24"/>
          <w:lang w:eastAsia="ru-RU"/>
        </w:rPr>
        <w:t>3.1. Материально-техническое обеспечение</w:t>
      </w:r>
    </w:p>
    <w:p w14:paraId="2ECE37AA" w14:textId="77777777" w:rsidR="0086646D" w:rsidRPr="0086646D" w:rsidRDefault="0086646D" w:rsidP="0086646D">
      <w:pPr>
        <w:suppressAutoHyphens/>
        <w:spacing w:line="276" w:lineRule="auto"/>
        <w:ind w:firstLine="709"/>
        <w:rPr>
          <w:rFonts w:ascii="Times New Roman" w:hAnsi="Times New Roman"/>
          <w:bCs/>
          <w:sz w:val="24"/>
          <w:szCs w:val="24"/>
        </w:rPr>
      </w:pPr>
      <w:r w:rsidRPr="0086646D">
        <w:rPr>
          <w:rFonts w:ascii="Times New Roman" w:hAnsi="Times New Roman" w:cs="Times New Roman"/>
          <w:bCs/>
          <w:sz w:val="24"/>
          <w:szCs w:val="24"/>
        </w:rPr>
        <w:t xml:space="preserve">Лаборатория </w:t>
      </w:r>
      <w:r w:rsidRPr="0086646D">
        <w:rPr>
          <w:rFonts w:ascii="Times New Roman" w:hAnsi="Times New Roman"/>
          <w:bCs/>
          <w:sz w:val="24"/>
          <w:szCs w:val="24"/>
        </w:rPr>
        <w:t>Технической эксплуатации и обслуживания электрического и электромеханического оборудования, оснащенная:</w:t>
      </w:r>
    </w:p>
    <w:p w14:paraId="383A3AD1" w14:textId="77777777" w:rsidR="0086646D" w:rsidRPr="0086646D" w:rsidRDefault="0086646D" w:rsidP="0086646D">
      <w:pPr>
        <w:suppressAutoHyphens/>
        <w:spacing w:line="276" w:lineRule="auto"/>
        <w:ind w:firstLine="709"/>
        <w:jc w:val="both"/>
        <w:rPr>
          <w:rFonts w:ascii="Times New Roman" w:hAnsi="Times New Roman"/>
          <w:sz w:val="24"/>
          <w:szCs w:val="24"/>
        </w:rPr>
      </w:pPr>
      <w:r w:rsidRPr="0086646D">
        <w:rPr>
          <w:rFonts w:ascii="Times New Roman" w:hAnsi="Times New Roman"/>
          <w:sz w:val="24"/>
          <w:szCs w:val="24"/>
        </w:rPr>
        <w:t xml:space="preserve">- посадочные места по количеству обучающихся; </w:t>
      </w:r>
    </w:p>
    <w:p w14:paraId="2CEF3766" w14:textId="77777777" w:rsidR="0086646D" w:rsidRPr="0086646D" w:rsidRDefault="0086646D" w:rsidP="0086646D">
      <w:pPr>
        <w:suppressAutoHyphens/>
        <w:spacing w:line="276" w:lineRule="auto"/>
        <w:ind w:firstLine="709"/>
        <w:jc w:val="both"/>
        <w:rPr>
          <w:rFonts w:ascii="Times New Roman" w:hAnsi="Times New Roman"/>
          <w:sz w:val="24"/>
          <w:szCs w:val="24"/>
        </w:rPr>
      </w:pPr>
      <w:r w:rsidRPr="0086646D">
        <w:rPr>
          <w:rFonts w:ascii="Times New Roman" w:hAnsi="Times New Roman"/>
          <w:sz w:val="24"/>
          <w:szCs w:val="24"/>
        </w:rPr>
        <w:t xml:space="preserve">- рабочее место преподавателя; </w:t>
      </w:r>
    </w:p>
    <w:p w14:paraId="702D04DD" w14:textId="77777777" w:rsidR="0086646D" w:rsidRPr="0086646D" w:rsidRDefault="0086646D" w:rsidP="0086646D">
      <w:pPr>
        <w:suppressAutoHyphens/>
        <w:spacing w:line="276" w:lineRule="auto"/>
        <w:ind w:firstLine="709"/>
        <w:jc w:val="both"/>
        <w:rPr>
          <w:rFonts w:ascii="Times New Roman" w:hAnsi="Times New Roman"/>
          <w:sz w:val="24"/>
          <w:szCs w:val="24"/>
        </w:rPr>
      </w:pPr>
      <w:r w:rsidRPr="0086646D">
        <w:rPr>
          <w:rFonts w:ascii="Times New Roman" w:hAnsi="Times New Roman"/>
          <w:sz w:val="24"/>
          <w:szCs w:val="24"/>
        </w:rPr>
        <w:t>-комплект учебно-методической документации</w:t>
      </w:r>
    </w:p>
    <w:p w14:paraId="0A209710" w14:textId="77777777" w:rsidR="0086646D" w:rsidRPr="0086646D" w:rsidRDefault="0086646D" w:rsidP="0086646D">
      <w:pPr>
        <w:suppressAutoHyphens/>
        <w:spacing w:line="276" w:lineRule="auto"/>
        <w:ind w:firstLine="709"/>
        <w:jc w:val="both"/>
        <w:rPr>
          <w:rFonts w:ascii="Times New Roman" w:hAnsi="Times New Roman"/>
          <w:sz w:val="24"/>
          <w:szCs w:val="24"/>
        </w:rPr>
      </w:pPr>
      <w:r w:rsidRPr="0086646D">
        <w:rPr>
          <w:rFonts w:ascii="Times New Roman" w:hAnsi="Times New Roman"/>
          <w:sz w:val="24"/>
          <w:szCs w:val="24"/>
        </w:rPr>
        <w:t xml:space="preserve">- наглядные пособия: макеты электрических машин постоянного и переменного </w:t>
      </w:r>
      <w:proofErr w:type="gramStart"/>
      <w:r w:rsidRPr="0086646D">
        <w:rPr>
          <w:rFonts w:ascii="Times New Roman" w:hAnsi="Times New Roman"/>
          <w:sz w:val="24"/>
          <w:szCs w:val="24"/>
        </w:rPr>
        <w:t xml:space="preserve">тока;   </w:t>
      </w:r>
      <w:proofErr w:type="gramEnd"/>
      <w:r w:rsidRPr="0086646D">
        <w:rPr>
          <w:rFonts w:ascii="Times New Roman" w:hAnsi="Times New Roman"/>
          <w:sz w:val="24"/>
          <w:szCs w:val="24"/>
        </w:rPr>
        <w:t xml:space="preserve">                                                               -технические средства обучения: компьютер.</w:t>
      </w:r>
    </w:p>
    <w:p w14:paraId="1F4FEF32" w14:textId="77777777" w:rsidR="0086646D" w:rsidRPr="0086646D" w:rsidRDefault="0086646D" w:rsidP="0086646D">
      <w:pPr>
        <w:suppressAutoHyphens/>
        <w:spacing w:line="276" w:lineRule="auto"/>
        <w:ind w:firstLine="709"/>
        <w:jc w:val="both"/>
        <w:rPr>
          <w:rFonts w:ascii="Times New Roman" w:hAnsi="Times New Roman"/>
          <w:sz w:val="24"/>
          <w:szCs w:val="24"/>
        </w:rPr>
      </w:pPr>
      <w:r w:rsidRPr="0086646D">
        <w:rPr>
          <w:rFonts w:ascii="Times New Roman" w:hAnsi="Times New Roman"/>
          <w:sz w:val="24"/>
          <w:szCs w:val="24"/>
        </w:rPr>
        <w:t xml:space="preserve">-лабораторные стенды и контрольно-измерительная аппаратура </w:t>
      </w:r>
    </w:p>
    <w:p w14:paraId="58981559" w14:textId="77777777" w:rsidR="0086646D" w:rsidRPr="0086646D" w:rsidRDefault="0086646D" w:rsidP="0086646D">
      <w:pPr>
        <w:suppressAutoHyphens/>
        <w:spacing w:line="276" w:lineRule="auto"/>
        <w:ind w:firstLine="709"/>
        <w:jc w:val="both"/>
        <w:rPr>
          <w:rFonts w:ascii="Times New Roman" w:hAnsi="Times New Roman"/>
          <w:sz w:val="24"/>
          <w:szCs w:val="24"/>
        </w:rPr>
      </w:pPr>
      <w:r w:rsidRPr="0086646D">
        <w:rPr>
          <w:rFonts w:ascii="Times New Roman" w:hAnsi="Times New Roman"/>
          <w:sz w:val="24"/>
          <w:szCs w:val="24"/>
        </w:rPr>
        <w:t xml:space="preserve">-учебно-методические материалы </w:t>
      </w:r>
    </w:p>
    <w:p w14:paraId="5D77DC69" w14:textId="77777777" w:rsidR="0086646D" w:rsidRPr="0086646D" w:rsidRDefault="0086646D" w:rsidP="0086646D">
      <w:pPr>
        <w:suppressAutoHyphens/>
        <w:spacing w:line="276" w:lineRule="auto"/>
        <w:ind w:firstLine="709"/>
        <w:jc w:val="both"/>
        <w:rPr>
          <w:rFonts w:ascii="Times New Roman" w:hAnsi="Times New Roman" w:cs="Times New Roman"/>
          <w:bCs/>
          <w:sz w:val="24"/>
          <w:szCs w:val="24"/>
        </w:rPr>
      </w:pPr>
    </w:p>
    <w:p w14:paraId="5A4F8342" w14:textId="77777777" w:rsidR="0086646D" w:rsidRPr="0086646D" w:rsidRDefault="0086646D" w:rsidP="0086646D">
      <w:pPr>
        <w:spacing w:after="120" w:line="276" w:lineRule="auto"/>
        <w:ind w:firstLine="709"/>
        <w:outlineLvl w:val="1"/>
        <w:rPr>
          <w:rFonts w:ascii="Times New Roman" w:eastAsia="Times New Roman" w:hAnsi="Times New Roman" w:cs="Times New Roman"/>
          <w:b/>
          <w:bCs/>
          <w:color w:val="5A5A5A" w:themeColor="text1" w:themeTint="A5"/>
          <w:spacing w:val="15"/>
          <w:sz w:val="24"/>
          <w:szCs w:val="24"/>
          <w:lang w:eastAsia="ru-RU"/>
        </w:rPr>
      </w:pPr>
      <w:r w:rsidRPr="0086646D">
        <w:rPr>
          <w:rFonts w:ascii="Times New Roman" w:eastAsia="Segoe UI" w:hAnsi="Times New Roman" w:cs="Times New Roman"/>
          <w:b/>
          <w:bCs/>
          <w:color w:val="5A5A5A" w:themeColor="text1" w:themeTint="A5"/>
          <w:spacing w:val="15"/>
          <w:sz w:val="24"/>
          <w:szCs w:val="24"/>
          <w:lang w:eastAsia="ru-RU"/>
        </w:rPr>
        <w:t>3.2. Учебно-методическое обеспечение</w:t>
      </w:r>
    </w:p>
    <w:p w14:paraId="376B5005" w14:textId="77777777" w:rsidR="0086646D" w:rsidRPr="0086646D" w:rsidRDefault="0086646D" w:rsidP="0086646D">
      <w:pPr>
        <w:spacing w:line="276" w:lineRule="auto"/>
        <w:ind w:firstLine="709"/>
        <w:contextualSpacing/>
        <w:rPr>
          <w:rFonts w:ascii="Times New Roman" w:hAnsi="Times New Roman" w:cs="Times New Roman"/>
          <w:b/>
          <w:sz w:val="24"/>
          <w:szCs w:val="24"/>
        </w:rPr>
      </w:pPr>
      <w:r w:rsidRPr="0086646D">
        <w:rPr>
          <w:rFonts w:ascii="Times New Roman" w:hAnsi="Times New Roman" w:cs="Times New Roman"/>
          <w:b/>
          <w:sz w:val="24"/>
          <w:szCs w:val="24"/>
        </w:rPr>
        <w:t>3.2.1. Основные печатные и/или электронные издания</w:t>
      </w:r>
    </w:p>
    <w:p w14:paraId="2AE9AFE0" w14:textId="77777777" w:rsidR="0086646D" w:rsidRPr="0086646D" w:rsidRDefault="0086646D" w:rsidP="0086646D">
      <w:pPr>
        <w:numPr>
          <w:ilvl w:val="0"/>
          <w:numId w:val="35"/>
        </w:numPr>
        <w:tabs>
          <w:tab w:val="left" w:pos="993"/>
        </w:tabs>
        <w:suppressAutoHyphens/>
        <w:spacing w:line="276" w:lineRule="auto"/>
        <w:ind w:left="0" w:firstLine="709"/>
        <w:contextualSpacing/>
        <w:jc w:val="both"/>
        <w:rPr>
          <w:rFonts w:ascii="Times New Roman" w:hAnsi="Times New Roman" w:cs="Times New Roman"/>
          <w:bCs/>
          <w:sz w:val="24"/>
          <w:szCs w:val="24"/>
        </w:rPr>
      </w:pPr>
      <w:proofErr w:type="spellStart"/>
      <w:r w:rsidRPr="0086646D">
        <w:rPr>
          <w:rFonts w:ascii="Times New Roman" w:hAnsi="Times New Roman" w:cs="Times New Roman"/>
          <w:bCs/>
          <w:sz w:val="24"/>
          <w:szCs w:val="24"/>
        </w:rPr>
        <w:t>Сибикин</w:t>
      </w:r>
      <w:proofErr w:type="spellEnd"/>
      <w:r w:rsidRPr="0086646D">
        <w:rPr>
          <w:rFonts w:ascii="Times New Roman" w:hAnsi="Times New Roman" w:cs="Times New Roman"/>
          <w:bCs/>
          <w:sz w:val="24"/>
          <w:szCs w:val="24"/>
        </w:rPr>
        <w:t xml:space="preserve">, Ю. Д. Охрана труда и </w:t>
      </w:r>
      <w:proofErr w:type="gramStart"/>
      <w:r w:rsidRPr="0086646D">
        <w:rPr>
          <w:rFonts w:ascii="Times New Roman" w:hAnsi="Times New Roman" w:cs="Times New Roman"/>
          <w:bCs/>
          <w:sz w:val="24"/>
          <w:szCs w:val="24"/>
        </w:rPr>
        <w:t>электробезопасность :</w:t>
      </w:r>
      <w:proofErr w:type="gramEnd"/>
      <w:r w:rsidRPr="0086646D">
        <w:rPr>
          <w:rFonts w:ascii="Times New Roman" w:hAnsi="Times New Roman" w:cs="Times New Roman"/>
          <w:bCs/>
          <w:sz w:val="24"/>
          <w:szCs w:val="24"/>
        </w:rPr>
        <w:t xml:space="preserve"> учебное пособие / Ю. Д. </w:t>
      </w:r>
      <w:proofErr w:type="spellStart"/>
      <w:r w:rsidRPr="0086646D">
        <w:rPr>
          <w:rFonts w:ascii="Times New Roman" w:hAnsi="Times New Roman" w:cs="Times New Roman"/>
          <w:bCs/>
          <w:sz w:val="24"/>
          <w:szCs w:val="24"/>
        </w:rPr>
        <w:t>Сибикин</w:t>
      </w:r>
      <w:proofErr w:type="spellEnd"/>
      <w:r w:rsidRPr="0086646D">
        <w:rPr>
          <w:rFonts w:ascii="Times New Roman" w:hAnsi="Times New Roman" w:cs="Times New Roman"/>
          <w:bCs/>
          <w:sz w:val="24"/>
          <w:szCs w:val="24"/>
        </w:rPr>
        <w:t xml:space="preserve">. - 4-е изд., </w:t>
      </w:r>
      <w:proofErr w:type="spellStart"/>
      <w:r w:rsidRPr="0086646D">
        <w:rPr>
          <w:rFonts w:ascii="Times New Roman" w:hAnsi="Times New Roman" w:cs="Times New Roman"/>
          <w:bCs/>
          <w:sz w:val="24"/>
          <w:szCs w:val="24"/>
        </w:rPr>
        <w:t>перераб</w:t>
      </w:r>
      <w:proofErr w:type="spellEnd"/>
      <w:r w:rsidRPr="0086646D">
        <w:rPr>
          <w:rFonts w:ascii="Times New Roman" w:hAnsi="Times New Roman" w:cs="Times New Roman"/>
          <w:bCs/>
          <w:sz w:val="24"/>
          <w:szCs w:val="24"/>
        </w:rPr>
        <w:t xml:space="preserve">. и доп. - </w:t>
      </w:r>
      <w:proofErr w:type="gramStart"/>
      <w:r w:rsidRPr="0086646D">
        <w:rPr>
          <w:rFonts w:ascii="Times New Roman" w:hAnsi="Times New Roman" w:cs="Times New Roman"/>
          <w:bCs/>
          <w:sz w:val="24"/>
          <w:szCs w:val="24"/>
        </w:rPr>
        <w:t>Москва ;</w:t>
      </w:r>
      <w:proofErr w:type="gramEnd"/>
      <w:r w:rsidRPr="0086646D">
        <w:rPr>
          <w:rFonts w:ascii="Times New Roman" w:hAnsi="Times New Roman" w:cs="Times New Roman"/>
          <w:bCs/>
          <w:sz w:val="24"/>
          <w:szCs w:val="24"/>
        </w:rPr>
        <w:t xml:space="preserve"> Вологда : Инфра-Инженерия, 2021. - 312 с. - </w:t>
      </w:r>
    </w:p>
    <w:p w14:paraId="620CF8F8" w14:textId="77777777" w:rsidR="0086646D" w:rsidRPr="0086646D" w:rsidRDefault="0086646D" w:rsidP="0086646D">
      <w:pPr>
        <w:numPr>
          <w:ilvl w:val="0"/>
          <w:numId w:val="35"/>
        </w:numPr>
        <w:tabs>
          <w:tab w:val="left" w:pos="993"/>
        </w:tabs>
        <w:suppressAutoHyphens/>
        <w:spacing w:line="276" w:lineRule="auto"/>
        <w:ind w:left="0" w:firstLine="709"/>
        <w:contextualSpacing/>
        <w:jc w:val="both"/>
        <w:rPr>
          <w:rFonts w:ascii="Times New Roman" w:hAnsi="Times New Roman" w:cs="Times New Roman"/>
          <w:bCs/>
          <w:i/>
          <w:sz w:val="24"/>
          <w:szCs w:val="24"/>
        </w:rPr>
      </w:pPr>
      <w:proofErr w:type="spellStart"/>
      <w:r w:rsidRPr="0086646D">
        <w:rPr>
          <w:rFonts w:ascii="Times New Roman" w:hAnsi="Times New Roman" w:cs="Times New Roman"/>
          <w:bCs/>
          <w:sz w:val="24"/>
          <w:szCs w:val="24"/>
        </w:rPr>
        <w:t>Сибикин</w:t>
      </w:r>
      <w:proofErr w:type="spellEnd"/>
      <w:r w:rsidRPr="0086646D">
        <w:rPr>
          <w:rFonts w:ascii="Times New Roman" w:hAnsi="Times New Roman" w:cs="Times New Roman"/>
          <w:bCs/>
          <w:sz w:val="24"/>
          <w:szCs w:val="24"/>
        </w:rPr>
        <w:t xml:space="preserve">, Ю. Д. Справочник по эксплуатации электроустановок промышленных </w:t>
      </w:r>
      <w:proofErr w:type="gramStart"/>
      <w:r w:rsidRPr="0086646D">
        <w:rPr>
          <w:rFonts w:ascii="Times New Roman" w:hAnsi="Times New Roman" w:cs="Times New Roman"/>
          <w:bCs/>
          <w:sz w:val="24"/>
          <w:szCs w:val="24"/>
        </w:rPr>
        <w:t>предприятий :</w:t>
      </w:r>
      <w:proofErr w:type="gramEnd"/>
      <w:r w:rsidRPr="0086646D">
        <w:rPr>
          <w:rFonts w:ascii="Times New Roman" w:hAnsi="Times New Roman" w:cs="Times New Roman"/>
          <w:bCs/>
          <w:sz w:val="24"/>
          <w:szCs w:val="24"/>
        </w:rPr>
        <w:t xml:space="preserve"> учебное пособие / Ю.Д. </w:t>
      </w:r>
      <w:proofErr w:type="spellStart"/>
      <w:r w:rsidRPr="0086646D">
        <w:rPr>
          <w:rFonts w:ascii="Times New Roman" w:hAnsi="Times New Roman" w:cs="Times New Roman"/>
          <w:bCs/>
          <w:sz w:val="24"/>
          <w:szCs w:val="24"/>
        </w:rPr>
        <w:t>Сибикин</w:t>
      </w:r>
      <w:proofErr w:type="spellEnd"/>
      <w:r w:rsidRPr="0086646D">
        <w:rPr>
          <w:rFonts w:ascii="Times New Roman" w:hAnsi="Times New Roman" w:cs="Times New Roman"/>
          <w:bCs/>
          <w:sz w:val="24"/>
          <w:szCs w:val="24"/>
        </w:rPr>
        <w:t xml:space="preserve">, М.Ю. </w:t>
      </w:r>
      <w:proofErr w:type="spellStart"/>
      <w:r w:rsidRPr="0086646D">
        <w:rPr>
          <w:rFonts w:ascii="Times New Roman" w:hAnsi="Times New Roman" w:cs="Times New Roman"/>
          <w:bCs/>
          <w:sz w:val="24"/>
          <w:szCs w:val="24"/>
        </w:rPr>
        <w:t>Сибикин</w:t>
      </w:r>
      <w:proofErr w:type="spellEnd"/>
      <w:r w:rsidRPr="0086646D">
        <w:rPr>
          <w:rFonts w:ascii="Times New Roman" w:hAnsi="Times New Roman" w:cs="Times New Roman"/>
          <w:bCs/>
          <w:sz w:val="24"/>
          <w:szCs w:val="24"/>
        </w:rPr>
        <w:t xml:space="preserve">. — 7-е изд., </w:t>
      </w:r>
      <w:proofErr w:type="spellStart"/>
      <w:r w:rsidRPr="0086646D">
        <w:rPr>
          <w:rFonts w:ascii="Times New Roman" w:hAnsi="Times New Roman" w:cs="Times New Roman"/>
          <w:bCs/>
          <w:sz w:val="24"/>
          <w:szCs w:val="24"/>
        </w:rPr>
        <w:t>испр</w:t>
      </w:r>
      <w:proofErr w:type="spellEnd"/>
      <w:r w:rsidRPr="0086646D">
        <w:rPr>
          <w:rFonts w:ascii="Times New Roman" w:hAnsi="Times New Roman" w:cs="Times New Roman"/>
          <w:bCs/>
          <w:sz w:val="24"/>
          <w:szCs w:val="24"/>
        </w:rPr>
        <w:t xml:space="preserve">. и доп. — </w:t>
      </w:r>
      <w:proofErr w:type="gramStart"/>
      <w:r w:rsidRPr="0086646D">
        <w:rPr>
          <w:rFonts w:ascii="Times New Roman" w:hAnsi="Times New Roman" w:cs="Times New Roman"/>
          <w:bCs/>
          <w:sz w:val="24"/>
          <w:szCs w:val="24"/>
        </w:rPr>
        <w:t>Москва :</w:t>
      </w:r>
      <w:proofErr w:type="gramEnd"/>
      <w:r w:rsidRPr="0086646D">
        <w:rPr>
          <w:rFonts w:ascii="Times New Roman" w:hAnsi="Times New Roman" w:cs="Times New Roman"/>
          <w:bCs/>
          <w:sz w:val="24"/>
          <w:szCs w:val="24"/>
        </w:rPr>
        <w:t xml:space="preserve"> ФОРУМ : ИНФРА-М, 2022. — 400 с. </w:t>
      </w:r>
    </w:p>
    <w:p w14:paraId="26B81EB5" w14:textId="77777777" w:rsidR="0086646D" w:rsidRPr="0086646D" w:rsidRDefault="0086646D" w:rsidP="00866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sz w:val="24"/>
          <w:szCs w:val="24"/>
        </w:rPr>
      </w:pPr>
      <w:r w:rsidRPr="0086646D">
        <w:rPr>
          <w:rFonts w:ascii="Times New Roman" w:hAnsi="Times New Roman" w:cs="Times New Roman"/>
          <w:sz w:val="24"/>
          <w:szCs w:val="24"/>
        </w:rPr>
        <w:t xml:space="preserve">             4.Шепеленко Г.И. «Экономика, организация и планирование производства на предприятии» М, «</w:t>
      </w:r>
      <w:proofErr w:type="spellStart"/>
      <w:r w:rsidRPr="0086646D">
        <w:rPr>
          <w:rFonts w:ascii="Times New Roman" w:hAnsi="Times New Roman" w:cs="Times New Roman"/>
          <w:sz w:val="24"/>
          <w:szCs w:val="24"/>
        </w:rPr>
        <w:t>МарТ</w:t>
      </w:r>
      <w:proofErr w:type="spellEnd"/>
      <w:r w:rsidRPr="0086646D">
        <w:rPr>
          <w:rFonts w:ascii="Times New Roman" w:hAnsi="Times New Roman" w:cs="Times New Roman"/>
          <w:sz w:val="24"/>
          <w:szCs w:val="24"/>
        </w:rPr>
        <w:t xml:space="preserve">» </w:t>
      </w:r>
      <w:smartTag w:uri="urn:schemas-microsoft-com:office:smarttags" w:element="metricconverter">
        <w:smartTagPr>
          <w:attr w:name="ProductID" w:val="2017 г"/>
        </w:smartTagPr>
        <w:r w:rsidRPr="0086646D">
          <w:rPr>
            <w:rFonts w:ascii="Times New Roman" w:hAnsi="Times New Roman" w:cs="Times New Roman"/>
            <w:sz w:val="24"/>
            <w:szCs w:val="24"/>
          </w:rPr>
          <w:t>2017 г</w:t>
        </w:r>
      </w:smartTag>
    </w:p>
    <w:p w14:paraId="007ECCB7" w14:textId="77777777" w:rsidR="0086646D" w:rsidRPr="0086646D" w:rsidRDefault="0086646D" w:rsidP="0086646D">
      <w:pPr>
        <w:suppressAutoHyphens/>
        <w:spacing w:line="276" w:lineRule="auto"/>
        <w:ind w:firstLine="851"/>
        <w:contextualSpacing/>
        <w:jc w:val="both"/>
        <w:rPr>
          <w:rFonts w:ascii="Times New Roman" w:hAnsi="Times New Roman" w:cs="Times New Roman"/>
          <w:b/>
          <w:bCs/>
          <w:sz w:val="24"/>
          <w:szCs w:val="24"/>
        </w:rPr>
      </w:pPr>
    </w:p>
    <w:p w14:paraId="50DA30F1" w14:textId="77777777" w:rsidR="0086646D" w:rsidRDefault="0086646D" w:rsidP="0086646D">
      <w:pPr>
        <w:suppressAutoHyphens/>
        <w:spacing w:line="276" w:lineRule="auto"/>
        <w:ind w:firstLine="851"/>
        <w:contextualSpacing/>
        <w:jc w:val="both"/>
        <w:rPr>
          <w:rFonts w:ascii="Times New Roman" w:hAnsi="Times New Roman" w:cs="Times New Roman"/>
          <w:bCs/>
          <w:i/>
          <w:sz w:val="24"/>
          <w:szCs w:val="24"/>
        </w:rPr>
      </w:pPr>
      <w:r w:rsidRPr="0086646D">
        <w:rPr>
          <w:rFonts w:ascii="Times New Roman" w:hAnsi="Times New Roman" w:cs="Times New Roman"/>
          <w:b/>
          <w:bCs/>
          <w:sz w:val="24"/>
          <w:szCs w:val="24"/>
        </w:rPr>
        <w:t>3.2.2. Дополнительные источники</w:t>
      </w:r>
    </w:p>
    <w:p w14:paraId="219D16C6" w14:textId="3BEEBD1F" w:rsidR="0086646D" w:rsidRPr="0086646D" w:rsidRDefault="0086646D" w:rsidP="0086646D">
      <w:pPr>
        <w:suppressAutoHyphens/>
        <w:spacing w:line="276" w:lineRule="auto"/>
        <w:ind w:firstLine="709"/>
        <w:contextualSpacing/>
        <w:jc w:val="both"/>
        <w:rPr>
          <w:rFonts w:ascii="Times New Roman" w:hAnsi="Times New Roman" w:cs="Times New Roman"/>
          <w:bCs/>
          <w:i/>
          <w:sz w:val="24"/>
          <w:szCs w:val="24"/>
        </w:rPr>
      </w:pPr>
      <w:r w:rsidRPr="0086646D">
        <w:rPr>
          <w:rFonts w:ascii="Times New Roman" w:hAnsi="Times New Roman" w:cs="Times New Roman"/>
          <w:sz w:val="24"/>
          <w:szCs w:val="24"/>
        </w:rPr>
        <w:t xml:space="preserve">1.Баскакова О.В. «Экономика организаций (предприятий)» М, </w:t>
      </w:r>
      <w:smartTag w:uri="urn:schemas-microsoft-com:office:smarttags" w:element="metricconverter">
        <w:smartTagPr>
          <w:attr w:name="ProductID" w:val="2017 г"/>
        </w:smartTagPr>
        <w:r w:rsidRPr="0086646D">
          <w:rPr>
            <w:rFonts w:ascii="Times New Roman" w:hAnsi="Times New Roman" w:cs="Times New Roman"/>
            <w:sz w:val="24"/>
            <w:szCs w:val="24"/>
          </w:rPr>
          <w:t>2017 г</w:t>
        </w:r>
      </w:smartTag>
      <w:r w:rsidRPr="0086646D">
        <w:rPr>
          <w:rFonts w:ascii="Times New Roman" w:hAnsi="Times New Roman" w:cs="Times New Roman"/>
          <w:sz w:val="24"/>
          <w:szCs w:val="24"/>
        </w:rPr>
        <w:t xml:space="preserve">. </w:t>
      </w:r>
    </w:p>
    <w:p w14:paraId="162485B6" w14:textId="77777777" w:rsidR="0086646D" w:rsidRDefault="0086646D" w:rsidP="0086646D">
      <w:pPr>
        <w:tabs>
          <w:tab w:val="left" w:pos="1134"/>
        </w:tabs>
        <w:suppressAutoHyphens/>
        <w:spacing w:line="276" w:lineRule="auto"/>
        <w:ind w:firstLine="709"/>
        <w:contextualSpacing/>
        <w:jc w:val="both"/>
        <w:rPr>
          <w:rFonts w:ascii="Times New Roman" w:hAnsi="Times New Roman" w:cs="Times New Roman"/>
          <w:b/>
          <w:bCs/>
          <w:sz w:val="18"/>
          <w:szCs w:val="18"/>
        </w:rPr>
      </w:pPr>
      <w:r w:rsidRPr="0086646D">
        <w:rPr>
          <w:rFonts w:ascii="Times New Roman" w:hAnsi="Times New Roman" w:cs="Times New Roman"/>
          <w:bCs/>
          <w:sz w:val="24"/>
          <w:szCs w:val="24"/>
        </w:rPr>
        <w:t xml:space="preserve">2.Сибикин, Ю. Д. Монтаж, эксплуатация и ремонт электрооборудования промышленных предприятий и </w:t>
      </w:r>
      <w:proofErr w:type="gramStart"/>
      <w:r w:rsidRPr="0086646D">
        <w:rPr>
          <w:rFonts w:ascii="Times New Roman" w:hAnsi="Times New Roman" w:cs="Times New Roman"/>
          <w:bCs/>
          <w:sz w:val="24"/>
          <w:szCs w:val="24"/>
        </w:rPr>
        <w:t>установок :</w:t>
      </w:r>
      <w:proofErr w:type="gramEnd"/>
      <w:r w:rsidRPr="0086646D">
        <w:rPr>
          <w:rFonts w:ascii="Times New Roman" w:hAnsi="Times New Roman" w:cs="Times New Roman"/>
          <w:bCs/>
          <w:sz w:val="24"/>
          <w:szCs w:val="24"/>
        </w:rPr>
        <w:t xml:space="preserve"> учебное пособие / Ю.Д. </w:t>
      </w:r>
      <w:proofErr w:type="spellStart"/>
      <w:r w:rsidRPr="0086646D">
        <w:rPr>
          <w:rFonts w:ascii="Times New Roman" w:hAnsi="Times New Roman" w:cs="Times New Roman"/>
          <w:bCs/>
          <w:sz w:val="24"/>
          <w:szCs w:val="24"/>
        </w:rPr>
        <w:t>Сибикин</w:t>
      </w:r>
      <w:proofErr w:type="spellEnd"/>
      <w:r w:rsidRPr="0086646D">
        <w:rPr>
          <w:rFonts w:ascii="Times New Roman" w:hAnsi="Times New Roman" w:cs="Times New Roman"/>
          <w:bCs/>
          <w:sz w:val="24"/>
          <w:szCs w:val="24"/>
        </w:rPr>
        <w:t xml:space="preserve">, М.Ю. </w:t>
      </w:r>
      <w:proofErr w:type="spellStart"/>
      <w:r w:rsidRPr="0086646D">
        <w:rPr>
          <w:rFonts w:ascii="Times New Roman" w:hAnsi="Times New Roman" w:cs="Times New Roman"/>
          <w:bCs/>
          <w:sz w:val="24"/>
          <w:szCs w:val="24"/>
        </w:rPr>
        <w:t>Сибикин</w:t>
      </w:r>
      <w:proofErr w:type="spellEnd"/>
      <w:r w:rsidRPr="0086646D">
        <w:rPr>
          <w:rFonts w:ascii="Times New Roman" w:hAnsi="Times New Roman" w:cs="Times New Roman"/>
          <w:bCs/>
          <w:sz w:val="24"/>
          <w:szCs w:val="24"/>
        </w:rPr>
        <w:t xml:space="preserve">. — 2-е изд., стер. — </w:t>
      </w:r>
      <w:proofErr w:type="gramStart"/>
      <w:r w:rsidRPr="0086646D">
        <w:rPr>
          <w:rFonts w:ascii="Times New Roman" w:hAnsi="Times New Roman" w:cs="Times New Roman"/>
          <w:bCs/>
          <w:sz w:val="24"/>
          <w:szCs w:val="24"/>
        </w:rPr>
        <w:t>Москва :</w:t>
      </w:r>
      <w:proofErr w:type="gramEnd"/>
      <w:r w:rsidRPr="0086646D">
        <w:rPr>
          <w:rFonts w:ascii="Times New Roman" w:hAnsi="Times New Roman" w:cs="Times New Roman"/>
          <w:bCs/>
          <w:sz w:val="24"/>
          <w:szCs w:val="24"/>
        </w:rPr>
        <w:t xml:space="preserve"> ИНФРА-М, 2022. — 464 с. </w:t>
      </w:r>
    </w:p>
    <w:p w14:paraId="0E443CF5" w14:textId="46390FEB" w:rsidR="0086646D" w:rsidRPr="0086646D" w:rsidRDefault="0086646D" w:rsidP="0086646D">
      <w:pPr>
        <w:tabs>
          <w:tab w:val="left" w:pos="1134"/>
        </w:tabs>
        <w:suppressAutoHyphens/>
        <w:spacing w:line="276" w:lineRule="auto"/>
        <w:ind w:firstLine="709"/>
        <w:contextualSpacing/>
        <w:jc w:val="both"/>
        <w:rPr>
          <w:rFonts w:ascii="Times New Roman" w:hAnsi="Times New Roman" w:cs="Times New Roman"/>
          <w:b/>
          <w:bCs/>
          <w:sz w:val="18"/>
          <w:szCs w:val="18"/>
        </w:rPr>
      </w:pPr>
      <w:r w:rsidRPr="0086646D">
        <w:rPr>
          <w:rFonts w:ascii="Times New Roman" w:hAnsi="Times New Roman" w:cs="Times New Roman"/>
          <w:sz w:val="24"/>
          <w:szCs w:val="24"/>
        </w:rPr>
        <w:t>3. ЕСКД и ГОСТы.</w:t>
      </w:r>
      <w:r w:rsidRPr="0086646D">
        <w:rPr>
          <w:rFonts w:ascii="Times New Roman" w:hAnsi="Times New Roman" w:cs="Times New Roman"/>
          <w:sz w:val="24"/>
          <w:szCs w:val="24"/>
          <w:lang w:val="en-US"/>
        </w:rPr>
        <w:t>URL</w:t>
      </w:r>
      <w:r w:rsidRPr="0086646D">
        <w:rPr>
          <w:rFonts w:ascii="Times New Roman" w:hAnsi="Times New Roman" w:cs="Times New Roman"/>
          <w:sz w:val="24"/>
          <w:szCs w:val="24"/>
        </w:rPr>
        <w:t>:</w:t>
      </w:r>
      <w:hyperlink r:id="rId16" w:history="1">
        <w:r w:rsidRPr="0086646D">
          <w:rPr>
            <w:rFonts w:ascii="Times New Roman" w:hAnsi="Times New Roman" w:cs="Times New Roman"/>
            <w:color w:val="0563C1" w:themeColor="hyperlink"/>
            <w:sz w:val="24"/>
            <w:szCs w:val="24"/>
            <w:u w:val="single"/>
            <w:lang w:val="en-US"/>
          </w:rPr>
          <w:t>http</w:t>
        </w:r>
        <w:r w:rsidRPr="0086646D">
          <w:rPr>
            <w:rFonts w:ascii="Times New Roman" w:hAnsi="Times New Roman" w:cs="Times New Roman"/>
            <w:color w:val="0563C1" w:themeColor="hyperlink"/>
            <w:sz w:val="24"/>
            <w:szCs w:val="24"/>
            <w:u w:val="single"/>
          </w:rPr>
          <w:t>://</w:t>
        </w:r>
        <w:r w:rsidRPr="0086646D">
          <w:rPr>
            <w:rFonts w:ascii="Times New Roman" w:hAnsi="Times New Roman" w:cs="Times New Roman"/>
            <w:color w:val="0563C1" w:themeColor="hyperlink"/>
            <w:sz w:val="24"/>
            <w:szCs w:val="24"/>
            <w:u w:val="single"/>
            <w:lang w:val="en-US"/>
          </w:rPr>
          <w:t>www</w:t>
        </w:r>
        <w:r w:rsidRPr="0086646D">
          <w:rPr>
            <w:rFonts w:ascii="Times New Roman" w:hAnsi="Times New Roman" w:cs="Times New Roman"/>
            <w:color w:val="0563C1" w:themeColor="hyperlink"/>
            <w:sz w:val="24"/>
            <w:szCs w:val="24"/>
            <w:u w:val="single"/>
          </w:rPr>
          <w:t>.</w:t>
        </w:r>
        <w:r w:rsidRPr="0086646D">
          <w:rPr>
            <w:rFonts w:ascii="Times New Roman" w:hAnsi="Times New Roman" w:cs="Times New Roman"/>
            <w:color w:val="0563C1" w:themeColor="hyperlink"/>
            <w:sz w:val="24"/>
            <w:szCs w:val="24"/>
            <w:u w:val="single"/>
            <w:lang w:val="en-US"/>
          </w:rPr>
          <w:t>robot</w:t>
        </w:r>
        <w:r w:rsidRPr="0086646D">
          <w:rPr>
            <w:rFonts w:ascii="Times New Roman" w:hAnsi="Times New Roman" w:cs="Times New Roman"/>
            <w:color w:val="0563C1" w:themeColor="hyperlink"/>
            <w:sz w:val="24"/>
            <w:szCs w:val="24"/>
            <w:u w:val="single"/>
          </w:rPr>
          <w:t>.</w:t>
        </w:r>
        <w:proofErr w:type="spellStart"/>
        <w:r w:rsidRPr="0086646D">
          <w:rPr>
            <w:rFonts w:ascii="Times New Roman" w:hAnsi="Times New Roman" w:cs="Times New Roman"/>
            <w:color w:val="0563C1" w:themeColor="hyperlink"/>
            <w:sz w:val="24"/>
            <w:szCs w:val="24"/>
            <w:u w:val="single"/>
            <w:lang w:val="en-US"/>
          </w:rPr>
          <w:t>bmstu</w:t>
        </w:r>
        <w:proofErr w:type="spellEnd"/>
        <w:r w:rsidRPr="0086646D">
          <w:rPr>
            <w:rFonts w:ascii="Times New Roman" w:hAnsi="Times New Roman" w:cs="Times New Roman"/>
            <w:color w:val="0563C1" w:themeColor="hyperlink"/>
            <w:sz w:val="24"/>
            <w:szCs w:val="24"/>
            <w:u w:val="single"/>
          </w:rPr>
          <w:t>.</w:t>
        </w:r>
        <w:proofErr w:type="spellStart"/>
        <w:r w:rsidRPr="0086646D">
          <w:rPr>
            <w:rFonts w:ascii="Times New Roman" w:hAnsi="Times New Roman" w:cs="Times New Roman"/>
            <w:color w:val="0563C1" w:themeColor="hyperlink"/>
            <w:sz w:val="24"/>
            <w:szCs w:val="24"/>
            <w:u w:val="single"/>
            <w:lang w:val="en-US"/>
          </w:rPr>
          <w:t>ru</w:t>
        </w:r>
        <w:proofErr w:type="spellEnd"/>
        <w:r w:rsidRPr="0086646D">
          <w:rPr>
            <w:rFonts w:ascii="Times New Roman" w:hAnsi="Times New Roman" w:cs="Times New Roman"/>
            <w:color w:val="0563C1" w:themeColor="hyperlink"/>
            <w:sz w:val="24"/>
            <w:szCs w:val="24"/>
            <w:u w:val="single"/>
          </w:rPr>
          <w:t>/</w:t>
        </w:r>
        <w:r w:rsidRPr="0086646D">
          <w:rPr>
            <w:rFonts w:ascii="Times New Roman" w:hAnsi="Times New Roman" w:cs="Times New Roman"/>
            <w:color w:val="0563C1" w:themeColor="hyperlink"/>
            <w:sz w:val="24"/>
            <w:szCs w:val="24"/>
            <w:u w:val="single"/>
            <w:lang w:val="en-US"/>
          </w:rPr>
          <w:t>files</w:t>
        </w:r>
        <w:r w:rsidRPr="0086646D">
          <w:rPr>
            <w:rFonts w:ascii="Times New Roman" w:hAnsi="Times New Roman" w:cs="Times New Roman"/>
            <w:color w:val="0563C1" w:themeColor="hyperlink"/>
            <w:sz w:val="24"/>
            <w:szCs w:val="24"/>
            <w:u w:val="single"/>
          </w:rPr>
          <w:t>/</w:t>
        </w:r>
        <w:r w:rsidRPr="0086646D">
          <w:rPr>
            <w:rFonts w:ascii="Times New Roman" w:hAnsi="Times New Roman" w:cs="Times New Roman"/>
            <w:color w:val="0563C1" w:themeColor="hyperlink"/>
            <w:sz w:val="24"/>
            <w:szCs w:val="24"/>
            <w:u w:val="single"/>
            <w:lang w:val="en-US"/>
          </w:rPr>
          <w:t>GOST</w:t>
        </w:r>
        <w:r w:rsidRPr="0086646D">
          <w:rPr>
            <w:rFonts w:ascii="Times New Roman" w:hAnsi="Times New Roman" w:cs="Times New Roman"/>
            <w:color w:val="0563C1" w:themeColor="hyperlink"/>
            <w:sz w:val="24"/>
            <w:szCs w:val="24"/>
            <w:u w:val="single"/>
          </w:rPr>
          <w:t>/</w:t>
        </w:r>
        <w:proofErr w:type="spellStart"/>
        <w:r w:rsidRPr="0086646D">
          <w:rPr>
            <w:rFonts w:ascii="Times New Roman" w:hAnsi="Times New Roman" w:cs="Times New Roman"/>
            <w:color w:val="0563C1" w:themeColor="hyperlink"/>
            <w:sz w:val="24"/>
            <w:szCs w:val="24"/>
            <w:u w:val="single"/>
            <w:lang w:val="en-US"/>
          </w:rPr>
          <w:t>gost</w:t>
        </w:r>
        <w:proofErr w:type="spellEnd"/>
        <w:r w:rsidRPr="0086646D">
          <w:rPr>
            <w:rFonts w:ascii="Times New Roman" w:hAnsi="Times New Roman" w:cs="Times New Roman"/>
            <w:color w:val="0563C1" w:themeColor="hyperlink"/>
            <w:sz w:val="24"/>
            <w:szCs w:val="24"/>
            <w:u w:val="single"/>
          </w:rPr>
          <w:t>-</w:t>
        </w:r>
        <w:proofErr w:type="spellStart"/>
        <w:r w:rsidRPr="0086646D">
          <w:rPr>
            <w:rFonts w:ascii="Times New Roman" w:hAnsi="Times New Roman" w:cs="Times New Roman"/>
            <w:color w:val="0563C1" w:themeColor="hyperlink"/>
            <w:sz w:val="24"/>
            <w:szCs w:val="24"/>
            <w:u w:val="single"/>
            <w:lang w:val="en-US"/>
          </w:rPr>
          <w:t>eskd</w:t>
        </w:r>
        <w:proofErr w:type="spellEnd"/>
        <w:r w:rsidRPr="0086646D">
          <w:rPr>
            <w:rFonts w:ascii="Times New Roman" w:hAnsi="Times New Roman" w:cs="Times New Roman"/>
            <w:color w:val="0563C1" w:themeColor="hyperlink"/>
            <w:sz w:val="24"/>
            <w:szCs w:val="24"/>
            <w:u w:val="single"/>
          </w:rPr>
          <w:t>.</w:t>
        </w:r>
        <w:r w:rsidRPr="0086646D">
          <w:rPr>
            <w:rFonts w:ascii="Times New Roman" w:hAnsi="Times New Roman" w:cs="Times New Roman"/>
            <w:color w:val="0563C1" w:themeColor="hyperlink"/>
            <w:sz w:val="24"/>
            <w:szCs w:val="24"/>
            <w:u w:val="single"/>
            <w:lang w:val="en-US"/>
          </w:rPr>
          <w:t>html</w:t>
        </w:r>
      </w:hyperlink>
    </w:p>
    <w:p w14:paraId="6AE33684" w14:textId="77777777" w:rsidR="0086646D" w:rsidRPr="0086646D" w:rsidRDefault="0086646D" w:rsidP="0086646D">
      <w:pPr>
        <w:tabs>
          <w:tab w:val="left" w:pos="1134"/>
        </w:tabs>
        <w:spacing w:line="276" w:lineRule="auto"/>
        <w:ind w:firstLine="709"/>
        <w:jc w:val="both"/>
        <w:rPr>
          <w:rFonts w:ascii="Times New Roman" w:hAnsi="Times New Roman" w:cs="Times New Roman"/>
          <w:sz w:val="24"/>
          <w:szCs w:val="24"/>
        </w:rPr>
      </w:pPr>
      <w:r w:rsidRPr="0086646D">
        <w:rPr>
          <w:rFonts w:ascii="Times New Roman" w:hAnsi="Times New Roman" w:cs="Times New Roman"/>
          <w:sz w:val="24"/>
          <w:szCs w:val="24"/>
        </w:rPr>
        <w:t xml:space="preserve">4. Системы документации. </w:t>
      </w:r>
      <w:r w:rsidRPr="0086646D">
        <w:rPr>
          <w:rFonts w:ascii="Times New Roman" w:hAnsi="Times New Roman" w:cs="Times New Roman"/>
          <w:sz w:val="24"/>
          <w:szCs w:val="24"/>
          <w:lang w:val="en-US"/>
        </w:rPr>
        <w:t>URL</w:t>
      </w:r>
      <w:r w:rsidRPr="0086646D">
        <w:rPr>
          <w:rFonts w:ascii="Times New Roman" w:hAnsi="Times New Roman" w:cs="Times New Roman"/>
          <w:sz w:val="24"/>
          <w:szCs w:val="24"/>
        </w:rPr>
        <w:t xml:space="preserve">: </w:t>
      </w:r>
      <w:hyperlink r:id="rId17" w:history="1">
        <w:r w:rsidRPr="0086646D">
          <w:rPr>
            <w:rFonts w:ascii="Times New Roman" w:hAnsi="Times New Roman" w:cs="Times New Roman"/>
            <w:color w:val="0563C1" w:themeColor="hyperlink"/>
            <w:sz w:val="24"/>
            <w:szCs w:val="24"/>
            <w:u w:val="single"/>
            <w:lang w:val="en-US"/>
          </w:rPr>
          <w:t>http</w:t>
        </w:r>
        <w:r w:rsidRPr="0086646D">
          <w:rPr>
            <w:rFonts w:ascii="Times New Roman" w:hAnsi="Times New Roman" w:cs="Times New Roman"/>
            <w:color w:val="0563C1" w:themeColor="hyperlink"/>
            <w:sz w:val="24"/>
            <w:szCs w:val="24"/>
            <w:u w:val="single"/>
          </w:rPr>
          <w:t>://</w:t>
        </w:r>
        <w:r w:rsidRPr="0086646D">
          <w:rPr>
            <w:rFonts w:ascii="Times New Roman" w:hAnsi="Times New Roman" w:cs="Times New Roman"/>
            <w:color w:val="0563C1" w:themeColor="hyperlink"/>
            <w:sz w:val="24"/>
            <w:szCs w:val="24"/>
            <w:u w:val="single"/>
            <w:lang w:val="en-US"/>
          </w:rPr>
          <w:t>www</w:t>
        </w:r>
        <w:r w:rsidRPr="0086646D">
          <w:rPr>
            <w:rFonts w:ascii="Times New Roman" w:hAnsi="Times New Roman" w:cs="Times New Roman"/>
            <w:color w:val="0563C1" w:themeColor="hyperlink"/>
            <w:sz w:val="24"/>
            <w:szCs w:val="24"/>
            <w:u w:val="single"/>
          </w:rPr>
          <w:t>.</w:t>
        </w:r>
        <w:proofErr w:type="spellStart"/>
        <w:r w:rsidRPr="0086646D">
          <w:rPr>
            <w:rFonts w:ascii="Times New Roman" w:hAnsi="Times New Roman" w:cs="Times New Roman"/>
            <w:color w:val="0563C1" w:themeColor="hyperlink"/>
            <w:sz w:val="24"/>
            <w:szCs w:val="24"/>
            <w:u w:val="single"/>
            <w:lang w:val="en-US"/>
          </w:rPr>
          <w:t>i</w:t>
        </w:r>
        <w:proofErr w:type="spellEnd"/>
        <w:r w:rsidRPr="0086646D">
          <w:rPr>
            <w:rFonts w:ascii="Times New Roman" w:hAnsi="Times New Roman" w:cs="Times New Roman"/>
            <w:color w:val="0563C1" w:themeColor="hyperlink"/>
            <w:sz w:val="24"/>
            <w:szCs w:val="24"/>
            <w:u w:val="single"/>
          </w:rPr>
          <w:t>-</w:t>
        </w:r>
        <w:r w:rsidRPr="0086646D">
          <w:rPr>
            <w:rFonts w:ascii="Times New Roman" w:hAnsi="Times New Roman" w:cs="Times New Roman"/>
            <w:color w:val="0563C1" w:themeColor="hyperlink"/>
            <w:sz w:val="24"/>
            <w:szCs w:val="24"/>
            <w:u w:val="single"/>
            <w:lang w:val="en-US"/>
          </w:rPr>
          <w:t>mash</w:t>
        </w:r>
        <w:r w:rsidRPr="0086646D">
          <w:rPr>
            <w:rFonts w:ascii="Times New Roman" w:hAnsi="Times New Roman" w:cs="Times New Roman"/>
            <w:color w:val="0563C1" w:themeColor="hyperlink"/>
            <w:sz w:val="24"/>
            <w:szCs w:val="24"/>
            <w:u w:val="single"/>
          </w:rPr>
          <w:t>.</w:t>
        </w:r>
        <w:proofErr w:type="spellStart"/>
        <w:r w:rsidRPr="0086646D">
          <w:rPr>
            <w:rFonts w:ascii="Times New Roman" w:hAnsi="Times New Roman" w:cs="Times New Roman"/>
            <w:color w:val="0563C1" w:themeColor="hyperlink"/>
            <w:sz w:val="24"/>
            <w:szCs w:val="24"/>
            <w:u w:val="single"/>
            <w:lang w:val="en-US"/>
          </w:rPr>
          <w:t>ru</w:t>
        </w:r>
        <w:proofErr w:type="spellEnd"/>
        <w:r w:rsidRPr="0086646D">
          <w:rPr>
            <w:rFonts w:ascii="Times New Roman" w:hAnsi="Times New Roman" w:cs="Times New Roman"/>
            <w:color w:val="0563C1" w:themeColor="hyperlink"/>
            <w:sz w:val="24"/>
            <w:szCs w:val="24"/>
            <w:u w:val="single"/>
          </w:rPr>
          <w:t>/</w:t>
        </w:r>
        <w:proofErr w:type="spellStart"/>
        <w:r w:rsidRPr="0086646D">
          <w:rPr>
            <w:rFonts w:ascii="Times New Roman" w:hAnsi="Times New Roman" w:cs="Times New Roman"/>
            <w:color w:val="0563C1" w:themeColor="hyperlink"/>
            <w:sz w:val="24"/>
            <w:szCs w:val="24"/>
            <w:u w:val="single"/>
            <w:lang w:val="en-US"/>
          </w:rPr>
          <w:t>sm</w:t>
        </w:r>
        <w:proofErr w:type="spellEnd"/>
        <w:r w:rsidRPr="0086646D">
          <w:rPr>
            <w:rFonts w:ascii="Times New Roman" w:hAnsi="Times New Roman" w:cs="Times New Roman"/>
            <w:color w:val="0563C1" w:themeColor="hyperlink"/>
            <w:sz w:val="24"/>
            <w:szCs w:val="24"/>
            <w:u w:val="single"/>
          </w:rPr>
          <w:t>/</w:t>
        </w:r>
        <w:proofErr w:type="spellStart"/>
        <w:r w:rsidRPr="0086646D">
          <w:rPr>
            <w:rFonts w:ascii="Times New Roman" w:hAnsi="Times New Roman" w:cs="Times New Roman"/>
            <w:color w:val="0563C1" w:themeColor="hyperlink"/>
            <w:sz w:val="24"/>
            <w:szCs w:val="24"/>
            <w:u w:val="single"/>
            <w:lang w:val="en-US"/>
          </w:rPr>
          <w:t>sistemy</w:t>
        </w:r>
        <w:proofErr w:type="spellEnd"/>
        <w:r w:rsidRPr="0086646D">
          <w:rPr>
            <w:rFonts w:ascii="Times New Roman" w:hAnsi="Times New Roman" w:cs="Times New Roman"/>
            <w:color w:val="0563C1" w:themeColor="hyperlink"/>
            <w:sz w:val="24"/>
            <w:szCs w:val="24"/>
            <w:u w:val="single"/>
          </w:rPr>
          <w:t>-</w:t>
        </w:r>
        <w:proofErr w:type="spellStart"/>
        <w:r w:rsidRPr="0086646D">
          <w:rPr>
            <w:rFonts w:ascii="Times New Roman" w:hAnsi="Times New Roman" w:cs="Times New Roman"/>
            <w:color w:val="0563C1" w:themeColor="hyperlink"/>
            <w:sz w:val="24"/>
            <w:szCs w:val="24"/>
            <w:u w:val="single"/>
            <w:lang w:val="en-US"/>
          </w:rPr>
          <w:t>dokumentacii</w:t>
        </w:r>
        <w:proofErr w:type="spellEnd"/>
        <w:r w:rsidRPr="0086646D">
          <w:rPr>
            <w:rFonts w:ascii="Times New Roman" w:hAnsi="Times New Roman" w:cs="Times New Roman"/>
            <w:color w:val="0563C1" w:themeColor="hyperlink"/>
            <w:sz w:val="24"/>
            <w:szCs w:val="24"/>
            <w:u w:val="single"/>
          </w:rPr>
          <w:t>/</w:t>
        </w:r>
        <w:proofErr w:type="spellStart"/>
        <w:r w:rsidRPr="0086646D">
          <w:rPr>
            <w:rFonts w:ascii="Times New Roman" w:hAnsi="Times New Roman" w:cs="Times New Roman"/>
            <w:color w:val="0563C1" w:themeColor="hyperlink"/>
            <w:sz w:val="24"/>
            <w:szCs w:val="24"/>
            <w:u w:val="single"/>
            <w:lang w:val="en-US"/>
          </w:rPr>
          <w:t>edinaja</w:t>
        </w:r>
        <w:proofErr w:type="spellEnd"/>
        <w:r w:rsidRPr="0086646D">
          <w:rPr>
            <w:rFonts w:ascii="Times New Roman" w:hAnsi="Times New Roman" w:cs="Times New Roman"/>
            <w:color w:val="0563C1" w:themeColor="hyperlink"/>
            <w:sz w:val="24"/>
            <w:szCs w:val="24"/>
            <w:u w:val="single"/>
          </w:rPr>
          <w:t>-</w:t>
        </w:r>
        <w:proofErr w:type="spellStart"/>
        <w:r w:rsidRPr="0086646D">
          <w:rPr>
            <w:rFonts w:ascii="Times New Roman" w:hAnsi="Times New Roman" w:cs="Times New Roman"/>
            <w:color w:val="0563C1" w:themeColor="hyperlink"/>
            <w:sz w:val="24"/>
            <w:szCs w:val="24"/>
            <w:u w:val="single"/>
            <w:lang w:val="en-US"/>
          </w:rPr>
          <w:t>sistema</w:t>
        </w:r>
        <w:proofErr w:type="spellEnd"/>
        <w:r w:rsidRPr="0086646D">
          <w:rPr>
            <w:rFonts w:ascii="Times New Roman" w:hAnsi="Times New Roman" w:cs="Times New Roman"/>
            <w:color w:val="0563C1" w:themeColor="hyperlink"/>
            <w:sz w:val="24"/>
            <w:szCs w:val="24"/>
            <w:u w:val="single"/>
          </w:rPr>
          <w:t>-</w:t>
        </w:r>
        <w:proofErr w:type="spellStart"/>
        <w:r w:rsidRPr="0086646D">
          <w:rPr>
            <w:rFonts w:ascii="Times New Roman" w:hAnsi="Times New Roman" w:cs="Times New Roman"/>
            <w:color w:val="0563C1" w:themeColor="hyperlink"/>
            <w:sz w:val="24"/>
            <w:szCs w:val="24"/>
            <w:u w:val="single"/>
            <w:lang w:val="en-US"/>
          </w:rPr>
          <w:t>tekhnologicheskojj</w:t>
        </w:r>
        <w:proofErr w:type="spellEnd"/>
        <w:r w:rsidRPr="0086646D">
          <w:rPr>
            <w:rFonts w:ascii="Times New Roman" w:hAnsi="Times New Roman" w:cs="Times New Roman"/>
            <w:color w:val="0563C1" w:themeColor="hyperlink"/>
            <w:sz w:val="24"/>
            <w:szCs w:val="24"/>
            <w:u w:val="single"/>
          </w:rPr>
          <w:t>-</w:t>
        </w:r>
        <w:proofErr w:type="spellStart"/>
        <w:r w:rsidRPr="0086646D">
          <w:rPr>
            <w:rFonts w:ascii="Times New Roman" w:hAnsi="Times New Roman" w:cs="Times New Roman"/>
            <w:color w:val="0563C1" w:themeColor="hyperlink"/>
            <w:sz w:val="24"/>
            <w:szCs w:val="24"/>
            <w:u w:val="single"/>
            <w:lang w:val="en-US"/>
          </w:rPr>
          <w:t>dokumentacii</w:t>
        </w:r>
        <w:proofErr w:type="spellEnd"/>
      </w:hyperlink>
    </w:p>
    <w:p w14:paraId="29AF4E4B" w14:textId="77777777" w:rsidR="0086646D" w:rsidRPr="0086646D" w:rsidRDefault="0086646D" w:rsidP="0086646D">
      <w:pPr>
        <w:tabs>
          <w:tab w:val="left" w:pos="1134"/>
        </w:tabs>
        <w:ind w:right="-598" w:firstLine="709"/>
        <w:jc w:val="both"/>
        <w:rPr>
          <w:rFonts w:ascii="Times New Roman" w:hAnsi="Times New Roman" w:cs="Times New Roman"/>
          <w:color w:val="0563C1" w:themeColor="hyperlink"/>
          <w:sz w:val="24"/>
          <w:szCs w:val="24"/>
          <w:u w:val="single"/>
        </w:rPr>
      </w:pPr>
      <w:r w:rsidRPr="0086646D">
        <w:rPr>
          <w:rFonts w:ascii="Times New Roman" w:hAnsi="Times New Roman" w:cs="Times New Roman"/>
          <w:sz w:val="24"/>
          <w:szCs w:val="24"/>
        </w:rPr>
        <w:t>5. ЕСТД.</w:t>
      </w:r>
      <w:r w:rsidRPr="0086646D">
        <w:rPr>
          <w:rFonts w:ascii="Times New Roman" w:hAnsi="Times New Roman" w:cs="Times New Roman"/>
          <w:sz w:val="24"/>
          <w:szCs w:val="24"/>
          <w:lang w:val="en-US"/>
        </w:rPr>
        <w:t>URL</w:t>
      </w:r>
      <w:r w:rsidRPr="0086646D">
        <w:rPr>
          <w:rFonts w:ascii="Times New Roman" w:hAnsi="Times New Roman" w:cs="Times New Roman"/>
          <w:sz w:val="24"/>
          <w:szCs w:val="24"/>
        </w:rPr>
        <w:t xml:space="preserve">: </w:t>
      </w:r>
      <w:hyperlink r:id="rId18" w:history="1">
        <w:r w:rsidRPr="0086646D">
          <w:rPr>
            <w:rFonts w:ascii="Times New Roman" w:hAnsi="Times New Roman" w:cs="Times New Roman"/>
            <w:color w:val="0563C1" w:themeColor="hyperlink"/>
            <w:sz w:val="24"/>
            <w:szCs w:val="24"/>
            <w:u w:val="single"/>
            <w:lang w:val="en-US"/>
          </w:rPr>
          <w:t>http</w:t>
        </w:r>
        <w:r w:rsidRPr="0086646D">
          <w:rPr>
            <w:rFonts w:ascii="Times New Roman" w:hAnsi="Times New Roman" w:cs="Times New Roman"/>
            <w:color w:val="0563C1" w:themeColor="hyperlink"/>
            <w:sz w:val="24"/>
            <w:szCs w:val="24"/>
            <w:u w:val="single"/>
          </w:rPr>
          <w:t>://</w:t>
        </w:r>
        <w:r w:rsidRPr="0086646D">
          <w:rPr>
            <w:rFonts w:ascii="Times New Roman" w:hAnsi="Times New Roman" w:cs="Times New Roman"/>
            <w:color w:val="0563C1" w:themeColor="hyperlink"/>
            <w:sz w:val="24"/>
            <w:szCs w:val="24"/>
            <w:u w:val="single"/>
            <w:lang w:val="en-US"/>
          </w:rPr>
          <w:t>www</w:t>
        </w:r>
        <w:r w:rsidRPr="0086646D">
          <w:rPr>
            <w:rFonts w:ascii="Times New Roman" w:hAnsi="Times New Roman" w:cs="Times New Roman"/>
            <w:color w:val="0563C1" w:themeColor="hyperlink"/>
            <w:sz w:val="24"/>
            <w:szCs w:val="24"/>
            <w:u w:val="single"/>
          </w:rPr>
          <w:t>.</w:t>
        </w:r>
        <w:proofErr w:type="spellStart"/>
        <w:r w:rsidRPr="0086646D">
          <w:rPr>
            <w:rFonts w:ascii="Times New Roman" w:hAnsi="Times New Roman" w:cs="Times New Roman"/>
            <w:color w:val="0563C1" w:themeColor="hyperlink"/>
            <w:sz w:val="24"/>
            <w:szCs w:val="24"/>
            <w:u w:val="single"/>
            <w:lang w:val="en-US"/>
          </w:rPr>
          <w:t>normacs</w:t>
        </w:r>
        <w:proofErr w:type="spellEnd"/>
        <w:r w:rsidRPr="0086646D">
          <w:rPr>
            <w:rFonts w:ascii="Times New Roman" w:hAnsi="Times New Roman" w:cs="Times New Roman"/>
            <w:color w:val="0563C1" w:themeColor="hyperlink"/>
            <w:sz w:val="24"/>
            <w:szCs w:val="24"/>
            <w:u w:val="single"/>
          </w:rPr>
          <w:t>.</w:t>
        </w:r>
        <w:proofErr w:type="spellStart"/>
        <w:r w:rsidRPr="0086646D">
          <w:rPr>
            <w:rFonts w:ascii="Times New Roman" w:hAnsi="Times New Roman" w:cs="Times New Roman"/>
            <w:color w:val="0563C1" w:themeColor="hyperlink"/>
            <w:sz w:val="24"/>
            <w:szCs w:val="24"/>
            <w:u w:val="single"/>
            <w:lang w:val="en-US"/>
          </w:rPr>
          <w:t>ru</w:t>
        </w:r>
        <w:proofErr w:type="spellEnd"/>
        <w:r w:rsidRPr="0086646D">
          <w:rPr>
            <w:rFonts w:ascii="Times New Roman" w:hAnsi="Times New Roman" w:cs="Times New Roman"/>
            <w:color w:val="0563C1" w:themeColor="hyperlink"/>
            <w:sz w:val="24"/>
            <w:szCs w:val="24"/>
            <w:u w:val="single"/>
          </w:rPr>
          <w:t>/</w:t>
        </w:r>
        <w:proofErr w:type="spellStart"/>
        <w:r w:rsidRPr="0086646D">
          <w:rPr>
            <w:rFonts w:ascii="Times New Roman" w:hAnsi="Times New Roman" w:cs="Times New Roman"/>
            <w:color w:val="0563C1" w:themeColor="hyperlink"/>
            <w:sz w:val="24"/>
            <w:szCs w:val="24"/>
            <w:u w:val="single"/>
            <w:lang w:val="en-US"/>
          </w:rPr>
          <w:t>Doclist</w:t>
        </w:r>
        <w:proofErr w:type="spellEnd"/>
        <w:r w:rsidRPr="0086646D">
          <w:rPr>
            <w:rFonts w:ascii="Times New Roman" w:hAnsi="Times New Roman" w:cs="Times New Roman"/>
            <w:color w:val="0563C1" w:themeColor="hyperlink"/>
            <w:sz w:val="24"/>
            <w:szCs w:val="24"/>
            <w:u w:val="single"/>
          </w:rPr>
          <w:t>/</w:t>
        </w:r>
        <w:r w:rsidRPr="0086646D">
          <w:rPr>
            <w:rFonts w:ascii="Times New Roman" w:hAnsi="Times New Roman" w:cs="Times New Roman"/>
            <w:color w:val="0563C1" w:themeColor="hyperlink"/>
            <w:sz w:val="24"/>
            <w:szCs w:val="24"/>
            <w:u w:val="single"/>
            <w:lang w:val="en-US"/>
          </w:rPr>
          <w:t>doc</w:t>
        </w:r>
        <w:r w:rsidRPr="0086646D">
          <w:rPr>
            <w:rFonts w:ascii="Times New Roman" w:hAnsi="Times New Roman" w:cs="Times New Roman"/>
            <w:color w:val="0563C1" w:themeColor="hyperlink"/>
            <w:sz w:val="24"/>
            <w:szCs w:val="24"/>
            <w:u w:val="single"/>
          </w:rPr>
          <w:t>/</w:t>
        </w:r>
        <w:r w:rsidRPr="0086646D">
          <w:rPr>
            <w:rFonts w:ascii="Times New Roman" w:hAnsi="Times New Roman" w:cs="Times New Roman"/>
            <w:color w:val="0563C1" w:themeColor="hyperlink"/>
            <w:sz w:val="24"/>
            <w:szCs w:val="24"/>
            <w:u w:val="single"/>
            <w:lang w:val="en-US"/>
          </w:rPr>
          <w:t>TJF</w:t>
        </w:r>
        <w:r w:rsidRPr="0086646D">
          <w:rPr>
            <w:rFonts w:ascii="Times New Roman" w:hAnsi="Times New Roman" w:cs="Times New Roman"/>
            <w:color w:val="0563C1" w:themeColor="hyperlink"/>
            <w:sz w:val="24"/>
            <w:szCs w:val="24"/>
            <w:u w:val="single"/>
          </w:rPr>
          <w:t>.</w:t>
        </w:r>
        <w:r w:rsidRPr="0086646D">
          <w:rPr>
            <w:rFonts w:ascii="Times New Roman" w:hAnsi="Times New Roman" w:cs="Times New Roman"/>
            <w:color w:val="0563C1" w:themeColor="hyperlink"/>
            <w:sz w:val="24"/>
            <w:szCs w:val="24"/>
            <w:u w:val="single"/>
            <w:lang w:val="en-US"/>
          </w:rPr>
          <w:t>html</w:t>
        </w:r>
      </w:hyperlink>
    </w:p>
    <w:p w14:paraId="455B5781" w14:textId="77777777" w:rsidR="0086646D" w:rsidRPr="0086646D" w:rsidRDefault="0086646D" w:rsidP="0086646D">
      <w:pPr>
        <w:ind w:right="-598"/>
        <w:rPr>
          <w:rFonts w:ascii="Times New Roman" w:hAnsi="Times New Roman" w:cs="Times New Roman"/>
          <w:sz w:val="24"/>
          <w:szCs w:val="24"/>
        </w:rPr>
      </w:pPr>
    </w:p>
    <w:p w14:paraId="5C38DBE9" w14:textId="77777777" w:rsidR="0086646D" w:rsidRPr="0086646D" w:rsidRDefault="0086646D" w:rsidP="0086646D">
      <w:pPr>
        <w:spacing w:after="160" w:line="259" w:lineRule="auto"/>
        <w:jc w:val="center"/>
        <w:rPr>
          <w:rFonts w:ascii="Times New Roman" w:hAnsi="Times New Roman" w:cs="Times New Roman"/>
          <w:b/>
          <w:bCs/>
          <w:sz w:val="24"/>
          <w:szCs w:val="24"/>
        </w:rPr>
      </w:pPr>
      <w:r w:rsidRPr="0086646D">
        <w:rPr>
          <w:rFonts w:ascii="Times New Roman" w:hAnsi="Times New Roman" w:cs="Times New Roman"/>
          <w:sz w:val="20"/>
          <w:szCs w:val="20"/>
        </w:rPr>
        <w:br w:type="page"/>
      </w:r>
      <w:r w:rsidRPr="0086646D">
        <w:rPr>
          <w:rFonts w:ascii="Times New Roman" w:hAnsi="Times New Roman" w:cs="Times New Roman"/>
          <w:b/>
          <w:bCs/>
          <w:sz w:val="24"/>
          <w:szCs w:val="24"/>
        </w:rPr>
        <w:lastRenderedPageBreak/>
        <w:t xml:space="preserve">4. КОНТРОЛЬ И ОЦЕНКА РЕЗУЛЬТАТОВ ОСВОЕНИЯ </w:t>
      </w:r>
      <w:r w:rsidRPr="0086646D">
        <w:rPr>
          <w:rFonts w:ascii="Times New Roman" w:hAnsi="Times New Roman" w:cs="Times New Roman"/>
          <w:b/>
          <w:bCs/>
          <w:sz w:val="24"/>
          <w:szCs w:val="24"/>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7"/>
        <w:gridCol w:w="4138"/>
        <w:gridCol w:w="2623"/>
      </w:tblGrid>
      <w:tr w:rsidR="0086646D" w:rsidRPr="0086646D" w14:paraId="7F04D550" w14:textId="77777777" w:rsidTr="0097440A">
        <w:tc>
          <w:tcPr>
            <w:tcW w:w="1489" w:type="pct"/>
          </w:tcPr>
          <w:p w14:paraId="0C5950A4" w14:textId="77777777" w:rsidR="0086646D" w:rsidRPr="0086646D" w:rsidRDefault="0086646D" w:rsidP="0086646D">
            <w:pPr>
              <w:suppressAutoHyphens/>
              <w:jc w:val="center"/>
              <w:rPr>
                <w:rFonts w:ascii="Times New Roman" w:hAnsi="Times New Roman" w:cs="Times New Roman"/>
                <w:sz w:val="24"/>
                <w:szCs w:val="24"/>
              </w:rPr>
            </w:pPr>
            <w:r w:rsidRPr="0086646D">
              <w:rPr>
                <w:rFonts w:ascii="Times New Roman" w:hAnsi="Times New Roman" w:cs="Times New Roman"/>
                <w:b/>
                <w:iCs/>
                <w:sz w:val="24"/>
                <w:szCs w:val="24"/>
              </w:rPr>
              <w:t>Код ПК, ОК</w:t>
            </w:r>
          </w:p>
        </w:tc>
        <w:tc>
          <w:tcPr>
            <w:tcW w:w="2149" w:type="pct"/>
            <w:vAlign w:val="center"/>
          </w:tcPr>
          <w:p w14:paraId="597752A2" w14:textId="77777777" w:rsidR="0086646D" w:rsidRPr="0086646D" w:rsidRDefault="0086646D" w:rsidP="0086646D">
            <w:pPr>
              <w:suppressAutoHyphens/>
              <w:jc w:val="center"/>
              <w:rPr>
                <w:rFonts w:ascii="Times New Roman" w:hAnsi="Times New Roman" w:cs="Times New Roman"/>
                <w:sz w:val="24"/>
                <w:szCs w:val="24"/>
              </w:rPr>
            </w:pPr>
            <w:r w:rsidRPr="0086646D">
              <w:rPr>
                <w:rFonts w:ascii="Times New Roman" w:hAnsi="Times New Roman" w:cs="Times New Roman"/>
                <w:b/>
                <w:iCs/>
                <w:sz w:val="24"/>
                <w:szCs w:val="24"/>
              </w:rPr>
              <w:t xml:space="preserve">Критерии оценки результата </w:t>
            </w:r>
            <w:r w:rsidRPr="0086646D">
              <w:rPr>
                <w:rFonts w:ascii="Times New Roman" w:hAnsi="Times New Roman" w:cs="Times New Roman"/>
                <w:b/>
                <w:iCs/>
                <w:sz w:val="24"/>
                <w:szCs w:val="24"/>
              </w:rPr>
              <w:br/>
              <w:t>(показатели освоенности компетенций)</w:t>
            </w:r>
          </w:p>
        </w:tc>
        <w:tc>
          <w:tcPr>
            <w:tcW w:w="1362" w:type="pct"/>
            <w:vAlign w:val="center"/>
          </w:tcPr>
          <w:p w14:paraId="51A9ED63" w14:textId="77777777" w:rsidR="0086646D" w:rsidRPr="0086646D" w:rsidRDefault="0086646D" w:rsidP="0086646D">
            <w:pPr>
              <w:suppressAutoHyphens/>
              <w:jc w:val="center"/>
              <w:rPr>
                <w:rFonts w:ascii="Times New Roman" w:hAnsi="Times New Roman" w:cs="Times New Roman"/>
                <w:sz w:val="24"/>
                <w:szCs w:val="24"/>
              </w:rPr>
            </w:pPr>
            <w:r w:rsidRPr="0086646D">
              <w:rPr>
                <w:rFonts w:ascii="Times New Roman" w:hAnsi="Times New Roman" w:cs="Times New Roman"/>
                <w:b/>
                <w:sz w:val="24"/>
                <w:szCs w:val="24"/>
              </w:rPr>
              <w:t>Формы контроля и методы оценки</w:t>
            </w:r>
          </w:p>
        </w:tc>
      </w:tr>
      <w:tr w:rsidR="0086646D" w:rsidRPr="0086646D" w14:paraId="7909747A" w14:textId="77777777" w:rsidTr="0097440A">
        <w:tc>
          <w:tcPr>
            <w:tcW w:w="1489" w:type="pct"/>
          </w:tcPr>
          <w:p w14:paraId="777862E8" w14:textId="77777777" w:rsidR="0086646D" w:rsidRPr="0086646D" w:rsidRDefault="0086646D" w:rsidP="0086646D">
            <w:pPr>
              <w:rPr>
                <w:rFonts w:ascii="Times New Roman" w:eastAsia="Calibri" w:hAnsi="Times New Roman" w:cs="Times New Roman"/>
                <w:sz w:val="24"/>
                <w:szCs w:val="24"/>
              </w:rPr>
            </w:pPr>
            <w:r w:rsidRPr="0086646D">
              <w:rPr>
                <w:rFonts w:ascii="Times New Roman" w:eastAsia="Calibri" w:hAnsi="Times New Roman" w:cs="Times New Roman"/>
                <w:sz w:val="24"/>
                <w:szCs w:val="24"/>
              </w:rPr>
              <w:t>ПК 2.1 Осуществлять планирование работ по эксплуатации электрического и электромеханического оборудования.</w:t>
            </w:r>
          </w:p>
        </w:tc>
        <w:tc>
          <w:tcPr>
            <w:tcW w:w="2149" w:type="pct"/>
            <w:vAlign w:val="center"/>
          </w:tcPr>
          <w:p w14:paraId="6077606E"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демонстрирует умения определения состава и последовательности необходимых действий при выполнении работ по эксплуатации электротехнического оборудования, определяет необходимые ресурсы,</w:t>
            </w:r>
          </w:p>
          <w:p w14:paraId="5EBB496E"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демонстрирует умения оформления технической документации,</w:t>
            </w:r>
          </w:p>
          <w:p w14:paraId="51FCE943"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демонстрирует умения контролировать наличие и исправность инструмента, оснастки, приспособлений и инвентаря, средств индивидуальной и коллективной защиты,</w:t>
            </w:r>
          </w:p>
          <w:p w14:paraId="6E8D832F"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демонстрирует знания о назначении, видах, принципах действия и технических данных электротехнического оборудования,</w:t>
            </w:r>
          </w:p>
          <w:p w14:paraId="45EE85BB"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демонстрирует знания технологического процесса производства электрической энергии,</w:t>
            </w:r>
          </w:p>
          <w:p w14:paraId="6A8D20E3"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демонстрирует знания схем, конструктивных особенностей и эксплуатационных характеристик, правила эксплуатации электротехнического оборудования в нормальных, ремонтных, аварийных и послеаварийных режимах работы,</w:t>
            </w:r>
          </w:p>
          <w:p w14:paraId="43338905"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демонстрирует знания состава и норм расхода товаров и материалов на производство работ по эксплуатации электротехнического оборудования.</w:t>
            </w:r>
          </w:p>
        </w:tc>
        <w:tc>
          <w:tcPr>
            <w:tcW w:w="1362" w:type="pct"/>
          </w:tcPr>
          <w:p w14:paraId="2B1C5584" w14:textId="77777777" w:rsidR="0086646D" w:rsidRPr="0086646D" w:rsidRDefault="0086646D" w:rsidP="0086646D">
            <w:pPr>
              <w:rPr>
                <w:rFonts w:ascii="Times New Roman" w:eastAsia="Calibri" w:hAnsi="Times New Roman" w:cs="Times New Roman"/>
                <w:sz w:val="24"/>
                <w:szCs w:val="24"/>
              </w:rPr>
            </w:pPr>
            <w:r w:rsidRPr="0086646D">
              <w:rPr>
                <w:rFonts w:ascii="Times New Roman" w:eastAsia="Calibri" w:hAnsi="Times New Roman" w:cs="Times New Roman"/>
                <w:sz w:val="24"/>
                <w:szCs w:val="24"/>
              </w:rPr>
              <w:t>Экспертное наблюдение за выполнением обучающимися практических и лабораторных работ</w:t>
            </w:r>
          </w:p>
        </w:tc>
      </w:tr>
      <w:tr w:rsidR="0086646D" w:rsidRPr="0086646D" w14:paraId="569BE2AC" w14:textId="77777777" w:rsidTr="0097440A">
        <w:tc>
          <w:tcPr>
            <w:tcW w:w="1489" w:type="pct"/>
            <w:shd w:val="clear" w:color="auto" w:fill="auto"/>
          </w:tcPr>
          <w:p w14:paraId="7AC6701E" w14:textId="77777777" w:rsidR="0086646D" w:rsidRPr="0086646D" w:rsidRDefault="0086646D" w:rsidP="0086646D">
            <w:pPr>
              <w:rPr>
                <w:rFonts w:ascii="Times New Roman" w:eastAsia="Calibri" w:hAnsi="Times New Roman" w:cs="Times New Roman"/>
                <w:iCs/>
                <w:sz w:val="24"/>
                <w:szCs w:val="24"/>
              </w:rPr>
            </w:pPr>
            <w:r w:rsidRPr="0086646D">
              <w:rPr>
                <w:rFonts w:ascii="Times New Roman" w:eastAsia="Calibri" w:hAnsi="Times New Roman" w:cs="Times New Roman"/>
                <w:iCs/>
                <w:sz w:val="24"/>
                <w:szCs w:val="24"/>
              </w:rPr>
              <w:t>ПК 2.2 Разрабатывать документацию по эксплуатации электрического и электромеханического оборудования.</w:t>
            </w:r>
          </w:p>
        </w:tc>
        <w:tc>
          <w:tcPr>
            <w:tcW w:w="2149" w:type="pct"/>
            <w:vAlign w:val="center"/>
          </w:tcPr>
          <w:p w14:paraId="29C81C38"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демонстрирует умения определения состава и последовательности необходимых действий при выполнении работ по эксплуатации электротехнического оборудования, определения необходимых ресурсов,</w:t>
            </w:r>
          </w:p>
          <w:p w14:paraId="7CEF6AC7"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демонстрирует умения выполнения чертежей и чтения электрических схем,</w:t>
            </w:r>
          </w:p>
          <w:p w14:paraId="07E05DB7"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lastRenderedPageBreak/>
              <w:t>демонстрирует умения вести техническую документацию,</w:t>
            </w:r>
          </w:p>
          <w:p w14:paraId="4577EE0D"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демонстрирует знания о назначении, видах, принципах действия и технических данных электротехнического оборудования,</w:t>
            </w:r>
          </w:p>
          <w:p w14:paraId="24F447E2"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демонстрирует знания технологического процесса производства электрической энергии,</w:t>
            </w:r>
          </w:p>
          <w:p w14:paraId="4A7676CD"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демонстрирует знания схем, конструктивных особенностей и эксплуатационных характеристик, правила эксплуатации электротехнического оборудования в нормальных, ремонтных, аварийных и послеаварийных режимах работы,</w:t>
            </w:r>
          </w:p>
          <w:p w14:paraId="3DB87E2D"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демонстрирует знания о правилах выполнения электрических и технологических схем, стандартах выполнения конструкторской документации,</w:t>
            </w:r>
          </w:p>
          <w:p w14:paraId="69CD46CF"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демонстрирует знания о характерных неисправностях и повреждениях электротехнического оборудования и устройств, способы их определения и устранения,</w:t>
            </w:r>
          </w:p>
        </w:tc>
        <w:tc>
          <w:tcPr>
            <w:tcW w:w="1362" w:type="pct"/>
          </w:tcPr>
          <w:p w14:paraId="03225177" w14:textId="77777777" w:rsidR="0086646D" w:rsidRPr="0086646D" w:rsidRDefault="0086646D" w:rsidP="0086646D">
            <w:pPr>
              <w:rPr>
                <w:rFonts w:ascii="Times New Roman" w:eastAsia="Calibri" w:hAnsi="Times New Roman" w:cs="Times New Roman"/>
                <w:sz w:val="24"/>
                <w:szCs w:val="24"/>
              </w:rPr>
            </w:pPr>
            <w:r w:rsidRPr="0086646D">
              <w:rPr>
                <w:rFonts w:ascii="Times New Roman" w:eastAsia="Calibri" w:hAnsi="Times New Roman" w:cs="Times New Roman"/>
                <w:sz w:val="24"/>
                <w:szCs w:val="24"/>
              </w:rPr>
              <w:lastRenderedPageBreak/>
              <w:t>Экспертное наблюдение за выполнением обучающимися практических и лабораторных работ</w:t>
            </w:r>
          </w:p>
        </w:tc>
      </w:tr>
      <w:tr w:rsidR="0086646D" w:rsidRPr="0086646D" w14:paraId="48B5498B" w14:textId="77777777" w:rsidTr="0097440A">
        <w:tc>
          <w:tcPr>
            <w:tcW w:w="1489" w:type="pct"/>
            <w:shd w:val="clear" w:color="auto" w:fill="auto"/>
          </w:tcPr>
          <w:p w14:paraId="3553D347" w14:textId="77777777" w:rsidR="0086646D" w:rsidRPr="0086646D" w:rsidRDefault="0086646D" w:rsidP="0086646D">
            <w:pPr>
              <w:rPr>
                <w:rFonts w:ascii="Times New Roman" w:eastAsia="Calibri" w:hAnsi="Times New Roman" w:cs="Times New Roman"/>
                <w:iCs/>
                <w:sz w:val="24"/>
                <w:szCs w:val="24"/>
              </w:rPr>
            </w:pPr>
            <w:r w:rsidRPr="0086646D">
              <w:rPr>
                <w:rFonts w:ascii="Times New Roman" w:eastAsia="Calibri" w:hAnsi="Times New Roman" w:cs="Times New Roman"/>
                <w:iCs/>
                <w:sz w:val="24"/>
                <w:szCs w:val="24"/>
              </w:rPr>
              <w:lastRenderedPageBreak/>
              <w:t>ПК 2.3 Контролировать соблюдение персоналом требований охраны труда, промышленной и пожарной безопасности.</w:t>
            </w:r>
          </w:p>
        </w:tc>
        <w:tc>
          <w:tcPr>
            <w:tcW w:w="2149" w:type="pct"/>
            <w:vAlign w:val="center"/>
          </w:tcPr>
          <w:p w14:paraId="6BDD1FC2"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демонстрирует умения ведения документации установленного образца по охране труда, соблюдения сроков ее заполнения и условий хранения;</w:t>
            </w:r>
          </w:p>
          <w:p w14:paraId="1D1854EF"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 xml:space="preserve">демонстрирует умения определения и проведения анализа опасных и вредных факторов на производстве; </w:t>
            </w:r>
          </w:p>
          <w:p w14:paraId="497F0740"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демонстрирует умения определения исправности инструмента, оснастки, приспособлений и инвентаря, средств индивидуальной и коллективной защиты,</w:t>
            </w:r>
          </w:p>
          <w:p w14:paraId="29460575"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демонстрирует умения организации рабочих мест, их технического оснащения,</w:t>
            </w:r>
          </w:p>
          <w:p w14:paraId="7E4C1FDC"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демонстрирует знания о правилах и нормах охраны труда, промышленной и пожарной безопасности, производственной санитарии.</w:t>
            </w:r>
          </w:p>
        </w:tc>
        <w:tc>
          <w:tcPr>
            <w:tcW w:w="1362" w:type="pct"/>
          </w:tcPr>
          <w:p w14:paraId="496F2A44" w14:textId="77777777" w:rsidR="0086646D" w:rsidRPr="0086646D" w:rsidRDefault="0086646D" w:rsidP="0086646D">
            <w:pPr>
              <w:rPr>
                <w:rFonts w:ascii="Times New Roman" w:eastAsia="Calibri" w:hAnsi="Times New Roman" w:cs="Times New Roman"/>
                <w:sz w:val="24"/>
                <w:szCs w:val="24"/>
              </w:rPr>
            </w:pPr>
            <w:r w:rsidRPr="0086646D">
              <w:rPr>
                <w:rFonts w:ascii="Times New Roman" w:eastAsia="Calibri" w:hAnsi="Times New Roman" w:cs="Times New Roman"/>
                <w:sz w:val="24"/>
                <w:szCs w:val="24"/>
              </w:rPr>
              <w:t>Экспертное наблюдение за выполнением обучающимися практических и лабораторных работ</w:t>
            </w:r>
          </w:p>
        </w:tc>
      </w:tr>
      <w:tr w:rsidR="0086646D" w:rsidRPr="0086646D" w14:paraId="181C2C41" w14:textId="77777777" w:rsidTr="0097440A">
        <w:tc>
          <w:tcPr>
            <w:tcW w:w="1489" w:type="pct"/>
          </w:tcPr>
          <w:p w14:paraId="6DD34757" w14:textId="77777777" w:rsidR="0086646D" w:rsidRPr="0086646D" w:rsidRDefault="0086646D" w:rsidP="0086646D">
            <w:pPr>
              <w:rPr>
                <w:rFonts w:ascii="Times New Roman" w:hAnsi="Times New Roman" w:cs="Times New Roman"/>
                <w:sz w:val="24"/>
                <w:szCs w:val="24"/>
              </w:rPr>
            </w:pPr>
            <w:r w:rsidRPr="0086646D">
              <w:rPr>
                <w:rFonts w:ascii="Times New Roman" w:hAnsi="Times New Roman" w:cs="Times New Roman"/>
                <w:sz w:val="24"/>
                <w:szCs w:val="24"/>
              </w:rPr>
              <w:t>ОК 01.</w:t>
            </w:r>
            <w:r w:rsidRPr="0086646D">
              <w:rPr>
                <w:rFonts w:ascii="Times New Roman" w:hAnsi="Times New Roman" w:cs="Times New Roman"/>
                <w:iCs/>
                <w:sz w:val="24"/>
                <w:szCs w:val="24"/>
              </w:rPr>
              <w:t xml:space="preserve"> Выбирать способы решения задач </w:t>
            </w:r>
            <w:r w:rsidRPr="0086646D">
              <w:rPr>
                <w:rFonts w:ascii="Times New Roman" w:hAnsi="Times New Roman" w:cs="Times New Roman"/>
                <w:iCs/>
                <w:sz w:val="24"/>
                <w:szCs w:val="24"/>
              </w:rPr>
              <w:lastRenderedPageBreak/>
              <w:t>профессиональной деятельности применительно к различным контекстам</w:t>
            </w:r>
          </w:p>
        </w:tc>
        <w:tc>
          <w:tcPr>
            <w:tcW w:w="2149" w:type="pct"/>
          </w:tcPr>
          <w:p w14:paraId="5D64B962"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lastRenderedPageBreak/>
              <w:t xml:space="preserve">демонстрирует знания основных источников информации и ресурсов </w:t>
            </w:r>
            <w:r w:rsidRPr="0086646D">
              <w:rPr>
                <w:rFonts w:ascii="Times New Roman" w:hAnsi="Times New Roman" w:cs="Times New Roman"/>
                <w:iCs/>
                <w:sz w:val="24"/>
                <w:szCs w:val="24"/>
              </w:rPr>
              <w:lastRenderedPageBreak/>
              <w:t>для решения профессиональных задач;</w:t>
            </w:r>
          </w:p>
          <w:p w14:paraId="7C28CA47"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демонстрирует знания алгоритма выполнения работ;</w:t>
            </w:r>
          </w:p>
          <w:p w14:paraId="43E4F24A"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распознает задачу или проблему в сфере профессиональной деятельности;</w:t>
            </w:r>
          </w:p>
          <w:p w14:paraId="412FDB52"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определяет этапы решения задачи</w:t>
            </w:r>
          </w:p>
        </w:tc>
        <w:tc>
          <w:tcPr>
            <w:tcW w:w="1362" w:type="pct"/>
          </w:tcPr>
          <w:p w14:paraId="63FDBBD8" w14:textId="77777777" w:rsidR="0086646D" w:rsidRPr="0086646D" w:rsidRDefault="0086646D" w:rsidP="0086646D">
            <w:pPr>
              <w:rPr>
                <w:rFonts w:ascii="Times New Roman" w:eastAsia="Calibri" w:hAnsi="Times New Roman" w:cs="Times New Roman"/>
                <w:sz w:val="24"/>
                <w:szCs w:val="24"/>
              </w:rPr>
            </w:pPr>
            <w:r w:rsidRPr="0086646D">
              <w:rPr>
                <w:rFonts w:ascii="Times New Roman" w:eastAsia="Calibri" w:hAnsi="Times New Roman" w:cs="Times New Roman"/>
                <w:sz w:val="24"/>
                <w:szCs w:val="24"/>
              </w:rPr>
              <w:lastRenderedPageBreak/>
              <w:t xml:space="preserve">Текущий контроль и наблюдение за </w:t>
            </w:r>
            <w:r w:rsidRPr="0086646D">
              <w:rPr>
                <w:rFonts w:ascii="Times New Roman" w:eastAsia="Calibri" w:hAnsi="Times New Roman" w:cs="Times New Roman"/>
                <w:sz w:val="24"/>
                <w:szCs w:val="24"/>
              </w:rPr>
              <w:lastRenderedPageBreak/>
              <w:t>деятельностью обучающегося в процессе освоения образовательной программы</w:t>
            </w:r>
          </w:p>
        </w:tc>
      </w:tr>
      <w:tr w:rsidR="0086646D" w:rsidRPr="0086646D" w14:paraId="5C5463C4" w14:textId="77777777" w:rsidTr="0097440A">
        <w:tc>
          <w:tcPr>
            <w:tcW w:w="1489" w:type="pct"/>
          </w:tcPr>
          <w:p w14:paraId="0BDA8AD7" w14:textId="77777777" w:rsidR="0086646D" w:rsidRPr="0086646D" w:rsidRDefault="0086646D" w:rsidP="0086646D">
            <w:pPr>
              <w:rPr>
                <w:rFonts w:ascii="Times New Roman" w:hAnsi="Times New Roman" w:cs="Times New Roman"/>
                <w:sz w:val="24"/>
                <w:szCs w:val="24"/>
              </w:rPr>
            </w:pPr>
            <w:r w:rsidRPr="0086646D">
              <w:rPr>
                <w:rFonts w:ascii="Times New Roman" w:hAnsi="Times New Roman" w:cs="Times New Roman"/>
                <w:sz w:val="24"/>
                <w:szCs w:val="24"/>
              </w:rPr>
              <w:lastRenderedPageBreak/>
              <w:t>ОК 02.</w:t>
            </w:r>
            <w:r w:rsidRPr="0086646D">
              <w:rPr>
                <w:rFonts w:ascii="Times New Roman" w:hAnsi="Times New Roman" w:cs="Times New Roman"/>
                <w:iCs/>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149" w:type="pct"/>
          </w:tcPr>
          <w:p w14:paraId="5A0D09AF"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демонстрирует знания приемов структурирования информации;</w:t>
            </w:r>
          </w:p>
          <w:p w14:paraId="41396587"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демонстрирует знания правил оформления результатов поиска информации;</w:t>
            </w:r>
          </w:p>
          <w:p w14:paraId="51F8B58C"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 xml:space="preserve">определяет задачи для поиска информации; </w:t>
            </w:r>
          </w:p>
          <w:p w14:paraId="4D599CF7"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 xml:space="preserve">определяет необходимые источники информации; </w:t>
            </w:r>
          </w:p>
          <w:p w14:paraId="01E79929"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планирует процесс поиска, структурировать получаемую информацию</w:t>
            </w:r>
          </w:p>
        </w:tc>
        <w:tc>
          <w:tcPr>
            <w:tcW w:w="1362" w:type="pct"/>
          </w:tcPr>
          <w:p w14:paraId="2CEB5CD0" w14:textId="77777777" w:rsidR="0086646D" w:rsidRPr="0086646D" w:rsidRDefault="0086646D" w:rsidP="0086646D">
            <w:pPr>
              <w:rPr>
                <w:rFonts w:ascii="Times New Roman" w:eastAsia="Calibri" w:hAnsi="Times New Roman" w:cs="Times New Roman"/>
                <w:sz w:val="24"/>
                <w:szCs w:val="24"/>
              </w:rPr>
            </w:pPr>
            <w:r w:rsidRPr="0086646D">
              <w:rPr>
                <w:rFonts w:ascii="Times New Roman" w:eastAsia="Calibri" w:hAnsi="Times New Roman" w:cs="Times New Roman"/>
                <w:sz w:val="24"/>
                <w:szCs w:val="24"/>
              </w:rPr>
              <w:t>Текущий контроль и наблюдение за деятельностью обучающегося в процессе освоения образовательной программы</w:t>
            </w:r>
          </w:p>
        </w:tc>
      </w:tr>
      <w:tr w:rsidR="0086646D" w:rsidRPr="0086646D" w14:paraId="1C9A6B79" w14:textId="77777777" w:rsidTr="0097440A">
        <w:tc>
          <w:tcPr>
            <w:tcW w:w="1489" w:type="pct"/>
            <w:shd w:val="clear" w:color="auto" w:fill="auto"/>
          </w:tcPr>
          <w:p w14:paraId="2C843CA2" w14:textId="77777777" w:rsidR="0086646D" w:rsidRPr="0086646D" w:rsidRDefault="0086646D" w:rsidP="0086646D">
            <w:pPr>
              <w:rPr>
                <w:rFonts w:ascii="Times New Roman" w:hAnsi="Times New Roman" w:cs="Times New Roman"/>
                <w:i/>
                <w:sz w:val="24"/>
                <w:szCs w:val="24"/>
              </w:rPr>
            </w:pPr>
            <w:r w:rsidRPr="0086646D">
              <w:rPr>
                <w:rFonts w:ascii="Times New Roman" w:hAnsi="Times New Roman" w:cs="Times New Roman"/>
                <w:sz w:val="24"/>
                <w:szCs w:val="24"/>
              </w:rPr>
              <w:t>ОК 03.</w:t>
            </w:r>
            <w:r w:rsidRPr="0086646D">
              <w:rPr>
                <w:rFonts w:ascii="Times New Roman" w:hAnsi="Times New Roman" w:cs="Times New Roman"/>
                <w:iCs/>
                <w:sz w:val="24"/>
                <w:szCs w:val="24"/>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149" w:type="pct"/>
            <w:shd w:val="clear" w:color="auto" w:fill="auto"/>
          </w:tcPr>
          <w:p w14:paraId="6816D1F0"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демонстрирует знания содержания актуальной нормативно-правовой документации;</w:t>
            </w:r>
          </w:p>
          <w:p w14:paraId="4E80E224"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определяет актуальность нормативно-правовой документации в профессиональной деятельности;</w:t>
            </w:r>
          </w:p>
          <w:p w14:paraId="417065E1"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применяет современную научную профессиональную терминологию</w:t>
            </w:r>
          </w:p>
        </w:tc>
        <w:tc>
          <w:tcPr>
            <w:tcW w:w="1362" w:type="pct"/>
            <w:shd w:val="clear" w:color="auto" w:fill="auto"/>
          </w:tcPr>
          <w:p w14:paraId="10014AAC" w14:textId="77777777" w:rsidR="0086646D" w:rsidRPr="0086646D" w:rsidRDefault="0086646D" w:rsidP="0086646D">
            <w:pPr>
              <w:rPr>
                <w:rFonts w:ascii="Times New Roman" w:eastAsia="Calibri" w:hAnsi="Times New Roman" w:cs="Times New Roman"/>
                <w:sz w:val="24"/>
                <w:szCs w:val="24"/>
              </w:rPr>
            </w:pPr>
            <w:r w:rsidRPr="0086646D">
              <w:rPr>
                <w:rFonts w:ascii="Times New Roman" w:eastAsia="Calibri" w:hAnsi="Times New Roman" w:cs="Times New Roman"/>
                <w:sz w:val="24"/>
                <w:szCs w:val="24"/>
              </w:rPr>
              <w:t>Текущий контроль и наблюдение за деятельностью обучающегося в процессе освоения образовательной программы</w:t>
            </w:r>
          </w:p>
        </w:tc>
      </w:tr>
      <w:tr w:rsidR="0086646D" w:rsidRPr="0086646D" w14:paraId="35AFD988" w14:textId="77777777" w:rsidTr="0097440A">
        <w:tc>
          <w:tcPr>
            <w:tcW w:w="1489" w:type="pct"/>
            <w:shd w:val="clear" w:color="auto" w:fill="auto"/>
          </w:tcPr>
          <w:p w14:paraId="6B19C344" w14:textId="77777777" w:rsidR="0086646D" w:rsidRPr="0086646D" w:rsidRDefault="0086646D" w:rsidP="0086646D">
            <w:pPr>
              <w:rPr>
                <w:rFonts w:ascii="Times New Roman" w:hAnsi="Times New Roman" w:cs="Times New Roman"/>
                <w:sz w:val="24"/>
                <w:szCs w:val="24"/>
              </w:rPr>
            </w:pPr>
            <w:r w:rsidRPr="0086646D">
              <w:rPr>
                <w:rFonts w:ascii="Times New Roman" w:hAnsi="Times New Roman" w:cs="Times New Roman"/>
                <w:sz w:val="24"/>
                <w:szCs w:val="24"/>
              </w:rPr>
              <w:t>ОК 04.</w:t>
            </w:r>
            <w:r w:rsidRPr="0086646D">
              <w:rPr>
                <w:rFonts w:ascii="Times New Roman" w:hAnsi="Times New Roman" w:cs="Times New Roman"/>
                <w:iCs/>
                <w:sz w:val="24"/>
                <w:szCs w:val="24"/>
              </w:rPr>
              <w:t xml:space="preserve"> Эффективно взаимодействовать и работать в коллективе и команде</w:t>
            </w:r>
          </w:p>
        </w:tc>
        <w:tc>
          <w:tcPr>
            <w:tcW w:w="2149" w:type="pct"/>
            <w:shd w:val="clear" w:color="auto" w:fill="auto"/>
          </w:tcPr>
          <w:p w14:paraId="5664FE63"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демонстрирует знания основ проектной деятельности;</w:t>
            </w:r>
          </w:p>
          <w:p w14:paraId="7B801160"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организовывает работу коллектива и команды</w:t>
            </w:r>
          </w:p>
        </w:tc>
        <w:tc>
          <w:tcPr>
            <w:tcW w:w="1362" w:type="pct"/>
            <w:shd w:val="clear" w:color="auto" w:fill="auto"/>
          </w:tcPr>
          <w:p w14:paraId="7B2781EA" w14:textId="77777777" w:rsidR="0086646D" w:rsidRPr="0086646D" w:rsidRDefault="0086646D" w:rsidP="0086646D">
            <w:pPr>
              <w:rPr>
                <w:rFonts w:ascii="Times New Roman" w:eastAsia="Calibri" w:hAnsi="Times New Roman" w:cs="Times New Roman"/>
                <w:sz w:val="24"/>
                <w:szCs w:val="24"/>
              </w:rPr>
            </w:pPr>
            <w:r w:rsidRPr="0086646D">
              <w:rPr>
                <w:rFonts w:ascii="Times New Roman" w:eastAsia="Calibri" w:hAnsi="Times New Roman" w:cs="Times New Roman"/>
                <w:sz w:val="24"/>
                <w:szCs w:val="24"/>
              </w:rPr>
              <w:t>Текущий контроль и наблюдение за деятельностью обучающегося в процессе освоения образовательной программы</w:t>
            </w:r>
          </w:p>
        </w:tc>
      </w:tr>
      <w:tr w:rsidR="0086646D" w:rsidRPr="0086646D" w14:paraId="5B3FDA30" w14:textId="77777777" w:rsidTr="0097440A">
        <w:tc>
          <w:tcPr>
            <w:tcW w:w="1489" w:type="pct"/>
            <w:shd w:val="clear" w:color="auto" w:fill="auto"/>
          </w:tcPr>
          <w:p w14:paraId="3639030F" w14:textId="77777777" w:rsidR="0086646D" w:rsidRPr="0086646D" w:rsidRDefault="0086646D" w:rsidP="0086646D">
            <w:pPr>
              <w:rPr>
                <w:rFonts w:ascii="Times New Roman" w:hAnsi="Times New Roman" w:cs="Times New Roman"/>
                <w:sz w:val="24"/>
                <w:szCs w:val="24"/>
              </w:rPr>
            </w:pPr>
            <w:r w:rsidRPr="0086646D">
              <w:rPr>
                <w:rFonts w:ascii="Times New Roman" w:hAnsi="Times New Roman" w:cs="Times New Roman"/>
                <w:sz w:val="24"/>
                <w:szCs w:val="24"/>
              </w:rPr>
              <w:t>ОК 05.</w:t>
            </w:r>
            <w:r w:rsidRPr="0086646D">
              <w:rPr>
                <w:rFonts w:ascii="Times New Roman" w:hAnsi="Times New Roman" w:cs="Times New Roman"/>
                <w:iCs/>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149" w:type="pct"/>
            <w:shd w:val="clear" w:color="auto" w:fill="auto"/>
          </w:tcPr>
          <w:p w14:paraId="44372952"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sz w:val="24"/>
                <w:szCs w:val="24"/>
              </w:rPr>
            </w:pPr>
            <w:r w:rsidRPr="0086646D">
              <w:rPr>
                <w:rFonts w:ascii="Times New Roman" w:hAnsi="Times New Roman" w:cs="Times New Roman"/>
                <w:iCs/>
                <w:sz w:val="24"/>
                <w:szCs w:val="24"/>
              </w:rPr>
              <w:t xml:space="preserve">демонстрирует знания </w:t>
            </w:r>
            <w:r w:rsidRPr="0086646D">
              <w:rPr>
                <w:rFonts w:ascii="Times New Roman" w:hAnsi="Times New Roman" w:cs="Times New Roman"/>
                <w:sz w:val="24"/>
                <w:szCs w:val="24"/>
              </w:rPr>
              <w:t>правила оформления документов и построения устных сообщений;</w:t>
            </w:r>
          </w:p>
          <w:p w14:paraId="13390496"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
                <w:sz w:val="24"/>
                <w:szCs w:val="24"/>
              </w:rPr>
            </w:pPr>
            <w:r w:rsidRPr="0086646D">
              <w:rPr>
                <w:rFonts w:ascii="Times New Roman" w:hAnsi="Times New Roman" w:cs="Times New Roman"/>
                <w:sz w:val="24"/>
                <w:szCs w:val="24"/>
              </w:rPr>
              <w:t>излагает свои мысли и оформлять документы по профессиональной тематике на государственном языке</w:t>
            </w:r>
          </w:p>
        </w:tc>
        <w:tc>
          <w:tcPr>
            <w:tcW w:w="1362" w:type="pct"/>
            <w:shd w:val="clear" w:color="auto" w:fill="auto"/>
          </w:tcPr>
          <w:p w14:paraId="0D71A126" w14:textId="77777777" w:rsidR="0086646D" w:rsidRPr="0086646D" w:rsidRDefault="0086646D" w:rsidP="0086646D">
            <w:pPr>
              <w:rPr>
                <w:rFonts w:ascii="Times New Roman" w:eastAsia="Calibri" w:hAnsi="Times New Roman" w:cs="Times New Roman"/>
                <w:sz w:val="24"/>
                <w:szCs w:val="24"/>
              </w:rPr>
            </w:pPr>
            <w:r w:rsidRPr="0086646D">
              <w:rPr>
                <w:rFonts w:ascii="Times New Roman" w:eastAsia="Calibri" w:hAnsi="Times New Roman" w:cs="Times New Roman"/>
                <w:sz w:val="24"/>
                <w:szCs w:val="24"/>
              </w:rPr>
              <w:t>Текущий контроль и наблюдение за деятельностью обучающегося в процессе освоения образовательной программы</w:t>
            </w:r>
          </w:p>
        </w:tc>
      </w:tr>
      <w:tr w:rsidR="0086646D" w:rsidRPr="0086646D" w14:paraId="4B7917C4" w14:textId="77777777" w:rsidTr="0097440A">
        <w:tc>
          <w:tcPr>
            <w:tcW w:w="1489" w:type="pct"/>
            <w:shd w:val="clear" w:color="auto" w:fill="auto"/>
          </w:tcPr>
          <w:p w14:paraId="3BA243CC" w14:textId="77777777" w:rsidR="0086646D" w:rsidRPr="0086646D" w:rsidRDefault="0086646D" w:rsidP="0086646D">
            <w:pPr>
              <w:rPr>
                <w:rFonts w:ascii="Times New Roman" w:hAnsi="Times New Roman" w:cs="Times New Roman"/>
                <w:sz w:val="24"/>
                <w:szCs w:val="24"/>
              </w:rPr>
            </w:pPr>
            <w:r w:rsidRPr="0086646D">
              <w:rPr>
                <w:rFonts w:ascii="Times New Roman" w:hAnsi="Times New Roman" w:cs="Times New Roman"/>
                <w:sz w:val="24"/>
                <w:szCs w:val="24"/>
              </w:rPr>
              <w:t xml:space="preserve">ОК 07 </w:t>
            </w:r>
            <w:r w:rsidRPr="0086646D">
              <w:rPr>
                <w:rFonts w:ascii="Times New Roman" w:hAnsi="Times New Roman" w:cs="Times New Roman"/>
                <w:iCs/>
                <w:sz w:val="24"/>
                <w:szCs w:val="24"/>
              </w:rPr>
              <w:t xml:space="preserve">Содействовать сохранению окружающей среды, ресурсосбережению, применять знания об </w:t>
            </w:r>
            <w:r w:rsidRPr="0086646D">
              <w:rPr>
                <w:rFonts w:ascii="Times New Roman" w:hAnsi="Times New Roman" w:cs="Times New Roman"/>
                <w:iCs/>
                <w:sz w:val="24"/>
                <w:szCs w:val="24"/>
              </w:rPr>
              <w:lastRenderedPageBreak/>
              <w:t>изменении климата, принципы бережливого производства, эффективно действовать в чрезвычайных ситуациях</w:t>
            </w:r>
          </w:p>
        </w:tc>
        <w:tc>
          <w:tcPr>
            <w:tcW w:w="2149" w:type="pct"/>
            <w:shd w:val="clear" w:color="auto" w:fill="auto"/>
          </w:tcPr>
          <w:p w14:paraId="5B0FB336"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lastRenderedPageBreak/>
              <w:t xml:space="preserve">демонстрирует знания принципов бережливого производства; </w:t>
            </w:r>
          </w:p>
          <w:p w14:paraId="045B111D"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lastRenderedPageBreak/>
              <w:t>осуществляет работу с соблюдением принципов бережливого производства</w:t>
            </w:r>
          </w:p>
        </w:tc>
        <w:tc>
          <w:tcPr>
            <w:tcW w:w="1362" w:type="pct"/>
            <w:shd w:val="clear" w:color="auto" w:fill="auto"/>
          </w:tcPr>
          <w:p w14:paraId="34AC27A1" w14:textId="77777777" w:rsidR="0086646D" w:rsidRPr="0086646D" w:rsidRDefault="0086646D" w:rsidP="0086646D">
            <w:pPr>
              <w:rPr>
                <w:rFonts w:ascii="Times New Roman" w:eastAsia="Calibri" w:hAnsi="Times New Roman" w:cs="Times New Roman"/>
                <w:sz w:val="24"/>
                <w:szCs w:val="24"/>
              </w:rPr>
            </w:pPr>
            <w:r w:rsidRPr="0086646D">
              <w:rPr>
                <w:rFonts w:ascii="Times New Roman" w:eastAsia="Calibri" w:hAnsi="Times New Roman" w:cs="Times New Roman"/>
                <w:sz w:val="24"/>
                <w:szCs w:val="24"/>
              </w:rPr>
              <w:lastRenderedPageBreak/>
              <w:t xml:space="preserve">Текущий контроль и наблюдение за деятельностью обучающегося в процессе освоения </w:t>
            </w:r>
            <w:r w:rsidRPr="0086646D">
              <w:rPr>
                <w:rFonts w:ascii="Times New Roman" w:eastAsia="Calibri" w:hAnsi="Times New Roman" w:cs="Times New Roman"/>
                <w:sz w:val="24"/>
                <w:szCs w:val="24"/>
              </w:rPr>
              <w:lastRenderedPageBreak/>
              <w:t>образовательной программы</w:t>
            </w:r>
          </w:p>
        </w:tc>
      </w:tr>
      <w:tr w:rsidR="0086646D" w:rsidRPr="0086646D" w14:paraId="36B7E5B5" w14:textId="77777777" w:rsidTr="0097440A">
        <w:tc>
          <w:tcPr>
            <w:tcW w:w="1489" w:type="pct"/>
            <w:shd w:val="clear" w:color="auto" w:fill="auto"/>
          </w:tcPr>
          <w:p w14:paraId="7F919098" w14:textId="77777777" w:rsidR="0086646D" w:rsidRPr="0086646D" w:rsidRDefault="0086646D" w:rsidP="0086646D">
            <w:pPr>
              <w:rPr>
                <w:rFonts w:ascii="Times New Roman" w:hAnsi="Times New Roman" w:cs="Times New Roman"/>
                <w:sz w:val="24"/>
                <w:szCs w:val="24"/>
              </w:rPr>
            </w:pPr>
            <w:r w:rsidRPr="0086646D">
              <w:rPr>
                <w:rFonts w:ascii="Times New Roman" w:hAnsi="Times New Roman" w:cs="Times New Roman"/>
                <w:sz w:val="24"/>
                <w:szCs w:val="24"/>
              </w:rPr>
              <w:lastRenderedPageBreak/>
              <w:t>ОК 09</w:t>
            </w:r>
            <w:r w:rsidRPr="0086646D">
              <w:rPr>
                <w:rFonts w:ascii="Times New Roman" w:hAnsi="Times New Roman" w:cs="Times New Roman"/>
                <w:iCs/>
                <w:sz w:val="24"/>
                <w:szCs w:val="24"/>
              </w:rPr>
              <w:t xml:space="preserve"> Пользоваться профессиональной документацией на государственном и иностранном языках</w:t>
            </w:r>
          </w:p>
        </w:tc>
        <w:tc>
          <w:tcPr>
            <w:tcW w:w="2149" w:type="pct"/>
            <w:shd w:val="clear" w:color="auto" w:fill="auto"/>
          </w:tcPr>
          <w:p w14:paraId="0E65019F"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демонстрирует знания правил построения простых и сложных предложений на профессиональные темы;</w:t>
            </w:r>
          </w:p>
          <w:p w14:paraId="53FBE18A" w14:textId="77777777" w:rsidR="0086646D" w:rsidRPr="0086646D" w:rsidRDefault="0086646D" w:rsidP="0086646D">
            <w:pPr>
              <w:numPr>
                <w:ilvl w:val="0"/>
                <w:numId w:val="25"/>
              </w:numPr>
              <w:tabs>
                <w:tab w:val="left" w:pos="296"/>
              </w:tabs>
              <w:ind w:left="0" w:firstLine="0"/>
              <w:contextualSpacing/>
              <w:rPr>
                <w:rFonts w:ascii="Times New Roman" w:hAnsi="Times New Roman" w:cs="Times New Roman"/>
                <w:iCs/>
                <w:sz w:val="24"/>
                <w:szCs w:val="24"/>
              </w:rPr>
            </w:pPr>
            <w:r w:rsidRPr="0086646D">
              <w:rPr>
                <w:rFonts w:ascii="Times New Roman" w:hAnsi="Times New Roman" w:cs="Times New Roman"/>
                <w:iCs/>
                <w:sz w:val="24"/>
                <w:szCs w:val="24"/>
              </w:rPr>
              <w:t>понимает тексты на базовые профессиональные темы; участвовать в диалогах на знакомые общие и профессиональные темы</w:t>
            </w:r>
          </w:p>
        </w:tc>
        <w:tc>
          <w:tcPr>
            <w:tcW w:w="1362" w:type="pct"/>
            <w:shd w:val="clear" w:color="auto" w:fill="auto"/>
          </w:tcPr>
          <w:p w14:paraId="01084E7E" w14:textId="77777777" w:rsidR="0086646D" w:rsidRPr="0086646D" w:rsidRDefault="0086646D" w:rsidP="0086646D">
            <w:pPr>
              <w:rPr>
                <w:rFonts w:ascii="Times New Roman" w:eastAsia="Calibri" w:hAnsi="Times New Roman" w:cs="Times New Roman"/>
                <w:sz w:val="24"/>
                <w:szCs w:val="24"/>
              </w:rPr>
            </w:pPr>
            <w:r w:rsidRPr="0086646D">
              <w:rPr>
                <w:rFonts w:ascii="Times New Roman" w:eastAsia="Calibri" w:hAnsi="Times New Roman" w:cs="Times New Roman"/>
                <w:sz w:val="24"/>
                <w:szCs w:val="24"/>
              </w:rPr>
              <w:t>Текущий контроль и наблюдение за деятельностью обучающегося в процессе освоения образовательной программы</w:t>
            </w:r>
          </w:p>
        </w:tc>
      </w:tr>
    </w:tbl>
    <w:p w14:paraId="47F4117E" w14:textId="77777777" w:rsidR="0086646D" w:rsidRPr="0086646D" w:rsidRDefault="0086646D" w:rsidP="0086646D">
      <w:pPr>
        <w:rPr>
          <w:rFonts w:ascii="Times New Roman" w:hAnsi="Times New Roman" w:cs="Times New Roman"/>
          <w:b/>
          <w:bCs/>
          <w:sz w:val="20"/>
          <w:szCs w:val="20"/>
        </w:rPr>
      </w:pPr>
    </w:p>
    <w:p w14:paraId="794FF1AD" w14:textId="77777777" w:rsidR="0086646D" w:rsidRPr="0086646D" w:rsidRDefault="0086646D" w:rsidP="0086646D">
      <w:pPr>
        <w:rPr>
          <w:rFonts w:ascii="Times New Roman" w:hAnsi="Times New Roman" w:cs="Times New Roman"/>
          <w:b/>
          <w:bCs/>
          <w:sz w:val="24"/>
          <w:szCs w:val="24"/>
        </w:rPr>
      </w:pPr>
    </w:p>
    <w:p w14:paraId="2E3CA832" w14:textId="77777777" w:rsidR="00817BB0" w:rsidRDefault="0086646D" w:rsidP="00817BB0">
      <w:pPr>
        <w:rPr>
          <w:rFonts w:ascii="Times New Roman" w:hAnsi="Times New Roman" w:cs="Times New Roman"/>
          <w:b/>
          <w:color w:val="000000"/>
          <w:sz w:val="24"/>
          <w:szCs w:val="24"/>
        </w:rPr>
      </w:pPr>
      <w:r>
        <w:rPr>
          <w:rFonts w:ascii="Times New Roman" w:hAnsi="Times New Roman" w:cs="Times New Roman"/>
          <w:b/>
          <w:iCs/>
          <w:sz w:val="24"/>
          <w:szCs w:val="24"/>
        </w:rPr>
        <w:br w:type="page"/>
      </w:r>
    </w:p>
    <w:p w14:paraId="680D4F4B" w14:textId="77777777" w:rsidR="00817BB0" w:rsidRDefault="00817BB0" w:rsidP="00817BB0">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1.3</w:t>
      </w:r>
    </w:p>
    <w:p w14:paraId="61A7D4E0" w14:textId="77777777" w:rsidR="00817BB0" w:rsidRDefault="00817BB0" w:rsidP="00817BB0">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14:paraId="7E9E6D0A" w14:textId="77777777" w:rsidR="00817BB0" w:rsidRDefault="00817BB0" w:rsidP="00817BB0">
      <w:pPr>
        <w:jc w:val="right"/>
        <w:rPr>
          <w:rFonts w:ascii="Times New Roman" w:hAnsi="Times New Roman" w:cs="Times New Roman"/>
          <w:b/>
          <w:bCs/>
          <w:sz w:val="24"/>
          <w:szCs w:val="24"/>
        </w:rPr>
      </w:pPr>
      <w:r w:rsidRPr="00280D56">
        <w:rPr>
          <w:rFonts w:ascii="Times New Roman" w:hAnsi="Times New Roman" w:cs="Times New Roman"/>
          <w:b/>
          <w:bCs/>
          <w:sz w:val="24"/>
          <w:szCs w:val="24"/>
        </w:rPr>
        <w:t xml:space="preserve">13.02.13 Эксплуатация и обслуживание </w:t>
      </w:r>
    </w:p>
    <w:p w14:paraId="1ECA0668" w14:textId="77777777" w:rsidR="00817BB0" w:rsidRDefault="00817BB0" w:rsidP="00817BB0">
      <w:pPr>
        <w:jc w:val="right"/>
        <w:rPr>
          <w:rFonts w:ascii="Times New Roman" w:hAnsi="Times New Roman" w:cs="Times New Roman"/>
          <w:b/>
          <w:bCs/>
          <w:sz w:val="24"/>
          <w:szCs w:val="24"/>
        </w:rPr>
      </w:pPr>
      <w:r w:rsidRPr="00280D56">
        <w:rPr>
          <w:rFonts w:ascii="Times New Roman" w:hAnsi="Times New Roman" w:cs="Times New Roman"/>
          <w:b/>
          <w:bCs/>
          <w:sz w:val="24"/>
          <w:szCs w:val="24"/>
        </w:rPr>
        <w:t xml:space="preserve">электрического и электромеханического </w:t>
      </w:r>
    </w:p>
    <w:p w14:paraId="47647B4E" w14:textId="77777777" w:rsidR="00817BB0" w:rsidRPr="00280D56" w:rsidRDefault="00817BB0" w:rsidP="00817BB0">
      <w:pPr>
        <w:jc w:val="right"/>
        <w:rPr>
          <w:rFonts w:ascii="Times New Roman" w:hAnsi="Times New Roman" w:cs="Times New Roman"/>
          <w:b/>
          <w:bCs/>
          <w:sz w:val="24"/>
          <w:szCs w:val="24"/>
        </w:rPr>
      </w:pPr>
      <w:r w:rsidRPr="00280D56">
        <w:rPr>
          <w:rFonts w:ascii="Times New Roman" w:hAnsi="Times New Roman" w:cs="Times New Roman"/>
          <w:b/>
          <w:bCs/>
          <w:sz w:val="24"/>
          <w:szCs w:val="24"/>
        </w:rPr>
        <w:t>оборудования (по отраслям)</w:t>
      </w:r>
    </w:p>
    <w:p w14:paraId="74DB29A9" w14:textId="77777777" w:rsidR="00817BB0" w:rsidRPr="00817BB0" w:rsidRDefault="00817BB0" w:rsidP="00817BB0">
      <w:pPr>
        <w:jc w:val="right"/>
        <w:rPr>
          <w:rFonts w:ascii="Times New Roman" w:hAnsi="Times New Roman" w:cs="Times New Roman"/>
          <w:b/>
          <w:bCs/>
          <w:sz w:val="24"/>
          <w:szCs w:val="24"/>
        </w:rPr>
      </w:pPr>
    </w:p>
    <w:p w14:paraId="16DA3FCB" w14:textId="77777777" w:rsidR="00817BB0" w:rsidRPr="00817BB0" w:rsidRDefault="00817BB0" w:rsidP="00817BB0">
      <w:pPr>
        <w:jc w:val="right"/>
        <w:rPr>
          <w:rFonts w:ascii="Times New Roman" w:hAnsi="Times New Roman" w:cs="Times New Roman"/>
          <w:b/>
          <w:bCs/>
          <w:sz w:val="24"/>
          <w:szCs w:val="24"/>
        </w:rPr>
      </w:pPr>
    </w:p>
    <w:p w14:paraId="4DCE0AEA" w14:textId="77777777" w:rsidR="00817BB0" w:rsidRPr="00817BB0" w:rsidRDefault="00817BB0" w:rsidP="00817BB0">
      <w:pPr>
        <w:jc w:val="right"/>
        <w:rPr>
          <w:rFonts w:ascii="Times New Roman" w:hAnsi="Times New Roman" w:cs="Times New Roman"/>
          <w:b/>
          <w:bCs/>
          <w:sz w:val="24"/>
          <w:szCs w:val="24"/>
        </w:rPr>
      </w:pPr>
    </w:p>
    <w:p w14:paraId="74858760" w14:textId="77777777" w:rsidR="00817BB0" w:rsidRPr="00817BB0" w:rsidRDefault="00817BB0" w:rsidP="00817BB0">
      <w:pPr>
        <w:jc w:val="right"/>
        <w:rPr>
          <w:rFonts w:ascii="Times New Roman" w:hAnsi="Times New Roman" w:cs="Times New Roman"/>
          <w:b/>
          <w:bCs/>
          <w:sz w:val="24"/>
          <w:szCs w:val="24"/>
        </w:rPr>
      </w:pPr>
    </w:p>
    <w:p w14:paraId="41A75BF2" w14:textId="77777777" w:rsidR="00817BB0" w:rsidRPr="00817BB0" w:rsidRDefault="00817BB0" w:rsidP="00817BB0">
      <w:pPr>
        <w:jc w:val="right"/>
        <w:rPr>
          <w:rFonts w:ascii="Times New Roman" w:hAnsi="Times New Roman" w:cs="Times New Roman"/>
          <w:b/>
          <w:bCs/>
          <w:sz w:val="24"/>
          <w:szCs w:val="24"/>
        </w:rPr>
      </w:pPr>
    </w:p>
    <w:p w14:paraId="4C7F264F" w14:textId="77777777" w:rsidR="00817BB0" w:rsidRPr="00817BB0" w:rsidRDefault="00817BB0" w:rsidP="00817BB0">
      <w:pPr>
        <w:jc w:val="right"/>
        <w:rPr>
          <w:rFonts w:ascii="Times New Roman" w:hAnsi="Times New Roman" w:cs="Times New Roman"/>
          <w:b/>
          <w:bCs/>
          <w:sz w:val="24"/>
          <w:szCs w:val="24"/>
        </w:rPr>
      </w:pPr>
    </w:p>
    <w:p w14:paraId="44ED84E8" w14:textId="77777777" w:rsidR="00817BB0" w:rsidRPr="00817BB0" w:rsidRDefault="00817BB0" w:rsidP="00817BB0">
      <w:pPr>
        <w:jc w:val="right"/>
        <w:rPr>
          <w:rFonts w:ascii="Times New Roman" w:hAnsi="Times New Roman" w:cs="Times New Roman"/>
          <w:b/>
          <w:bCs/>
          <w:sz w:val="24"/>
          <w:szCs w:val="24"/>
        </w:rPr>
      </w:pPr>
    </w:p>
    <w:p w14:paraId="67109ACF" w14:textId="77777777" w:rsidR="00817BB0" w:rsidRPr="00817BB0" w:rsidRDefault="00817BB0" w:rsidP="00817BB0">
      <w:pPr>
        <w:jc w:val="right"/>
        <w:rPr>
          <w:rFonts w:ascii="Times New Roman" w:hAnsi="Times New Roman" w:cs="Times New Roman"/>
          <w:b/>
          <w:bCs/>
          <w:sz w:val="24"/>
          <w:szCs w:val="24"/>
        </w:rPr>
      </w:pPr>
    </w:p>
    <w:p w14:paraId="030FF1F0" w14:textId="77777777" w:rsidR="00817BB0" w:rsidRPr="00817BB0" w:rsidRDefault="00817BB0" w:rsidP="00817BB0">
      <w:pPr>
        <w:jc w:val="right"/>
        <w:rPr>
          <w:rFonts w:ascii="Times New Roman" w:hAnsi="Times New Roman" w:cs="Times New Roman"/>
          <w:b/>
          <w:bCs/>
          <w:sz w:val="24"/>
          <w:szCs w:val="24"/>
        </w:rPr>
      </w:pPr>
    </w:p>
    <w:p w14:paraId="15C12589" w14:textId="77777777" w:rsidR="00817BB0" w:rsidRPr="00817BB0" w:rsidRDefault="00817BB0" w:rsidP="00817BB0">
      <w:pPr>
        <w:jc w:val="right"/>
        <w:rPr>
          <w:rFonts w:ascii="Times New Roman" w:hAnsi="Times New Roman" w:cs="Times New Roman"/>
          <w:b/>
          <w:bCs/>
          <w:sz w:val="24"/>
          <w:szCs w:val="24"/>
        </w:rPr>
      </w:pPr>
    </w:p>
    <w:p w14:paraId="2DC9A5BB" w14:textId="77777777" w:rsidR="00817BB0" w:rsidRPr="008F578C" w:rsidRDefault="00817BB0" w:rsidP="00817BB0">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14:paraId="2BE7C0D0" w14:textId="77777777" w:rsidR="00817BB0" w:rsidRDefault="00817BB0" w:rsidP="00817BB0">
      <w:pPr>
        <w:pStyle w:val="1"/>
      </w:pPr>
      <w:r w:rsidRPr="00C21E31">
        <w:t>«ПМ 03. ОСУЩЕСТВЛЕНИЕ ТЕХНИЧЕСКОГО ОБСЛУЖИВАНИЯ И РЕМОНТА ЭЛЕКТРИЧЕСКОГО И ЭЛЕКТРОМЕХАНИЧЕСКОГО ОБОРУДОВАНИЯ ЭНЕРГОУСТАНОВОК»</w:t>
      </w:r>
    </w:p>
    <w:p w14:paraId="74DCC925" w14:textId="77777777" w:rsidR="00817BB0" w:rsidRPr="00E8655D" w:rsidRDefault="00817BB0" w:rsidP="00817BB0">
      <w:pPr>
        <w:pStyle w:val="1d"/>
        <w:spacing w:line="360" w:lineRule="auto"/>
        <w:rPr>
          <w:lang w:val="ru-RU"/>
        </w:rPr>
      </w:pPr>
    </w:p>
    <w:p w14:paraId="551D8B9F" w14:textId="77777777" w:rsidR="00817BB0" w:rsidRPr="00E8655D" w:rsidRDefault="00817BB0" w:rsidP="00817BB0">
      <w:pPr>
        <w:pStyle w:val="1d"/>
        <w:spacing w:line="360" w:lineRule="auto"/>
        <w:rPr>
          <w:lang w:val="ru-RU"/>
        </w:rPr>
      </w:pPr>
    </w:p>
    <w:p w14:paraId="69824447" w14:textId="77777777" w:rsidR="00817BB0" w:rsidRPr="00E8655D" w:rsidRDefault="00817BB0" w:rsidP="00817BB0">
      <w:pPr>
        <w:pStyle w:val="1d"/>
        <w:spacing w:line="360" w:lineRule="auto"/>
        <w:rPr>
          <w:lang w:val="ru-RU"/>
        </w:rPr>
      </w:pPr>
    </w:p>
    <w:p w14:paraId="458238C0" w14:textId="77777777" w:rsidR="00817BB0" w:rsidRPr="00E8655D" w:rsidRDefault="00817BB0" w:rsidP="00817BB0">
      <w:pPr>
        <w:pStyle w:val="1d"/>
        <w:spacing w:line="360" w:lineRule="auto"/>
        <w:rPr>
          <w:lang w:val="ru-RU"/>
        </w:rPr>
      </w:pPr>
    </w:p>
    <w:p w14:paraId="2FC7F93D" w14:textId="77777777" w:rsidR="00817BB0" w:rsidRPr="00E8655D" w:rsidRDefault="00817BB0" w:rsidP="00817BB0">
      <w:pPr>
        <w:pStyle w:val="1d"/>
        <w:spacing w:line="360" w:lineRule="auto"/>
        <w:rPr>
          <w:lang w:val="ru-RU"/>
        </w:rPr>
      </w:pPr>
    </w:p>
    <w:p w14:paraId="25B16AAF" w14:textId="77777777" w:rsidR="00817BB0" w:rsidRPr="00E8655D" w:rsidRDefault="00817BB0" w:rsidP="00817BB0">
      <w:pPr>
        <w:pStyle w:val="1d"/>
        <w:spacing w:line="360" w:lineRule="auto"/>
        <w:rPr>
          <w:lang w:val="ru-RU"/>
        </w:rPr>
      </w:pPr>
    </w:p>
    <w:p w14:paraId="22568707" w14:textId="77777777" w:rsidR="00817BB0" w:rsidRPr="00E8655D" w:rsidRDefault="00817BB0" w:rsidP="00817BB0">
      <w:pPr>
        <w:pStyle w:val="1d"/>
        <w:spacing w:line="360" w:lineRule="auto"/>
        <w:rPr>
          <w:lang w:val="ru-RU"/>
        </w:rPr>
      </w:pPr>
    </w:p>
    <w:p w14:paraId="6C86EE02" w14:textId="77777777" w:rsidR="00817BB0" w:rsidRPr="00E8655D" w:rsidRDefault="00817BB0" w:rsidP="00817BB0">
      <w:pPr>
        <w:pStyle w:val="1d"/>
        <w:spacing w:line="360" w:lineRule="auto"/>
        <w:rPr>
          <w:lang w:val="ru-RU"/>
        </w:rPr>
      </w:pPr>
    </w:p>
    <w:p w14:paraId="0F65B419" w14:textId="77777777" w:rsidR="00817BB0" w:rsidRPr="00E8655D" w:rsidRDefault="00817BB0" w:rsidP="00817BB0">
      <w:pPr>
        <w:pStyle w:val="1d"/>
        <w:spacing w:line="360" w:lineRule="auto"/>
        <w:rPr>
          <w:lang w:val="ru-RU"/>
        </w:rPr>
      </w:pPr>
    </w:p>
    <w:p w14:paraId="4BBACFD0" w14:textId="77777777" w:rsidR="00817BB0" w:rsidRPr="00E8655D" w:rsidRDefault="00817BB0" w:rsidP="00817BB0">
      <w:pPr>
        <w:pStyle w:val="1d"/>
        <w:spacing w:line="360" w:lineRule="auto"/>
        <w:rPr>
          <w:lang w:val="ru-RU"/>
        </w:rPr>
      </w:pPr>
    </w:p>
    <w:p w14:paraId="58C34942" w14:textId="77777777" w:rsidR="00817BB0" w:rsidRPr="00E8655D" w:rsidRDefault="00817BB0" w:rsidP="00817BB0">
      <w:pPr>
        <w:pStyle w:val="1d"/>
        <w:spacing w:line="360" w:lineRule="auto"/>
        <w:rPr>
          <w:lang w:val="ru-RU"/>
        </w:rPr>
      </w:pPr>
    </w:p>
    <w:p w14:paraId="56DE5BFE" w14:textId="77777777" w:rsidR="00817BB0" w:rsidRPr="00E8655D" w:rsidRDefault="00817BB0" w:rsidP="00817BB0">
      <w:pPr>
        <w:pStyle w:val="1d"/>
        <w:spacing w:line="360" w:lineRule="auto"/>
        <w:rPr>
          <w:lang w:val="ru-RU"/>
        </w:rPr>
      </w:pPr>
    </w:p>
    <w:p w14:paraId="2B7BF225" w14:textId="77777777" w:rsidR="00817BB0" w:rsidRDefault="00817BB0" w:rsidP="00817BB0">
      <w:pPr>
        <w:pStyle w:val="1d"/>
        <w:spacing w:line="360" w:lineRule="auto"/>
        <w:rPr>
          <w:lang w:val="ru-RU"/>
        </w:rPr>
      </w:pPr>
    </w:p>
    <w:p w14:paraId="4D054B3C" w14:textId="77777777" w:rsidR="00817BB0" w:rsidRDefault="00817BB0" w:rsidP="00817BB0">
      <w:pPr>
        <w:pStyle w:val="afc"/>
        <w:rPr>
          <w:lang w:eastAsia="nl-NL"/>
        </w:rPr>
      </w:pPr>
    </w:p>
    <w:p w14:paraId="5F2415CF" w14:textId="77777777" w:rsidR="00817BB0" w:rsidRDefault="00817BB0" w:rsidP="00817BB0">
      <w:pPr>
        <w:pStyle w:val="afc"/>
        <w:rPr>
          <w:lang w:eastAsia="nl-NL"/>
        </w:rPr>
      </w:pPr>
    </w:p>
    <w:p w14:paraId="06659E50" w14:textId="77777777" w:rsidR="00817BB0" w:rsidRPr="00C93F8D" w:rsidRDefault="00817BB0" w:rsidP="00817BB0">
      <w:pPr>
        <w:pStyle w:val="afc"/>
        <w:rPr>
          <w:lang w:eastAsia="nl-NL"/>
        </w:rPr>
      </w:pPr>
    </w:p>
    <w:p w14:paraId="03771D10" w14:textId="77777777" w:rsidR="00817BB0" w:rsidRPr="00E8655D" w:rsidRDefault="00817BB0" w:rsidP="00817BB0">
      <w:pPr>
        <w:pStyle w:val="1d"/>
        <w:spacing w:line="360" w:lineRule="auto"/>
        <w:rPr>
          <w:lang w:val="ru-RU"/>
        </w:rPr>
      </w:pPr>
    </w:p>
    <w:p w14:paraId="0BA2928F" w14:textId="77777777" w:rsidR="00817BB0" w:rsidRPr="00E8655D" w:rsidRDefault="00817BB0" w:rsidP="00817BB0">
      <w:pPr>
        <w:pStyle w:val="1d"/>
        <w:spacing w:line="360" w:lineRule="auto"/>
        <w:rPr>
          <w:lang w:val="ru-RU"/>
        </w:rPr>
      </w:pPr>
    </w:p>
    <w:p w14:paraId="76DD1DB6" w14:textId="77777777" w:rsidR="00817BB0" w:rsidRDefault="00817BB0" w:rsidP="00817BB0">
      <w:pPr>
        <w:jc w:val="center"/>
        <w:rPr>
          <w:rFonts w:ascii="Times New Roman" w:hAnsi="Times New Roman" w:cs="Times New Roman"/>
          <w:b/>
          <w:bCs/>
          <w:sz w:val="24"/>
          <w:szCs w:val="24"/>
        </w:rPr>
      </w:pPr>
      <w:r w:rsidRPr="001D20BA">
        <w:rPr>
          <w:rFonts w:ascii="Times New Roman" w:hAnsi="Times New Roman" w:cs="Times New Roman"/>
          <w:b/>
          <w:bCs/>
          <w:sz w:val="24"/>
          <w:szCs w:val="24"/>
        </w:rPr>
        <w:t>202</w:t>
      </w:r>
      <w:r>
        <w:rPr>
          <w:rFonts w:ascii="Times New Roman" w:hAnsi="Times New Roman" w:cs="Times New Roman"/>
          <w:b/>
          <w:bCs/>
          <w:sz w:val="24"/>
          <w:szCs w:val="24"/>
        </w:rPr>
        <w:t>4</w:t>
      </w:r>
      <w:r w:rsidRPr="001D20BA">
        <w:rPr>
          <w:rFonts w:ascii="Times New Roman" w:hAnsi="Times New Roman" w:cs="Times New Roman"/>
          <w:b/>
          <w:bCs/>
          <w:sz w:val="24"/>
          <w:szCs w:val="24"/>
        </w:rPr>
        <w:t xml:space="preserve"> г.</w:t>
      </w:r>
    </w:p>
    <w:p w14:paraId="1BC9BDF0" w14:textId="77777777" w:rsidR="00817BB0" w:rsidRDefault="00817BB0" w:rsidP="00817BB0">
      <w:pPr>
        <w:rPr>
          <w:rFonts w:ascii="Times New Roman" w:hAnsi="Times New Roman" w:cs="Times New Roman"/>
          <w:b/>
          <w:bCs/>
          <w:sz w:val="24"/>
          <w:szCs w:val="24"/>
        </w:rPr>
      </w:pPr>
      <w:r>
        <w:rPr>
          <w:rFonts w:ascii="Times New Roman" w:hAnsi="Times New Roman" w:cs="Times New Roman"/>
          <w:b/>
          <w:bCs/>
          <w:sz w:val="24"/>
          <w:szCs w:val="24"/>
        </w:rPr>
        <w:br w:type="page"/>
      </w:r>
    </w:p>
    <w:p w14:paraId="25886C8B" w14:textId="77777777" w:rsidR="00817BB0" w:rsidRDefault="00817BB0" w:rsidP="00817BB0">
      <w:pPr>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14:paraId="7DB8C77D" w14:textId="77777777" w:rsidR="00817BB0" w:rsidRDefault="00817BB0" w:rsidP="00817BB0">
      <w:pPr>
        <w:jc w:val="center"/>
        <w:rPr>
          <w:rFonts w:ascii="Times New Roman" w:hAnsi="Times New Roman" w:cs="Times New Roman"/>
          <w:b/>
          <w:bCs/>
        </w:rPr>
      </w:pPr>
    </w:p>
    <w:p w14:paraId="34CA130D" w14:textId="77777777" w:rsidR="00817BB0" w:rsidRPr="00C93F8D" w:rsidRDefault="00817BB0" w:rsidP="00817BB0">
      <w:pPr>
        <w:pStyle w:val="14"/>
        <w:rPr>
          <w:rFonts w:asciiTheme="minorHAnsi" w:eastAsiaTheme="minorEastAsia" w:hAnsiTheme="minorHAnsi" w:cstheme="minorBidi"/>
          <w:b w:val="0"/>
          <w:bCs w:val="0"/>
          <w:lang w:eastAsia="ru-RU"/>
        </w:rPr>
      </w:pPr>
      <w:r w:rsidRPr="00C93F8D">
        <w:rPr>
          <w:b w:val="0"/>
          <w:bCs w:val="0"/>
        </w:rPr>
        <w:fldChar w:fldCharType="begin"/>
      </w:r>
      <w:r w:rsidRPr="00C93F8D">
        <w:rPr>
          <w:b w:val="0"/>
          <w:bCs w:val="0"/>
        </w:rPr>
        <w:instrText xml:space="preserve"> TOC \h \z \t "Раздел 1;1;Раздел 1.1;2" </w:instrText>
      </w:r>
      <w:r w:rsidRPr="00C93F8D">
        <w:rPr>
          <w:b w:val="0"/>
          <w:bCs w:val="0"/>
        </w:rPr>
        <w:fldChar w:fldCharType="separate"/>
      </w:r>
      <w:hyperlink w:anchor="_Toc167962641" w:history="1">
        <w:r w:rsidRPr="00C93F8D">
          <w:rPr>
            <w:rStyle w:val="af0"/>
          </w:rPr>
          <w:t>1. Общая характеристика РАБОЧЕЙ ПРОГРАММЫ ПРОФЕССИОНАЛЬНОГО МОДУЛЯ</w:t>
        </w:r>
        <w:r w:rsidRPr="00C93F8D">
          <w:rPr>
            <w:webHidden/>
          </w:rPr>
          <w:tab/>
        </w:r>
        <w:r w:rsidRPr="00C93F8D">
          <w:rPr>
            <w:webHidden/>
          </w:rPr>
          <w:fldChar w:fldCharType="begin"/>
        </w:r>
        <w:r w:rsidRPr="00C93F8D">
          <w:rPr>
            <w:webHidden/>
          </w:rPr>
          <w:instrText xml:space="preserve"> PAGEREF _Toc167962641 \h </w:instrText>
        </w:r>
        <w:r w:rsidRPr="00C93F8D">
          <w:rPr>
            <w:webHidden/>
          </w:rPr>
        </w:r>
        <w:r w:rsidRPr="00C93F8D">
          <w:rPr>
            <w:webHidden/>
          </w:rPr>
          <w:fldChar w:fldCharType="separate"/>
        </w:r>
        <w:r w:rsidRPr="00C93F8D">
          <w:rPr>
            <w:webHidden/>
          </w:rPr>
          <w:t>3</w:t>
        </w:r>
        <w:r w:rsidRPr="00C93F8D">
          <w:rPr>
            <w:webHidden/>
          </w:rPr>
          <w:fldChar w:fldCharType="end"/>
        </w:r>
      </w:hyperlink>
    </w:p>
    <w:p w14:paraId="4749B150" w14:textId="77777777" w:rsidR="00817BB0" w:rsidRPr="00C93F8D" w:rsidRDefault="001B2C54" w:rsidP="00817BB0">
      <w:pPr>
        <w:pStyle w:val="21"/>
        <w:tabs>
          <w:tab w:val="left" w:pos="960"/>
        </w:tabs>
        <w:rPr>
          <w:rFonts w:asciiTheme="minorHAnsi" w:eastAsiaTheme="minorEastAsia" w:hAnsiTheme="minorHAnsi" w:cstheme="minorBidi"/>
          <w:i w:val="0"/>
          <w:iCs w:val="0"/>
          <w:sz w:val="22"/>
          <w:szCs w:val="22"/>
        </w:rPr>
      </w:pPr>
      <w:hyperlink w:anchor="_Toc167962642" w:history="1">
        <w:r w:rsidR="00817BB0" w:rsidRPr="00C93F8D">
          <w:rPr>
            <w:rStyle w:val="af0"/>
            <w:i w:val="0"/>
          </w:rPr>
          <w:t>1.1.</w:t>
        </w:r>
        <w:r w:rsidR="00817BB0" w:rsidRPr="00C93F8D">
          <w:rPr>
            <w:rFonts w:asciiTheme="minorHAnsi" w:eastAsiaTheme="minorEastAsia" w:hAnsiTheme="minorHAnsi" w:cstheme="minorBidi"/>
            <w:i w:val="0"/>
            <w:iCs w:val="0"/>
            <w:sz w:val="22"/>
            <w:szCs w:val="22"/>
          </w:rPr>
          <w:tab/>
        </w:r>
        <w:r w:rsidR="00817BB0" w:rsidRPr="00C93F8D">
          <w:rPr>
            <w:rStyle w:val="af0"/>
            <w:i w:val="0"/>
          </w:rPr>
          <w:t>Цель и место профессионального модуля в структуре образовательной программы</w:t>
        </w:r>
        <w:r w:rsidR="00817BB0" w:rsidRPr="00C93F8D">
          <w:rPr>
            <w:i w:val="0"/>
            <w:webHidden/>
          </w:rPr>
          <w:tab/>
        </w:r>
        <w:r w:rsidR="00817BB0" w:rsidRPr="00C93F8D">
          <w:rPr>
            <w:i w:val="0"/>
            <w:webHidden/>
          </w:rPr>
          <w:fldChar w:fldCharType="begin"/>
        </w:r>
        <w:r w:rsidR="00817BB0" w:rsidRPr="00C93F8D">
          <w:rPr>
            <w:i w:val="0"/>
            <w:webHidden/>
          </w:rPr>
          <w:instrText xml:space="preserve"> PAGEREF _Toc167962642 \h </w:instrText>
        </w:r>
        <w:r w:rsidR="00817BB0" w:rsidRPr="00C93F8D">
          <w:rPr>
            <w:i w:val="0"/>
            <w:webHidden/>
          </w:rPr>
        </w:r>
        <w:r w:rsidR="00817BB0" w:rsidRPr="00C93F8D">
          <w:rPr>
            <w:i w:val="0"/>
            <w:webHidden/>
          </w:rPr>
          <w:fldChar w:fldCharType="separate"/>
        </w:r>
        <w:r w:rsidR="00817BB0" w:rsidRPr="00C93F8D">
          <w:rPr>
            <w:i w:val="0"/>
            <w:webHidden/>
          </w:rPr>
          <w:t>3</w:t>
        </w:r>
        <w:r w:rsidR="00817BB0" w:rsidRPr="00C93F8D">
          <w:rPr>
            <w:i w:val="0"/>
            <w:webHidden/>
          </w:rPr>
          <w:fldChar w:fldCharType="end"/>
        </w:r>
      </w:hyperlink>
    </w:p>
    <w:p w14:paraId="712430DD" w14:textId="77777777" w:rsidR="00817BB0" w:rsidRPr="00C93F8D" w:rsidRDefault="001B2C54" w:rsidP="00817BB0">
      <w:pPr>
        <w:pStyle w:val="21"/>
        <w:tabs>
          <w:tab w:val="left" w:pos="960"/>
        </w:tabs>
        <w:rPr>
          <w:rFonts w:asciiTheme="minorHAnsi" w:eastAsiaTheme="minorEastAsia" w:hAnsiTheme="minorHAnsi" w:cstheme="minorBidi"/>
          <w:i w:val="0"/>
          <w:iCs w:val="0"/>
          <w:sz w:val="22"/>
          <w:szCs w:val="22"/>
        </w:rPr>
      </w:pPr>
      <w:hyperlink w:anchor="_Toc167962643" w:history="1">
        <w:r w:rsidR="00817BB0" w:rsidRPr="00C93F8D">
          <w:rPr>
            <w:rStyle w:val="af0"/>
            <w:i w:val="0"/>
          </w:rPr>
          <w:t>1.2.</w:t>
        </w:r>
        <w:r w:rsidR="00817BB0" w:rsidRPr="00C93F8D">
          <w:rPr>
            <w:rFonts w:asciiTheme="minorHAnsi" w:eastAsiaTheme="minorEastAsia" w:hAnsiTheme="minorHAnsi" w:cstheme="minorBidi"/>
            <w:i w:val="0"/>
            <w:iCs w:val="0"/>
            <w:sz w:val="22"/>
            <w:szCs w:val="22"/>
          </w:rPr>
          <w:tab/>
        </w:r>
        <w:r w:rsidR="00817BB0" w:rsidRPr="00C93F8D">
          <w:rPr>
            <w:rStyle w:val="af0"/>
            <w:i w:val="0"/>
          </w:rPr>
          <w:t>Планируемые результаты освоения профессионального модуля</w:t>
        </w:r>
        <w:r w:rsidR="00817BB0" w:rsidRPr="00C93F8D">
          <w:rPr>
            <w:i w:val="0"/>
            <w:webHidden/>
          </w:rPr>
          <w:tab/>
        </w:r>
        <w:r w:rsidR="00817BB0" w:rsidRPr="00C93F8D">
          <w:rPr>
            <w:i w:val="0"/>
            <w:webHidden/>
          </w:rPr>
          <w:fldChar w:fldCharType="begin"/>
        </w:r>
        <w:r w:rsidR="00817BB0" w:rsidRPr="00C93F8D">
          <w:rPr>
            <w:i w:val="0"/>
            <w:webHidden/>
          </w:rPr>
          <w:instrText xml:space="preserve"> PAGEREF _Toc167962643 \h </w:instrText>
        </w:r>
        <w:r w:rsidR="00817BB0" w:rsidRPr="00C93F8D">
          <w:rPr>
            <w:i w:val="0"/>
            <w:webHidden/>
          </w:rPr>
        </w:r>
        <w:r w:rsidR="00817BB0" w:rsidRPr="00C93F8D">
          <w:rPr>
            <w:i w:val="0"/>
            <w:webHidden/>
          </w:rPr>
          <w:fldChar w:fldCharType="separate"/>
        </w:r>
        <w:r w:rsidR="00817BB0" w:rsidRPr="00C93F8D">
          <w:rPr>
            <w:i w:val="0"/>
            <w:webHidden/>
          </w:rPr>
          <w:t>3</w:t>
        </w:r>
        <w:r w:rsidR="00817BB0" w:rsidRPr="00C93F8D">
          <w:rPr>
            <w:i w:val="0"/>
            <w:webHidden/>
          </w:rPr>
          <w:fldChar w:fldCharType="end"/>
        </w:r>
      </w:hyperlink>
    </w:p>
    <w:p w14:paraId="14737038" w14:textId="77777777" w:rsidR="00817BB0" w:rsidRPr="00C93F8D" w:rsidRDefault="001B2C54" w:rsidP="00817BB0">
      <w:pPr>
        <w:pStyle w:val="21"/>
        <w:tabs>
          <w:tab w:val="left" w:pos="960"/>
        </w:tabs>
        <w:rPr>
          <w:rFonts w:asciiTheme="minorHAnsi" w:eastAsiaTheme="minorEastAsia" w:hAnsiTheme="minorHAnsi" w:cstheme="minorBidi"/>
          <w:i w:val="0"/>
          <w:iCs w:val="0"/>
          <w:sz w:val="22"/>
          <w:szCs w:val="22"/>
        </w:rPr>
      </w:pPr>
      <w:hyperlink w:anchor="_Toc167962644" w:history="1">
        <w:r w:rsidR="00817BB0" w:rsidRPr="00C93F8D">
          <w:rPr>
            <w:rStyle w:val="af0"/>
            <w:i w:val="0"/>
          </w:rPr>
          <w:t>1.3.</w:t>
        </w:r>
        <w:r w:rsidR="00817BB0" w:rsidRPr="00C93F8D">
          <w:rPr>
            <w:rFonts w:asciiTheme="minorHAnsi" w:eastAsiaTheme="minorEastAsia" w:hAnsiTheme="minorHAnsi" w:cstheme="minorBidi"/>
            <w:i w:val="0"/>
            <w:iCs w:val="0"/>
            <w:sz w:val="22"/>
            <w:szCs w:val="22"/>
          </w:rPr>
          <w:tab/>
        </w:r>
        <w:r w:rsidR="00817BB0" w:rsidRPr="00C93F8D">
          <w:rPr>
            <w:rStyle w:val="af0"/>
            <w:i w:val="0"/>
          </w:rPr>
          <w:t>Обоснование часов вариативной части ОПОП-П</w:t>
        </w:r>
        <w:r w:rsidR="00817BB0" w:rsidRPr="00C93F8D">
          <w:rPr>
            <w:i w:val="0"/>
            <w:webHidden/>
          </w:rPr>
          <w:tab/>
        </w:r>
        <w:r w:rsidR="00817BB0" w:rsidRPr="00C93F8D">
          <w:rPr>
            <w:i w:val="0"/>
            <w:webHidden/>
          </w:rPr>
          <w:fldChar w:fldCharType="begin"/>
        </w:r>
        <w:r w:rsidR="00817BB0" w:rsidRPr="00C93F8D">
          <w:rPr>
            <w:i w:val="0"/>
            <w:webHidden/>
          </w:rPr>
          <w:instrText xml:space="preserve"> PAGEREF _Toc167962644 \h </w:instrText>
        </w:r>
        <w:r w:rsidR="00817BB0" w:rsidRPr="00C93F8D">
          <w:rPr>
            <w:i w:val="0"/>
            <w:webHidden/>
          </w:rPr>
        </w:r>
        <w:r w:rsidR="00817BB0" w:rsidRPr="00C93F8D">
          <w:rPr>
            <w:i w:val="0"/>
            <w:webHidden/>
          </w:rPr>
          <w:fldChar w:fldCharType="separate"/>
        </w:r>
        <w:r w:rsidR="00817BB0" w:rsidRPr="00C93F8D">
          <w:rPr>
            <w:i w:val="0"/>
            <w:webHidden/>
          </w:rPr>
          <w:t>6</w:t>
        </w:r>
        <w:r w:rsidR="00817BB0" w:rsidRPr="00C93F8D">
          <w:rPr>
            <w:i w:val="0"/>
            <w:webHidden/>
          </w:rPr>
          <w:fldChar w:fldCharType="end"/>
        </w:r>
      </w:hyperlink>
    </w:p>
    <w:p w14:paraId="2BA4D768" w14:textId="77777777" w:rsidR="00817BB0" w:rsidRPr="00C93F8D" w:rsidRDefault="001B2C54" w:rsidP="00817BB0">
      <w:pPr>
        <w:pStyle w:val="14"/>
        <w:rPr>
          <w:rFonts w:asciiTheme="minorHAnsi" w:eastAsiaTheme="minorEastAsia" w:hAnsiTheme="minorHAnsi" w:cstheme="minorBidi"/>
          <w:b w:val="0"/>
          <w:bCs w:val="0"/>
          <w:lang w:eastAsia="ru-RU"/>
        </w:rPr>
      </w:pPr>
      <w:hyperlink w:anchor="_Toc167962645" w:history="1">
        <w:r w:rsidR="00817BB0" w:rsidRPr="00C93F8D">
          <w:rPr>
            <w:rStyle w:val="af0"/>
          </w:rPr>
          <w:t>2. Структура и содержание профессионального модуля</w:t>
        </w:r>
        <w:r w:rsidR="00817BB0" w:rsidRPr="00C93F8D">
          <w:rPr>
            <w:webHidden/>
          </w:rPr>
          <w:tab/>
        </w:r>
        <w:r w:rsidR="00817BB0" w:rsidRPr="00C93F8D">
          <w:rPr>
            <w:webHidden/>
          </w:rPr>
          <w:fldChar w:fldCharType="begin"/>
        </w:r>
        <w:r w:rsidR="00817BB0" w:rsidRPr="00C93F8D">
          <w:rPr>
            <w:webHidden/>
          </w:rPr>
          <w:instrText xml:space="preserve"> PAGEREF _Toc167962645 \h </w:instrText>
        </w:r>
        <w:r w:rsidR="00817BB0" w:rsidRPr="00C93F8D">
          <w:rPr>
            <w:webHidden/>
          </w:rPr>
        </w:r>
        <w:r w:rsidR="00817BB0" w:rsidRPr="00C93F8D">
          <w:rPr>
            <w:webHidden/>
          </w:rPr>
          <w:fldChar w:fldCharType="separate"/>
        </w:r>
        <w:r w:rsidR="00817BB0" w:rsidRPr="00C93F8D">
          <w:rPr>
            <w:webHidden/>
          </w:rPr>
          <w:t>7</w:t>
        </w:r>
        <w:r w:rsidR="00817BB0" w:rsidRPr="00C93F8D">
          <w:rPr>
            <w:webHidden/>
          </w:rPr>
          <w:fldChar w:fldCharType="end"/>
        </w:r>
      </w:hyperlink>
    </w:p>
    <w:p w14:paraId="6DE87A0F" w14:textId="77777777" w:rsidR="00817BB0" w:rsidRPr="00C93F8D" w:rsidRDefault="001B2C54" w:rsidP="00817BB0">
      <w:pPr>
        <w:pStyle w:val="21"/>
        <w:rPr>
          <w:rFonts w:asciiTheme="minorHAnsi" w:eastAsiaTheme="minorEastAsia" w:hAnsiTheme="minorHAnsi" w:cstheme="minorBidi"/>
          <w:i w:val="0"/>
          <w:iCs w:val="0"/>
          <w:sz w:val="22"/>
          <w:szCs w:val="22"/>
        </w:rPr>
      </w:pPr>
      <w:hyperlink w:anchor="_Toc167962646" w:history="1">
        <w:r w:rsidR="00817BB0" w:rsidRPr="00C93F8D">
          <w:rPr>
            <w:rStyle w:val="af0"/>
            <w:i w:val="0"/>
          </w:rPr>
          <w:t>2.1. Трудоемкость освоения модуля</w:t>
        </w:r>
        <w:r w:rsidR="00817BB0" w:rsidRPr="00C93F8D">
          <w:rPr>
            <w:i w:val="0"/>
            <w:webHidden/>
          </w:rPr>
          <w:tab/>
        </w:r>
        <w:r w:rsidR="00817BB0" w:rsidRPr="00C93F8D">
          <w:rPr>
            <w:i w:val="0"/>
            <w:webHidden/>
          </w:rPr>
          <w:fldChar w:fldCharType="begin"/>
        </w:r>
        <w:r w:rsidR="00817BB0" w:rsidRPr="00C93F8D">
          <w:rPr>
            <w:i w:val="0"/>
            <w:webHidden/>
          </w:rPr>
          <w:instrText xml:space="preserve"> PAGEREF _Toc167962646 \h </w:instrText>
        </w:r>
        <w:r w:rsidR="00817BB0" w:rsidRPr="00C93F8D">
          <w:rPr>
            <w:i w:val="0"/>
            <w:webHidden/>
          </w:rPr>
        </w:r>
        <w:r w:rsidR="00817BB0" w:rsidRPr="00C93F8D">
          <w:rPr>
            <w:i w:val="0"/>
            <w:webHidden/>
          </w:rPr>
          <w:fldChar w:fldCharType="separate"/>
        </w:r>
        <w:r w:rsidR="00817BB0" w:rsidRPr="00C93F8D">
          <w:rPr>
            <w:i w:val="0"/>
            <w:webHidden/>
          </w:rPr>
          <w:t>7</w:t>
        </w:r>
        <w:r w:rsidR="00817BB0" w:rsidRPr="00C93F8D">
          <w:rPr>
            <w:i w:val="0"/>
            <w:webHidden/>
          </w:rPr>
          <w:fldChar w:fldCharType="end"/>
        </w:r>
      </w:hyperlink>
    </w:p>
    <w:p w14:paraId="0A9F8405" w14:textId="77777777" w:rsidR="00817BB0" w:rsidRPr="00C93F8D" w:rsidRDefault="001B2C54" w:rsidP="00817BB0">
      <w:pPr>
        <w:pStyle w:val="21"/>
        <w:rPr>
          <w:rFonts w:asciiTheme="minorHAnsi" w:eastAsiaTheme="minorEastAsia" w:hAnsiTheme="minorHAnsi" w:cstheme="minorBidi"/>
          <w:i w:val="0"/>
          <w:iCs w:val="0"/>
          <w:sz w:val="22"/>
          <w:szCs w:val="22"/>
        </w:rPr>
      </w:pPr>
      <w:hyperlink w:anchor="_Toc167962647" w:history="1">
        <w:r w:rsidR="00817BB0" w:rsidRPr="00C93F8D">
          <w:rPr>
            <w:rStyle w:val="af0"/>
            <w:i w:val="0"/>
          </w:rPr>
          <w:t>2.2. Структура профессионального модуля</w:t>
        </w:r>
        <w:r w:rsidR="00817BB0" w:rsidRPr="00C93F8D">
          <w:rPr>
            <w:i w:val="0"/>
            <w:webHidden/>
          </w:rPr>
          <w:tab/>
        </w:r>
        <w:r w:rsidR="00817BB0">
          <w:rPr>
            <w:i w:val="0"/>
            <w:webHidden/>
          </w:rPr>
          <w:t>8</w:t>
        </w:r>
      </w:hyperlink>
    </w:p>
    <w:p w14:paraId="24985CF4" w14:textId="77777777" w:rsidR="00817BB0" w:rsidRPr="00C93F8D" w:rsidRDefault="001B2C54" w:rsidP="00817BB0">
      <w:pPr>
        <w:pStyle w:val="21"/>
        <w:rPr>
          <w:rFonts w:asciiTheme="minorHAnsi" w:eastAsiaTheme="minorEastAsia" w:hAnsiTheme="minorHAnsi" w:cstheme="minorBidi"/>
          <w:i w:val="0"/>
          <w:iCs w:val="0"/>
          <w:sz w:val="22"/>
          <w:szCs w:val="22"/>
        </w:rPr>
      </w:pPr>
      <w:hyperlink w:anchor="_Toc167962648" w:history="1">
        <w:r w:rsidR="00817BB0" w:rsidRPr="00C93F8D">
          <w:rPr>
            <w:rStyle w:val="af0"/>
            <w:i w:val="0"/>
          </w:rPr>
          <w:t>2.3. Содержание профессионального модуля</w:t>
        </w:r>
        <w:r w:rsidR="00817BB0" w:rsidRPr="00C93F8D">
          <w:rPr>
            <w:i w:val="0"/>
            <w:webHidden/>
          </w:rPr>
          <w:tab/>
        </w:r>
        <w:r w:rsidR="00817BB0" w:rsidRPr="00C93F8D">
          <w:rPr>
            <w:i w:val="0"/>
            <w:webHidden/>
          </w:rPr>
          <w:fldChar w:fldCharType="begin"/>
        </w:r>
        <w:r w:rsidR="00817BB0" w:rsidRPr="00C93F8D">
          <w:rPr>
            <w:i w:val="0"/>
            <w:webHidden/>
          </w:rPr>
          <w:instrText xml:space="preserve"> PAGEREF _Toc167962648 \h </w:instrText>
        </w:r>
        <w:r w:rsidR="00817BB0" w:rsidRPr="00C93F8D">
          <w:rPr>
            <w:i w:val="0"/>
            <w:webHidden/>
          </w:rPr>
        </w:r>
        <w:r w:rsidR="00817BB0" w:rsidRPr="00C93F8D">
          <w:rPr>
            <w:i w:val="0"/>
            <w:webHidden/>
          </w:rPr>
          <w:fldChar w:fldCharType="separate"/>
        </w:r>
        <w:r w:rsidR="00817BB0" w:rsidRPr="00C93F8D">
          <w:rPr>
            <w:i w:val="0"/>
            <w:webHidden/>
          </w:rPr>
          <w:t>9</w:t>
        </w:r>
        <w:r w:rsidR="00817BB0" w:rsidRPr="00C93F8D">
          <w:rPr>
            <w:i w:val="0"/>
            <w:webHidden/>
          </w:rPr>
          <w:fldChar w:fldCharType="end"/>
        </w:r>
      </w:hyperlink>
    </w:p>
    <w:p w14:paraId="0432CBC5" w14:textId="77777777" w:rsidR="00817BB0" w:rsidRPr="00C93F8D" w:rsidRDefault="001B2C54" w:rsidP="00817BB0">
      <w:pPr>
        <w:pStyle w:val="21"/>
        <w:rPr>
          <w:rFonts w:asciiTheme="minorHAnsi" w:eastAsiaTheme="minorEastAsia" w:hAnsiTheme="minorHAnsi" w:cstheme="minorBidi"/>
          <w:i w:val="0"/>
          <w:iCs w:val="0"/>
          <w:sz w:val="22"/>
          <w:szCs w:val="22"/>
        </w:rPr>
      </w:pPr>
      <w:hyperlink w:anchor="_Toc167962649" w:history="1">
        <w:r w:rsidR="00817BB0" w:rsidRPr="00C93F8D">
          <w:rPr>
            <w:rStyle w:val="af0"/>
            <w:i w:val="0"/>
          </w:rPr>
          <w:t>2.4. Курсовой проект (для специальностей СПО, если предусмотрено)</w:t>
        </w:r>
        <w:r w:rsidR="00817BB0" w:rsidRPr="00C93F8D">
          <w:rPr>
            <w:i w:val="0"/>
            <w:webHidden/>
          </w:rPr>
          <w:tab/>
        </w:r>
        <w:r w:rsidR="00817BB0" w:rsidRPr="00C93F8D">
          <w:rPr>
            <w:i w:val="0"/>
            <w:webHidden/>
          </w:rPr>
          <w:fldChar w:fldCharType="begin"/>
        </w:r>
        <w:r w:rsidR="00817BB0" w:rsidRPr="00C93F8D">
          <w:rPr>
            <w:i w:val="0"/>
            <w:webHidden/>
          </w:rPr>
          <w:instrText xml:space="preserve"> PAGEREF _Toc167962649 \h </w:instrText>
        </w:r>
        <w:r w:rsidR="00817BB0" w:rsidRPr="00C93F8D">
          <w:rPr>
            <w:i w:val="0"/>
            <w:webHidden/>
          </w:rPr>
        </w:r>
        <w:r w:rsidR="00817BB0" w:rsidRPr="00C93F8D">
          <w:rPr>
            <w:i w:val="0"/>
            <w:webHidden/>
          </w:rPr>
          <w:fldChar w:fldCharType="separate"/>
        </w:r>
        <w:r w:rsidR="00817BB0" w:rsidRPr="00C93F8D">
          <w:rPr>
            <w:i w:val="0"/>
            <w:webHidden/>
          </w:rPr>
          <w:t>17</w:t>
        </w:r>
        <w:r w:rsidR="00817BB0" w:rsidRPr="00C93F8D">
          <w:rPr>
            <w:i w:val="0"/>
            <w:webHidden/>
          </w:rPr>
          <w:fldChar w:fldCharType="end"/>
        </w:r>
      </w:hyperlink>
    </w:p>
    <w:p w14:paraId="2BBFF0DA" w14:textId="77777777" w:rsidR="00817BB0" w:rsidRPr="00C93F8D" w:rsidRDefault="001B2C54" w:rsidP="00817BB0">
      <w:pPr>
        <w:pStyle w:val="14"/>
        <w:rPr>
          <w:rFonts w:asciiTheme="minorHAnsi" w:eastAsiaTheme="minorEastAsia" w:hAnsiTheme="minorHAnsi" w:cstheme="minorBidi"/>
          <w:b w:val="0"/>
          <w:bCs w:val="0"/>
          <w:lang w:eastAsia="ru-RU"/>
        </w:rPr>
      </w:pPr>
      <w:hyperlink w:anchor="_Toc167962650" w:history="1">
        <w:r w:rsidR="00817BB0" w:rsidRPr="00C93F8D">
          <w:rPr>
            <w:rStyle w:val="af0"/>
          </w:rPr>
          <w:t>3. Условия реализации профессионального модуля</w:t>
        </w:r>
        <w:r w:rsidR="00817BB0" w:rsidRPr="00C93F8D">
          <w:rPr>
            <w:webHidden/>
          </w:rPr>
          <w:tab/>
        </w:r>
        <w:r w:rsidR="00817BB0" w:rsidRPr="00C93F8D">
          <w:rPr>
            <w:webHidden/>
          </w:rPr>
          <w:fldChar w:fldCharType="begin"/>
        </w:r>
        <w:r w:rsidR="00817BB0" w:rsidRPr="00C93F8D">
          <w:rPr>
            <w:webHidden/>
          </w:rPr>
          <w:instrText xml:space="preserve"> PAGEREF _Toc167962650 \h </w:instrText>
        </w:r>
        <w:r w:rsidR="00817BB0" w:rsidRPr="00C93F8D">
          <w:rPr>
            <w:webHidden/>
          </w:rPr>
        </w:r>
        <w:r w:rsidR="00817BB0" w:rsidRPr="00C93F8D">
          <w:rPr>
            <w:webHidden/>
          </w:rPr>
          <w:fldChar w:fldCharType="separate"/>
        </w:r>
        <w:r w:rsidR="00817BB0" w:rsidRPr="00C93F8D">
          <w:rPr>
            <w:webHidden/>
          </w:rPr>
          <w:t>18</w:t>
        </w:r>
        <w:r w:rsidR="00817BB0" w:rsidRPr="00C93F8D">
          <w:rPr>
            <w:webHidden/>
          </w:rPr>
          <w:fldChar w:fldCharType="end"/>
        </w:r>
      </w:hyperlink>
    </w:p>
    <w:p w14:paraId="7D879C14" w14:textId="77777777" w:rsidR="00817BB0" w:rsidRPr="00C93F8D" w:rsidRDefault="001B2C54" w:rsidP="00817BB0">
      <w:pPr>
        <w:pStyle w:val="21"/>
        <w:rPr>
          <w:rFonts w:asciiTheme="minorHAnsi" w:eastAsiaTheme="minorEastAsia" w:hAnsiTheme="minorHAnsi" w:cstheme="minorBidi"/>
          <w:i w:val="0"/>
          <w:iCs w:val="0"/>
          <w:sz w:val="22"/>
          <w:szCs w:val="22"/>
        </w:rPr>
      </w:pPr>
      <w:hyperlink w:anchor="_Toc167962651" w:history="1">
        <w:r w:rsidR="00817BB0" w:rsidRPr="00C93F8D">
          <w:rPr>
            <w:rStyle w:val="af0"/>
            <w:i w:val="0"/>
          </w:rPr>
          <w:t>3.1. Материально-техническое обеспечение</w:t>
        </w:r>
        <w:r w:rsidR="00817BB0" w:rsidRPr="00C93F8D">
          <w:rPr>
            <w:i w:val="0"/>
            <w:webHidden/>
          </w:rPr>
          <w:tab/>
        </w:r>
        <w:r w:rsidR="00817BB0" w:rsidRPr="00C93F8D">
          <w:rPr>
            <w:i w:val="0"/>
            <w:webHidden/>
          </w:rPr>
          <w:fldChar w:fldCharType="begin"/>
        </w:r>
        <w:r w:rsidR="00817BB0" w:rsidRPr="00C93F8D">
          <w:rPr>
            <w:i w:val="0"/>
            <w:webHidden/>
          </w:rPr>
          <w:instrText xml:space="preserve"> PAGEREF _Toc167962651 \h </w:instrText>
        </w:r>
        <w:r w:rsidR="00817BB0" w:rsidRPr="00C93F8D">
          <w:rPr>
            <w:i w:val="0"/>
            <w:webHidden/>
          </w:rPr>
        </w:r>
        <w:r w:rsidR="00817BB0" w:rsidRPr="00C93F8D">
          <w:rPr>
            <w:i w:val="0"/>
            <w:webHidden/>
          </w:rPr>
          <w:fldChar w:fldCharType="separate"/>
        </w:r>
        <w:r w:rsidR="00817BB0" w:rsidRPr="00C93F8D">
          <w:rPr>
            <w:i w:val="0"/>
            <w:webHidden/>
          </w:rPr>
          <w:t>18</w:t>
        </w:r>
        <w:r w:rsidR="00817BB0" w:rsidRPr="00C93F8D">
          <w:rPr>
            <w:i w:val="0"/>
            <w:webHidden/>
          </w:rPr>
          <w:fldChar w:fldCharType="end"/>
        </w:r>
      </w:hyperlink>
    </w:p>
    <w:p w14:paraId="567BB701" w14:textId="77777777" w:rsidR="00817BB0" w:rsidRPr="00C93F8D" w:rsidRDefault="001B2C54" w:rsidP="00817BB0">
      <w:pPr>
        <w:pStyle w:val="21"/>
        <w:rPr>
          <w:rFonts w:asciiTheme="minorHAnsi" w:eastAsiaTheme="minorEastAsia" w:hAnsiTheme="minorHAnsi" w:cstheme="minorBidi"/>
          <w:i w:val="0"/>
          <w:iCs w:val="0"/>
          <w:sz w:val="22"/>
          <w:szCs w:val="22"/>
        </w:rPr>
      </w:pPr>
      <w:hyperlink w:anchor="_Toc167962652" w:history="1">
        <w:r w:rsidR="00817BB0" w:rsidRPr="00C93F8D">
          <w:rPr>
            <w:rStyle w:val="af0"/>
            <w:i w:val="0"/>
          </w:rPr>
          <w:t>3.2. Учебно-методическое обеспечение</w:t>
        </w:r>
        <w:r w:rsidR="00817BB0" w:rsidRPr="00C93F8D">
          <w:rPr>
            <w:i w:val="0"/>
            <w:webHidden/>
          </w:rPr>
          <w:tab/>
        </w:r>
        <w:r w:rsidR="00817BB0">
          <w:rPr>
            <w:i w:val="0"/>
            <w:webHidden/>
          </w:rPr>
          <w:t>18</w:t>
        </w:r>
      </w:hyperlink>
    </w:p>
    <w:p w14:paraId="6328986C" w14:textId="77777777" w:rsidR="00817BB0" w:rsidRPr="00C93F8D" w:rsidRDefault="001B2C54" w:rsidP="00817BB0">
      <w:pPr>
        <w:pStyle w:val="14"/>
        <w:rPr>
          <w:rFonts w:asciiTheme="minorHAnsi" w:eastAsiaTheme="minorEastAsia" w:hAnsiTheme="minorHAnsi" w:cstheme="minorBidi"/>
          <w:b w:val="0"/>
          <w:bCs w:val="0"/>
          <w:lang w:eastAsia="ru-RU"/>
        </w:rPr>
      </w:pPr>
      <w:hyperlink w:anchor="_Toc167962653" w:history="1">
        <w:r w:rsidR="00817BB0" w:rsidRPr="00C93F8D">
          <w:rPr>
            <w:rStyle w:val="af0"/>
          </w:rPr>
          <w:t>4. Контроль и оценка результатов освоения  профессионального модуля</w:t>
        </w:r>
        <w:r w:rsidR="00817BB0" w:rsidRPr="00C93F8D">
          <w:rPr>
            <w:webHidden/>
          </w:rPr>
          <w:tab/>
        </w:r>
        <w:r w:rsidR="00817BB0">
          <w:rPr>
            <w:webHidden/>
          </w:rPr>
          <w:t>19</w:t>
        </w:r>
      </w:hyperlink>
    </w:p>
    <w:p w14:paraId="276C5921" w14:textId="77777777" w:rsidR="00817BB0" w:rsidRPr="001D20BA" w:rsidRDefault="00817BB0" w:rsidP="00817BB0">
      <w:pPr>
        <w:jc w:val="center"/>
        <w:rPr>
          <w:rFonts w:ascii="Times New Roman" w:hAnsi="Times New Roman" w:cs="Times New Roman"/>
          <w:b/>
          <w:bCs/>
        </w:rPr>
      </w:pPr>
      <w:r w:rsidRPr="00C93F8D">
        <w:rPr>
          <w:rFonts w:ascii="Times New Roman" w:hAnsi="Times New Roman" w:cs="Times New Roman"/>
          <w:b/>
          <w:bCs/>
        </w:rPr>
        <w:fldChar w:fldCharType="end"/>
      </w:r>
    </w:p>
    <w:p w14:paraId="02A3FE11" w14:textId="77777777" w:rsidR="00817BB0" w:rsidRDefault="00817BB0" w:rsidP="00817BB0">
      <w:pPr>
        <w:pStyle w:val="1f"/>
        <w:jc w:val="left"/>
        <w:sectPr w:rsidR="00817BB0" w:rsidSect="00502F97">
          <w:headerReference w:type="even" r:id="rId19"/>
          <w:headerReference w:type="default" r:id="rId20"/>
          <w:pgSz w:w="11906" w:h="16838"/>
          <w:pgMar w:top="1134" w:right="567" w:bottom="1134" w:left="1701" w:header="709" w:footer="709" w:gutter="0"/>
          <w:cols w:space="708"/>
          <w:docGrid w:linePitch="360"/>
        </w:sectPr>
      </w:pPr>
    </w:p>
    <w:p w14:paraId="685672B1" w14:textId="77777777" w:rsidR="00817BB0" w:rsidRPr="00D46500" w:rsidRDefault="00817BB0" w:rsidP="00817BB0">
      <w:pPr>
        <w:pStyle w:val="1f"/>
        <w:rPr>
          <w:rFonts w:ascii="Times New Roman" w:hAnsi="Times New Roman"/>
          <w:lang w:val="ru-RU"/>
        </w:rPr>
      </w:pPr>
      <w:bookmarkStart w:id="35" w:name="_Toc167962641"/>
      <w:r w:rsidRPr="007863C1">
        <w:lastRenderedPageBreak/>
        <w:t>1. Общая характеристика</w:t>
      </w:r>
      <w:r>
        <w:rPr>
          <w:rFonts w:asciiTheme="minorHAnsi" w:hAnsiTheme="minorHAnsi"/>
          <w:lang w:val="ru-RU"/>
        </w:rPr>
        <w:t xml:space="preserve"> </w:t>
      </w:r>
      <w:r w:rsidRPr="00D46500">
        <w:rPr>
          <w:rFonts w:ascii="Times New Roman" w:hAnsi="Times New Roman"/>
          <w:lang w:val="ru-RU"/>
        </w:rPr>
        <w:t>РАБОЧЕЙ ПРОГРАММЫ ПРОФЕССИОНАЛЬНОГО МОДУЛЯ</w:t>
      </w:r>
      <w:bookmarkEnd w:id="35"/>
    </w:p>
    <w:p w14:paraId="577AEA0F" w14:textId="77777777" w:rsidR="00817BB0" w:rsidRDefault="00817BB0" w:rsidP="00817BB0">
      <w:pPr>
        <w:pStyle w:val="1d"/>
        <w:jc w:val="center"/>
        <w:rPr>
          <w:rFonts w:eastAsia="Segoe UI"/>
          <w:b/>
          <w:lang w:val="ru-RU"/>
        </w:rPr>
      </w:pPr>
      <w:r w:rsidRPr="004C2528">
        <w:rPr>
          <w:rFonts w:eastAsia="Segoe UI"/>
          <w:b/>
          <w:lang w:val="ru-RU"/>
        </w:rPr>
        <w:t>«ПМ03. Осуществление технического обслуживания и ремонта электрического и электромеханического оборудования энергоустановок»</w:t>
      </w:r>
    </w:p>
    <w:p w14:paraId="217238AA" w14:textId="77777777" w:rsidR="00817BB0" w:rsidRPr="004C2528" w:rsidRDefault="00817BB0" w:rsidP="00817BB0">
      <w:pPr>
        <w:pStyle w:val="afc"/>
        <w:jc w:val="both"/>
        <w:rPr>
          <w:rFonts w:eastAsia="Segoe UI"/>
          <w:lang w:eastAsia="nl-NL"/>
        </w:rPr>
      </w:pPr>
    </w:p>
    <w:p w14:paraId="35F484DC" w14:textId="77777777" w:rsidR="00817BB0" w:rsidRPr="004C2528" w:rsidRDefault="00817BB0" w:rsidP="00817BB0">
      <w:pPr>
        <w:pStyle w:val="114"/>
        <w:numPr>
          <w:ilvl w:val="1"/>
          <w:numId w:val="14"/>
        </w:numPr>
        <w:ind w:left="0" w:firstLine="709"/>
        <w:jc w:val="both"/>
        <w:rPr>
          <w:rFonts w:ascii="Times New Roman" w:hAnsi="Times New Roman"/>
        </w:rPr>
      </w:pPr>
      <w:bookmarkStart w:id="36" w:name="_Toc167962642"/>
      <w:r w:rsidRPr="004C2528">
        <w:rPr>
          <w:rFonts w:ascii="Times New Roman" w:hAnsi="Times New Roman"/>
        </w:rPr>
        <w:t>Цель и место профессионального модуля в структуре образовательной программы</w:t>
      </w:r>
      <w:bookmarkEnd w:id="36"/>
      <w:r w:rsidRPr="004C2528">
        <w:rPr>
          <w:rFonts w:ascii="Times New Roman" w:hAnsi="Times New Roman"/>
        </w:rPr>
        <w:t xml:space="preserve"> </w:t>
      </w:r>
    </w:p>
    <w:p w14:paraId="0099C11F" w14:textId="77777777" w:rsidR="00817BB0" w:rsidRPr="004C2528" w:rsidRDefault="00817BB0" w:rsidP="00817BB0">
      <w:pPr>
        <w:pStyle w:val="a4"/>
        <w:suppressAutoHyphens/>
        <w:spacing w:line="276" w:lineRule="auto"/>
        <w:ind w:left="0" w:firstLine="709"/>
        <w:jc w:val="both"/>
        <w:rPr>
          <w:rFonts w:ascii="Times New Roman" w:eastAsia="Times New Roman" w:hAnsi="Times New Roman" w:cs="Times New Roman"/>
          <w:sz w:val="24"/>
          <w:szCs w:val="24"/>
          <w:lang w:eastAsia="ru-RU"/>
        </w:rPr>
      </w:pPr>
      <w:r w:rsidRPr="004C2528">
        <w:rPr>
          <w:rFonts w:ascii="Times New Roman" w:eastAsia="Times New Roman" w:hAnsi="Times New Roman" w:cs="Times New Roman"/>
          <w:sz w:val="24"/>
          <w:szCs w:val="24"/>
          <w:lang w:eastAsia="ru-RU"/>
        </w:rPr>
        <w:t>Цель модуля: освоение вида деятельности</w:t>
      </w:r>
      <w:r w:rsidRPr="004C2528">
        <w:rPr>
          <w:rFonts w:ascii="Times New Roman" w:eastAsia="Times New Roman" w:hAnsi="Times New Roman" w:cs="Times New Roman"/>
          <w:iCs/>
          <w:sz w:val="24"/>
          <w:szCs w:val="24"/>
          <w:lang w:eastAsia="ru-RU"/>
        </w:rPr>
        <w:t xml:space="preserve"> «ВД 03. Осуществление технического обслуживания и ремонта электрического и электромеханического оборудования энергоустановок»</w:t>
      </w:r>
    </w:p>
    <w:p w14:paraId="25926388" w14:textId="77777777" w:rsidR="00817BB0" w:rsidRPr="004C2528" w:rsidRDefault="00817BB0" w:rsidP="00817BB0">
      <w:pPr>
        <w:pStyle w:val="a4"/>
        <w:suppressAutoHyphens/>
        <w:spacing w:line="276" w:lineRule="auto"/>
        <w:ind w:left="0" w:firstLine="709"/>
        <w:jc w:val="both"/>
        <w:rPr>
          <w:rFonts w:ascii="Times New Roman" w:hAnsi="Times New Roman" w:cs="Times New Roman"/>
          <w:sz w:val="24"/>
          <w:szCs w:val="24"/>
        </w:rPr>
      </w:pPr>
      <w:r w:rsidRPr="004C2528">
        <w:rPr>
          <w:rFonts w:ascii="Times New Roman" w:hAnsi="Times New Roman" w:cs="Times New Roman"/>
          <w:sz w:val="24"/>
          <w:szCs w:val="24"/>
        </w:rPr>
        <w:t>Профессиональный модуль включен в обязательную часть образовательной программы по направленности «</w:t>
      </w:r>
      <w:r w:rsidRPr="004C2528">
        <w:rPr>
          <w:sz w:val="24"/>
          <w:szCs w:val="24"/>
        </w:rPr>
        <w:t>электроэнергетика</w:t>
      </w:r>
      <w:r w:rsidRPr="004C2528">
        <w:rPr>
          <w:rFonts w:ascii="Times New Roman" w:hAnsi="Times New Roman" w:cs="Times New Roman"/>
          <w:sz w:val="24"/>
          <w:szCs w:val="24"/>
        </w:rPr>
        <w:t>»</w:t>
      </w:r>
    </w:p>
    <w:p w14:paraId="7C0124C2" w14:textId="77777777" w:rsidR="00817BB0" w:rsidRPr="00E8655D" w:rsidRDefault="00817BB0" w:rsidP="00817BB0">
      <w:pPr>
        <w:rPr>
          <w:rFonts w:ascii="Times New Roman" w:hAnsi="Times New Roman" w:cs="Times New Roman"/>
          <w:sz w:val="24"/>
          <w:szCs w:val="24"/>
        </w:rPr>
      </w:pPr>
    </w:p>
    <w:p w14:paraId="52EC0F56" w14:textId="77777777" w:rsidR="00817BB0" w:rsidRPr="00EA6E1D" w:rsidRDefault="00817BB0" w:rsidP="00817BB0">
      <w:pPr>
        <w:pStyle w:val="114"/>
        <w:numPr>
          <w:ilvl w:val="1"/>
          <w:numId w:val="14"/>
        </w:numPr>
        <w:rPr>
          <w:rFonts w:ascii="Times New Roman" w:hAnsi="Times New Roman"/>
        </w:rPr>
      </w:pPr>
      <w:bookmarkStart w:id="37" w:name="_Toc167962643"/>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37"/>
    </w:p>
    <w:p w14:paraId="45154B35" w14:textId="77777777" w:rsidR="00817BB0" w:rsidRDefault="00817BB0" w:rsidP="00817BB0">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14:paraId="5CF2F87C" w14:textId="77777777" w:rsidR="00817BB0" w:rsidRDefault="00817BB0" w:rsidP="00817BB0">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817BB0" w:rsidRPr="004801BC" w14:paraId="40C35624" w14:textId="77777777" w:rsidTr="00BB0950">
        <w:tc>
          <w:tcPr>
            <w:tcW w:w="1129" w:type="dxa"/>
            <w:tcBorders>
              <w:top w:val="single" w:sz="4" w:space="0" w:color="auto"/>
              <w:left w:val="single" w:sz="4" w:space="0" w:color="auto"/>
              <w:right w:val="single" w:sz="4" w:space="0" w:color="auto"/>
            </w:tcBorders>
          </w:tcPr>
          <w:p w14:paraId="70338AC8" w14:textId="77777777" w:rsidR="00817BB0" w:rsidRPr="004801BC" w:rsidRDefault="00817BB0" w:rsidP="00BB0950">
            <w:pPr>
              <w:rPr>
                <w:rStyle w:val="afb"/>
                <w:b/>
                <w:i w:val="0"/>
                <w:sz w:val="24"/>
                <w:szCs w:val="24"/>
              </w:rPr>
            </w:pPr>
            <w:r w:rsidRPr="004801BC">
              <w:rPr>
                <w:rStyle w:val="afb"/>
                <w:b/>
                <w:i w:val="0"/>
                <w:sz w:val="24"/>
                <w:szCs w:val="24"/>
              </w:rPr>
              <w:t xml:space="preserve">Код </w:t>
            </w:r>
            <w:r w:rsidRPr="004801BC">
              <w:rPr>
                <w:rStyle w:val="afb"/>
                <w:b/>
                <w:i w:val="0"/>
                <w:iCs/>
                <w:sz w:val="24"/>
                <w:szCs w:val="24"/>
              </w:rPr>
              <w:t>ОК</w:t>
            </w:r>
            <w:r w:rsidRPr="004801BC">
              <w:rPr>
                <w:rStyle w:val="afb"/>
                <w:b/>
                <w:sz w:val="24"/>
                <w:szCs w:val="24"/>
              </w:rPr>
              <w:t xml:space="preserve">, </w:t>
            </w:r>
            <w:r w:rsidRPr="004801BC">
              <w:rPr>
                <w:rStyle w:val="afb"/>
                <w:b/>
                <w:i w:val="0"/>
                <w:iCs/>
                <w:sz w:val="24"/>
                <w:szCs w:val="24"/>
              </w:rPr>
              <w:t>ПК</w:t>
            </w:r>
          </w:p>
        </w:tc>
        <w:tc>
          <w:tcPr>
            <w:tcW w:w="2833" w:type="dxa"/>
            <w:tcBorders>
              <w:top w:val="single" w:sz="4" w:space="0" w:color="auto"/>
              <w:left w:val="single" w:sz="4" w:space="0" w:color="auto"/>
              <w:right w:val="single" w:sz="4" w:space="0" w:color="auto"/>
            </w:tcBorders>
          </w:tcPr>
          <w:p w14:paraId="045FFD6A" w14:textId="77777777" w:rsidR="00817BB0" w:rsidRPr="004801BC" w:rsidRDefault="00817BB0" w:rsidP="00BB0950">
            <w:pPr>
              <w:jc w:val="center"/>
              <w:rPr>
                <w:rFonts w:ascii="Times New Roman" w:hAnsi="Times New Roman" w:cs="Times New Roman"/>
                <w:b/>
                <w:sz w:val="24"/>
                <w:szCs w:val="24"/>
              </w:rPr>
            </w:pPr>
            <w:r w:rsidRPr="004801BC">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1898E91" w14:textId="77777777" w:rsidR="00817BB0" w:rsidRPr="004801BC" w:rsidRDefault="00817BB0" w:rsidP="00BB0950">
            <w:pPr>
              <w:jc w:val="center"/>
              <w:rPr>
                <w:rFonts w:ascii="Times New Roman" w:hAnsi="Times New Roman" w:cs="Times New Roman"/>
                <w:b/>
                <w:i/>
                <w:sz w:val="24"/>
                <w:szCs w:val="24"/>
              </w:rPr>
            </w:pPr>
            <w:r w:rsidRPr="004801BC">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452F4052" w14:textId="77777777" w:rsidR="00817BB0" w:rsidRPr="004801BC" w:rsidRDefault="00817BB0" w:rsidP="00BB0950">
            <w:pPr>
              <w:jc w:val="center"/>
              <w:rPr>
                <w:rFonts w:ascii="Times New Roman" w:hAnsi="Times New Roman" w:cs="Times New Roman"/>
                <w:b/>
                <w:i/>
                <w:sz w:val="24"/>
                <w:szCs w:val="24"/>
              </w:rPr>
            </w:pPr>
            <w:r w:rsidRPr="004801BC">
              <w:rPr>
                <w:rFonts w:ascii="Times New Roman" w:hAnsi="Times New Roman" w:cs="Times New Roman"/>
                <w:b/>
                <w:sz w:val="24"/>
                <w:szCs w:val="24"/>
              </w:rPr>
              <w:t>Владеть навыками</w:t>
            </w:r>
          </w:p>
        </w:tc>
      </w:tr>
      <w:tr w:rsidR="00817BB0" w:rsidRPr="004801BC" w14:paraId="0A885D41" w14:textId="77777777" w:rsidTr="00BB0950">
        <w:tc>
          <w:tcPr>
            <w:tcW w:w="1129" w:type="dxa"/>
            <w:tcBorders>
              <w:top w:val="single" w:sz="4" w:space="0" w:color="auto"/>
              <w:left w:val="single" w:sz="4" w:space="0" w:color="auto"/>
              <w:right w:val="single" w:sz="4" w:space="0" w:color="auto"/>
            </w:tcBorders>
          </w:tcPr>
          <w:p w14:paraId="20CC8071" w14:textId="77777777" w:rsidR="00817BB0" w:rsidRPr="004801BC" w:rsidRDefault="00817BB0" w:rsidP="00BB0950">
            <w:pPr>
              <w:rPr>
                <w:rFonts w:ascii="Times New Roman" w:hAnsi="Times New Roman" w:cs="Times New Roman"/>
                <w:bCs/>
                <w:sz w:val="24"/>
                <w:szCs w:val="24"/>
              </w:rPr>
            </w:pPr>
            <w:r w:rsidRPr="004801BC">
              <w:rPr>
                <w:rFonts w:ascii="Times New Roman" w:hAnsi="Times New Roman" w:cs="Times New Roman"/>
                <w:bCs/>
                <w:sz w:val="24"/>
                <w:szCs w:val="24"/>
              </w:rPr>
              <w:t>ОК 01</w:t>
            </w:r>
          </w:p>
        </w:tc>
        <w:tc>
          <w:tcPr>
            <w:tcW w:w="2833" w:type="dxa"/>
            <w:tcBorders>
              <w:top w:val="single" w:sz="4" w:space="0" w:color="auto"/>
              <w:left w:val="single" w:sz="4" w:space="0" w:color="auto"/>
              <w:right w:val="single" w:sz="4" w:space="0" w:color="auto"/>
            </w:tcBorders>
            <w:hideMark/>
          </w:tcPr>
          <w:p w14:paraId="60682EF7" w14:textId="77777777" w:rsidR="00817BB0" w:rsidRPr="004801BC" w:rsidRDefault="00817BB0" w:rsidP="00BB0950">
            <w:pPr>
              <w:rPr>
                <w:rFonts w:ascii="Times New Roman" w:hAnsi="Times New Roman" w:cs="Times New Roman"/>
                <w:bCs/>
                <w:sz w:val="24"/>
                <w:szCs w:val="24"/>
              </w:rPr>
            </w:pPr>
            <w:r w:rsidRPr="004801BC">
              <w:rPr>
                <w:rFonts w:ascii="Times New Roman" w:hAnsi="Times New Roman" w:cs="Times New Roman"/>
                <w:bCs/>
                <w:sz w:val="24"/>
                <w:szCs w:val="24"/>
              </w:rPr>
              <w:t>-распознавать задачу и/или проблему в профессиональном и/или социальном контексте;</w:t>
            </w:r>
          </w:p>
          <w:p w14:paraId="17DE9140" w14:textId="77777777" w:rsidR="00817BB0" w:rsidRPr="004801BC" w:rsidRDefault="00817BB0" w:rsidP="00BB0950">
            <w:pPr>
              <w:rPr>
                <w:rFonts w:ascii="Times New Roman" w:hAnsi="Times New Roman" w:cs="Times New Roman"/>
                <w:bCs/>
                <w:sz w:val="24"/>
                <w:szCs w:val="24"/>
              </w:rPr>
            </w:pPr>
            <w:r w:rsidRPr="004801BC">
              <w:rPr>
                <w:rFonts w:ascii="Times New Roman" w:hAnsi="Times New Roman" w:cs="Times New Roman"/>
                <w:bCs/>
                <w:sz w:val="24"/>
                <w:szCs w:val="24"/>
              </w:rPr>
              <w:t>-анализировать задачу и/или проблему и выделять её составные части;</w:t>
            </w:r>
          </w:p>
          <w:p w14:paraId="5076FDB8" w14:textId="77777777" w:rsidR="00817BB0" w:rsidRPr="004801BC" w:rsidRDefault="00817BB0" w:rsidP="00BB0950">
            <w:pPr>
              <w:rPr>
                <w:rFonts w:ascii="Times New Roman" w:hAnsi="Times New Roman" w:cs="Times New Roman"/>
                <w:bCs/>
                <w:iCs/>
                <w:sz w:val="24"/>
                <w:szCs w:val="24"/>
              </w:rPr>
            </w:pPr>
            <w:r w:rsidRPr="004801BC">
              <w:rPr>
                <w:rFonts w:ascii="Times New Roman" w:hAnsi="Times New Roman" w:cs="Times New Roman"/>
                <w:bCs/>
                <w:sz w:val="24"/>
                <w:szCs w:val="24"/>
              </w:rPr>
              <w:t>-</w:t>
            </w:r>
            <w:r w:rsidRPr="004801BC">
              <w:rPr>
                <w:rFonts w:ascii="Times New Roman" w:eastAsia="Segoe UI" w:hAnsi="Times New Roman" w:cs="Times New Roman"/>
                <w:iCs/>
                <w:sz w:val="24"/>
                <w:szCs w:val="24"/>
                <w:lang w:eastAsia="ru-RU"/>
              </w:rPr>
              <w:t xml:space="preserve"> </w:t>
            </w:r>
            <w:r w:rsidRPr="004801BC">
              <w:rPr>
                <w:rFonts w:ascii="Times New Roman" w:hAnsi="Times New Roman" w:cs="Times New Roman"/>
                <w:bCs/>
                <w:iCs/>
                <w:sz w:val="24"/>
                <w:szCs w:val="24"/>
              </w:rPr>
              <w:t>определять этапы решения задачи;</w:t>
            </w:r>
          </w:p>
          <w:p w14:paraId="7FF061E4" w14:textId="77777777" w:rsidR="00817BB0" w:rsidRPr="004801BC" w:rsidRDefault="00817BB0" w:rsidP="00BB0950">
            <w:pPr>
              <w:rPr>
                <w:rFonts w:ascii="Times New Roman" w:eastAsia="Segoe UI" w:hAnsi="Times New Roman" w:cs="Times New Roman"/>
                <w:iCs/>
                <w:sz w:val="24"/>
                <w:szCs w:val="24"/>
              </w:rPr>
            </w:pPr>
            <w:r w:rsidRPr="004801BC">
              <w:rPr>
                <w:rFonts w:ascii="Times New Roman" w:eastAsia="Segoe UI" w:hAnsi="Times New Roman" w:cs="Times New Roman"/>
                <w:iCs/>
                <w:sz w:val="24"/>
                <w:szCs w:val="24"/>
              </w:rPr>
              <w:t>выявлять и эффективно искать информацию, необходимую для решения задачи и/или проблемы;</w:t>
            </w:r>
          </w:p>
          <w:p w14:paraId="43E8772B" w14:textId="77777777" w:rsidR="00817BB0" w:rsidRPr="004801BC" w:rsidRDefault="00817BB0" w:rsidP="00BB0950">
            <w:pPr>
              <w:rPr>
                <w:rFonts w:ascii="Times New Roman" w:eastAsia="Segoe UI" w:hAnsi="Times New Roman" w:cs="Times New Roman"/>
                <w:iCs/>
                <w:sz w:val="24"/>
                <w:szCs w:val="24"/>
              </w:rPr>
            </w:pPr>
            <w:r w:rsidRPr="004801BC">
              <w:rPr>
                <w:rFonts w:ascii="Times New Roman" w:eastAsia="Segoe UI" w:hAnsi="Times New Roman" w:cs="Times New Roman"/>
                <w:iCs/>
                <w:sz w:val="24"/>
                <w:szCs w:val="24"/>
              </w:rPr>
              <w:t>составлять план действия;</w:t>
            </w:r>
          </w:p>
          <w:p w14:paraId="48307287" w14:textId="77777777" w:rsidR="00817BB0" w:rsidRPr="004801BC" w:rsidRDefault="00817BB0" w:rsidP="00BB0950">
            <w:pPr>
              <w:rPr>
                <w:rFonts w:ascii="Times New Roman" w:eastAsia="Segoe UI" w:hAnsi="Times New Roman" w:cs="Times New Roman"/>
                <w:iCs/>
                <w:sz w:val="24"/>
                <w:szCs w:val="24"/>
              </w:rPr>
            </w:pPr>
            <w:r w:rsidRPr="004801BC">
              <w:rPr>
                <w:rFonts w:ascii="Times New Roman" w:eastAsia="Segoe UI" w:hAnsi="Times New Roman" w:cs="Times New Roman"/>
                <w:iCs/>
                <w:sz w:val="24"/>
                <w:szCs w:val="24"/>
              </w:rPr>
              <w:t>определять необходимые ресурсы;</w:t>
            </w:r>
          </w:p>
          <w:p w14:paraId="05A690F2" w14:textId="77777777" w:rsidR="00817BB0" w:rsidRPr="004801BC" w:rsidRDefault="00817BB0" w:rsidP="00BB0950">
            <w:pPr>
              <w:rPr>
                <w:rFonts w:ascii="Times New Roman" w:eastAsia="Segoe UI" w:hAnsi="Times New Roman" w:cs="Times New Roman"/>
                <w:iCs/>
                <w:sz w:val="24"/>
                <w:szCs w:val="24"/>
              </w:rPr>
            </w:pPr>
            <w:r w:rsidRPr="004801BC">
              <w:rPr>
                <w:rFonts w:ascii="Times New Roman" w:eastAsia="Segoe UI" w:hAnsi="Times New Roman" w:cs="Times New Roman"/>
                <w:iCs/>
                <w:sz w:val="24"/>
                <w:szCs w:val="24"/>
              </w:rPr>
              <w:t>- владеть актуальными методами работы в профессиональной и смежных сферах;</w:t>
            </w:r>
          </w:p>
          <w:p w14:paraId="6213369B" w14:textId="77777777" w:rsidR="00817BB0" w:rsidRPr="004801BC" w:rsidRDefault="00817BB0" w:rsidP="00BB0950">
            <w:pPr>
              <w:rPr>
                <w:rFonts w:ascii="Times New Roman" w:eastAsia="Segoe UI" w:hAnsi="Times New Roman" w:cs="Times New Roman"/>
                <w:iCs/>
                <w:sz w:val="24"/>
                <w:szCs w:val="24"/>
              </w:rPr>
            </w:pPr>
            <w:r w:rsidRPr="004801BC">
              <w:rPr>
                <w:rFonts w:ascii="Times New Roman" w:hAnsi="Times New Roman" w:cs="Times New Roman"/>
                <w:bCs/>
                <w:sz w:val="24"/>
                <w:szCs w:val="24"/>
              </w:rPr>
              <w:t>-</w:t>
            </w:r>
            <w:r w:rsidRPr="004801BC">
              <w:rPr>
                <w:rFonts w:ascii="Times New Roman" w:eastAsia="Segoe UI" w:hAnsi="Times New Roman" w:cs="Times New Roman"/>
                <w:iCs/>
                <w:sz w:val="24"/>
                <w:szCs w:val="24"/>
              </w:rPr>
              <w:t xml:space="preserve"> реализовывать составленный план;</w:t>
            </w:r>
          </w:p>
          <w:p w14:paraId="1622B5F9" w14:textId="77777777" w:rsidR="00817BB0" w:rsidRPr="004801BC" w:rsidRDefault="00817BB0" w:rsidP="00BB0950">
            <w:pPr>
              <w:rPr>
                <w:rFonts w:ascii="Times New Roman" w:hAnsi="Times New Roman" w:cs="Times New Roman"/>
                <w:bCs/>
                <w:sz w:val="24"/>
                <w:szCs w:val="24"/>
              </w:rPr>
            </w:pPr>
            <w:r w:rsidRPr="004801BC">
              <w:rPr>
                <w:rFonts w:ascii="Times New Roman" w:eastAsia="Segoe UI" w:hAnsi="Times New Roman" w:cs="Times New Roman"/>
                <w:iCs/>
                <w:sz w:val="24"/>
                <w:szCs w:val="24"/>
              </w:rPr>
              <w:t xml:space="preserve">- оценивать результат и последствия своих действий </w:t>
            </w:r>
            <w:r w:rsidRPr="004801BC">
              <w:rPr>
                <w:rFonts w:ascii="Times New Roman" w:eastAsia="Segoe UI" w:hAnsi="Times New Roman" w:cs="Times New Roman"/>
                <w:iCs/>
                <w:sz w:val="24"/>
                <w:szCs w:val="24"/>
              </w:rPr>
              <w:lastRenderedPageBreak/>
              <w:t>(самостоятельно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CABC6E1" w14:textId="77777777" w:rsidR="00817BB0" w:rsidRPr="004801BC" w:rsidRDefault="00817BB0" w:rsidP="00BB0950">
            <w:pPr>
              <w:rPr>
                <w:rFonts w:ascii="Times New Roman" w:eastAsia="Segoe UI" w:hAnsi="Times New Roman" w:cs="Times New Roman"/>
                <w:bCs/>
                <w:sz w:val="24"/>
                <w:szCs w:val="24"/>
              </w:rPr>
            </w:pPr>
            <w:r w:rsidRPr="004801BC">
              <w:rPr>
                <w:rFonts w:ascii="Times New Roman" w:hAnsi="Times New Roman" w:cs="Times New Roman"/>
                <w:bCs/>
                <w:sz w:val="24"/>
                <w:szCs w:val="24"/>
              </w:rPr>
              <w:lastRenderedPageBreak/>
              <w:t>-</w:t>
            </w:r>
            <w:r w:rsidRPr="004801BC">
              <w:rPr>
                <w:rFonts w:ascii="Times New Roman" w:eastAsia="Segoe UI" w:hAnsi="Times New Roman" w:cs="Times New Roman"/>
                <w:iCs/>
                <w:sz w:val="24"/>
                <w:szCs w:val="24"/>
              </w:rPr>
              <w:t xml:space="preserve"> а</w:t>
            </w:r>
            <w:r w:rsidRPr="004801BC">
              <w:rPr>
                <w:rFonts w:ascii="Times New Roman" w:eastAsia="Segoe UI" w:hAnsi="Times New Roman" w:cs="Times New Roman"/>
                <w:bCs/>
                <w:sz w:val="24"/>
                <w:szCs w:val="24"/>
              </w:rPr>
              <w:t>ктуальный профессиональный и социальный контекст, в котором приходится работать и жить;</w:t>
            </w:r>
          </w:p>
          <w:p w14:paraId="74F99321" w14:textId="77777777" w:rsidR="00817BB0" w:rsidRPr="004801BC" w:rsidRDefault="00817BB0" w:rsidP="00BB0950">
            <w:pPr>
              <w:rPr>
                <w:rFonts w:ascii="Times New Roman" w:eastAsia="Segoe UI" w:hAnsi="Times New Roman" w:cs="Times New Roman"/>
                <w:bCs/>
                <w:sz w:val="24"/>
                <w:szCs w:val="24"/>
              </w:rPr>
            </w:pPr>
            <w:r w:rsidRPr="004801BC">
              <w:rPr>
                <w:rFonts w:ascii="Times New Roman" w:eastAsia="Segoe U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14:paraId="258E60AF" w14:textId="77777777" w:rsidR="00817BB0" w:rsidRPr="004801BC" w:rsidRDefault="00817BB0" w:rsidP="00BB0950">
            <w:pPr>
              <w:rPr>
                <w:rFonts w:ascii="Times New Roman" w:eastAsia="Segoe UI" w:hAnsi="Times New Roman" w:cs="Times New Roman"/>
                <w:bCs/>
                <w:sz w:val="24"/>
                <w:szCs w:val="24"/>
              </w:rPr>
            </w:pPr>
            <w:r w:rsidRPr="004801BC">
              <w:rPr>
                <w:rFonts w:ascii="Times New Roman" w:eastAsia="Segoe UI" w:hAnsi="Times New Roman" w:cs="Times New Roman"/>
                <w:bCs/>
                <w:sz w:val="24"/>
                <w:szCs w:val="24"/>
              </w:rPr>
              <w:t>- алгоритмы выполнения работ в профессиональной и смежных областях;</w:t>
            </w:r>
          </w:p>
          <w:p w14:paraId="621FF19D" w14:textId="77777777" w:rsidR="00817BB0" w:rsidRPr="004801BC" w:rsidRDefault="00817BB0" w:rsidP="00BB0950">
            <w:pPr>
              <w:rPr>
                <w:rFonts w:ascii="Times New Roman" w:eastAsia="Segoe UI" w:hAnsi="Times New Roman" w:cs="Times New Roman"/>
                <w:bCs/>
                <w:sz w:val="24"/>
                <w:szCs w:val="24"/>
              </w:rPr>
            </w:pPr>
            <w:r w:rsidRPr="004801BC">
              <w:rPr>
                <w:rFonts w:ascii="Times New Roman" w:eastAsia="Segoe UI" w:hAnsi="Times New Roman" w:cs="Times New Roman"/>
                <w:bCs/>
                <w:sz w:val="24"/>
                <w:szCs w:val="24"/>
              </w:rPr>
              <w:t>- методы работы в профессиональной и смежных сферах;</w:t>
            </w:r>
          </w:p>
          <w:p w14:paraId="7E84FE48" w14:textId="77777777" w:rsidR="00817BB0" w:rsidRPr="004801BC" w:rsidRDefault="00817BB0" w:rsidP="00BB0950">
            <w:pPr>
              <w:rPr>
                <w:rFonts w:ascii="Times New Roman" w:eastAsia="Segoe UI" w:hAnsi="Times New Roman" w:cs="Times New Roman"/>
                <w:bCs/>
                <w:sz w:val="24"/>
                <w:szCs w:val="24"/>
              </w:rPr>
            </w:pPr>
            <w:r w:rsidRPr="004801BC">
              <w:rPr>
                <w:rFonts w:ascii="Times New Roman" w:eastAsia="Segoe UI" w:hAnsi="Times New Roman" w:cs="Times New Roman"/>
                <w:bCs/>
                <w:sz w:val="24"/>
                <w:szCs w:val="24"/>
              </w:rPr>
              <w:t>- структуру плана для решения задач;</w:t>
            </w:r>
          </w:p>
          <w:p w14:paraId="4F1BFFB9" w14:textId="77777777" w:rsidR="00817BB0" w:rsidRPr="004801BC" w:rsidRDefault="00817BB0" w:rsidP="00BB0950">
            <w:pPr>
              <w:rPr>
                <w:rFonts w:ascii="Times New Roman" w:hAnsi="Times New Roman" w:cs="Times New Roman"/>
                <w:bCs/>
                <w:sz w:val="24"/>
                <w:szCs w:val="24"/>
              </w:rPr>
            </w:pPr>
            <w:r w:rsidRPr="004801BC">
              <w:rPr>
                <w:rFonts w:ascii="Times New Roman" w:eastAsia="Segoe UI" w:hAnsi="Times New Roman" w:cs="Times New Roman"/>
                <w:bCs/>
                <w:sz w:val="24"/>
                <w:szCs w:val="24"/>
              </w:rPr>
              <w:t>- 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002E47E2" w14:textId="77777777" w:rsidR="00817BB0" w:rsidRPr="004801BC" w:rsidRDefault="00817BB0" w:rsidP="00BB0950">
            <w:pPr>
              <w:jc w:val="center"/>
              <w:rPr>
                <w:rFonts w:ascii="Times New Roman" w:hAnsi="Times New Roman" w:cs="Times New Roman"/>
                <w:bCs/>
                <w:i/>
                <w:sz w:val="24"/>
                <w:szCs w:val="24"/>
              </w:rPr>
            </w:pPr>
            <w:r w:rsidRPr="004801BC">
              <w:rPr>
                <w:rFonts w:ascii="Times New Roman" w:hAnsi="Times New Roman" w:cs="Times New Roman"/>
                <w:bCs/>
                <w:i/>
                <w:sz w:val="24"/>
                <w:szCs w:val="24"/>
              </w:rPr>
              <w:t>-</w:t>
            </w:r>
          </w:p>
        </w:tc>
      </w:tr>
      <w:tr w:rsidR="00817BB0" w:rsidRPr="004801BC" w14:paraId="496D5E34" w14:textId="77777777" w:rsidTr="00BB0950">
        <w:tc>
          <w:tcPr>
            <w:tcW w:w="1129" w:type="dxa"/>
            <w:tcBorders>
              <w:left w:val="single" w:sz="4" w:space="0" w:color="auto"/>
              <w:bottom w:val="single" w:sz="4" w:space="0" w:color="auto"/>
              <w:right w:val="single" w:sz="4" w:space="0" w:color="auto"/>
            </w:tcBorders>
          </w:tcPr>
          <w:p w14:paraId="2C6E4A47" w14:textId="77777777" w:rsidR="00817BB0" w:rsidRPr="004801BC" w:rsidRDefault="00817BB0" w:rsidP="00BB0950">
            <w:pPr>
              <w:rPr>
                <w:rFonts w:ascii="Times New Roman" w:hAnsi="Times New Roman" w:cs="Times New Roman"/>
                <w:bCs/>
                <w:sz w:val="24"/>
                <w:szCs w:val="24"/>
              </w:rPr>
            </w:pPr>
            <w:r w:rsidRPr="004801BC">
              <w:rPr>
                <w:rFonts w:ascii="Times New Roman" w:hAnsi="Times New Roman" w:cs="Times New Roman"/>
                <w:bCs/>
                <w:sz w:val="24"/>
                <w:szCs w:val="24"/>
              </w:rPr>
              <w:lastRenderedPageBreak/>
              <w:t>ОК.02</w:t>
            </w:r>
          </w:p>
        </w:tc>
        <w:tc>
          <w:tcPr>
            <w:tcW w:w="2833" w:type="dxa"/>
            <w:tcBorders>
              <w:left w:val="single" w:sz="4" w:space="0" w:color="auto"/>
              <w:bottom w:val="single" w:sz="4" w:space="0" w:color="auto"/>
              <w:right w:val="single" w:sz="4" w:space="0" w:color="auto"/>
            </w:tcBorders>
          </w:tcPr>
          <w:p w14:paraId="1E244879" w14:textId="77777777" w:rsidR="00817BB0" w:rsidRPr="004801BC" w:rsidRDefault="00817BB0" w:rsidP="00BB0950">
            <w:pPr>
              <w:rPr>
                <w:rFonts w:ascii="Times New Roman" w:eastAsia="Segoe UI" w:hAnsi="Times New Roman" w:cs="Times New Roman"/>
                <w:iCs/>
                <w:sz w:val="24"/>
                <w:szCs w:val="24"/>
              </w:rPr>
            </w:pPr>
            <w:r w:rsidRPr="004801BC">
              <w:rPr>
                <w:rFonts w:ascii="Times New Roman" w:hAnsi="Times New Roman" w:cs="Times New Roman"/>
                <w:bCs/>
                <w:i/>
                <w:sz w:val="24"/>
                <w:szCs w:val="24"/>
              </w:rPr>
              <w:t>-</w:t>
            </w:r>
            <w:r w:rsidRPr="004801BC">
              <w:rPr>
                <w:rFonts w:ascii="Times New Roman" w:eastAsia="Segoe UI" w:hAnsi="Times New Roman" w:cs="Times New Roman"/>
                <w:iCs/>
                <w:sz w:val="24"/>
                <w:szCs w:val="24"/>
              </w:rPr>
              <w:t xml:space="preserve"> определять задачи для поиска информации;</w:t>
            </w:r>
          </w:p>
          <w:p w14:paraId="70FD0782" w14:textId="77777777" w:rsidR="00817BB0" w:rsidRPr="004801BC" w:rsidRDefault="00817BB0" w:rsidP="00BB0950">
            <w:pPr>
              <w:rPr>
                <w:rFonts w:ascii="Times New Roman" w:eastAsia="Segoe UI" w:hAnsi="Times New Roman" w:cs="Times New Roman"/>
                <w:iCs/>
                <w:sz w:val="24"/>
                <w:szCs w:val="24"/>
              </w:rPr>
            </w:pPr>
            <w:r w:rsidRPr="004801BC">
              <w:rPr>
                <w:rFonts w:ascii="Times New Roman" w:eastAsia="Segoe UI" w:hAnsi="Times New Roman" w:cs="Times New Roman"/>
                <w:iCs/>
                <w:sz w:val="24"/>
                <w:szCs w:val="24"/>
              </w:rPr>
              <w:t>- определять необходимые источники информации;</w:t>
            </w:r>
          </w:p>
          <w:p w14:paraId="3615FB9A" w14:textId="77777777" w:rsidR="00817BB0" w:rsidRPr="004801BC" w:rsidRDefault="00817BB0" w:rsidP="00BB0950">
            <w:pPr>
              <w:rPr>
                <w:rFonts w:ascii="Times New Roman" w:eastAsia="Segoe UI" w:hAnsi="Times New Roman" w:cs="Times New Roman"/>
                <w:iCs/>
                <w:sz w:val="24"/>
                <w:szCs w:val="24"/>
              </w:rPr>
            </w:pPr>
            <w:r w:rsidRPr="004801BC">
              <w:rPr>
                <w:rFonts w:ascii="Times New Roman" w:eastAsia="Segoe UI" w:hAnsi="Times New Roman" w:cs="Times New Roman"/>
                <w:iCs/>
                <w:sz w:val="24"/>
                <w:szCs w:val="24"/>
              </w:rPr>
              <w:t>-планировать процесс поиска;</w:t>
            </w:r>
          </w:p>
          <w:p w14:paraId="04621E70" w14:textId="77777777" w:rsidR="00817BB0" w:rsidRPr="004801BC" w:rsidRDefault="00817BB0" w:rsidP="00BB0950">
            <w:pPr>
              <w:rPr>
                <w:rFonts w:ascii="Times New Roman" w:eastAsia="Segoe UI" w:hAnsi="Times New Roman" w:cs="Times New Roman"/>
                <w:iCs/>
                <w:sz w:val="24"/>
                <w:szCs w:val="24"/>
              </w:rPr>
            </w:pPr>
            <w:r w:rsidRPr="004801BC">
              <w:rPr>
                <w:rFonts w:ascii="Times New Roman" w:eastAsia="Segoe UI" w:hAnsi="Times New Roman" w:cs="Times New Roman"/>
                <w:iCs/>
                <w:sz w:val="24"/>
                <w:szCs w:val="24"/>
              </w:rPr>
              <w:t>- структурировать получаемую информацию;</w:t>
            </w:r>
          </w:p>
          <w:p w14:paraId="433659D9" w14:textId="77777777" w:rsidR="00817BB0" w:rsidRPr="004801BC" w:rsidRDefault="00817BB0" w:rsidP="00BB0950">
            <w:pPr>
              <w:rPr>
                <w:rFonts w:ascii="Times New Roman" w:eastAsia="Segoe UI" w:hAnsi="Times New Roman" w:cs="Times New Roman"/>
                <w:iCs/>
                <w:sz w:val="24"/>
                <w:szCs w:val="24"/>
              </w:rPr>
            </w:pPr>
            <w:r w:rsidRPr="004801BC">
              <w:rPr>
                <w:rFonts w:ascii="Times New Roman" w:eastAsia="Segoe UI" w:hAnsi="Times New Roman" w:cs="Times New Roman"/>
                <w:iCs/>
                <w:sz w:val="24"/>
                <w:szCs w:val="24"/>
              </w:rPr>
              <w:t>- выделять наиболее значимое в перечне информации;</w:t>
            </w:r>
          </w:p>
          <w:p w14:paraId="1721A54A" w14:textId="77777777" w:rsidR="00817BB0" w:rsidRPr="004801BC" w:rsidRDefault="00817BB0" w:rsidP="00BB0950">
            <w:pPr>
              <w:rPr>
                <w:rFonts w:ascii="Times New Roman" w:eastAsia="Segoe UI" w:hAnsi="Times New Roman" w:cs="Times New Roman"/>
                <w:iCs/>
                <w:sz w:val="24"/>
                <w:szCs w:val="24"/>
              </w:rPr>
            </w:pPr>
            <w:r w:rsidRPr="004801BC">
              <w:rPr>
                <w:rFonts w:ascii="Times New Roman" w:eastAsia="Segoe UI" w:hAnsi="Times New Roman" w:cs="Times New Roman"/>
                <w:iCs/>
                <w:sz w:val="24"/>
                <w:szCs w:val="24"/>
              </w:rPr>
              <w:t>- оценивать практическую значимость результатов поиска;</w:t>
            </w:r>
          </w:p>
          <w:p w14:paraId="00CEB7FE" w14:textId="77777777" w:rsidR="00817BB0" w:rsidRPr="004801BC" w:rsidRDefault="00817BB0" w:rsidP="00BB0950">
            <w:pPr>
              <w:rPr>
                <w:rFonts w:ascii="Times New Roman" w:eastAsia="Segoe UI" w:hAnsi="Times New Roman" w:cs="Times New Roman"/>
                <w:iCs/>
                <w:sz w:val="24"/>
                <w:szCs w:val="24"/>
              </w:rPr>
            </w:pPr>
            <w:r w:rsidRPr="004801BC">
              <w:rPr>
                <w:rFonts w:ascii="Times New Roman" w:eastAsia="Segoe UI" w:hAnsi="Times New Roman" w:cs="Times New Roman"/>
                <w:iCs/>
                <w:sz w:val="24"/>
                <w:szCs w:val="24"/>
              </w:rPr>
              <w:t>- оформлять результаты поиска, применять средства информационных технологий для решения профессиональных задач;</w:t>
            </w:r>
          </w:p>
          <w:p w14:paraId="15752FEB" w14:textId="77777777" w:rsidR="00817BB0" w:rsidRPr="004801BC" w:rsidRDefault="00817BB0" w:rsidP="00BB0950">
            <w:pPr>
              <w:rPr>
                <w:rFonts w:ascii="Times New Roman" w:eastAsia="Segoe UI" w:hAnsi="Times New Roman" w:cs="Times New Roman"/>
                <w:iCs/>
                <w:sz w:val="24"/>
                <w:szCs w:val="24"/>
              </w:rPr>
            </w:pPr>
            <w:r w:rsidRPr="004801BC">
              <w:rPr>
                <w:rFonts w:ascii="Times New Roman" w:eastAsia="Segoe UI" w:hAnsi="Times New Roman" w:cs="Times New Roman"/>
                <w:iCs/>
                <w:sz w:val="24"/>
                <w:szCs w:val="24"/>
              </w:rPr>
              <w:t>- использовать современное программное обеспечение;</w:t>
            </w:r>
          </w:p>
          <w:p w14:paraId="4BBBF707" w14:textId="77777777" w:rsidR="00817BB0" w:rsidRPr="004801BC" w:rsidRDefault="00817BB0" w:rsidP="00BB0950">
            <w:pPr>
              <w:rPr>
                <w:rFonts w:ascii="Times New Roman" w:eastAsia="Segoe UI" w:hAnsi="Times New Roman" w:cs="Times New Roman"/>
                <w:iCs/>
                <w:sz w:val="24"/>
                <w:szCs w:val="24"/>
              </w:rPr>
            </w:pPr>
            <w:r w:rsidRPr="004801BC">
              <w:rPr>
                <w:rFonts w:ascii="Times New Roman" w:eastAsia="Segoe UI" w:hAnsi="Times New Roman" w:cs="Times New Roman"/>
                <w:iCs/>
                <w:sz w:val="24"/>
                <w:szCs w:val="24"/>
              </w:rPr>
              <w:t>- 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500B6C7" w14:textId="77777777" w:rsidR="00817BB0" w:rsidRPr="004801BC" w:rsidRDefault="00817BB0" w:rsidP="00BB0950">
            <w:pPr>
              <w:rPr>
                <w:rFonts w:ascii="Times New Roman" w:eastAsia="Segoe UI" w:hAnsi="Times New Roman" w:cs="Times New Roman"/>
                <w:iCs/>
                <w:sz w:val="24"/>
                <w:szCs w:val="24"/>
              </w:rPr>
            </w:pPr>
            <w:r w:rsidRPr="004801BC">
              <w:rPr>
                <w:rFonts w:ascii="Times New Roman" w:hAnsi="Times New Roman" w:cs="Times New Roman"/>
                <w:bCs/>
                <w:i/>
                <w:sz w:val="24"/>
                <w:szCs w:val="24"/>
              </w:rPr>
              <w:t>-</w:t>
            </w:r>
            <w:r w:rsidRPr="004801BC">
              <w:rPr>
                <w:rFonts w:ascii="Times New Roman" w:eastAsia="Segoe UI" w:hAnsi="Times New Roman" w:cs="Times New Roman"/>
                <w:iCs/>
                <w:sz w:val="24"/>
                <w:szCs w:val="24"/>
              </w:rPr>
              <w:t xml:space="preserve"> номенклатура информационных источников, применяемых в профессиональной деятельности;</w:t>
            </w:r>
          </w:p>
          <w:p w14:paraId="0770A964" w14:textId="77777777" w:rsidR="00817BB0" w:rsidRPr="004801BC" w:rsidRDefault="00817BB0" w:rsidP="00BB0950">
            <w:pPr>
              <w:rPr>
                <w:rFonts w:ascii="Times New Roman" w:eastAsia="Segoe UI" w:hAnsi="Times New Roman" w:cs="Times New Roman"/>
                <w:iCs/>
                <w:sz w:val="24"/>
                <w:szCs w:val="24"/>
              </w:rPr>
            </w:pPr>
            <w:r w:rsidRPr="004801BC">
              <w:rPr>
                <w:rFonts w:ascii="Times New Roman" w:eastAsia="Segoe UI" w:hAnsi="Times New Roman" w:cs="Times New Roman"/>
                <w:iCs/>
                <w:sz w:val="24"/>
                <w:szCs w:val="24"/>
              </w:rPr>
              <w:t>- приемы структурирования информации;</w:t>
            </w:r>
          </w:p>
          <w:p w14:paraId="081F248B" w14:textId="77777777" w:rsidR="00817BB0" w:rsidRPr="004801BC" w:rsidRDefault="00817BB0" w:rsidP="00BB0950">
            <w:pPr>
              <w:rPr>
                <w:rFonts w:ascii="Times New Roman" w:eastAsia="Segoe UI" w:hAnsi="Times New Roman" w:cs="Times New Roman"/>
                <w:bCs/>
                <w:iCs/>
                <w:sz w:val="24"/>
                <w:szCs w:val="24"/>
              </w:rPr>
            </w:pPr>
            <w:r w:rsidRPr="004801BC">
              <w:rPr>
                <w:rFonts w:ascii="Times New Roman" w:eastAsia="Segoe UI" w:hAnsi="Times New Roman" w:cs="Times New Roman"/>
                <w:iCs/>
                <w:sz w:val="24"/>
                <w:szCs w:val="24"/>
              </w:rPr>
              <w:t xml:space="preserve">- формат оформления результатов поиска информации, </w:t>
            </w:r>
            <w:r w:rsidRPr="004801BC">
              <w:rPr>
                <w:rFonts w:ascii="Times New Roman" w:eastAsia="Segoe UI" w:hAnsi="Times New Roman" w:cs="Times New Roman"/>
                <w:bCs/>
                <w:iCs/>
                <w:sz w:val="24"/>
                <w:szCs w:val="24"/>
              </w:rPr>
              <w:t>современные средства и устройства информатизации;</w:t>
            </w:r>
          </w:p>
          <w:p w14:paraId="2DC9995A" w14:textId="77777777" w:rsidR="00817BB0" w:rsidRPr="004801BC" w:rsidRDefault="00817BB0" w:rsidP="00BB0950">
            <w:pPr>
              <w:rPr>
                <w:rFonts w:ascii="Times New Roman" w:hAnsi="Times New Roman" w:cs="Times New Roman"/>
                <w:bCs/>
                <w:i/>
                <w:sz w:val="24"/>
                <w:szCs w:val="24"/>
              </w:rPr>
            </w:pPr>
            <w:r w:rsidRPr="004801BC">
              <w:rPr>
                <w:rFonts w:ascii="Times New Roman" w:eastAsia="Segoe UI" w:hAnsi="Times New Roman" w:cs="Times New Roman"/>
                <w:bCs/>
                <w:iCs/>
                <w:sz w:val="24"/>
                <w:szCs w:val="24"/>
              </w:rPr>
              <w:t>- порядок их применения и программное обеспечение в профессиональной деятельности в том числе с использованием цифровых средств</w:t>
            </w:r>
          </w:p>
        </w:tc>
        <w:tc>
          <w:tcPr>
            <w:tcW w:w="2833" w:type="dxa"/>
            <w:tcBorders>
              <w:top w:val="single" w:sz="4" w:space="0" w:color="auto"/>
              <w:left w:val="single" w:sz="4" w:space="0" w:color="auto"/>
              <w:bottom w:val="single" w:sz="4" w:space="0" w:color="auto"/>
              <w:right w:val="single" w:sz="4" w:space="0" w:color="auto"/>
            </w:tcBorders>
          </w:tcPr>
          <w:p w14:paraId="2A0CD5A8" w14:textId="77777777" w:rsidR="00817BB0" w:rsidRPr="004801BC" w:rsidRDefault="00817BB0" w:rsidP="00BB0950">
            <w:pPr>
              <w:jc w:val="center"/>
              <w:rPr>
                <w:rFonts w:ascii="Times New Roman" w:hAnsi="Times New Roman" w:cs="Times New Roman"/>
                <w:bCs/>
                <w:i/>
                <w:sz w:val="24"/>
                <w:szCs w:val="24"/>
              </w:rPr>
            </w:pPr>
            <w:r w:rsidRPr="004801BC">
              <w:rPr>
                <w:rFonts w:ascii="Times New Roman" w:hAnsi="Times New Roman" w:cs="Times New Roman"/>
                <w:bCs/>
                <w:i/>
                <w:sz w:val="24"/>
                <w:szCs w:val="24"/>
              </w:rPr>
              <w:t>-</w:t>
            </w:r>
          </w:p>
        </w:tc>
      </w:tr>
      <w:tr w:rsidR="00817BB0" w:rsidRPr="004801BC" w14:paraId="523D759D" w14:textId="77777777" w:rsidTr="00BB0950">
        <w:tc>
          <w:tcPr>
            <w:tcW w:w="1129" w:type="dxa"/>
            <w:tcBorders>
              <w:left w:val="single" w:sz="4" w:space="0" w:color="auto"/>
              <w:bottom w:val="single" w:sz="4" w:space="0" w:color="auto"/>
              <w:right w:val="single" w:sz="4" w:space="0" w:color="auto"/>
            </w:tcBorders>
          </w:tcPr>
          <w:p w14:paraId="03C3D85F" w14:textId="77777777" w:rsidR="00817BB0" w:rsidRPr="004801BC" w:rsidRDefault="00817BB0" w:rsidP="00BB0950">
            <w:pPr>
              <w:rPr>
                <w:rFonts w:ascii="Times New Roman" w:hAnsi="Times New Roman" w:cs="Times New Roman"/>
                <w:bCs/>
                <w:sz w:val="24"/>
                <w:szCs w:val="24"/>
              </w:rPr>
            </w:pPr>
            <w:r w:rsidRPr="004801BC">
              <w:rPr>
                <w:rFonts w:ascii="Times New Roman" w:hAnsi="Times New Roman" w:cs="Times New Roman"/>
                <w:bCs/>
                <w:sz w:val="24"/>
                <w:szCs w:val="24"/>
              </w:rPr>
              <w:t>ОК 03</w:t>
            </w:r>
          </w:p>
        </w:tc>
        <w:tc>
          <w:tcPr>
            <w:tcW w:w="2833" w:type="dxa"/>
            <w:tcBorders>
              <w:left w:val="single" w:sz="4" w:space="0" w:color="auto"/>
              <w:bottom w:val="single" w:sz="4" w:space="0" w:color="auto"/>
              <w:right w:val="single" w:sz="4" w:space="0" w:color="auto"/>
            </w:tcBorders>
          </w:tcPr>
          <w:p w14:paraId="0B506212" w14:textId="77777777" w:rsidR="00817BB0" w:rsidRPr="00405A71" w:rsidRDefault="00817BB0" w:rsidP="00BB0950">
            <w:pPr>
              <w:rPr>
                <w:rFonts w:ascii="Times New Roman" w:eastAsia="Segoe UI" w:hAnsi="Times New Roman" w:cs="Times New Roman"/>
                <w:bCs/>
                <w:iCs/>
                <w:sz w:val="24"/>
                <w:szCs w:val="24"/>
              </w:rPr>
            </w:pPr>
            <w:r w:rsidRPr="00405A71">
              <w:rPr>
                <w:rFonts w:ascii="Times New Roman" w:hAnsi="Times New Roman" w:cs="Times New Roman"/>
                <w:bCs/>
                <w:i/>
                <w:sz w:val="24"/>
                <w:szCs w:val="24"/>
              </w:rPr>
              <w:t>-</w:t>
            </w:r>
            <w:r w:rsidRPr="00405A71">
              <w:rPr>
                <w:rFonts w:ascii="Times New Roman" w:eastAsia="Segoe UI" w:hAnsi="Times New Roman" w:cs="Times New Roman"/>
                <w:bCs/>
                <w:iCs/>
                <w:sz w:val="24"/>
                <w:szCs w:val="24"/>
              </w:rPr>
              <w:t xml:space="preserve"> определять актуальность нормативно-правовой документации в профессиональной деятельности;</w:t>
            </w:r>
          </w:p>
          <w:p w14:paraId="25CF10CD" w14:textId="77777777" w:rsidR="00817BB0" w:rsidRPr="00405A71" w:rsidRDefault="00817BB0" w:rsidP="00BB0950">
            <w:pPr>
              <w:rPr>
                <w:rFonts w:ascii="Times New Roman" w:eastAsia="Segoe UI" w:hAnsi="Times New Roman" w:cs="Times New Roman"/>
                <w:sz w:val="24"/>
                <w:szCs w:val="24"/>
              </w:rPr>
            </w:pPr>
            <w:r w:rsidRPr="00405A71">
              <w:rPr>
                <w:rFonts w:ascii="Times New Roman" w:eastAsia="Segoe UI" w:hAnsi="Times New Roman" w:cs="Times New Roman"/>
                <w:bCs/>
                <w:iCs/>
                <w:sz w:val="24"/>
                <w:szCs w:val="24"/>
              </w:rPr>
              <w:t>-</w:t>
            </w:r>
            <w:r w:rsidRPr="00405A71">
              <w:rPr>
                <w:rFonts w:ascii="Times New Roman" w:eastAsia="Segoe UI" w:hAnsi="Times New Roman" w:cs="Times New Roman"/>
                <w:sz w:val="24"/>
                <w:szCs w:val="24"/>
              </w:rPr>
              <w:t xml:space="preserve"> применять современную научную профессиональную терминологию;</w:t>
            </w:r>
          </w:p>
          <w:p w14:paraId="13C44E29" w14:textId="77777777" w:rsidR="00817BB0" w:rsidRPr="00405A71" w:rsidRDefault="00817BB0" w:rsidP="00BB0950">
            <w:pPr>
              <w:rPr>
                <w:rFonts w:ascii="Times New Roman" w:eastAsia="Segoe UI" w:hAnsi="Times New Roman" w:cs="Times New Roman"/>
                <w:sz w:val="24"/>
                <w:szCs w:val="24"/>
              </w:rPr>
            </w:pPr>
            <w:r w:rsidRPr="00405A71">
              <w:rPr>
                <w:rFonts w:ascii="Times New Roman" w:eastAsia="Segoe UI" w:hAnsi="Times New Roman" w:cs="Times New Roman"/>
                <w:sz w:val="24"/>
                <w:szCs w:val="24"/>
              </w:rPr>
              <w:t>- определять и выстраивать траектории профессионального развития и самообразования;</w:t>
            </w:r>
          </w:p>
          <w:p w14:paraId="6CF72B85" w14:textId="77777777" w:rsidR="00817BB0" w:rsidRPr="00405A71" w:rsidRDefault="00817BB0" w:rsidP="00BB0950">
            <w:pPr>
              <w:rPr>
                <w:rFonts w:ascii="Times New Roman" w:eastAsia="Segoe UI" w:hAnsi="Times New Roman" w:cs="Times New Roman"/>
                <w:bCs/>
                <w:sz w:val="24"/>
                <w:szCs w:val="24"/>
              </w:rPr>
            </w:pPr>
            <w:r w:rsidRPr="00405A71">
              <w:rPr>
                <w:rFonts w:ascii="Times New Roman" w:eastAsia="Segoe UI" w:hAnsi="Times New Roman" w:cs="Times New Roman"/>
                <w:sz w:val="24"/>
                <w:szCs w:val="24"/>
              </w:rPr>
              <w:lastRenderedPageBreak/>
              <w:t>-</w:t>
            </w:r>
            <w:r w:rsidRPr="00405A71">
              <w:rPr>
                <w:rFonts w:ascii="Times New Roman" w:eastAsia="Segoe UI" w:hAnsi="Times New Roman" w:cs="Times New Roman"/>
                <w:bCs/>
                <w:sz w:val="24"/>
                <w:szCs w:val="24"/>
              </w:rPr>
              <w:t xml:space="preserve"> выявлять достоинства и недостатки коммерческой идеи;</w:t>
            </w:r>
          </w:p>
          <w:p w14:paraId="614D8919" w14:textId="77777777" w:rsidR="00817BB0" w:rsidRPr="00405A71" w:rsidRDefault="00817BB0" w:rsidP="00BB0950">
            <w:pPr>
              <w:rPr>
                <w:rFonts w:ascii="Times New Roman" w:hAnsi="Times New Roman" w:cs="Times New Roman"/>
                <w:bCs/>
                <w:i/>
                <w:sz w:val="24"/>
                <w:szCs w:val="24"/>
              </w:rPr>
            </w:pPr>
            <w:r w:rsidRPr="00405A71">
              <w:rPr>
                <w:rFonts w:ascii="Times New Roman" w:eastAsia="Segoe UI" w:hAnsi="Times New Roman" w:cs="Times New Roman"/>
                <w:bCs/>
                <w:sz w:val="24"/>
                <w:szCs w:val="24"/>
              </w:rPr>
              <w:t>- презентовать идеи открытия собственного дела в профессиональной деятельности; оформлять бизнес-план</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691609E" w14:textId="77777777" w:rsidR="00817BB0" w:rsidRPr="00405A71" w:rsidRDefault="00817BB0" w:rsidP="00BB0950">
            <w:pPr>
              <w:rPr>
                <w:rFonts w:ascii="Times New Roman" w:eastAsia="Segoe UI" w:hAnsi="Times New Roman" w:cs="Times New Roman"/>
                <w:bCs/>
                <w:iCs/>
                <w:sz w:val="24"/>
                <w:szCs w:val="24"/>
              </w:rPr>
            </w:pPr>
            <w:r w:rsidRPr="00405A71">
              <w:rPr>
                <w:rFonts w:ascii="Times New Roman" w:eastAsia="Segoe UI" w:hAnsi="Times New Roman" w:cs="Times New Roman"/>
                <w:bCs/>
                <w:iCs/>
                <w:sz w:val="24"/>
                <w:szCs w:val="24"/>
              </w:rPr>
              <w:lastRenderedPageBreak/>
              <w:t>- содержание актуальной нормативно-правовой документации;</w:t>
            </w:r>
          </w:p>
          <w:p w14:paraId="423473C0" w14:textId="77777777" w:rsidR="00817BB0" w:rsidRPr="00405A71" w:rsidRDefault="00817BB0" w:rsidP="00BB0950">
            <w:pPr>
              <w:rPr>
                <w:rFonts w:ascii="Times New Roman" w:eastAsia="Segoe UI" w:hAnsi="Times New Roman" w:cs="Times New Roman"/>
                <w:bCs/>
                <w:iCs/>
                <w:sz w:val="24"/>
                <w:szCs w:val="24"/>
              </w:rPr>
            </w:pPr>
            <w:r w:rsidRPr="00405A71">
              <w:rPr>
                <w:rFonts w:ascii="Times New Roman" w:eastAsia="Segoe UI" w:hAnsi="Times New Roman" w:cs="Times New Roman"/>
                <w:bCs/>
                <w:iCs/>
                <w:sz w:val="24"/>
                <w:szCs w:val="24"/>
              </w:rPr>
              <w:t>- современная научная и профессиональная терминология;</w:t>
            </w:r>
          </w:p>
          <w:p w14:paraId="71496B62" w14:textId="77777777" w:rsidR="00817BB0" w:rsidRPr="00405A71" w:rsidRDefault="00817BB0" w:rsidP="00BB0950">
            <w:pPr>
              <w:rPr>
                <w:rFonts w:ascii="Times New Roman" w:eastAsia="Segoe UI" w:hAnsi="Times New Roman" w:cs="Times New Roman"/>
                <w:bCs/>
                <w:iCs/>
                <w:sz w:val="24"/>
                <w:szCs w:val="24"/>
              </w:rPr>
            </w:pPr>
            <w:r w:rsidRPr="00405A71">
              <w:rPr>
                <w:rFonts w:ascii="Times New Roman" w:eastAsia="Segoe UI" w:hAnsi="Times New Roman" w:cs="Times New Roman"/>
                <w:bCs/>
                <w:iCs/>
                <w:sz w:val="24"/>
                <w:szCs w:val="24"/>
              </w:rPr>
              <w:t>- возможные траектории профессионального развития и самообразования;</w:t>
            </w:r>
          </w:p>
          <w:p w14:paraId="28A97841" w14:textId="77777777" w:rsidR="00817BB0" w:rsidRPr="00405A71" w:rsidRDefault="00817BB0" w:rsidP="00BB0950">
            <w:pPr>
              <w:rPr>
                <w:rFonts w:ascii="Times New Roman" w:eastAsia="Segoe UI" w:hAnsi="Times New Roman" w:cs="Times New Roman"/>
                <w:bCs/>
                <w:sz w:val="24"/>
                <w:szCs w:val="24"/>
              </w:rPr>
            </w:pPr>
            <w:r w:rsidRPr="00405A71">
              <w:rPr>
                <w:rFonts w:ascii="Times New Roman" w:eastAsia="Segoe UI" w:hAnsi="Times New Roman" w:cs="Times New Roman"/>
                <w:bCs/>
                <w:iCs/>
                <w:sz w:val="24"/>
                <w:szCs w:val="24"/>
              </w:rPr>
              <w:t>-</w:t>
            </w:r>
            <w:r w:rsidRPr="00405A71">
              <w:rPr>
                <w:rFonts w:ascii="Times New Roman" w:eastAsia="Segoe UI" w:hAnsi="Times New Roman" w:cs="Times New Roman"/>
                <w:bCs/>
                <w:sz w:val="24"/>
                <w:szCs w:val="24"/>
              </w:rPr>
              <w:t xml:space="preserve"> основы предпринимательской деятельности; основы финансовой грамотности;</w:t>
            </w:r>
          </w:p>
          <w:p w14:paraId="08770D97" w14:textId="77777777" w:rsidR="00817BB0" w:rsidRPr="00405A71" w:rsidRDefault="00817BB0" w:rsidP="00BB0950">
            <w:pPr>
              <w:rPr>
                <w:rFonts w:ascii="Times New Roman" w:eastAsia="Segoe UI" w:hAnsi="Times New Roman" w:cs="Times New Roman"/>
                <w:bCs/>
                <w:sz w:val="24"/>
                <w:szCs w:val="24"/>
              </w:rPr>
            </w:pPr>
            <w:r w:rsidRPr="00405A71">
              <w:rPr>
                <w:rFonts w:ascii="Times New Roman" w:eastAsia="Segoe UI" w:hAnsi="Times New Roman" w:cs="Times New Roman"/>
                <w:bCs/>
                <w:sz w:val="24"/>
                <w:szCs w:val="24"/>
              </w:rPr>
              <w:t>-правила разработки бизнес-планов;</w:t>
            </w:r>
          </w:p>
          <w:p w14:paraId="5A510144" w14:textId="77777777" w:rsidR="00817BB0" w:rsidRPr="00405A71" w:rsidRDefault="00817BB0" w:rsidP="00BB0950">
            <w:pPr>
              <w:rPr>
                <w:rFonts w:ascii="Times New Roman" w:eastAsia="Segoe UI" w:hAnsi="Times New Roman" w:cs="Times New Roman"/>
                <w:bCs/>
                <w:sz w:val="24"/>
                <w:szCs w:val="24"/>
              </w:rPr>
            </w:pPr>
            <w:r w:rsidRPr="00405A71">
              <w:rPr>
                <w:rFonts w:ascii="Times New Roman" w:eastAsia="Segoe UI" w:hAnsi="Times New Roman" w:cs="Times New Roman"/>
                <w:bCs/>
                <w:sz w:val="24"/>
                <w:szCs w:val="24"/>
              </w:rPr>
              <w:lastRenderedPageBreak/>
              <w:t>- порядок выстраивания презентации;</w:t>
            </w:r>
          </w:p>
          <w:p w14:paraId="70AA7C5F" w14:textId="77777777" w:rsidR="00817BB0" w:rsidRPr="00405A71" w:rsidRDefault="00817BB0" w:rsidP="00BB0950">
            <w:pPr>
              <w:rPr>
                <w:rFonts w:ascii="Times New Roman" w:hAnsi="Times New Roman" w:cs="Times New Roman"/>
                <w:bCs/>
                <w:i/>
                <w:sz w:val="24"/>
                <w:szCs w:val="24"/>
              </w:rPr>
            </w:pPr>
            <w:r w:rsidRPr="00405A71">
              <w:rPr>
                <w:rFonts w:ascii="Times New Roman" w:eastAsia="Segoe UI" w:hAnsi="Times New Roman" w:cs="Times New Roman"/>
                <w:bCs/>
                <w:sz w:val="24"/>
                <w:szCs w:val="24"/>
              </w:rPr>
              <w:t>- кредитные банковские продукты</w:t>
            </w:r>
          </w:p>
        </w:tc>
        <w:tc>
          <w:tcPr>
            <w:tcW w:w="2833" w:type="dxa"/>
            <w:tcBorders>
              <w:top w:val="single" w:sz="4" w:space="0" w:color="auto"/>
              <w:left w:val="single" w:sz="4" w:space="0" w:color="auto"/>
              <w:bottom w:val="single" w:sz="4" w:space="0" w:color="auto"/>
              <w:right w:val="single" w:sz="4" w:space="0" w:color="auto"/>
            </w:tcBorders>
          </w:tcPr>
          <w:p w14:paraId="57722D37" w14:textId="77777777" w:rsidR="00817BB0" w:rsidRPr="00405A71" w:rsidRDefault="00817BB0" w:rsidP="00BB0950">
            <w:pPr>
              <w:jc w:val="center"/>
              <w:rPr>
                <w:rFonts w:ascii="Times New Roman" w:hAnsi="Times New Roman" w:cs="Times New Roman"/>
                <w:bCs/>
                <w:i/>
                <w:sz w:val="24"/>
                <w:szCs w:val="24"/>
              </w:rPr>
            </w:pPr>
          </w:p>
        </w:tc>
      </w:tr>
      <w:tr w:rsidR="00817BB0" w:rsidRPr="004801BC" w14:paraId="5DB677B6" w14:textId="77777777" w:rsidTr="00BB0950">
        <w:tc>
          <w:tcPr>
            <w:tcW w:w="1129" w:type="dxa"/>
            <w:tcBorders>
              <w:left w:val="single" w:sz="4" w:space="0" w:color="auto"/>
              <w:bottom w:val="single" w:sz="4" w:space="0" w:color="auto"/>
              <w:right w:val="single" w:sz="4" w:space="0" w:color="auto"/>
            </w:tcBorders>
          </w:tcPr>
          <w:p w14:paraId="1AD5F1B0" w14:textId="77777777" w:rsidR="00817BB0" w:rsidRPr="004801BC" w:rsidRDefault="00817BB0" w:rsidP="00BB0950">
            <w:pPr>
              <w:rPr>
                <w:rFonts w:ascii="Times New Roman" w:hAnsi="Times New Roman" w:cs="Times New Roman"/>
                <w:bCs/>
                <w:sz w:val="24"/>
                <w:szCs w:val="24"/>
              </w:rPr>
            </w:pPr>
            <w:r>
              <w:rPr>
                <w:rFonts w:ascii="Times New Roman" w:hAnsi="Times New Roman" w:cs="Times New Roman"/>
                <w:bCs/>
                <w:sz w:val="24"/>
                <w:szCs w:val="24"/>
              </w:rPr>
              <w:lastRenderedPageBreak/>
              <w:t>ОК 04</w:t>
            </w:r>
          </w:p>
        </w:tc>
        <w:tc>
          <w:tcPr>
            <w:tcW w:w="2833" w:type="dxa"/>
            <w:tcBorders>
              <w:left w:val="single" w:sz="4" w:space="0" w:color="auto"/>
              <w:bottom w:val="single" w:sz="4" w:space="0" w:color="auto"/>
              <w:right w:val="single" w:sz="4" w:space="0" w:color="auto"/>
            </w:tcBorders>
          </w:tcPr>
          <w:p w14:paraId="1CA5A4C3" w14:textId="77777777" w:rsidR="00817BB0" w:rsidRPr="00405A71" w:rsidRDefault="00817BB0" w:rsidP="00BB0950">
            <w:pPr>
              <w:rPr>
                <w:rFonts w:ascii="Times New Roman" w:eastAsia="Segoe UI" w:hAnsi="Times New Roman" w:cs="Times New Roman"/>
                <w:bCs/>
                <w:spacing w:val="-4"/>
                <w:sz w:val="24"/>
                <w:szCs w:val="24"/>
              </w:rPr>
            </w:pPr>
            <w:r w:rsidRPr="00405A71">
              <w:rPr>
                <w:rFonts w:ascii="Times New Roman" w:hAnsi="Times New Roman" w:cs="Times New Roman"/>
                <w:bCs/>
                <w:sz w:val="24"/>
                <w:szCs w:val="24"/>
              </w:rPr>
              <w:t>-</w:t>
            </w:r>
            <w:r w:rsidRPr="00405A71">
              <w:rPr>
                <w:rFonts w:ascii="Times New Roman" w:eastAsia="Segoe UI" w:hAnsi="Times New Roman" w:cs="Times New Roman"/>
                <w:bCs/>
                <w:spacing w:val="-4"/>
                <w:sz w:val="24"/>
                <w:szCs w:val="24"/>
              </w:rPr>
              <w:t xml:space="preserve"> организовывать работу коллектива </w:t>
            </w:r>
            <w:r w:rsidRPr="00405A71">
              <w:rPr>
                <w:rFonts w:ascii="Times New Roman" w:eastAsia="Segoe UI" w:hAnsi="Times New Roman" w:cs="Times New Roman"/>
                <w:bCs/>
                <w:spacing w:val="-4"/>
                <w:sz w:val="24"/>
                <w:szCs w:val="24"/>
              </w:rPr>
              <w:br/>
              <w:t>и команды;</w:t>
            </w:r>
          </w:p>
          <w:p w14:paraId="19AE8CAE" w14:textId="77777777" w:rsidR="00817BB0" w:rsidRPr="00405A71" w:rsidRDefault="00817BB0" w:rsidP="00BB0950">
            <w:pPr>
              <w:rPr>
                <w:rFonts w:ascii="Times New Roman" w:hAnsi="Times New Roman" w:cs="Times New Roman"/>
                <w:bCs/>
                <w:sz w:val="24"/>
                <w:szCs w:val="24"/>
              </w:rPr>
            </w:pPr>
            <w:r w:rsidRPr="00405A71">
              <w:rPr>
                <w:rFonts w:ascii="Times New Roman" w:eastAsia="Segoe UI" w:hAnsi="Times New Roman" w:cs="Times New Roman"/>
                <w:bCs/>
                <w:spacing w:val="-4"/>
                <w:sz w:val="24"/>
                <w:szCs w:val="24"/>
              </w:rPr>
              <w:t xml:space="preserve">- организовывать работу коллектива </w:t>
            </w:r>
            <w:r w:rsidRPr="00405A71">
              <w:rPr>
                <w:rFonts w:ascii="Times New Roman" w:eastAsia="Segoe UI" w:hAnsi="Times New Roman" w:cs="Times New Roman"/>
                <w:bCs/>
                <w:spacing w:val="-4"/>
                <w:sz w:val="24"/>
                <w:szCs w:val="24"/>
              </w:rPr>
              <w:br/>
              <w:t>и команды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857BFC2" w14:textId="77777777" w:rsidR="00817BB0" w:rsidRPr="00405A71" w:rsidRDefault="00817BB0" w:rsidP="00BB0950">
            <w:pPr>
              <w:rPr>
                <w:rFonts w:ascii="Times New Roman" w:eastAsia="Segoe UI" w:hAnsi="Times New Roman" w:cs="Times New Roman"/>
                <w:bCs/>
                <w:sz w:val="24"/>
                <w:szCs w:val="24"/>
              </w:rPr>
            </w:pPr>
            <w:r w:rsidRPr="00405A71">
              <w:rPr>
                <w:rFonts w:ascii="Times New Roman" w:eastAsia="Segoe UI" w:hAnsi="Times New Roman" w:cs="Times New Roman"/>
                <w:bCs/>
                <w:iCs/>
                <w:sz w:val="24"/>
                <w:szCs w:val="24"/>
              </w:rPr>
              <w:t>-</w:t>
            </w:r>
            <w:r w:rsidRPr="00405A71">
              <w:rPr>
                <w:rFonts w:ascii="Times New Roman" w:eastAsia="Segoe UI" w:hAnsi="Times New Roman" w:cs="Times New Roman"/>
                <w:bCs/>
                <w:sz w:val="24"/>
                <w:szCs w:val="24"/>
              </w:rPr>
              <w:t xml:space="preserve"> основы проектной деятельности:</w:t>
            </w:r>
          </w:p>
          <w:p w14:paraId="3964596E" w14:textId="77777777" w:rsidR="00817BB0" w:rsidRPr="00405A71" w:rsidRDefault="00817BB0" w:rsidP="00BB0950">
            <w:pPr>
              <w:rPr>
                <w:rFonts w:ascii="Times New Roman" w:eastAsia="Segoe UI" w:hAnsi="Times New Roman" w:cs="Times New Roman"/>
                <w:bCs/>
                <w:iCs/>
                <w:sz w:val="24"/>
                <w:szCs w:val="24"/>
              </w:rPr>
            </w:pPr>
            <w:r w:rsidRPr="00405A71">
              <w:rPr>
                <w:rFonts w:ascii="Times New Roman" w:eastAsia="Segoe UI" w:hAnsi="Times New Roman" w:cs="Times New Roman"/>
                <w:bCs/>
                <w:sz w:val="24"/>
                <w:szCs w:val="24"/>
              </w:rPr>
              <w:t>- основы проектной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59C7B6A3" w14:textId="77777777" w:rsidR="00817BB0" w:rsidRPr="00405A71" w:rsidRDefault="00817BB0" w:rsidP="00BB0950">
            <w:pPr>
              <w:jc w:val="center"/>
              <w:rPr>
                <w:rFonts w:ascii="Times New Roman" w:hAnsi="Times New Roman" w:cs="Times New Roman"/>
                <w:bCs/>
                <w:i/>
                <w:sz w:val="24"/>
                <w:szCs w:val="24"/>
              </w:rPr>
            </w:pPr>
          </w:p>
        </w:tc>
      </w:tr>
      <w:tr w:rsidR="00817BB0" w:rsidRPr="004801BC" w14:paraId="65EAF949" w14:textId="77777777" w:rsidTr="00BB0950">
        <w:tc>
          <w:tcPr>
            <w:tcW w:w="1129" w:type="dxa"/>
            <w:tcBorders>
              <w:left w:val="single" w:sz="4" w:space="0" w:color="auto"/>
              <w:bottom w:val="single" w:sz="4" w:space="0" w:color="auto"/>
              <w:right w:val="single" w:sz="4" w:space="0" w:color="auto"/>
            </w:tcBorders>
          </w:tcPr>
          <w:p w14:paraId="3C1B5B8E" w14:textId="77777777" w:rsidR="00817BB0" w:rsidRPr="004801BC" w:rsidRDefault="00817BB0" w:rsidP="00BB0950">
            <w:pPr>
              <w:rPr>
                <w:rFonts w:ascii="Times New Roman" w:hAnsi="Times New Roman" w:cs="Times New Roman"/>
                <w:bCs/>
                <w:sz w:val="24"/>
                <w:szCs w:val="24"/>
              </w:rPr>
            </w:pPr>
            <w:r>
              <w:rPr>
                <w:rFonts w:ascii="Times New Roman" w:hAnsi="Times New Roman" w:cs="Times New Roman"/>
                <w:bCs/>
                <w:sz w:val="24"/>
                <w:szCs w:val="24"/>
              </w:rPr>
              <w:t>ОК 05</w:t>
            </w:r>
          </w:p>
        </w:tc>
        <w:tc>
          <w:tcPr>
            <w:tcW w:w="2833" w:type="dxa"/>
            <w:tcBorders>
              <w:left w:val="single" w:sz="4" w:space="0" w:color="auto"/>
              <w:bottom w:val="single" w:sz="4" w:space="0" w:color="auto"/>
              <w:right w:val="single" w:sz="4" w:space="0" w:color="auto"/>
            </w:tcBorders>
          </w:tcPr>
          <w:p w14:paraId="009439A5" w14:textId="77777777" w:rsidR="00817BB0" w:rsidRPr="00405A71" w:rsidRDefault="00817BB0" w:rsidP="00BB0950">
            <w:pPr>
              <w:rPr>
                <w:rFonts w:ascii="Times New Roman" w:hAnsi="Times New Roman" w:cs="Times New Roman"/>
                <w:bCs/>
                <w:i/>
                <w:sz w:val="24"/>
                <w:szCs w:val="24"/>
              </w:rPr>
            </w:pPr>
            <w:r w:rsidRPr="00405A71">
              <w:rPr>
                <w:rFonts w:ascii="Times New Roman" w:eastAsia="Segoe UI" w:hAnsi="Times New Roman" w:cs="Times New Roman"/>
                <w:iCs/>
                <w:sz w:val="24"/>
                <w:szCs w:val="24"/>
              </w:rPr>
              <w:t xml:space="preserve">грамотно </w:t>
            </w:r>
            <w:r w:rsidRPr="00405A71">
              <w:rPr>
                <w:rFonts w:ascii="Times New Roman" w:eastAsia="Segoe UI" w:hAnsi="Times New Roman" w:cs="Times New Roman"/>
                <w:bCs/>
                <w:sz w:val="24"/>
                <w:szCs w:val="24"/>
              </w:rPr>
              <w:t xml:space="preserve">излагать свои мысли и оформлять документы по профессиональной тематике на государственном языке, </w:t>
            </w:r>
            <w:r w:rsidRPr="00405A71">
              <w:rPr>
                <w:rFonts w:ascii="Times New Roman" w:eastAsia="Segoe UI"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174275D" w14:textId="77777777" w:rsidR="00817BB0" w:rsidRPr="00405A71" w:rsidRDefault="00817BB0" w:rsidP="00BB0950">
            <w:pPr>
              <w:rPr>
                <w:rFonts w:ascii="Times New Roman" w:eastAsia="Segoe UI" w:hAnsi="Times New Roman" w:cs="Times New Roman"/>
                <w:bCs/>
                <w:sz w:val="24"/>
                <w:szCs w:val="24"/>
              </w:rPr>
            </w:pPr>
            <w:r w:rsidRPr="00405A71">
              <w:rPr>
                <w:rFonts w:ascii="Times New Roman" w:eastAsia="Segoe UI" w:hAnsi="Times New Roman" w:cs="Times New Roman"/>
                <w:bCs/>
                <w:iCs/>
                <w:sz w:val="24"/>
                <w:szCs w:val="24"/>
              </w:rPr>
              <w:t>-</w:t>
            </w:r>
            <w:r w:rsidRPr="00405A71">
              <w:rPr>
                <w:rFonts w:ascii="Times New Roman" w:eastAsia="Segoe UI" w:hAnsi="Times New Roman" w:cs="Times New Roman"/>
                <w:bCs/>
                <w:sz w:val="24"/>
                <w:szCs w:val="24"/>
              </w:rPr>
              <w:t xml:space="preserve"> особенности социального и культурного контекста;</w:t>
            </w:r>
          </w:p>
          <w:p w14:paraId="7016EC02" w14:textId="77777777" w:rsidR="00817BB0" w:rsidRPr="00405A71" w:rsidRDefault="00817BB0" w:rsidP="00BB0950">
            <w:pPr>
              <w:rPr>
                <w:rFonts w:ascii="Times New Roman" w:eastAsia="Segoe UI" w:hAnsi="Times New Roman" w:cs="Times New Roman"/>
                <w:bCs/>
                <w:iCs/>
                <w:sz w:val="24"/>
                <w:szCs w:val="24"/>
              </w:rPr>
            </w:pPr>
            <w:r w:rsidRPr="00405A71">
              <w:rPr>
                <w:rFonts w:ascii="Times New Roman" w:eastAsia="Segoe UI" w:hAnsi="Times New Roman" w:cs="Times New Roman"/>
                <w:bCs/>
                <w:sz w:val="24"/>
                <w:szCs w:val="24"/>
              </w:rPr>
              <w:t xml:space="preserve">- правила оформления документов </w:t>
            </w:r>
            <w:r w:rsidRPr="00405A71">
              <w:rPr>
                <w:rFonts w:ascii="Times New Roman" w:eastAsia="Segoe UI" w:hAnsi="Times New Roman" w:cs="Times New Roman"/>
                <w:bCs/>
                <w:sz w:val="24"/>
                <w:szCs w:val="24"/>
              </w:rPr>
              <w:br/>
              <w:t>и построения устных сообщений</w:t>
            </w:r>
          </w:p>
        </w:tc>
        <w:tc>
          <w:tcPr>
            <w:tcW w:w="2833" w:type="dxa"/>
            <w:tcBorders>
              <w:top w:val="single" w:sz="4" w:space="0" w:color="auto"/>
              <w:left w:val="single" w:sz="4" w:space="0" w:color="auto"/>
              <w:bottom w:val="single" w:sz="4" w:space="0" w:color="auto"/>
              <w:right w:val="single" w:sz="4" w:space="0" w:color="auto"/>
            </w:tcBorders>
          </w:tcPr>
          <w:p w14:paraId="3A68EA22" w14:textId="77777777" w:rsidR="00817BB0" w:rsidRPr="00405A71" w:rsidRDefault="00817BB0" w:rsidP="00BB0950">
            <w:pPr>
              <w:jc w:val="center"/>
              <w:rPr>
                <w:rFonts w:ascii="Times New Roman" w:hAnsi="Times New Roman" w:cs="Times New Roman"/>
                <w:bCs/>
                <w:i/>
                <w:sz w:val="24"/>
                <w:szCs w:val="24"/>
              </w:rPr>
            </w:pPr>
          </w:p>
        </w:tc>
      </w:tr>
      <w:tr w:rsidR="00817BB0" w:rsidRPr="004801BC" w14:paraId="7A05AA65" w14:textId="77777777" w:rsidTr="00BB0950">
        <w:tc>
          <w:tcPr>
            <w:tcW w:w="1129" w:type="dxa"/>
            <w:tcBorders>
              <w:left w:val="single" w:sz="4" w:space="0" w:color="auto"/>
              <w:bottom w:val="single" w:sz="4" w:space="0" w:color="auto"/>
              <w:right w:val="single" w:sz="4" w:space="0" w:color="auto"/>
            </w:tcBorders>
          </w:tcPr>
          <w:p w14:paraId="026A44AF" w14:textId="77777777" w:rsidR="00817BB0" w:rsidRPr="004801BC" w:rsidRDefault="00817BB0" w:rsidP="00BB0950">
            <w:pPr>
              <w:rPr>
                <w:rFonts w:ascii="Times New Roman" w:hAnsi="Times New Roman" w:cs="Times New Roman"/>
                <w:bCs/>
                <w:sz w:val="24"/>
                <w:szCs w:val="24"/>
              </w:rPr>
            </w:pPr>
            <w:r>
              <w:rPr>
                <w:rFonts w:ascii="Times New Roman" w:hAnsi="Times New Roman" w:cs="Times New Roman"/>
                <w:bCs/>
                <w:sz w:val="24"/>
                <w:szCs w:val="24"/>
              </w:rPr>
              <w:t>ОК 07</w:t>
            </w:r>
          </w:p>
        </w:tc>
        <w:tc>
          <w:tcPr>
            <w:tcW w:w="2833" w:type="dxa"/>
            <w:tcBorders>
              <w:left w:val="single" w:sz="4" w:space="0" w:color="auto"/>
              <w:bottom w:val="single" w:sz="4" w:space="0" w:color="auto"/>
              <w:right w:val="single" w:sz="4" w:space="0" w:color="auto"/>
            </w:tcBorders>
          </w:tcPr>
          <w:p w14:paraId="41D994E9" w14:textId="77777777" w:rsidR="00817BB0" w:rsidRPr="00405A71" w:rsidRDefault="00817BB0" w:rsidP="00BB0950">
            <w:pPr>
              <w:rPr>
                <w:rFonts w:ascii="Times New Roman" w:eastAsia="Segoe UI" w:hAnsi="Times New Roman" w:cs="Times New Roman"/>
                <w:bCs/>
                <w:iCs/>
                <w:sz w:val="24"/>
                <w:szCs w:val="24"/>
              </w:rPr>
            </w:pPr>
            <w:r w:rsidRPr="00405A71">
              <w:rPr>
                <w:rFonts w:ascii="Times New Roman" w:hAnsi="Times New Roman" w:cs="Times New Roman"/>
                <w:bCs/>
                <w:i/>
                <w:sz w:val="24"/>
                <w:szCs w:val="24"/>
              </w:rPr>
              <w:t>-</w:t>
            </w:r>
            <w:r w:rsidRPr="00405A71">
              <w:rPr>
                <w:rFonts w:ascii="Times New Roman" w:eastAsia="Segoe UI" w:hAnsi="Times New Roman" w:cs="Times New Roman"/>
                <w:bCs/>
                <w:iCs/>
                <w:sz w:val="24"/>
                <w:szCs w:val="24"/>
              </w:rPr>
              <w:t xml:space="preserve"> соблюдать нормы экологической безопасности;</w:t>
            </w:r>
          </w:p>
          <w:p w14:paraId="53329659" w14:textId="77777777" w:rsidR="00817BB0" w:rsidRPr="00405A71" w:rsidRDefault="00817BB0" w:rsidP="00BB0950">
            <w:pPr>
              <w:rPr>
                <w:rFonts w:ascii="Times New Roman" w:eastAsia="Segoe UI" w:hAnsi="Times New Roman" w:cs="Times New Roman"/>
                <w:bCs/>
                <w:sz w:val="24"/>
                <w:szCs w:val="24"/>
              </w:rPr>
            </w:pPr>
            <w:r w:rsidRPr="00405A71">
              <w:rPr>
                <w:rFonts w:ascii="Times New Roman" w:eastAsia="Segoe UI" w:hAnsi="Times New Roman" w:cs="Times New Roman"/>
                <w:bCs/>
                <w:iCs/>
                <w:sz w:val="24"/>
                <w:szCs w:val="24"/>
              </w:rPr>
              <w:t xml:space="preserve">- определять направления ресурсосбережения в рамках профессиональной деятельности по </w:t>
            </w:r>
            <w:r w:rsidRPr="00405A71">
              <w:rPr>
                <w:rFonts w:ascii="Times New Roman" w:eastAsia="Segoe UI" w:hAnsi="Times New Roman" w:cs="Times New Roman"/>
                <w:bCs/>
                <w:sz w:val="24"/>
                <w:szCs w:val="24"/>
              </w:rPr>
              <w:t>специальности,</w:t>
            </w:r>
            <w:r w:rsidRPr="00405A71">
              <w:rPr>
                <w:rFonts w:ascii="Times New Roman" w:eastAsia="Segoe UI" w:hAnsi="Times New Roman" w:cs="Times New Roman"/>
                <w:sz w:val="24"/>
                <w:szCs w:val="24"/>
              </w:rPr>
              <w:t xml:space="preserve"> </w:t>
            </w:r>
            <w:r w:rsidRPr="00405A71">
              <w:rPr>
                <w:rFonts w:ascii="Times New Roman" w:eastAsia="Segoe UI" w:hAnsi="Times New Roman" w:cs="Times New Roman"/>
                <w:bCs/>
                <w:sz w:val="24"/>
                <w:szCs w:val="24"/>
              </w:rPr>
              <w:t>осуществлять работу с соблюдением принципов бережливого производства;</w:t>
            </w:r>
          </w:p>
          <w:p w14:paraId="56BEADCC" w14:textId="77777777" w:rsidR="00817BB0" w:rsidRPr="00405A71" w:rsidRDefault="00817BB0" w:rsidP="00BB0950">
            <w:pPr>
              <w:rPr>
                <w:rFonts w:ascii="Times New Roman" w:hAnsi="Times New Roman" w:cs="Times New Roman"/>
                <w:bCs/>
                <w:i/>
                <w:sz w:val="24"/>
                <w:szCs w:val="24"/>
              </w:rPr>
            </w:pPr>
            <w:r w:rsidRPr="00405A71">
              <w:rPr>
                <w:rFonts w:ascii="Times New Roman" w:eastAsia="Segoe UI"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C1E404D" w14:textId="77777777" w:rsidR="00817BB0" w:rsidRPr="00405A71" w:rsidRDefault="00817BB0" w:rsidP="00BB0950">
            <w:pPr>
              <w:rPr>
                <w:rFonts w:ascii="Times New Roman" w:eastAsia="Segoe UI" w:hAnsi="Times New Roman" w:cs="Times New Roman"/>
                <w:bCs/>
                <w:iCs/>
                <w:sz w:val="24"/>
                <w:szCs w:val="24"/>
              </w:rPr>
            </w:pPr>
            <w:r w:rsidRPr="00405A71">
              <w:rPr>
                <w:rFonts w:ascii="Times New Roman" w:eastAsia="Segoe UI" w:hAnsi="Times New Roman" w:cs="Times New Roman"/>
                <w:bCs/>
                <w:iCs/>
                <w:sz w:val="24"/>
                <w:szCs w:val="24"/>
              </w:rPr>
              <w:t>- правила экологической безопасности при ведении профессиональной деятельности;</w:t>
            </w:r>
          </w:p>
          <w:p w14:paraId="5F95B7F7" w14:textId="77777777" w:rsidR="00817BB0" w:rsidRPr="00405A71" w:rsidRDefault="00817BB0" w:rsidP="00BB0950">
            <w:pPr>
              <w:rPr>
                <w:rFonts w:ascii="Times New Roman" w:eastAsia="Segoe UI" w:hAnsi="Times New Roman" w:cs="Times New Roman"/>
                <w:bCs/>
                <w:iCs/>
                <w:sz w:val="24"/>
                <w:szCs w:val="24"/>
              </w:rPr>
            </w:pPr>
            <w:r w:rsidRPr="00405A71">
              <w:rPr>
                <w:rFonts w:ascii="Times New Roman" w:eastAsia="Segoe UI" w:hAnsi="Times New Roman" w:cs="Times New Roman"/>
                <w:bCs/>
                <w:iCs/>
                <w:sz w:val="24"/>
                <w:szCs w:val="24"/>
              </w:rPr>
              <w:t xml:space="preserve">- основные ресурсы, задействованные </w:t>
            </w:r>
            <w:r w:rsidRPr="00405A71">
              <w:rPr>
                <w:rFonts w:ascii="Times New Roman" w:eastAsia="Segoe UI" w:hAnsi="Times New Roman" w:cs="Times New Roman"/>
                <w:bCs/>
                <w:iCs/>
                <w:sz w:val="24"/>
                <w:szCs w:val="24"/>
              </w:rPr>
              <w:br/>
              <w:t>в профессиональной деятельности;</w:t>
            </w:r>
          </w:p>
          <w:p w14:paraId="0DBF7173" w14:textId="77777777" w:rsidR="00817BB0" w:rsidRPr="00405A71" w:rsidRDefault="00817BB0" w:rsidP="00BB0950">
            <w:pPr>
              <w:rPr>
                <w:rFonts w:ascii="Times New Roman" w:eastAsia="Segoe UI" w:hAnsi="Times New Roman" w:cs="Times New Roman"/>
                <w:bCs/>
                <w:iCs/>
                <w:sz w:val="24"/>
                <w:szCs w:val="24"/>
              </w:rPr>
            </w:pPr>
            <w:r w:rsidRPr="00405A71">
              <w:rPr>
                <w:rFonts w:ascii="Times New Roman" w:eastAsia="Segoe UI" w:hAnsi="Times New Roman" w:cs="Times New Roman"/>
                <w:bCs/>
                <w:iCs/>
                <w:sz w:val="24"/>
                <w:szCs w:val="24"/>
              </w:rPr>
              <w:t>- пути обеспечения ресурсосбережения;</w:t>
            </w:r>
          </w:p>
          <w:p w14:paraId="046FFFC7" w14:textId="77777777" w:rsidR="00817BB0" w:rsidRPr="00405A71" w:rsidRDefault="00817BB0" w:rsidP="00BB0950">
            <w:pPr>
              <w:rPr>
                <w:rFonts w:ascii="Times New Roman" w:eastAsia="Segoe UI" w:hAnsi="Times New Roman" w:cs="Times New Roman"/>
                <w:bCs/>
                <w:iCs/>
                <w:sz w:val="24"/>
                <w:szCs w:val="24"/>
              </w:rPr>
            </w:pPr>
            <w:r w:rsidRPr="00405A71">
              <w:rPr>
                <w:rFonts w:ascii="Times New Roman" w:eastAsia="Segoe UI" w:hAnsi="Times New Roman" w:cs="Times New Roman"/>
                <w:bCs/>
                <w:iCs/>
                <w:sz w:val="24"/>
                <w:szCs w:val="24"/>
              </w:rPr>
              <w:t>- принципы бережливого производства;</w:t>
            </w:r>
          </w:p>
          <w:p w14:paraId="57B43535" w14:textId="77777777" w:rsidR="00817BB0" w:rsidRPr="00405A71" w:rsidRDefault="00817BB0" w:rsidP="00BB0950">
            <w:pPr>
              <w:rPr>
                <w:rFonts w:ascii="Times New Roman" w:eastAsia="Segoe UI" w:hAnsi="Times New Roman" w:cs="Times New Roman"/>
                <w:bCs/>
                <w:iCs/>
                <w:sz w:val="24"/>
                <w:szCs w:val="24"/>
              </w:rPr>
            </w:pPr>
            <w:r w:rsidRPr="00405A71">
              <w:rPr>
                <w:rFonts w:ascii="Times New Roman" w:eastAsia="Segoe UI" w:hAnsi="Times New Roman" w:cs="Times New Roman"/>
                <w:bCs/>
                <w:iCs/>
                <w:sz w:val="24"/>
                <w:szCs w:val="24"/>
              </w:rPr>
              <w:t>- основные направления изменения климатических условий региона</w:t>
            </w:r>
          </w:p>
        </w:tc>
        <w:tc>
          <w:tcPr>
            <w:tcW w:w="2833" w:type="dxa"/>
            <w:tcBorders>
              <w:top w:val="single" w:sz="4" w:space="0" w:color="auto"/>
              <w:left w:val="single" w:sz="4" w:space="0" w:color="auto"/>
              <w:bottom w:val="single" w:sz="4" w:space="0" w:color="auto"/>
              <w:right w:val="single" w:sz="4" w:space="0" w:color="auto"/>
            </w:tcBorders>
          </w:tcPr>
          <w:p w14:paraId="376A09C5" w14:textId="77777777" w:rsidR="00817BB0" w:rsidRPr="00405A71" w:rsidRDefault="00817BB0" w:rsidP="00BB0950">
            <w:pPr>
              <w:jc w:val="center"/>
              <w:rPr>
                <w:rFonts w:ascii="Times New Roman" w:hAnsi="Times New Roman" w:cs="Times New Roman"/>
                <w:bCs/>
                <w:i/>
                <w:sz w:val="24"/>
                <w:szCs w:val="24"/>
              </w:rPr>
            </w:pPr>
          </w:p>
        </w:tc>
      </w:tr>
      <w:tr w:rsidR="00817BB0" w:rsidRPr="004801BC" w14:paraId="79E6451C" w14:textId="77777777" w:rsidTr="00BB0950">
        <w:tc>
          <w:tcPr>
            <w:tcW w:w="1129" w:type="dxa"/>
            <w:tcBorders>
              <w:left w:val="single" w:sz="4" w:space="0" w:color="auto"/>
              <w:bottom w:val="single" w:sz="4" w:space="0" w:color="auto"/>
              <w:right w:val="single" w:sz="4" w:space="0" w:color="auto"/>
            </w:tcBorders>
          </w:tcPr>
          <w:p w14:paraId="4666F11B" w14:textId="77777777" w:rsidR="00817BB0" w:rsidRPr="004801BC" w:rsidRDefault="00817BB0" w:rsidP="00BB0950">
            <w:pPr>
              <w:rPr>
                <w:rFonts w:ascii="Times New Roman" w:hAnsi="Times New Roman" w:cs="Times New Roman"/>
                <w:bCs/>
                <w:sz w:val="24"/>
                <w:szCs w:val="24"/>
              </w:rPr>
            </w:pPr>
            <w:r>
              <w:rPr>
                <w:rFonts w:ascii="Times New Roman" w:hAnsi="Times New Roman" w:cs="Times New Roman"/>
                <w:bCs/>
                <w:sz w:val="24"/>
                <w:szCs w:val="24"/>
              </w:rPr>
              <w:t>ОК 09</w:t>
            </w:r>
          </w:p>
        </w:tc>
        <w:tc>
          <w:tcPr>
            <w:tcW w:w="2833" w:type="dxa"/>
            <w:tcBorders>
              <w:left w:val="single" w:sz="4" w:space="0" w:color="auto"/>
              <w:bottom w:val="single" w:sz="4" w:space="0" w:color="auto"/>
              <w:right w:val="single" w:sz="4" w:space="0" w:color="auto"/>
            </w:tcBorders>
          </w:tcPr>
          <w:p w14:paraId="763C81EE" w14:textId="77777777" w:rsidR="00817BB0" w:rsidRPr="00405A71" w:rsidRDefault="00817BB0" w:rsidP="00BB0950">
            <w:pPr>
              <w:rPr>
                <w:rFonts w:ascii="Times New Roman" w:eastAsia="Segoe UI" w:hAnsi="Times New Roman" w:cs="Times New Roman"/>
                <w:iCs/>
                <w:sz w:val="24"/>
                <w:szCs w:val="24"/>
              </w:rPr>
            </w:pPr>
            <w:r w:rsidRPr="00405A71">
              <w:rPr>
                <w:rFonts w:ascii="Times New Roman" w:hAnsi="Times New Roman" w:cs="Times New Roman"/>
                <w:bCs/>
                <w:i/>
                <w:sz w:val="24"/>
                <w:szCs w:val="24"/>
              </w:rPr>
              <w:t>-</w:t>
            </w:r>
            <w:r w:rsidRPr="00405A71">
              <w:rPr>
                <w:rFonts w:ascii="Times New Roman" w:eastAsia="Segoe UI" w:hAnsi="Times New Roman" w:cs="Times New Roman"/>
                <w:iCs/>
                <w:sz w:val="24"/>
                <w:szCs w:val="24"/>
              </w:rPr>
              <w:t xml:space="preserve">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0A518199" w14:textId="77777777" w:rsidR="00817BB0" w:rsidRPr="00405A71" w:rsidRDefault="00817BB0" w:rsidP="00BB0950">
            <w:pPr>
              <w:rPr>
                <w:rFonts w:ascii="Times New Roman" w:eastAsia="Segoe UI" w:hAnsi="Times New Roman" w:cs="Times New Roman"/>
                <w:iCs/>
                <w:sz w:val="24"/>
                <w:szCs w:val="24"/>
              </w:rPr>
            </w:pPr>
            <w:r w:rsidRPr="00405A71">
              <w:rPr>
                <w:rFonts w:ascii="Times New Roman" w:eastAsia="Segoe UI" w:hAnsi="Times New Roman" w:cs="Times New Roman"/>
                <w:iCs/>
                <w:sz w:val="24"/>
                <w:szCs w:val="24"/>
              </w:rPr>
              <w:lastRenderedPageBreak/>
              <w:t xml:space="preserve">-участвовать в диалогах на знакомые общие </w:t>
            </w:r>
            <w:r w:rsidRPr="00405A71">
              <w:rPr>
                <w:rFonts w:ascii="Times New Roman" w:eastAsia="Segoe UI" w:hAnsi="Times New Roman" w:cs="Times New Roman"/>
                <w:iCs/>
                <w:sz w:val="24"/>
                <w:szCs w:val="24"/>
              </w:rPr>
              <w:br/>
              <w:t>и профессиональные темы;</w:t>
            </w:r>
          </w:p>
          <w:p w14:paraId="73E5810D" w14:textId="77777777" w:rsidR="00817BB0" w:rsidRPr="00405A71" w:rsidRDefault="00817BB0" w:rsidP="00BB0950">
            <w:pPr>
              <w:rPr>
                <w:rFonts w:ascii="Times New Roman" w:eastAsia="Segoe UI" w:hAnsi="Times New Roman" w:cs="Times New Roman"/>
                <w:iCs/>
                <w:sz w:val="24"/>
                <w:szCs w:val="24"/>
              </w:rPr>
            </w:pPr>
            <w:r w:rsidRPr="00405A71">
              <w:rPr>
                <w:rFonts w:ascii="Times New Roman" w:eastAsia="Segoe UI" w:hAnsi="Times New Roman" w:cs="Times New Roman"/>
                <w:iCs/>
                <w:sz w:val="24"/>
                <w:szCs w:val="24"/>
              </w:rPr>
              <w:t>-строить простые высказывания о себе и о своей профессиональной деятельности;</w:t>
            </w:r>
          </w:p>
          <w:p w14:paraId="4694D1F3" w14:textId="77777777" w:rsidR="00817BB0" w:rsidRPr="00405A71" w:rsidRDefault="00817BB0" w:rsidP="00BB0950">
            <w:pPr>
              <w:rPr>
                <w:rFonts w:ascii="Times New Roman" w:eastAsia="Segoe UI" w:hAnsi="Times New Roman" w:cs="Times New Roman"/>
                <w:iCs/>
                <w:sz w:val="24"/>
                <w:szCs w:val="24"/>
              </w:rPr>
            </w:pPr>
            <w:r w:rsidRPr="00405A71">
              <w:rPr>
                <w:rFonts w:ascii="Times New Roman" w:eastAsia="Segoe UI" w:hAnsi="Times New Roman" w:cs="Times New Roman"/>
                <w:iCs/>
                <w:sz w:val="24"/>
                <w:szCs w:val="24"/>
              </w:rPr>
              <w:t>- кратко обосновывать и объяснять свои действия (текущие и планируемые);</w:t>
            </w:r>
          </w:p>
          <w:p w14:paraId="5647256D" w14:textId="77777777" w:rsidR="00817BB0" w:rsidRPr="00405A71" w:rsidRDefault="00817BB0" w:rsidP="00BB0950">
            <w:pPr>
              <w:rPr>
                <w:rFonts w:ascii="Times New Roman" w:hAnsi="Times New Roman" w:cs="Times New Roman"/>
                <w:bCs/>
                <w:i/>
                <w:sz w:val="24"/>
                <w:szCs w:val="24"/>
              </w:rPr>
            </w:pPr>
            <w:r w:rsidRPr="00405A71">
              <w:rPr>
                <w:rFonts w:ascii="Times New Roman" w:eastAsia="Segoe UI" w:hAnsi="Times New Roman" w:cs="Times New Roman"/>
                <w:iCs/>
                <w:sz w:val="24"/>
                <w:szCs w:val="24"/>
              </w:rPr>
              <w:t>- 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273B1C0" w14:textId="77777777" w:rsidR="00817BB0" w:rsidRPr="00405A71" w:rsidRDefault="00817BB0" w:rsidP="00BB0950">
            <w:pPr>
              <w:rPr>
                <w:rFonts w:ascii="Times New Roman" w:eastAsia="Segoe UI" w:hAnsi="Times New Roman" w:cs="Times New Roman"/>
                <w:iCs/>
                <w:sz w:val="24"/>
                <w:szCs w:val="24"/>
              </w:rPr>
            </w:pPr>
            <w:r w:rsidRPr="00405A71">
              <w:rPr>
                <w:rFonts w:ascii="Times New Roman" w:eastAsia="Segoe UI" w:hAnsi="Times New Roman" w:cs="Times New Roman"/>
                <w:bCs/>
                <w:iCs/>
                <w:sz w:val="24"/>
                <w:szCs w:val="24"/>
              </w:rPr>
              <w:lastRenderedPageBreak/>
              <w:t>-</w:t>
            </w:r>
            <w:r w:rsidRPr="00405A71">
              <w:rPr>
                <w:rFonts w:ascii="Times New Roman" w:eastAsia="Segoe UI" w:hAnsi="Times New Roman" w:cs="Times New Roman"/>
                <w:iCs/>
                <w:sz w:val="24"/>
                <w:szCs w:val="24"/>
              </w:rPr>
              <w:t xml:space="preserve"> правила построения простых и сложных предложений на профессиональные темы;</w:t>
            </w:r>
          </w:p>
          <w:p w14:paraId="2B76BC7D" w14:textId="77777777" w:rsidR="00817BB0" w:rsidRPr="00405A71" w:rsidRDefault="00817BB0" w:rsidP="00BB0950">
            <w:pPr>
              <w:rPr>
                <w:rFonts w:ascii="Times New Roman" w:eastAsia="Segoe UI" w:hAnsi="Times New Roman" w:cs="Times New Roman"/>
                <w:iCs/>
                <w:sz w:val="24"/>
                <w:szCs w:val="24"/>
              </w:rPr>
            </w:pPr>
            <w:r w:rsidRPr="00405A71">
              <w:rPr>
                <w:rFonts w:ascii="Times New Roman" w:eastAsia="Segoe UI" w:hAnsi="Times New Roman" w:cs="Times New Roman"/>
                <w:iCs/>
                <w:sz w:val="24"/>
                <w:szCs w:val="24"/>
              </w:rPr>
              <w:t>- основные общеупотребительные глаголы (бытовая и профессиональная лексика);</w:t>
            </w:r>
          </w:p>
          <w:p w14:paraId="0529C190" w14:textId="77777777" w:rsidR="00817BB0" w:rsidRPr="00405A71" w:rsidRDefault="00817BB0" w:rsidP="00BB0950">
            <w:pPr>
              <w:rPr>
                <w:rFonts w:ascii="Times New Roman" w:eastAsia="Segoe UI" w:hAnsi="Times New Roman" w:cs="Times New Roman"/>
                <w:iCs/>
                <w:sz w:val="24"/>
                <w:szCs w:val="24"/>
              </w:rPr>
            </w:pPr>
            <w:r w:rsidRPr="00405A71">
              <w:rPr>
                <w:rFonts w:ascii="Times New Roman" w:eastAsia="Segoe UI" w:hAnsi="Times New Roman" w:cs="Times New Roman"/>
                <w:iCs/>
                <w:sz w:val="24"/>
                <w:szCs w:val="24"/>
              </w:rPr>
              <w:lastRenderedPageBreak/>
              <w:t>- лексический минимум, относящийся к описанию предметов, средств и процессов профессиональной деятельности;</w:t>
            </w:r>
          </w:p>
          <w:p w14:paraId="2DF353A2" w14:textId="77777777" w:rsidR="00817BB0" w:rsidRPr="00405A71" w:rsidRDefault="00817BB0" w:rsidP="00BB0950">
            <w:pPr>
              <w:rPr>
                <w:rFonts w:ascii="Times New Roman" w:eastAsia="Segoe UI" w:hAnsi="Times New Roman" w:cs="Times New Roman"/>
                <w:iCs/>
                <w:sz w:val="24"/>
                <w:szCs w:val="24"/>
              </w:rPr>
            </w:pPr>
            <w:r w:rsidRPr="00405A71">
              <w:rPr>
                <w:rFonts w:ascii="Times New Roman" w:eastAsia="Segoe UI" w:hAnsi="Times New Roman" w:cs="Times New Roman"/>
                <w:iCs/>
                <w:sz w:val="24"/>
                <w:szCs w:val="24"/>
              </w:rPr>
              <w:t>- особенности произношения;</w:t>
            </w:r>
          </w:p>
          <w:p w14:paraId="6ADC28AB" w14:textId="77777777" w:rsidR="00817BB0" w:rsidRPr="00405A71" w:rsidRDefault="00817BB0" w:rsidP="00BB0950">
            <w:pPr>
              <w:rPr>
                <w:rFonts w:ascii="Times New Roman" w:eastAsia="Segoe UI" w:hAnsi="Times New Roman" w:cs="Times New Roman"/>
                <w:bCs/>
                <w:iCs/>
                <w:sz w:val="24"/>
                <w:szCs w:val="24"/>
              </w:rPr>
            </w:pPr>
            <w:r w:rsidRPr="00405A71">
              <w:rPr>
                <w:rFonts w:ascii="Times New Roman" w:eastAsia="Segoe UI" w:hAnsi="Times New Roman" w:cs="Times New Roman"/>
                <w:iCs/>
                <w:sz w:val="24"/>
                <w:szCs w:val="24"/>
              </w:rPr>
              <w:t>- 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1B111884" w14:textId="77777777" w:rsidR="00817BB0" w:rsidRPr="00405A71" w:rsidRDefault="00817BB0" w:rsidP="00BB0950">
            <w:pPr>
              <w:jc w:val="center"/>
              <w:rPr>
                <w:rFonts w:ascii="Times New Roman" w:hAnsi="Times New Roman" w:cs="Times New Roman"/>
                <w:bCs/>
                <w:i/>
                <w:sz w:val="24"/>
                <w:szCs w:val="24"/>
              </w:rPr>
            </w:pPr>
          </w:p>
        </w:tc>
      </w:tr>
      <w:tr w:rsidR="00817BB0" w:rsidRPr="004801BC" w14:paraId="3B4F10DC" w14:textId="77777777" w:rsidTr="00BB0950">
        <w:tc>
          <w:tcPr>
            <w:tcW w:w="1129" w:type="dxa"/>
            <w:tcBorders>
              <w:left w:val="single" w:sz="4" w:space="0" w:color="auto"/>
              <w:bottom w:val="single" w:sz="4" w:space="0" w:color="auto"/>
              <w:right w:val="single" w:sz="4" w:space="0" w:color="auto"/>
            </w:tcBorders>
          </w:tcPr>
          <w:p w14:paraId="11F6361D" w14:textId="77777777" w:rsidR="00817BB0" w:rsidRPr="004801BC" w:rsidRDefault="00817BB0" w:rsidP="00BB0950">
            <w:pPr>
              <w:rPr>
                <w:rFonts w:ascii="Times New Roman" w:hAnsi="Times New Roman" w:cs="Times New Roman"/>
                <w:bCs/>
                <w:sz w:val="24"/>
                <w:szCs w:val="24"/>
              </w:rPr>
            </w:pPr>
            <w:r>
              <w:rPr>
                <w:rFonts w:ascii="Times New Roman" w:hAnsi="Times New Roman" w:cs="Times New Roman"/>
                <w:bCs/>
                <w:sz w:val="24"/>
                <w:szCs w:val="24"/>
              </w:rPr>
              <w:lastRenderedPageBreak/>
              <w:t>ПК 3.1</w:t>
            </w:r>
          </w:p>
        </w:tc>
        <w:tc>
          <w:tcPr>
            <w:tcW w:w="2833" w:type="dxa"/>
            <w:tcBorders>
              <w:left w:val="single" w:sz="4" w:space="0" w:color="auto"/>
              <w:bottom w:val="single" w:sz="4" w:space="0" w:color="auto"/>
              <w:right w:val="single" w:sz="4" w:space="0" w:color="auto"/>
            </w:tcBorders>
          </w:tcPr>
          <w:p w14:paraId="2D86C297" w14:textId="77777777" w:rsidR="00817BB0" w:rsidRPr="00960D9A" w:rsidRDefault="00817BB0" w:rsidP="00BB0950">
            <w:pPr>
              <w:widowControl w:val="0"/>
              <w:autoSpaceDE w:val="0"/>
              <w:autoSpaceDN w:val="0"/>
              <w:adjustRightInd w:val="0"/>
              <w:contextualSpacing/>
              <w:rPr>
                <w:rFonts w:ascii="Times New Roman" w:hAnsi="Times New Roman" w:cs="Times New Roman"/>
                <w:sz w:val="24"/>
                <w:szCs w:val="24"/>
              </w:rPr>
            </w:pPr>
            <w:r w:rsidRPr="00405A71">
              <w:rPr>
                <w:rFonts w:ascii="Times New Roman" w:hAnsi="Times New Roman" w:cs="Times New Roman"/>
                <w:sz w:val="24"/>
                <w:szCs w:val="24"/>
              </w:rPr>
              <w:t xml:space="preserve">- </w:t>
            </w:r>
            <w:r w:rsidRPr="00960D9A">
              <w:rPr>
                <w:rFonts w:ascii="Times New Roman" w:hAnsi="Times New Roman" w:cs="Times New Roman"/>
                <w:sz w:val="24"/>
                <w:szCs w:val="24"/>
              </w:rPr>
              <w:t>оценивать производственно-технических показателей работы энергоустановок в штатном и аварийном режимах,</w:t>
            </w:r>
          </w:p>
          <w:p w14:paraId="25E3DC58" w14:textId="77777777" w:rsidR="00817BB0" w:rsidRPr="00405A71" w:rsidRDefault="00817BB0" w:rsidP="00BB0950">
            <w:pPr>
              <w:widowControl w:val="0"/>
              <w:autoSpaceDE w:val="0"/>
              <w:autoSpaceDN w:val="0"/>
              <w:adjustRightInd w:val="0"/>
              <w:contextualSpacing/>
              <w:rPr>
                <w:rFonts w:ascii="Times New Roman" w:hAnsi="Times New Roman" w:cs="Times New Roman"/>
                <w:bCs/>
                <w:i/>
                <w:sz w:val="24"/>
                <w:szCs w:val="24"/>
              </w:rPr>
            </w:pPr>
            <w:r>
              <w:rPr>
                <w:rFonts w:ascii="Times New Roman" w:hAnsi="Times New Roman" w:cs="Times New Roman"/>
                <w:sz w:val="24"/>
                <w:szCs w:val="24"/>
              </w:rPr>
              <w:t>-</w:t>
            </w:r>
            <w:r w:rsidRPr="00960D9A">
              <w:rPr>
                <w:rFonts w:ascii="Times New Roman" w:hAnsi="Times New Roman" w:cs="Times New Roman"/>
                <w:sz w:val="24"/>
                <w:szCs w:val="24"/>
              </w:rPr>
              <w:t>проводить визуальное наблюдение, инструментальное обследование и испытание энергоустановок, оценивать их техническое состояние.</w:t>
            </w:r>
          </w:p>
          <w:p w14:paraId="3188EC5E" w14:textId="77777777" w:rsidR="00817BB0" w:rsidRPr="00405A71" w:rsidRDefault="00817BB0" w:rsidP="00BB0950">
            <w:pPr>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CE0A82A" w14:textId="77777777" w:rsidR="00817BB0" w:rsidRPr="00960D9A" w:rsidRDefault="00817BB0" w:rsidP="00BB0950">
            <w:pPr>
              <w:rPr>
                <w:rFonts w:ascii="Times New Roman" w:eastAsia="Segoe UI" w:hAnsi="Times New Roman" w:cs="Times New Roman"/>
                <w:bCs/>
                <w:iCs/>
                <w:sz w:val="24"/>
                <w:szCs w:val="24"/>
              </w:rPr>
            </w:pPr>
            <w:r>
              <w:rPr>
                <w:rFonts w:ascii="Times New Roman" w:eastAsia="Segoe UI" w:hAnsi="Times New Roman" w:cs="Times New Roman"/>
                <w:bCs/>
                <w:iCs/>
                <w:sz w:val="24"/>
                <w:szCs w:val="24"/>
              </w:rPr>
              <w:t xml:space="preserve">- </w:t>
            </w:r>
            <w:r w:rsidRPr="00960D9A">
              <w:rPr>
                <w:rFonts w:ascii="Times New Roman" w:eastAsia="Segoe UI" w:hAnsi="Times New Roman" w:cs="Times New Roman"/>
                <w:bCs/>
                <w:iCs/>
                <w:sz w:val="24"/>
                <w:szCs w:val="24"/>
              </w:rPr>
              <w:t>документы, регламентирующие деятельность по эксплуатации энергоустановок,</w:t>
            </w:r>
          </w:p>
          <w:p w14:paraId="01A0412F" w14:textId="77777777" w:rsidR="00817BB0" w:rsidRPr="00960D9A" w:rsidRDefault="00817BB0" w:rsidP="00BB0950">
            <w:pPr>
              <w:rPr>
                <w:rFonts w:ascii="Times New Roman" w:eastAsia="Segoe UI" w:hAnsi="Times New Roman" w:cs="Times New Roman"/>
                <w:bCs/>
                <w:iCs/>
                <w:sz w:val="24"/>
                <w:szCs w:val="24"/>
              </w:rPr>
            </w:pPr>
            <w:r>
              <w:rPr>
                <w:rFonts w:ascii="Times New Roman" w:eastAsia="Segoe UI" w:hAnsi="Times New Roman" w:cs="Times New Roman"/>
                <w:bCs/>
                <w:iCs/>
                <w:sz w:val="24"/>
                <w:szCs w:val="24"/>
              </w:rPr>
              <w:t xml:space="preserve">- </w:t>
            </w:r>
            <w:r w:rsidRPr="00960D9A">
              <w:rPr>
                <w:rFonts w:ascii="Times New Roman" w:eastAsia="Segoe UI" w:hAnsi="Times New Roman" w:cs="Times New Roman"/>
                <w:bCs/>
                <w:iCs/>
                <w:sz w:val="24"/>
                <w:szCs w:val="24"/>
              </w:rPr>
              <w:t>правила эксплуатации электротехнических установок,</w:t>
            </w:r>
          </w:p>
          <w:p w14:paraId="7BF1472B" w14:textId="77777777" w:rsidR="00817BB0" w:rsidRPr="00405A71" w:rsidRDefault="00817BB0" w:rsidP="00BB0950">
            <w:pPr>
              <w:rPr>
                <w:rFonts w:ascii="Times New Roman" w:eastAsia="Segoe UI" w:hAnsi="Times New Roman" w:cs="Times New Roman"/>
                <w:bCs/>
                <w:iCs/>
                <w:sz w:val="24"/>
                <w:szCs w:val="24"/>
              </w:rPr>
            </w:pPr>
            <w:r>
              <w:rPr>
                <w:rFonts w:ascii="Times New Roman" w:eastAsia="Segoe UI" w:hAnsi="Times New Roman" w:cs="Times New Roman"/>
                <w:bCs/>
                <w:iCs/>
                <w:sz w:val="24"/>
                <w:szCs w:val="24"/>
              </w:rPr>
              <w:t xml:space="preserve">- </w:t>
            </w:r>
            <w:r w:rsidRPr="00960D9A">
              <w:rPr>
                <w:rFonts w:ascii="Times New Roman" w:eastAsia="Segoe UI" w:hAnsi="Times New Roman" w:cs="Times New Roman"/>
                <w:bCs/>
                <w:iCs/>
                <w:sz w:val="24"/>
                <w:szCs w:val="24"/>
              </w:rPr>
              <w:t>технологии производства работ по техническому обслуживанию и ремонту энергоустановок.</w:t>
            </w:r>
          </w:p>
        </w:tc>
        <w:tc>
          <w:tcPr>
            <w:tcW w:w="2833" w:type="dxa"/>
            <w:tcBorders>
              <w:top w:val="single" w:sz="4" w:space="0" w:color="auto"/>
              <w:left w:val="single" w:sz="4" w:space="0" w:color="auto"/>
              <w:bottom w:val="single" w:sz="4" w:space="0" w:color="auto"/>
              <w:right w:val="single" w:sz="4" w:space="0" w:color="auto"/>
            </w:tcBorders>
          </w:tcPr>
          <w:p w14:paraId="72442512" w14:textId="77777777" w:rsidR="00817BB0" w:rsidRPr="00405A71" w:rsidRDefault="00817BB0" w:rsidP="00BB0950">
            <w:pPr>
              <w:rPr>
                <w:rFonts w:ascii="Times New Roman" w:hAnsi="Times New Roman" w:cs="Times New Roman"/>
                <w:bCs/>
                <w:i/>
                <w:sz w:val="24"/>
                <w:szCs w:val="24"/>
              </w:rPr>
            </w:pPr>
            <w:r w:rsidRPr="00405A71">
              <w:rPr>
                <w:rFonts w:ascii="Times New Roman" w:hAnsi="Times New Roman" w:cs="Times New Roman"/>
                <w:sz w:val="24"/>
                <w:szCs w:val="24"/>
              </w:rPr>
              <w:t>проведения проверки технического состояния электрооборудования энергоустановок для выявления нарушений и дефектов в их работе.</w:t>
            </w:r>
          </w:p>
        </w:tc>
      </w:tr>
      <w:tr w:rsidR="00817BB0" w:rsidRPr="004801BC" w14:paraId="3FA406C9" w14:textId="77777777" w:rsidTr="00BB0950">
        <w:tc>
          <w:tcPr>
            <w:tcW w:w="1129" w:type="dxa"/>
            <w:tcBorders>
              <w:left w:val="single" w:sz="4" w:space="0" w:color="auto"/>
              <w:bottom w:val="single" w:sz="4" w:space="0" w:color="auto"/>
              <w:right w:val="single" w:sz="4" w:space="0" w:color="auto"/>
            </w:tcBorders>
          </w:tcPr>
          <w:p w14:paraId="6346A25C" w14:textId="77777777" w:rsidR="00817BB0" w:rsidRPr="004801BC" w:rsidRDefault="00817BB0" w:rsidP="00BB0950">
            <w:pPr>
              <w:rPr>
                <w:rFonts w:ascii="Times New Roman" w:hAnsi="Times New Roman" w:cs="Times New Roman"/>
                <w:bCs/>
                <w:sz w:val="24"/>
                <w:szCs w:val="24"/>
              </w:rPr>
            </w:pPr>
            <w:r>
              <w:rPr>
                <w:rFonts w:ascii="Times New Roman" w:hAnsi="Times New Roman" w:cs="Times New Roman"/>
                <w:bCs/>
                <w:sz w:val="24"/>
                <w:szCs w:val="24"/>
              </w:rPr>
              <w:t>ПК 3.2</w:t>
            </w:r>
          </w:p>
        </w:tc>
        <w:tc>
          <w:tcPr>
            <w:tcW w:w="2833" w:type="dxa"/>
            <w:tcBorders>
              <w:left w:val="single" w:sz="4" w:space="0" w:color="auto"/>
              <w:bottom w:val="single" w:sz="4" w:space="0" w:color="auto"/>
              <w:right w:val="single" w:sz="4" w:space="0" w:color="auto"/>
            </w:tcBorders>
          </w:tcPr>
          <w:p w14:paraId="27CF867B" w14:textId="77777777" w:rsidR="00817BB0" w:rsidRPr="00960D9A" w:rsidRDefault="00817BB0" w:rsidP="00BB0950">
            <w:pPr>
              <w:rPr>
                <w:rFonts w:ascii="Times New Roman" w:hAnsi="Times New Roman" w:cs="Times New Roman"/>
                <w:bCs/>
                <w:sz w:val="24"/>
                <w:szCs w:val="24"/>
              </w:rPr>
            </w:pPr>
            <w:r>
              <w:rPr>
                <w:rFonts w:ascii="Times New Roman" w:hAnsi="Times New Roman" w:cs="Times New Roman"/>
                <w:bCs/>
                <w:i/>
                <w:sz w:val="24"/>
                <w:szCs w:val="24"/>
              </w:rPr>
              <w:t xml:space="preserve">- </w:t>
            </w:r>
            <w:r w:rsidRPr="00960D9A">
              <w:rPr>
                <w:rFonts w:ascii="Times New Roman" w:hAnsi="Times New Roman" w:cs="Times New Roman"/>
                <w:bCs/>
                <w:sz w:val="24"/>
                <w:szCs w:val="24"/>
              </w:rPr>
              <w:t>пользоваться технической и технологической документацией при проведении работ по техническому обслуживанию и ремонту электрооборудования энергоустановок,</w:t>
            </w:r>
          </w:p>
          <w:p w14:paraId="5F66D51A" w14:textId="77777777" w:rsidR="00817BB0" w:rsidRPr="00405A71" w:rsidRDefault="00817BB0" w:rsidP="00BB0950">
            <w:pPr>
              <w:rPr>
                <w:rFonts w:ascii="Times New Roman" w:hAnsi="Times New Roman" w:cs="Times New Roman"/>
                <w:bCs/>
                <w:i/>
                <w:sz w:val="24"/>
                <w:szCs w:val="24"/>
              </w:rPr>
            </w:pPr>
            <w:r>
              <w:rPr>
                <w:rFonts w:ascii="Times New Roman" w:hAnsi="Times New Roman" w:cs="Times New Roman"/>
                <w:bCs/>
                <w:sz w:val="24"/>
                <w:szCs w:val="24"/>
              </w:rPr>
              <w:t xml:space="preserve">- </w:t>
            </w:r>
            <w:r w:rsidRPr="00960D9A">
              <w:rPr>
                <w:rFonts w:ascii="Times New Roman" w:hAnsi="Times New Roman" w:cs="Times New Roman"/>
                <w:bCs/>
                <w:sz w:val="24"/>
                <w:szCs w:val="24"/>
              </w:rPr>
              <w:t>проводить работы по техническому обслуживанию и ремонту электрооборудования энергоустановок.</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70A3E09" w14:textId="77777777" w:rsidR="00817BB0" w:rsidRPr="00405A71" w:rsidRDefault="00817BB0" w:rsidP="00BB0950">
            <w:pPr>
              <w:widowControl w:val="0"/>
              <w:autoSpaceDE w:val="0"/>
              <w:autoSpaceDN w:val="0"/>
              <w:adjustRightInd w:val="0"/>
              <w:contextualSpacing/>
              <w:rPr>
                <w:rFonts w:ascii="Times New Roman" w:hAnsi="Times New Roman" w:cs="Times New Roman"/>
                <w:sz w:val="24"/>
                <w:szCs w:val="24"/>
              </w:rPr>
            </w:pPr>
            <w:r w:rsidRPr="00405A71">
              <w:rPr>
                <w:rFonts w:ascii="Times New Roman" w:hAnsi="Times New Roman" w:cs="Times New Roman"/>
                <w:sz w:val="24"/>
                <w:szCs w:val="24"/>
              </w:rPr>
              <w:t>- документы, регламентирующие деятельность по эксплуатации энергоустановок,</w:t>
            </w:r>
          </w:p>
          <w:p w14:paraId="2EFA8EDA" w14:textId="77777777" w:rsidR="00817BB0" w:rsidRPr="00405A71" w:rsidRDefault="00817BB0" w:rsidP="00BB0950">
            <w:pPr>
              <w:widowControl w:val="0"/>
              <w:autoSpaceDE w:val="0"/>
              <w:autoSpaceDN w:val="0"/>
              <w:adjustRightInd w:val="0"/>
              <w:ind w:left="35"/>
              <w:contextualSpacing/>
              <w:rPr>
                <w:rFonts w:ascii="Times New Roman" w:hAnsi="Times New Roman" w:cs="Times New Roman"/>
                <w:sz w:val="24"/>
                <w:szCs w:val="24"/>
              </w:rPr>
            </w:pPr>
            <w:r w:rsidRPr="00405A71">
              <w:rPr>
                <w:rFonts w:ascii="Times New Roman" w:hAnsi="Times New Roman" w:cs="Times New Roman"/>
                <w:sz w:val="24"/>
                <w:szCs w:val="24"/>
              </w:rPr>
              <w:t>- правила эксплуатации электротехнических установок,</w:t>
            </w:r>
          </w:p>
          <w:p w14:paraId="5D4701C8" w14:textId="77777777" w:rsidR="00817BB0" w:rsidRPr="00405A71" w:rsidRDefault="00817BB0" w:rsidP="00BB0950">
            <w:pPr>
              <w:rPr>
                <w:rFonts w:ascii="Times New Roman" w:eastAsia="Segoe UI" w:hAnsi="Times New Roman" w:cs="Times New Roman"/>
                <w:bCs/>
                <w:iCs/>
                <w:sz w:val="24"/>
                <w:szCs w:val="24"/>
              </w:rPr>
            </w:pPr>
            <w:r w:rsidRPr="00405A71">
              <w:rPr>
                <w:rFonts w:ascii="Times New Roman" w:hAnsi="Times New Roman" w:cs="Times New Roman"/>
                <w:sz w:val="24"/>
                <w:szCs w:val="24"/>
              </w:rPr>
              <w:t>- технологии производства работ по техническому обслуживанию и ремонту энергоустановок.</w:t>
            </w:r>
          </w:p>
        </w:tc>
        <w:tc>
          <w:tcPr>
            <w:tcW w:w="2833" w:type="dxa"/>
            <w:tcBorders>
              <w:top w:val="single" w:sz="4" w:space="0" w:color="auto"/>
              <w:left w:val="single" w:sz="4" w:space="0" w:color="auto"/>
              <w:bottom w:val="single" w:sz="4" w:space="0" w:color="auto"/>
              <w:right w:val="single" w:sz="4" w:space="0" w:color="auto"/>
            </w:tcBorders>
          </w:tcPr>
          <w:p w14:paraId="081C4587" w14:textId="77777777" w:rsidR="00817BB0" w:rsidRPr="00405A71" w:rsidRDefault="00817BB0" w:rsidP="00BB0950">
            <w:pPr>
              <w:rPr>
                <w:rFonts w:ascii="Times New Roman" w:hAnsi="Times New Roman" w:cs="Times New Roman"/>
                <w:bCs/>
                <w:i/>
                <w:sz w:val="24"/>
                <w:szCs w:val="24"/>
              </w:rPr>
            </w:pPr>
            <w:r w:rsidRPr="00405A71">
              <w:rPr>
                <w:rFonts w:ascii="Times New Roman" w:hAnsi="Times New Roman" w:cs="Times New Roman"/>
                <w:sz w:val="24"/>
                <w:szCs w:val="24"/>
              </w:rPr>
              <w:t>выполнения работ по техническому обслуживанию и ремонту электрооборудования энергоустановок в соответствии с требованиями технической, технологической и эксплуатационной документации.</w:t>
            </w:r>
          </w:p>
        </w:tc>
      </w:tr>
    </w:tbl>
    <w:p w14:paraId="12A53672" w14:textId="77777777" w:rsidR="00817BB0" w:rsidRDefault="00817BB0" w:rsidP="00817BB0"/>
    <w:p w14:paraId="67267CB1" w14:textId="77777777" w:rsidR="00817BB0" w:rsidRPr="00092D54" w:rsidRDefault="00817BB0" w:rsidP="00817BB0">
      <w:pPr>
        <w:pStyle w:val="114"/>
        <w:numPr>
          <w:ilvl w:val="1"/>
          <w:numId w:val="14"/>
        </w:numPr>
        <w:rPr>
          <w:rFonts w:ascii="Times New Roman" w:hAnsi="Times New Roman"/>
        </w:rPr>
      </w:pPr>
      <w:bookmarkStart w:id="38" w:name="_Toc167962644"/>
      <w:r w:rsidRPr="00092D54">
        <w:rPr>
          <w:rFonts w:ascii="Times New Roman" w:hAnsi="Times New Roman"/>
        </w:rPr>
        <w:t>Обоснование часов вариативной части ОПОП-П</w:t>
      </w:r>
      <w:bookmarkEnd w:id="38"/>
    </w:p>
    <w:tbl>
      <w:tblPr>
        <w:tblStyle w:val="a3"/>
        <w:tblW w:w="0" w:type="auto"/>
        <w:tblInd w:w="-5" w:type="dxa"/>
        <w:tblLayout w:type="fixed"/>
        <w:tblLook w:val="04A0" w:firstRow="1" w:lastRow="0" w:firstColumn="1" w:lastColumn="0" w:noHBand="0" w:noVBand="1"/>
      </w:tblPr>
      <w:tblGrid>
        <w:gridCol w:w="684"/>
        <w:gridCol w:w="2234"/>
        <w:gridCol w:w="1902"/>
        <w:gridCol w:w="2311"/>
        <w:gridCol w:w="909"/>
        <w:gridCol w:w="1593"/>
      </w:tblGrid>
      <w:tr w:rsidR="00817BB0" w14:paraId="72A8963B" w14:textId="77777777" w:rsidTr="00BB0950">
        <w:tc>
          <w:tcPr>
            <w:tcW w:w="684" w:type="dxa"/>
          </w:tcPr>
          <w:p w14:paraId="4A8A84DE" w14:textId="77777777" w:rsidR="00817BB0" w:rsidRPr="002B4A0C" w:rsidRDefault="00817BB0" w:rsidP="00BB0950">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п/п</w:t>
            </w:r>
          </w:p>
        </w:tc>
        <w:tc>
          <w:tcPr>
            <w:tcW w:w="2234" w:type="dxa"/>
          </w:tcPr>
          <w:p w14:paraId="3F180813" w14:textId="77777777" w:rsidR="00817BB0" w:rsidRPr="002B4A0C" w:rsidRDefault="00817BB0" w:rsidP="00BB0950">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Дополнительные профессиональные компетенции</w:t>
            </w:r>
          </w:p>
        </w:tc>
        <w:tc>
          <w:tcPr>
            <w:tcW w:w="1902" w:type="dxa"/>
          </w:tcPr>
          <w:p w14:paraId="17FA8910" w14:textId="77777777" w:rsidR="00817BB0" w:rsidRPr="002B4A0C" w:rsidRDefault="00817BB0" w:rsidP="00BB0950">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xml:space="preserve">Дополнительные знания, </w:t>
            </w:r>
            <w:r w:rsidRPr="002B4A0C">
              <w:rPr>
                <w:rFonts w:ascii="Times New Roman" w:hAnsi="Times New Roman" w:cs="Times New Roman"/>
                <w:b/>
                <w:sz w:val="24"/>
                <w:szCs w:val="24"/>
              </w:rPr>
              <w:lastRenderedPageBreak/>
              <w:t>умения, навыки</w:t>
            </w:r>
          </w:p>
        </w:tc>
        <w:tc>
          <w:tcPr>
            <w:tcW w:w="2311" w:type="dxa"/>
          </w:tcPr>
          <w:p w14:paraId="0168DB38" w14:textId="77777777" w:rsidR="00817BB0" w:rsidRPr="002B4A0C" w:rsidRDefault="00817BB0" w:rsidP="00BB0950">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lastRenderedPageBreak/>
              <w:t>№, наименование темы</w:t>
            </w:r>
          </w:p>
        </w:tc>
        <w:tc>
          <w:tcPr>
            <w:tcW w:w="909" w:type="dxa"/>
          </w:tcPr>
          <w:p w14:paraId="2EAEB3DC" w14:textId="77777777" w:rsidR="00817BB0" w:rsidRPr="002B4A0C" w:rsidRDefault="00817BB0" w:rsidP="00BB0950">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1593" w:type="dxa"/>
          </w:tcPr>
          <w:p w14:paraId="7F36C175" w14:textId="77777777" w:rsidR="00817BB0" w:rsidRPr="002B4A0C" w:rsidRDefault="00817BB0" w:rsidP="00BB0950">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xml:space="preserve">Обоснование включения </w:t>
            </w:r>
            <w:r w:rsidRPr="002B4A0C">
              <w:rPr>
                <w:rFonts w:ascii="Times New Roman" w:hAnsi="Times New Roman" w:cs="Times New Roman"/>
                <w:b/>
                <w:sz w:val="24"/>
                <w:szCs w:val="24"/>
              </w:rPr>
              <w:lastRenderedPageBreak/>
              <w:t>в рабочую программу</w:t>
            </w:r>
          </w:p>
        </w:tc>
      </w:tr>
      <w:tr w:rsidR="00817BB0" w14:paraId="2ECD5DD2" w14:textId="77777777" w:rsidTr="00BB0950">
        <w:tc>
          <w:tcPr>
            <w:tcW w:w="684" w:type="dxa"/>
          </w:tcPr>
          <w:p w14:paraId="48984D3E" w14:textId="77777777" w:rsidR="00817BB0" w:rsidRDefault="00817BB0" w:rsidP="00BB0950">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lastRenderedPageBreak/>
              <w:t>1</w:t>
            </w:r>
          </w:p>
        </w:tc>
        <w:tc>
          <w:tcPr>
            <w:tcW w:w="2234" w:type="dxa"/>
          </w:tcPr>
          <w:p w14:paraId="15D82E73" w14:textId="77777777" w:rsidR="00817BB0" w:rsidRDefault="00817BB0" w:rsidP="00BB0950">
            <w:pPr>
              <w:pStyle w:val="a4"/>
              <w:spacing w:after="120"/>
              <w:ind w:left="0"/>
              <w:jc w:val="center"/>
              <w:rPr>
                <w:rFonts w:ascii="Times New Roman" w:hAnsi="Times New Roman" w:cs="Times New Roman"/>
                <w:bCs/>
                <w:sz w:val="24"/>
                <w:szCs w:val="24"/>
              </w:rPr>
            </w:pPr>
          </w:p>
          <w:p w14:paraId="217AACF9" w14:textId="77777777" w:rsidR="00817BB0" w:rsidRDefault="00817BB0" w:rsidP="00BB0950">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w:t>
            </w:r>
          </w:p>
          <w:p w14:paraId="7A4A92F6" w14:textId="77777777" w:rsidR="00817BB0" w:rsidRDefault="00817BB0" w:rsidP="00BB0950">
            <w:pPr>
              <w:pStyle w:val="a4"/>
              <w:spacing w:after="120"/>
              <w:ind w:left="0"/>
              <w:jc w:val="center"/>
              <w:rPr>
                <w:rFonts w:ascii="Times New Roman" w:hAnsi="Times New Roman" w:cs="Times New Roman"/>
                <w:bCs/>
                <w:sz w:val="24"/>
                <w:szCs w:val="24"/>
              </w:rPr>
            </w:pPr>
          </w:p>
        </w:tc>
        <w:tc>
          <w:tcPr>
            <w:tcW w:w="1902" w:type="dxa"/>
          </w:tcPr>
          <w:p w14:paraId="19F4E4A6" w14:textId="77777777" w:rsidR="00817BB0" w:rsidRDefault="00817BB0" w:rsidP="00BB0950">
            <w:pPr>
              <w:pStyle w:val="a4"/>
              <w:spacing w:after="120"/>
              <w:ind w:left="0"/>
              <w:rPr>
                <w:rFonts w:ascii="Times New Roman" w:hAnsi="Times New Roman" w:cs="Times New Roman"/>
              </w:rPr>
            </w:pPr>
            <w:r>
              <w:rPr>
                <w:rFonts w:ascii="Times New Roman" w:hAnsi="Times New Roman" w:cs="Times New Roman"/>
                <w:bCs/>
                <w:sz w:val="24"/>
                <w:szCs w:val="24"/>
              </w:rPr>
              <w:t>Знать: в</w:t>
            </w:r>
            <w:r w:rsidRPr="00410E76">
              <w:rPr>
                <w:rFonts w:ascii="Times New Roman" w:hAnsi="Times New Roman" w:cs="Times New Roman"/>
              </w:rPr>
              <w:t xml:space="preserve">иды </w:t>
            </w:r>
            <w:proofErr w:type="spellStart"/>
            <w:r w:rsidRPr="00410E76">
              <w:rPr>
                <w:rFonts w:ascii="Times New Roman" w:hAnsi="Times New Roman" w:cs="Times New Roman"/>
              </w:rPr>
              <w:t>электротравм</w:t>
            </w:r>
            <w:proofErr w:type="spellEnd"/>
          </w:p>
          <w:p w14:paraId="62F482C1" w14:textId="77777777" w:rsidR="00817BB0" w:rsidRDefault="00817BB0" w:rsidP="00BB0950">
            <w:pPr>
              <w:pStyle w:val="a4"/>
              <w:spacing w:after="120"/>
              <w:ind w:left="0"/>
              <w:rPr>
                <w:rFonts w:ascii="Times New Roman" w:hAnsi="Times New Roman" w:cs="Times New Roman"/>
                <w:bCs/>
                <w:sz w:val="24"/>
                <w:szCs w:val="24"/>
              </w:rPr>
            </w:pPr>
            <w:r>
              <w:rPr>
                <w:rFonts w:ascii="Times New Roman" w:hAnsi="Times New Roman" w:cs="Times New Roman"/>
              </w:rPr>
              <w:t xml:space="preserve">Уметь: Анализировать современное состояния производственного </w:t>
            </w:r>
            <w:proofErr w:type="spellStart"/>
            <w:r>
              <w:rPr>
                <w:rFonts w:ascii="Times New Roman" w:hAnsi="Times New Roman" w:cs="Times New Roman"/>
              </w:rPr>
              <w:t>электротравматизма</w:t>
            </w:r>
            <w:proofErr w:type="spellEnd"/>
            <w:r>
              <w:rPr>
                <w:rFonts w:ascii="Times New Roman" w:hAnsi="Times New Roman" w:cs="Times New Roman"/>
              </w:rPr>
              <w:t xml:space="preserve"> </w:t>
            </w:r>
          </w:p>
        </w:tc>
        <w:tc>
          <w:tcPr>
            <w:tcW w:w="2311" w:type="dxa"/>
          </w:tcPr>
          <w:p w14:paraId="594906C5" w14:textId="77777777" w:rsidR="00817BB0" w:rsidRPr="00570E15" w:rsidRDefault="00817BB0" w:rsidP="00BB0950">
            <w:pPr>
              <w:rPr>
                <w:rFonts w:ascii="Times New Roman" w:hAnsi="Times New Roman" w:cs="Times New Roman"/>
                <w:bCs/>
              </w:rPr>
            </w:pPr>
            <w:r w:rsidRPr="00570E15">
              <w:rPr>
                <w:rFonts w:ascii="Times New Roman" w:hAnsi="Times New Roman" w:cs="Times New Roman"/>
                <w:bCs/>
              </w:rPr>
              <w:t>Тема 1.3.</w:t>
            </w:r>
            <w:r w:rsidRPr="00570E15">
              <w:rPr>
                <w:rFonts w:ascii="Times New Roman" w:eastAsia="Calibri" w:hAnsi="Times New Roman" w:cs="Times New Roman"/>
              </w:rPr>
              <w:t xml:space="preserve"> </w:t>
            </w:r>
            <w:r w:rsidRPr="00570E15">
              <w:rPr>
                <w:rFonts w:ascii="Times New Roman" w:hAnsi="Times New Roman" w:cs="Times New Roman"/>
                <w:bCs/>
              </w:rPr>
              <w:t>Защитные меры электробезопасности.</w:t>
            </w:r>
          </w:p>
        </w:tc>
        <w:tc>
          <w:tcPr>
            <w:tcW w:w="909" w:type="dxa"/>
          </w:tcPr>
          <w:p w14:paraId="6195998B" w14:textId="77777777" w:rsidR="00817BB0" w:rsidRDefault="00817BB0" w:rsidP="00BB0950">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9</w:t>
            </w:r>
          </w:p>
        </w:tc>
        <w:tc>
          <w:tcPr>
            <w:tcW w:w="1593" w:type="dxa"/>
          </w:tcPr>
          <w:p w14:paraId="43304B81" w14:textId="77777777" w:rsidR="00817BB0" w:rsidRDefault="00817BB0" w:rsidP="00BB0950">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 xml:space="preserve">Введено для получения дополнительных знаний и умений с целью предупреждения </w:t>
            </w:r>
            <w:proofErr w:type="spellStart"/>
            <w:r>
              <w:rPr>
                <w:rFonts w:ascii="Times New Roman" w:hAnsi="Times New Roman" w:cs="Times New Roman"/>
                <w:bCs/>
                <w:sz w:val="24"/>
                <w:szCs w:val="24"/>
              </w:rPr>
              <w:t>электротравматизма</w:t>
            </w:r>
            <w:proofErr w:type="spellEnd"/>
          </w:p>
        </w:tc>
      </w:tr>
      <w:tr w:rsidR="00817BB0" w14:paraId="73A31F19" w14:textId="77777777" w:rsidTr="00BB0950">
        <w:tc>
          <w:tcPr>
            <w:tcW w:w="684" w:type="dxa"/>
          </w:tcPr>
          <w:p w14:paraId="1794FF7B" w14:textId="77777777" w:rsidR="00817BB0" w:rsidRDefault="00817BB0" w:rsidP="00BB0950">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2</w:t>
            </w:r>
          </w:p>
        </w:tc>
        <w:tc>
          <w:tcPr>
            <w:tcW w:w="2234" w:type="dxa"/>
          </w:tcPr>
          <w:p w14:paraId="4A19E262" w14:textId="77777777" w:rsidR="00817BB0" w:rsidRDefault="00817BB0" w:rsidP="00BB0950">
            <w:pPr>
              <w:pStyle w:val="a4"/>
              <w:spacing w:after="120"/>
              <w:ind w:left="0"/>
              <w:rPr>
                <w:rFonts w:ascii="Times New Roman" w:hAnsi="Times New Roman" w:cs="Times New Roman"/>
                <w:bCs/>
                <w:sz w:val="24"/>
                <w:szCs w:val="24"/>
              </w:rPr>
            </w:pPr>
          </w:p>
          <w:p w14:paraId="5E0E9521" w14:textId="77777777" w:rsidR="00817BB0" w:rsidRDefault="00817BB0" w:rsidP="00BB0950">
            <w:pPr>
              <w:pStyle w:val="a4"/>
              <w:spacing w:after="120"/>
              <w:ind w:left="0"/>
              <w:rPr>
                <w:rFonts w:ascii="Times New Roman" w:hAnsi="Times New Roman" w:cs="Times New Roman"/>
                <w:bCs/>
                <w:sz w:val="24"/>
                <w:szCs w:val="24"/>
              </w:rPr>
            </w:pPr>
          </w:p>
          <w:p w14:paraId="707BF06C" w14:textId="77777777" w:rsidR="00817BB0" w:rsidRDefault="00817BB0" w:rsidP="00BB0950">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w:t>
            </w:r>
          </w:p>
        </w:tc>
        <w:tc>
          <w:tcPr>
            <w:tcW w:w="1902" w:type="dxa"/>
          </w:tcPr>
          <w:p w14:paraId="5DC34C7A" w14:textId="77777777" w:rsidR="00817BB0" w:rsidRDefault="00817BB0" w:rsidP="00BB0950">
            <w:pPr>
              <w:pStyle w:val="a4"/>
              <w:spacing w:after="120"/>
              <w:ind w:left="0"/>
              <w:rPr>
                <w:rFonts w:ascii="Times New Roman" w:hAnsi="Times New Roman" w:cs="Times New Roman"/>
                <w:bCs/>
                <w:sz w:val="24"/>
                <w:szCs w:val="24"/>
              </w:rPr>
            </w:pPr>
            <w:proofErr w:type="gramStart"/>
            <w:r>
              <w:rPr>
                <w:rFonts w:ascii="Times New Roman" w:hAnsi="Times New Roman" w:cs="Times New Roman"/>
                <w:bCs/>
                <w:sz w:val="24"/>
                <w:szCs w:val="24"/>
              </w:rPr>
              <w:t>Знать :правила</w:t>
            </w:r>
            <w:proofErr w:type="gramEnd"/>
            <w:r>
              <w:rPr>
                <w:rFonts w:ascii="Times New Roman" w:hAnsi="Times New Roman" w:cs="Times New Roman"/>
                <w:bCs/>
                <w:sz w:val="24"/>
                <w:szCs w:val="24"/>
              </w:rPr>
              <w:t xml:space="preserve"> по технике безопасности при эксплуатации электроустановок</w:t>
            </w:r>
          </w:p>
          <w:p w14:paraId="2859DE3B" w14:textId="77777777" w:rsidR="00817BB0" w:rsidRDefault="00817BB0" w:rsidP="00BB0950">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Уметь оформлять документы при эксплуатации электроустановок</w:t>
            </w:r>
          </w:p>
        </w:tc>
        <w:tc>
          <w:tcPr>
            <w:tcW w:w="2311" w:type="dxa"/>
          </w:tcPr>
          <w:p w14:paraId="1AAF4538" w14:textId="77777777" w:rsidR="00817BB0" w:rsidRPr="00570E15" w:rsidRDefault="00817BB0" w:rsidP="00BB0950">
            <w:pPr>
              <w:pStyle w:val="a4"/>
              <w:spacing w:after="120"/>
              <w:ind w:left="0"/>
              <w:rPr>
                <w:rFonts w:ascii="Times New Roman" w:hAnsi="Times New Roman" w:cs="Times New Roman"/>
                <w:bCs/>
                <w:sz w:val="24"/>
                <w:szCs w:val="24"/>
              </w:rPr>
            </w:pPr>
            <w:r w:rsidRPr="00570E15">
              <w:rPr>
                <w:rFonts w:ascii="Times New Roman" w:hAnsi="Times New Roman" w:cs="Times New Roman"/>
                <w:bCs/>
              </w:rPr>
              <w:t>Тема 2.5 Техника безопасности при эксплуатации электроустановок потребителей</w:t>
            </w:r>
          </w:p>
        </w:tc>
        <w:tc>
          <w:tcPr>
            <w:tcW w:w="909" w:type="dxa"/>
          </w:tcPr>
          <w:p w14:paraId="50FF2945" w14:textId="77777777" w:rsidR="00817BB0" w:rsidRDefault="00817BB0" w:rsidP="00BB0950">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6</w:t>
            </w:r>
          </w:p>
        </w:tc>
        <w:tc>
          <w:tcPr>
            <w:tcW w:w="1593" w:type="dxa"/>
          </w:tcPr>
          <w:p w14:paraId="67DF112F" w14:textId="77777777" w:rsidR="00817BB0" w:rsidRDefault="00817BB0" w:rsidP="00BB0950">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Введено для получения дополнительных знаний и умений по технике безопасности при эксплуатации электроустановок</w:t>
            </w:r>
          </w:p>
        </w:tc>
      </w:tr>
    </w:tbl>
    <w:p w14:paraId="53ECF8EB" w14:textId="77777777" w:rsidR="00817BB0" w:rsidRDefault="00817BB0" w:rsidP="00817BB0">
      <w:pPr>
        <w:pStyle w:val="1f"/>
        <w:rPr>
          <w:rFonts w:ascii="Times New Roman" w:hAnsi="Times New Roman"/>
        </w:rPr>
      </w:pPr>
      <w:bookmarkStart w:id="39" w:name="_Toc167962645"/>
    </w:p>
    <w:p w14:paraId="45162C82" w14:textId="77777777" w:rsidR="00817BB0" w:rsidRPr="00E11160" w:rsidRDefault="00817BB0" w:rsidP="00817BB0">
      <w:pPr>
        <w:pStyle w:val="1f"/>
        <w:rPr>
          <w:rFonts w:ascii="Times New Roman" w:hAnsi="Times New Roman"/>
        </w:rPr>
      </w:pPr>
      <w:r w:rsidRPr="00E11160">
        <w:rPr>
          <w:rFonts w:ascii="Times New Roman" w:hAnsi="Times New Roman"/>
        </w:rPr>
        <w:t>2. Структура и содержание профессионального модуля</w:t>
      </w:r>
      <w:bookmarkEnd w:id="39"/>
    </w:p>
    <w:p w14:paraId="7EB64898" w14:textId="77777777" w:rsidR="00817BB0" w:rsidRPr="00E11160" w:rsidRDefault="00817BB0" w:rsidP="00817BB0">
      <w:pPr>
        <w:pStyle w:val="114"/>
        <w:rPr>
          <w:rFonts w:ascii="Times New Roman" w:hAnsi="Times New Roman"/>
        </w:rPr>
      </w:pPr>
      <w:bookmarkStart w:id="40" w:name="_Toc167962646"/>
      <w:r w:rsidRPr="00E11160">
        <w:rPr>
          <w:rFonts w:ascii="Times New Roman" w:hAnsi="Times New Roman"/>
        </w:rPr>
        <w:t>2.1. Трудоемкость освоения модуля</w:t>
      </w:r>
      <w:bookmarkEnd w:id="40"/>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817BB0" w:rsidRPr="00257255" w14:paraId="31B1ADC6" w14:textId="77777777" w:rsidTr="00BB0950">
        <w:trPr>
          <w:trHeight w:val="23"/>
        </w:trPr>
        <w:tc>
          <w:tcPr>
            <w:tcW w:w="2460" w:type="pct"/>
            <w:vAlign w:val="center"/>
          </w:tcPr>
          <w:p w14:paraId="320BF976" w14:textId="77777777" w:rsidR="00817BB0" w:rsidRPr="00257255" w:rsidRDefault="00817BB0" w:rsidP="00BB0950">
            <w:pPr>
              <w:jc w:val="center"/>
              <w:rPr>
                <w:rFonts w:ascii="Times New Roman" w:hAnsi="Times New Roman" w:cs="Times New Roman"/>
                <w:b/>
                <w:sz w:val="24"/>
              </w:rPr>
            </w:pPr>
            <w:r w:rsidRPr="00257255">
              <w:rPr>
                <w:rFonts w:ascii="Times New Roman" w:hAnsi="Times New Roman" w:cs="Times New Roman"/>
                <w:b/>
                <w:sz w:val="24"/>
              </w:rPr>
              <w:t>Наименование составных частей модуля</w:t>
            </w:r>
          </w:p>
        </w:tc>
        <w:tc>
          <w:tcPr>
            <w:tcW w:w="1195" w:type="pct"/>
            <w:vAlign w:val="center"/>
          </w:tcPr>
          <w:p w14:paraId="106E02A8" w14:textId="77777777" w:rsidR="00817BB0" w:rsidRPr="00257255" w:rsidRDefault="00817BB0" w:rsidP="00BB0950">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14:paraId="676891E3" w14:textId="77777777" w:rsidR="00817BB0" w:rsidRPr="00257255" w:rsidRDefault="00817BB0" w:rsidP="00BB0950">
            <w:pPr>
              <w:jc w:val="center"/>
              <w:rPr>
                <w:rFonts w:ascii="Times New Roman" w:hAnsi="Times New Roman" w:cs="Times New Roman"/>
                <w:b/>
                <w:iCs/>
                <w:sz w:val="24"/>
              </w:rPr>
            </w:pPr>
            <w:r w:rsidRPr="00257255">
              <w:rPr>
                <w:rFonts w:ascii="Times New Roman" w:hAnsi="Times New Roman" w:cs="Times New Roman"/>
                <w:b/>
                <w:sz w:val="24"/>
              </w:rPr>
              <w:t xml:space="preserve">В </w:t>
            </w:r>
            <w:proofErr w:type="spellStart"/>
            <w:r w:rsidRPr="00257255">
              <w:rPr>
                <w:rFonts w:ascii="Times New Roman" w:hAnsi="Times New Roman" w:cs="Times New Roman"/>
                <w:b/>
                <w:sz w:val="24"/>
              </w:rPr>
              <w:t>т.ч</w:t>
            </w:r>
            <w:proofErr w:type="spellEnd"/>
            <w:r w:rsidRPr="00257255">
              <w:rPr>
                <w:rFonts w:ascii="Times New Roman" w:hAnsi="Times New Roman" w:cs="Times New Roman"/>
                <w:b/>
                <w:sz w:val="24"/>
              </w:rPr>
              <w:t>. в форме практ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817BB0" w:rsidRPr="00257255" w14:paraId="6B16691D" w14:textId="77777777" w:rsidTr="00BB0950">
        <w:trPr>
          <w:trHeight w:val="23"/>
        </w:trPr>
        <w:tc>
          <w:tcPr>
            <w:tcW w:w="2460" w:type="pct"/>
            <w:vAlign w:val="center"/>
          </w:tcPr>
          <w:p w14:paraId="08644586" w14:textId="77777777" w:rsidR="00817BB0" w:rsidRPr="00AC4913" w:rsidRDefault="00817BB0" w:rsidP="00BB0950">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5" w:type="pct"/>
            <w:vAlign w:val="center"/>
          </w:tcPr>
          <w:p w14:paraId="09CBC8D3" w14:textId="77777777" w:rsidR="00817BB0" w:rsidRPr="00AC4913" w:rsidRDefault="00817BB0" w:rsidP="00BB0950">
            <w:pPr>
              <w:jc w:val="center"/>
              <w:rPr>
                <w:rFonts w:ascii="Times New Roman" w:hAnsi="Times New Roman" w:cs="Times New Roman"/>
                <w:bCs/>
                <w:sz w:val="24"/>
                <w:szCs w:val="24"/>
              </w:rPr>
            </w:pPr>
            <w:r>
              <w:rPr>
                <w:rFonts w:ascii="Times New Roman" w:hAnsi="Times New Roman" w:cs="Times New Roman"/>
                <w:bCs/>
                <w:sz w:val="24"/>
                <w:szCs w:val="24"/>
              </w:rPr>
              <w:t>279</w:t>
            </w:r>
          </w:p>
        </w:tc>
        <w:tc>
          <w:tcPr>
            <w:tcW w:w="1345" w:type="pct"/>
            <w:vAlign w:val="center"/>
          </w:tcPr>
          <w:p w14:paraId="69E40165" w14:textId="77777777" w:rsidR="00817BB0" w:rsidRPr="00AC4913" w:rsidRDefault="00817BB0" w:rsidP="00BB0950">
            <w:pPr>
              <w:jc w:val="center"/>
              <w:rPr>
                <w:rFonts w:ascii="Times New Roman" w:hAnsi="Times New Roman" w:cs="Times New Roman"/>
                <w:bCs/>
                <w:sz w:val="24"/>
                <w:szCs w:val="24"/>
              </w:rPr>
            </w:pPr>
            <w:r>
              <w:rPr>
                <w:rFonts w:ascii="Times New Roman" w:hAnsi="Times New Roman" w:cs="Times New Roman"/>
                <w:bCs/>
                <w:sz w:val="24"/>
                <w:szCs w:val="24"/>
              </w:rPr>
              <w:t>46</w:t>
            </w:r>
          </w:p>
        </w:tc>
      </w:tr>
      <w:tr w:rsidR="00817BB0" w:rsidRPr="00257255" w14:paraId="7FD4EF68" w14:textId="77777777" w:rsidTr="00BB0950">
        <w:trPr>
          <w:trHeight w:val="23"/>
        </w:trPr>
        <w:tc>
          <w:tcPr>
            <w:tcW w:w="2460" w:type="pct"/>
            <w:vAlign w:val="center"/>
          </w:tcPr>
          <w:p w14:paraId="55CB6D2D" w14:textId="77777777" w:rsidR="00817BB0" w:rsidRPr="00257255" w:rsidRDefault="00817BB0" w:rsidP="00BB0950">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ой проект</w:t>
            </w:r>
          </w:p>
        </w:tc>
        <w:tc>
          <w:tcPr>
            <w:tcW w:w="1195" w:type="pct"/>
            <w:vAlign w:val="center"/>
          </w:tcPr>
          <w:p w14:paraId="78284A0F" w14:textId="77777777" w:rsidR="00817BB0" w:rsidRPr="00257255" w:rsidRDefault="00817BB0" w:rsidP="00BB0950">
            <w:pPr>
              <w:jc w:val="center"/>
              <w:rPr>
                <w:rFonts w:ascii="Times New Roman" w:hAnsi="Times New Roman" w:cs="Times New Roman"/>
                <w:bCs/>
                <w:sz w:val="24"/>
                <w:szCs w:val="24"/>
              </w:rPr>
            </w:pPr>
            <w:r>
              <w:rPr>
                <w:rFonts w:ascii="Times New Roman" w:hAnsi="Times New Roman" w:cs="Times New Roman"/>
                <w:bCs/>
                <w:sz w:val="24"/>
                <w:szCs w:val="24"/>
              </w:rPr>
              <w:t>30</w:t>
            </w:r>
          </w:p>
        </w:tc>
        <w:tc>
          <w:tcPr>
            <w:tcW w:w="1345" w:type="pct"/>
            <w:vAlign w:val="center"/>
          </w:tcPr>
          <w:p w14:paraId="3CAE252C" w14:textId="77777777" w:rsidR="00817BB0" w:rsidRPr="00257255" w:rsidRDefault="00817BB0" w:rsidP="00BB0950">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817BB0" w:rsidRPr="00257255" w14:paraId="665E8BBB" w14:textId="77777777" w:rsidTr="00BB0950">
        <w:trPr>
          <w:trHeight w:val="23"/>
        </w:trPr>
        <w:tc>
          <w:tcPr>
            <w:tcW w:w="2460" w:type="pct"/>
            <w:vAlign w:val="center"/>
          </w:tcPr>
          <w:p w14:paraId="26F17499" w14:textId="77777777" w:rsidR="00817BB0" w:rsidRPr="00257255" w:rsidRDefault="00817BB0" w:rsidP="00BB0950">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14:paraId="1812E953" w14:textId="77777777" w:rsidR="00817BB0" w:rsidRPr="00257255" w:rsidRDefault="00817BB0" w:rsidP="00BB0950">
            <w:pPr>
              <w:jc w:val="center"/>
              <w:rPr>
                <w:rFonts w:ascii="Times New Roman" w:hAnsi="Times New Roman" w:cs="Times New Roman"/>
                <w:bCs/>
                <w:sz w:val="24"/>
                <w:szCs w:val="24"/>
              </w:rPr>
            </w:pPr>
            <w:r>
              <w:rPr>
                <w:rFonts w:ascii="Times New Roman" w:hAnsi="Times New Roman" w:cs="Times New Roman"/>
                <w:bCs/>
                <w:sz w:val="24"/>
                <w:szCs w:val="24"/>
              </w:rPr>
              <w:t>8</w:t>
            </w:r>
          </w:p>
        </w:tc>
        <w:tc>
          <w:tcPr>
            <w:tcW w:w="1345" w:type="pct"/>
            <w:vAlign w:val="center"/>
          </w:tcPr>
          <w:p w14:paraId="288DE387" w14:textId="77777777" w:rsidR="00817BB0" w:rsidRPr="00257255" w:rsidRDefault="00817BB0" w:rsidP="00BB0950">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817BB0" w:rsidRPr="00257255" w14:paraId="4DCAC19E" w14:textId="77777777" w:rsidTr="00BB0950">
        <w:trPr>
          <w:trHeight w:val="23"/>
        </w:trPr>
        <w:tc>
          <w:tcPr>
            <w:tcW w:w="2460" w:type="pct"/>
            <w:vAlign w:val="center"/>
          </w:tcPr>
          <w:p w14:paraId="54236F08" w14:textId="77777777" w:rsidR="00817BB0" w:rsidRPr="00257255" w:rsidRDefault="00817BB0" w:rsidP="00BB0950">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Практика, в </w:t>
            </w:r>
            <w:proofErr w:type="spellStart"/>
            <w:r w:rsidRPr="00257255">
              <w:rPr>
                <w:rFonts w:ascii="Times New Roman" w:hAnsi="Times New Roman" w:cs="Times New Roman"/>
                <w:bCs/>
                <w:sz w:val="24"/>
                <w:szCs w:val="24"/>
              </w:rPr>
              <w:t>т.ч</w:t>
            </w:r>
            <w:proofErr w:type="spellEnd"/>
            <w:r w:rsidRPr="00257255">
              <w:rPr>
                <w:rFonts w:ascii="Times New Roman" w:hAnsi="Times New Roman" w:cs="Times New Roman"/>
                <w:bCs/>
                <w:sz w:val="24"/>
                <w:szCs w:val="24"/>
              </w:rPr>
              <w:t>.:</w:t>
            </w:r>
          </w:p>
        </w:tc>
        <w:tc>
          <w:tcPr>
            <w:tcW w:w="1195" w:type="pct"/>
            <w:vAlign w:val="center"/>
          </w:tcPr>
          <w:p w14:paraId="6E676789" w14:textId="77777777" w:rsidR="00817BB0" w:rsidRPr="00257255" w:rsidRDefault="00817BB0" w:rsidP="00BB0950">
            <w:pPr>
              <w:jc w:val="center"/>
              <w:rPr>
                <w:rFonts w:ascii="Times New Roman" w:hAnsi="Times New Roman" w:cs="Times New Roman"/>
                <w:bCs/>
                <w:sz w:val="24"/>
                <w:szCs w:val="24"/>
              </w:rPr>
            </w:pPr>
            <w:r>
              <w:rPr>
                <w:rFonts w:ascii="Times New Roman" w:hAnsi="Times New Roman" w:cs="Times New Roman"/>
                <w:bCs/>
                <w:sz w:val="24"/>
                <w:szCs w:val="24"/>
              </w:rPr>
              <w:t>216</w:t>
            </w:r>
          </w:p>
        </w:tc>
        <w:tc>
          <w:tcPr>
            <w:tcW w:w="1345" w:type="pct"/>
            <w:vAlign w:val="center"/>
          </w:tcPr>
          <w:p w14:paraId="0FFBE69D" w14:textId="77777777" w:rsidR="00817BB0" w:rsidRPr="00257255" w:rsidRDefault="00817BB0" w:rsidP="00BB0950">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817BB0" w:rsidRPr="00257255" w14:paraId="71A43091" w14:textId="77777777" w:rsidTr="00BB0950">
        <w:trPr>
          <w:trHeight w:val="23"/>
        </w:trPr>
        <w:tc>
          <w:tcPr>
            <w:tcW w:w="2460" w:type="pct"/>
            <w:vAlign w:val="center"/>
          </w:tcPr>
          <w:p w14:paraId="7672A728" w14:textId="77777777" w:rsidR="00817BB0" w:rsidRPr="00257255" w:rsidRDefault="00817BB0" w:rsidP="00BB0950">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14:paraId="2783A4CA" w14:textId="77777777" w:rsidR="00817BB0" w:rsidRPr="00257255" w:rsidRDefault="00817BB0" w:rsidP="00BB0950">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14:paraId="0055AB95" w14:textId="77777777" w:rsidR="00817BB0" w:rsidRPr="00257255" w:rsidRDefault="00817BB0" w:rsidP="00BB0950">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817BB0" w:rsidRPr="00257255" w14:paraId="3065E937" w14:textId="77777777" w:rsidTr="00BB0950">
        <w:trPr>
          <w:trHeight w:val="23"/>
        </w:trPr>
        <w:tc>
          <w:tcPr>
            <w:tcW w:w="2460" w:type="pct"/>
            <w:vAlign w:val="center"/>
          </w:tcPr>
          <w:p w14:paraId="42E828C8" w14:textId="77777777" w:rsidR="00817BB0" w:rsidRPr="00257255" w:rsidRDefault="00817BB0" w:rsidP="00BB0950">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14:paraId="5F715D7E" w14:textId="77777777" w:rsidR="00817BB0" w:rsidRPr="00257255" w:rsidRDefault="00817BB0" w:rsidP="00BB0950">
            <w:pPr>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c>
          <w:tcPr>
            <w:tcW w:w="1345" w:type="pct"/>
            <w:vAlign w:val="center"/>
          </w:tcPr>
          <w:p w14:paraId="1B1C86A3" w14:textId="77777777" w:rsidR="00817BB0" w:rsidRPr="00257255" w:rsidRDefault="00817BB0" w:rsidP="00BB0950">
            <w:pPr>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r>
      <w:tr w:rsidR="00817BB0" w:rsidRPr="00257255" w14:paraId="2EB3214E" w14:textId="77777777" w:rsidTr="00BB0950">
        <w:trPr>
          <w:trHeight w:val="23"/>
        </w:trPr>
        <w:tc>
          <w:tcPr>
            <w:tcW w:w="2460" w:type="pct"/>
            <w:vAlign w:val="center"/>
          </w:tcPr>
          <w:p w14:paraId="50B0C031" w14:textId="77777777" w:rsidR="00817BB0" w:rsidRDefault="00817BB0" w:rsidP="00BB0950">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Pr>
                <w:rFonts w:ascii="Times New Roman" w:hAnsi="Times New Roman" w:cs="Times New Roman"/>
                <w:bCs/>
                <w:sz w:val="24"/>
                <w:szCs w:val="24"/>
              </w:rPr>
              <w:t>, в том числе:</w:t>
            </w:r>
          </w:p>
          <w:p w14:paraId="27C9F025" w14:textId="77777777" w:rsidR="00817BB0" w:rsidRPr="005A4FE7" w:rsidRDefault="00817BB0" w:rsidP="00BB0950">
            <w:pPr>
              <w:jc w:val="both"/>
              <w:rPr>
                <w:rFonts w:ascii="Times New Roman" w:hAnsi="Times New Roman" w:cs="Times New Roman"/>
                <w:bCs/>
                <w:i/>
                <w:iCs/>
                <w:sz w:val="24"/>
                <w:szCs w:val="24"/>
              </w:rPr>
            </w:pPr>
            <w:r>
              <w:rPr>
                <w:rFonts w:ascii="Times New Roman" w:hAnsi="Times New Roman" w:cs="Times New Roman"/>
                <w:bCs/>
                <w:i/>
                <w:iCs/>
                <w:sz w:val="24"/>
                <w:szCs w:val="24"/>
              </w:rPr>
              <w:t>МДК 03</w:t>
            </w:r>
            <w:r w:rsidRPr="005A4FE7">
              <w:rPr>
                <w:rFonts w:ascii="Times New Roman" w:hAnsi="Times New Roman" w:cs="Times New Roman"/>
                <w:bCs/>
                <w:i/>
                <w:iCs/>
                <w:sz w:val="24"/>
                <w:szCs w:val="24"/>
              </w:rPr>
              <w:t xml:space="preserve">.01 в форме </w:t>
            </w:r>
            <w:r>
              <w:rPr>
                <w:rFonts w:ascii="Times New Roman" w:hAnsi="Times New Roman" w:cs="Times New Roman"/>
                <w:bCs/>
                <w:i/>
                <w:iCs/>
                <w:sz w:val="24"/>
                <w:szCs w:val="24"/>
              </w:rPr>
              <w:t>защиты КП</w:t>
            </w:r>
          </w:p>
          <w:p w14:paraId="090E74D7" w14:textId="77777777" w:rsidR="00817BB0" w:rsidRPr="005A4FE7" w:rsidRDefault="00817BB0" w:rsidP="00BB0950">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Pr>
                <w:rFonts w:ascii="Times New Roman" w:hAnsi="Times New Roman" w:cs="Times New Roman"/>
                <w:bCs/>
                <w:i/>
                <w:iCs/>
                <w:sz w:val="24"/>
                <w:szCs w:val="24"/>
              </w:rPr>
              <w:t>03</w:t>
            </w:r>
            <w:r w:rsidRPr="005A4FE7">
              <w:rPr>
                <w:rFonts w:ascii="Times New Roman" w:hAnsi="Times New Roman" w:cs="Times New Roman"/>
                <w:bCs/>
                <w:i/>
                <w:iCs/>
                <w:sz w:val="24"/>
                <w:szCs w:val="24"/>
              </w:rPr>
              <w:t>.</w:t>
            </w:r>
            <w:r>
              <w:rPr>
                <w:rFonts w:ascii="Times New Roman" w:hAnsi="Times New Roman" w:cs="Times New Roman"/>
                <w:bCs/>
                <w:i/>
                <w:iCs/>
                <w:sz w:val="24"/>
                <w:szCs w:val="24"/>
              </w:rPr>
              <w:t>02</w:t>
            </w:r>
            <w:r w:rsidRPr="005A4FE7">
              <w:rPr>
                <w:rFonts w:ascii="Times New Roman" w:hAnsi="Times New Roman" w:cs="Times New Roman"/>
                <w:bCs/>
                <w:i/>
                <w:iCs/>
                <w:sz w:val="24"/>
                <w:szCs w:val="24"/>
              </w:rPr>
              <w:t xml:space="preserve"> в форме </w:t>
            </w:r>
            <w:r>
              <w:rPr>
                <w:rFonts w:ascii="Times New Roman" w:hAnsi="Times New Roman" w:cs="Times New Roman"/>
                <w:bCs/>
                <w:i/>
                <w:iCs/>
                <w:sz w:val="24"/>
                <w:szCs w:val="24"/>
              </w:rPr>
              <w:t>зачета</w:t>
            </w:r>
          </w:p>
          <w:p w14:paraId="0AA514D4" w14:textId="77777777" w:rsidR="00817BB0" w:rsidRPr="005A4FE7" w:rsidRDefault="00817BB0" w:rsidP="00BB0950">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УП </w:t>
            </w:r>
            <w:r>
              <w:rPr>
                <w:rFonts w:ascii="Times New Roman" w:hAnsi="Times New Roman" w:cs="Times New Roman"/>
                <w:bCs/>
                <w:i/>
                <w:iCs/>
                <w:sz w:val="24"/>
                <w:szCs w:val="24"/>
              </w:rPr>
              <w:t>03</w:t>
            </w:r>
          </w:p>
          <w:p w14:paraId="7A1CCFBF" w14:textId="77777777" w:rsidR="00817BB0" w:rsidRDefault="00817BB0" w:rsidP="00BB0950">
            <w:pPr>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ПП </w:t>
            </w:r>
            <w:r>
              <w:rPr>
                <w:rFonts w:ascii="Times New Roman" w:hAnsi="Times New Roman" w:cs="Times New Roman"/>
                <w:bCs/>
                <w:i/>
                <w:iCs/>
                <w:sz w:val="24"/>
                <w:szCs w:val="24"/>
              </w:rPr>
              <w:t>03</w:t>
            </w:r>
          </w:p>
          <w:p w14:paraId="3E5ABE35" w14:textId="77777777" w:rsidR="00817BB0" w:rsidRPr="00257255" w:rsidRDefault="00817BB0" w:rsidP="00BB0950">
            <w:pPr>
              <w:rPr>
                <w:rFonts w:ascii="Times New Roman" w:hAnsi="Times New Roman" w:cs="Times New Roman"/>
                <w:bCs/>
                <w:sz w:val="24"/>
                <w:szCs w:val="24"/>
              </w:rPr>
            </w:pPr>
            <w:r w:rsidRPr="005A4FE7">
              <w:rPr>
                <w:rFonts w:ascii="Times New Roman" w:hAnsi="Times New Roman" w:cs="Times New Roman"/>
                <w:bCs/>
                <w:i/>
                <w:iCs/>
                <w:sz w:val="24"/>
                <w:szCs w:val="24"/>
              </w:rPr>
              <w:t xml:space="preserve">ПМ </w:t>
            </w:r>
            <w:r>
              <w:rPr>
                <w:rFonts w:ascii="Times New Roman" w:hAnsi="Times New Roman" w:cs="Times New Roman"/>
                <w:bCs/>
                <w:i/>
                <w:iCs/>
                <w:sz w:val="24"/>
                <w:szCs w:val="24"/>
              </w:rPr>
              <w:t>03</w:t>
            </w:r>
            <w:r>
              <w:rPr>
                <w:rFonts w:ascii="Times New Roman" w:hAnsi="Times New Roman" w:cs="Times New Roman"/>
                <w:bCs/>
                <w:sz w:val="24"/>
                <w:szCs w:val="24"/>
              </w:rPr>
              <w:t xml:space="preserve"> </w:t>
            </w:r>
            <w:r w:rsidRPr="005A4FE7">
              <w:rPr>
                <w:rFonts w:ascii="Times New Roman" w:hAnsi="Times New Roman" w:cs="Times New Roman"/>
                <w:bCs/>
                <w:i/>
                <w:iCs/>
                <w:sz w:val="24"/>
                <w:szCs w:val="24"/>
              </w:rPr>
              <w:t>(</w:t>
            </w:r>
            <w:r>
              <w:rPr>
                <w:rFonts w:ascii="Times New Roman" w:hAnsi="Times New Roman" w:cs="Times New Roman"/>
                <w:bCs/>
                <w:i/>
                <w:iCs/>
                <w:sz w:val="24"/>
                <w:szCs w:val="24"/>
              </w:rPr>
              <w:t>экзамен</w:t>
            </w:r>
            <w:r w:rsidRPr="005A4FE7">
              <w:rPr>
                <w:rFonts w:ascii="Times New Roman" w:hAnsi="Times New Roman" w:cs="Times New Roman"/>
                <w:bCs/>
                <w:i/>
                <w:iCs/>
                <w:sz w:val="24"/>
                <w:szCs w:val="24"/>
              </w:rPr>
              <w:t xml:space="preserve"> ПМ)</w:t>
            </w:r>
          </w:p>
        </w:tc>
        <w:tc>
          <w:tcPr>
            <w:tcW w:w="1195" w:type="pct"/>
            <w:vAlign w:val="center"/>
          </w:tcPr>
          <w:p w14:paraId="3A3FDFC8" w14:textId="77777777" w:rsidR="00817BB0" w:rsidRDefault="00817BB0" w:rsidP="00BB0950">
            <w:pPr>
              <w:jc w:val="center"/>
              <w:rPr>
                <w:rFonts w:ascii="Times New Roman" w:hAnsi="Times New Roman" w:cs="Times New Roman"/>
                <w:bCs/>
                <w:sz w:val="24"/>
                <w:szCs w:val="24"/>
              </w:rPr>
            </w:pPr>
          </w:p>
          <w:p w14:paraId="3F78BE0B" w14:textId="77777777" w:rsidR="00817BB0" w:rsidRDefault="00817BB0" w:rsidP="00BB0950">
            <w:pPr>
              <w:jc w:val="center"/>
              <w:rPr>
                <w:rFonts w:ascii="Times New Roman" w:hAnsi="Times New Roman" w:cs="Times New Roman"/>
                <w:bCs/>
                <w:sz w:val="24"/>
                <w:szCs w:val="24"/>
              </w:rPr>
            </w:pPr>
          </w:p>
          <w:p w14:paraId="161F834A" w14:textId="77777777" w:rsidR="00817BB0" w:rsidRDefault="00817BB0" w:rsidP="00BB0950">
            <w:pPr>
              <w:jc w:val="center"/>
              <w:rPr>
                <w:rFonts w:ascii="Times New Roman" w:hAnsi="Times New Roman" w:cs="Times New Roman"/>
                <w:bCs/>
                <w:sz w:val="24"/>
                <w:szCs w:val="24"/>
              </w:rPr>
            </w:pPr>
          </w:p>
          <w:p w14:paraId="51FC78CF" w14:textId="77777777" w:rsidR="00817BB0" w:rsidRDefault="00817BB0" w:rsidP="00BB0950">
            <w:pPr>
              <w:jc w:val="center"/>
              <w:rPr>
                <w:rFonts w:ascii="Times New Roman" w:hAnsi="Times New Roman" w:cs="Times New Roman"/>
                <w:bCs/>
                <w:sz w:val="24"/>
                <w:szCs w:val="24"/>
              </w:rPr>
            </w:pPr>
          </w:p>
          <w:p w14:paraId="5DB38F9D" w14:textId="77777777" w:rsidR="00817BB0" w:rsidRDefault="00817BB0" w:rsidP="00BB0950">
            <w:pPr>
              <w:jc w:val="center"/>
              <w:rPr>
                <w:rFonts w:ascii="Times New Roman" w:hAnsi="Times New Roman" w:cs="Times New Roman"/>
                <w:bCs/>
                <w:sz w:val="24"/>
                <w:szCs w:val="24"/>
              </w:rPr>
            </w:pPr>
          </w:p>
          <w:p w14:paraId="4C9961E3" w14:textId="77777777" w:rsidR="00817BB0" w:rsidRPr="00257255" w:rsidRDefault="00817BB0" w:rsidP="00BB0950">
            <w:pPr>
              <w:jc w:val="center"/>
              <w:rPr>
                <w:rFonts w:ascii="Times New Roman" w:hAnsi="Times New Roman" w:cs="Times New Roman"/>
                <w:bCs/>
                <w:sz w:val="24"/>
                <w:szCs w:val="24"/>
              </w:rPr>
            </w:pPr>
            <w:r>
              <w:rPr>
                <w:rFonts w:ascii="Times New Roman" w:hAnsi="Times New Roman" w:cs="Times New Roman"/>
                <w:bCs/>
                <w:sz w:val="24"/>
                <w:szCs w:val="24"/>
              </w:rPr>
              <w:t>12</w:t>
            </w:r>
          </w:p>
        </w:tc>
        <w:tc>
          <w:tcPr>
            <w:tcW w:w="1345" w:type="pct"/>
            <w:vAlign w:val="center"/>
          </w:tcPr>
          <w:p w14:paraId="334D11DD" w14:textId="77777777" w:rsidR="00817BB0" w:rsidRPr="00257255" w:rsidRDefault="00817BB0" w:rsidP="00BB0950">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817BB0" w:rsidRPr="00257255" w14:paraId="367A9601" w14:textId="77777777" w:rsidTr="00BB0950">
        <w:trPr>
          <w:trHeight w:val="23"/>
        </w:trPr>
        <w:tc>
          <w:tcPr>
            <w:tcW w:w="2460" w:type="pct"/>
            <w:vAlign w:val="center"/>
          </w:tcPr>
          <w:p w14:paraId="291174E5" w14:textId="77777777" w:rsidR="00817BB0" w:rsidRPr="00257255" w:rsidRDefault="00817BB0" w:rsidP="00BB0950">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5" w:type="pct"/>
            <w:vAlign w:val="center"/>
          </w:tcPr>
          <w:p w14:paraId="1DBE3A94" w14:textId="77777777" w:rsidR="00817BB0" w:rsidRPr="00257255" w:rsidRDefault="00817BB0" w:rsidP="00BB0950">
            <w:pPr>
              <w:jc w:val="center"/>
              <w:rPr>
                <w:rFonts w:ascii="Times New Roman" w:hAnsi="Times New Roman" w:cs="Times New Roman"/>
                <w:b/>
                <w:sz w:val="24"/>
                <w:szCs w:val="24"/>
              </w:rPr>
            </w:pPr>
            <w:r>
              <w:rPr>
                <w:rFonts w:ascii="Times New Roman" w:hAnsi="Times New Roman" w:cs="Times New Roman"/>
                <w:b/>
                <w:sz w:val="24"/>
                <w:szCs w:val="24"/>
              </w:rPr>
              <w:t>515</w:t>
            </w:r>
          </w:p>
        </w:tc>
        <w:tc>
          <w:tcPr>
            <w:tcW w:w="1345" w:type="pct"/>
            <w:vAlign w:val="center"/>
          </w:tcPr>
          <w:p w14:paraId="25D9FAE3" w14:textId="77777777" w:rsidR="00817BB0" w:rsidRPr="00257255" w:rsidRDefault="00817BB0" w:rsidP="00BB0950">
            <w:pPr>
              <w:jc w:val="center"/>
              <w:rPr>
                <w:rFonts w:ascii="Times New Roman" w:hAnsi="Times New Roman" w:cs="Times New Roman"/>
                <w:b/>
                <w:sz w:val="24"/>
                <w:szCs w:val="24"/>
              </w:rPr>
            </w:pPr>
            <w:r>
              <w:rPr>
                <w:rFonts w:ascii="Times New Roman" w:hAnsi="Times New Roman" w:cs="Times New Roman"/>
                <w:b/>
                <w:sz w:val="24"/>
                <w:szCs w:val="24"/>
              </w:rPr>
              <w:t>262</w:t>
            </w:r>
          </w:p>
        </w:tc>
      </w:tr>
    </w:tbl>
    <w:p w14:paraId="17D97F67" w14:textId="77777777" w:rsidR="00817BB0" w:rsidRDefault="00817BB0" w:rsidP="00817BB0">
      <w:pPr>
        <w:rPr>
          <w:rFonts w:ascii="Times New Roman" w:hAnsi="Times New Roman" w:cs="Times New Roman"/>
          <w:i/>
          <w:sz w:val="24"/>
          <w:szCs w:val="24"/>
        </w:rPr>
      </w:pPr>
    </w:p>
    <w:p w14:paraId="0DF9607F" w14:textId="77777777" w:rsidR="00817BB0" w:rsidRDefault="00817BB0" w:rsidP="00817BB0">
      <w:pPr>
        <w:rPr>
          <w:rFonts w:ascii="Times New Roman" w:hAnsi="Times New Roman" w:cs="Times New Roman"/>
          <w:i/>
          <w:sz w:val="24"/>
          <w:szCs w:val="24"/>
        </w:rPr>
      </w:pPr>
    </w:p>
    <w:p w14:paraId="32F7A5F4" w14:textId="77777777" w:rsidR="00817BB0" w:rsidRDefault="00817BB0" w:rsidP="00817BB0">
      <w:pPr>
        <w:rPr>
          <w:rFonts w:ascii="Times New Roman" w:hAnsi="Times New Roman" w:cs="Times New Roman"/>
          <w:i/>
          <w:sz w:val="24"/>
          <w:szCs w:val="24"/>
        </w:rPr>
      </w:pPr>
    </w:p>
    <w:p w14:paraId="61A655DC" w14:textId="77777777" w:rsidR="00817BB0" w:rsidRDefault="00817BB0" w:rsidP="00817BB0">
      <w:pPr>
        <w:rPr>
          <w:rFonts w:ascii="Times New Roman" w:hAnsi="Times New Roman" w:cs="Times New Roman"/>
          <w:i/>
          <w:sz w:val="24"/>
          <w:szCs w:val="24"/>
        </w:rPr>
      </w:pPr>
    </w:p>
    <w:p w14:paraId="4538B90E" w14:textId="77777777" w:rsidR="00817BB0" w:rsidRPr="005F59C7" w:rsidRDefault="00817BB0" w:rsidP="00817BB0">
      <w:pPr>
        <w:rPr>
          <w:rFonts w:ascii="Times New Roman" w:hAnsi="Times New Roman" w:cs="Times New Roman"/>
          <w:i/>
          <w:sz w:val="24"/>
          <w:szCs w:val="24"/>
        </w:rPr>
      </w:pPr>
    </w:p>
    <w:p w14:paraId="2C2029A6" w14:textId="77777777" w:rsidR="00817BB0" w:rsidRPr="000156CF" w:rsidRDefault="00817BB0" w:rsidP="00817BB0">
      <w:pPr>
        <w:pStyle w:val="114"/>
        <w:rPr>
          <w:rFonts w:ascii="Times New Roman" w:hAnsi="Times New Roman"/>
        </w:rPr>
      </w:pPr>
      <w:bookmarkStart w:id="41" w:name="_Toc167962647"/>
      <w:r w:rsidRPr="000156CF">
        <w:rPr>
          <w:rFonts w:ascii="Times New Roman" w:hAnsi="Times New Roman"/>
        </w:rPr>
        <w:lastRenderedPageBreak/>
        <w:t>2.2. Структура профессионального модуля</w:t>
      </w:r>
      <w:bookmarkEnd w:id="41"/>
      <w:r w:rsidRPr="000156CF">
        <w:rPr>
          <w:rFonts w:ascii="Times New Roman" w:hAnsi="Times New Roman"/>
        </w:rPr>
        <w:t xml:space="preserve"> </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2"/>
        <w:gridCol w:w="4258"/>
        <w:gridCol w:w="1069"/>
        <w:gridCol w:w="632"/>
        <w:gridCol w:w="534"/>
        <w:gridCol w:w="561"/>
        <w:gridCol w:w="422"/>
        <w:gridCol w:w="477"/>
        <w:gridCol w:w="420"/>
        <w:gridCol w:w="561"/>
      </w:tblGrid>
      <w:tr w:rsidR="00817BB0" w:rsidRPr="00C63897" w14:paraId="494A6DE7" w14:textId="77777777" w:rsidTr="00BB0950">
        <w:trPr>
          <w:cantSplit/>
          <w:trHeight w:val="3271"/>
        </w:trPr>
        <w:tc>
          <w:tcPr>
            <w:tcW w:w="430" w:type="pct"/>
            <w:tcBorders>
              <w:bottom w:val="single" w:sz="4" w:space="0" w:color="auto"/>
            </w:tcBorders>
          </w:tcPr>
          <w:p w14:paraId="68EA9DCB" w14:textId="77777777" w:rsidR="00817BB0" w:rsidRPr="00C13371" w:rsidRDefault="00817BB0" w:rsidP="00BB0950">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2178" w:type="pct"/>
            <w:tcBorders>
              <w:bottom w:val="single" w:sz="4" w:space="0" w:color="auto"/>
            </w:tcBorders>
            <w:vAlign w:val="center"/>
          </w:tcPr>
          <w:p w14:paraId="0BB46272" w14:textId="77777777" w:rsidR="00817BB0" w:rsidRPr="00C13371" w:rsidRDefault="00817BB0" w:rsidP="00BB0950">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47" w:type="pct"/>
            <w:tcBorders>
              <w:bottom w:val="single" w:sz="4" w:space="0" w:color="auto"/>
            </w:tcBorders>
            <w:vAlign w:val="center"/>
          </w:tcPr>
          <w:p w14:paraId="22315FE5" w14:textId="77777777" w:rsidR="00817BB0" w:rsidRPr="00C13371" w:rsidRDefault="00817BB0" w:rsidP="00BB0950">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23" w:type="pct"/>
            <w:tcBorders>
              <w:bottom w:val="single" w:sz="4" w:space="0" w:color="auto"/>
            </w:tcBorders>
            <w:textDirection w:val="btLr"/>
            <w:vAlign w:val="center"/>
          </w:tcPr>
          <w:p w14:paraId="5B389BAC" w14:textId="77777777" w:rsidR="00817BB0" w:rsidRPr="00C13371" w:rsidRDefault="00817BB0" w:rsidP="00BB0950">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 xml:space="preserve">В </w:t>
            </w:r>
            <w:proofErr w:type="spellStart"/>
            <w:r w:rsidRPr="00C13371">
              <w:rPr>
                <w:rFonts w:ascii="Times New Roman" w:eastAsia="Times New Roman" w:hAnsi="Times New Roman" w:cs="Times New Roman"/>
                <w:iCs/>
                <w:lang w:eastAsia="ru-RU"/>
              </w:rPr>
              <w:t>т.ч</w:t>
            </w:r>
            <w:proofErr w:type="spellEnd"/>
            <w:r w:rsidRPr="00C13371">
              <w:rPr>
                <w:rFonts w:ascii="Times New Roman" w:eastAsia="Times New Roman" w:hAnsi="Times New Roman" w:cs="Times New Roman"/>
                <w:iCs/>
                <w:lang w:eastAsia="ru-RU"/>
              </w:rPr>
              <w:t>. в форме практической подготовки</w:t>
            </w:r>
          </w:p>
        </w:tc>
        <w:tc>
          <w:tcPr>
            <w:tcW w:w="273" w:type="pct"/>
            <w:shd w:val="clear" w:color="auto" w:fill="D9D9D9" w:themeFill="background1" w:themeFillShade="D9"/>
            <w:textDirection w:val="btLr"/>
            <w:vAlign w:val="center"/>
          </w:tcPr>
          <w:p w14:paraId="25B8FA44" w14:textId="77777777" w:rsidR="00817BB0" w:rsidRPr="00C13371" w:rsidRDefault="00817BB0" w:rsidP="00BB0950">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 xml:space="preserve">Обучение по МДК, в </w:t>
            </w:r>
            <w:proofErr w:type="spellStart"/>
            <w:r w:rsidRPr="00C13371">
              <w:rPr>
                <w:rFonts w:ascii="Times New Roman" w:eastAsia="Times New Roman" w:hAnsi="Times New Roman" w:cs="Times New Roman"/>
                <w:lang w:eastAsia="ru-RU"/>
              </w:rPr>
              <w:t>т.ч</w:t>
            </w:r>
            <w:proofErr w:type="spellEnd"/>
            <w:r w:rsidRPr="00C13371">
              <w:rPr>
                <w:rFonts w:ascii="Times New Roman" w:eastAsia="Times New Roman" w:hAnsi="Times New Roman" w:cs="Times New Roman"/>
                <w:lang w:eastAsia="ru-RU"/>
              </w:rPr>
              <w:t>.:</w:t>
            </w:r>
          </w:p>
        </w:tc>
        <w:tc>
          <w:tcPr>
            <w:tcW w:w="287" w:type="pct"/>
            <w:textDirection w:val="btLr"/>
            <w:vAlign w:val="center"/>
          </w:tcPr>
          <w:p w14:paraId="4465C1F1" w14:textId="77777777" w:rsidR="00817BB0" w:rsidRPr="00C13371" w:rsidRDefault="00817BB0" w:rsidP="00BB0950">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6" w:type="pct"/>
            <w:textDirection w:val="btLr"/>
            <w:vAlign w:val="center"/>
          </w:tcPr>
          <w:p w14:paraId="0ECE2015" w14:textId="77777777" w:rsidR="00817BB0" w:rsidRPr="00C63897" w:rsidRDefault="00817BB0" w:rsidP="00BB0950">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44" w:type="pct"/>
            <w:textDirection w:val="btLr"/>
            <w:vAlign w:val="center"/>
          </w:tcPr>
          <w:p w14:paraId="14B17DD4" w14:textId="77777777" w:rsidR="00817BB0" w:rsidRPr="00C63897" w:rsidRDefault="00817BB0" w:rsidP="00BB0950">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215" w:type="pct"/>
            <w:shd w:val="clear" w:color="auto" w:fill="D9D9D9" w:themeFill="background1" w:themeFillShade="D9"/>
            <w:textDirection w:val="btLr"/>
            <w:vAlign w:val="center"/>
          </w:tcPr>
          <w:p w14:paraId="7834EA54" w14:textId="77777777" w:rsidR="00817BB0" w:rsidRPr="00C63897" w:rsidRDefault="00817BB0" w:rsidP="00BB0950">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8" w:type="pct"/>
            <w:shd w:val="clear" w:color="auto" w:fill="D9D9D9" w:themeFill="background1" w:themeFillShade="D9"/>
            <w:textDirection w:val="btLr"/>
          </w:tcPr>
          <w:p w14:paraId="210EA130" w14:textId="77777777" w:rsidR="00817BB0" w:rsidRPr="00C63897" w:rsidRDefault="00817BB0" w:rsidP="00BB0950">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817BB0" w:rsidRPr="005643D7" w14:paraId="518F8AEF" w14:textId="77777777" w:rsidTr="00BB0950">
        <w:trPr>
          <w:cantSplit/>
          <w:trHeight w:val="73"/>
        </w:trPr>
        <w:tc>
          <w:tcPr>
            <w:tcW w:w="430" w:type="pct"/>
            <w:tcBorders>
              <w:bottom w:val="single" w:sz="4" w:space="0" w:color="auto"/>
            </w:tcBorders>
            <w:vAlign w:val="center"/>
          </w:tcPr>
          <w:p w14:paraId="47670AFD" w14:textId="77777777" w:rsidR="00817BB0" w:rsidRPr="00C13371" w:rsidRDefault="00817BB0" w:rsidP="00BB0950">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178" w:type="pct"/>
            <w:tcBorders>
              <w:bottom w:val="single" w:sz="4" w:space="0" w:color="auto"/>
            </w:tcBorders>
            <w:vAlign w:val="center"/>
          </w:tcPr>
          <w:p w14:paraId="571D5E1B" w14:textId="77777777" w:rsidR="00817BB0" w:rsidRPr="00C13371" w:rsidRDefault="00817BB0" w:rsidP="00BB0950">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47" w:type="pct"/>
            <w:tcBorders>
              <w:bottom w:val="single" w:sz="4" w:space="0" w:color="auto"/>
            </w:tcBorders>
            <w:vAlign w:val="center"/>
          </w:tcPr>
          <w:p w14:paraId="1CB0159E" w14:textId="77777777" w:rsidR="00817BB0" w:rsidRPr="00C13371" w:rsidRDefault="00817BB0" w:rsidP="00BB0950">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23" w:type="pct"/>
            <w:tcBorders>
              <w:bottom w:val="single" w:sz="4" w:space="0" w:color="auto"/>
            </w:tcBorders>
            <w:vAlign w:val="center"/>
          </w:tcPr>
          <w:p w14:paraId="2A39FFC7" w14:textId="77777777" w:rsidR="00817BB0" w:rsidRPr="00C13371" w:rsidRDefault="00817BB0" w:rsidP="00BB0950">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73" w:type="pct"/>
            <w:shd w:val="clear" w:color="auto" w:fill="D9D9D9" w:themeFill="background1" w:themeFillShade="D9"/>
            <w:vAlign w:val="center"/>
          </w:tcPr>
          <w:p w14:paraId="0E1643AC" w14:textId="77777777" w:rsidR="00817BB0" w:rsidRPr="00C13371" w:rsidRDefault="00817BB0" w:rsidP="00BB0950">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87" w:type="pct"/>
            <w:vAlign w:val="center"/>
          </w:tcPr>
          <w:p w14:paraId="072ED0D0" w14:textId="77777777" w:rsidR="00817BB0" w:rsidRPr="00C13371" w:rsidRDefault="00817BB0" w:rsidP="00BB0950">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6" w:type="pct"/>
            <w:vAlign w:val="center"/>
          </w:tcPr>
          <w:p w14:paraId="2A0D7F4D" w14:textId="77777777" w:rsidR="00817BB0" w:rsidRPr="005643D7" w:rsidRDefault="00817BB0" w:rsidP="00BB0950">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4" w:type="pct"/>
            <w:vAlign w:val="center"/>
          </w:tcPr>
          <w:p w14:paraId="62D9683D" w14:textId="77777777" w:rsidR="00817BB0" w:rsidRPr="005643D7" w:rsidRDefault="00817BB0" w:rsidP="00BB0950">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15" w:type="pct"/>
            <w:shd w:val="clear" w:color="auto" w:fill="D9D9D9" w:themeFill="background1" w:themeFillShade="D9"/>
          </w:tcPr>
          <w:p w14:paraId="4980E000" w14:textId="77777777" w:rsidR="00817BB0" w:rsidRPr="005643D7" w:rsidRDefault="00817BB0" w:rsidP="00BB0950">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88" w:type="pct"/>
            <w:shd w:val="clear" w:color="auto" w:fill="D9D9D9" w:themeFill="background1" w:themeFillShade="D9"/>
          </w:tcPr>
          <w:p w14:paraId="701E32CB" w14:textId="77777777" w:rsidR="00817BB0" w:rsidRPr="005643D7" w:rsidRDefault="00817BB0" w:rsidP="00BB0950">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817BB0" w:rsidRPr="00C63897" w14:paraId="39BBC6B4" w14:textId="77777777" w:rsidTr="00BB0950">
        <w:tc>
          <w:tcPr>
            <w:tcW w:w="430" w:type="pct"/>
          </w:tcPr>
          <w:p w14:paraId="0AD1CFF7" w14:textId="77777777" w:rsidR="00817BB0" w:rsidRPr="00C13371" w:rsidRDefault="00817BB0" w:rsidP="00BB0950">
            <w:pPr>
              <w:rPr>
                <w:rFonts w:ascii="Times New Roman" w:eastAsia="Times New Roman" w:hAnsi="Times New Roman" w:cs="Times New Roman"/>
                <w:bCs/>
                <w:lang w:eastAsia="ru-RU"/>
              </w:rPr>
            </w:pPr>
          </w:p>
        </w:tc>
        <w:tc>
          <w:tcPr>
            <w:tcW w:w="2178" w:type="pct"/>
          </w:tcPr>
          <w:p w14:paraId="2E23E1BE" w14:textId="77777777" w:rsidR="00817BB0" w:rsidRPr="00C13371" w:rsidRDefault="00817BB0" w:rsidP="00BB0950">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1</w:t>
            </w:r>
            <w:r w:rsidRPr="00C13371">
              <w:rPr>
                <w:rFonts w:ascii="Times New Roman" w:eastAsia="Times New Roman" w:hAnsi="Times New Roman" w:cs="Times New Roman"/>
                <w:bCs/>
                <w:lang w:eastAsia="ru-RU"/>
              </w:rPr>
              <w:t xml:space="preserve">. </w:t>
            </w:r>
            <w:r w:rsidRPr="007C7B1A">
              <w:rPr>
                <w:rFonts w:ascii="Times New Roman" w:eastAsia="Times New Roman" w:hAnsi="Times New Roman" w:cs="Times New Roman"/>
                <w:bCs/>
                <w:lang w:eastAsia="ru-RU"/>
              </w:rPr>
              <w:t>Основы энергоснабжения объектов отрасли</w:t>
            </w:r>
          </w:p>
        </w:tc>
        <w:tc>
          <w:tcPr>
            <w:tcW w:w="547" w:type="pct"/>
          </w:tcPr>
          <w:p w14:paraId="3197F38A" w14:textId="77777777" w:rsidR="00817BB0" w:rsidRPr="00F941D2" w:rsidRDefault="00817BB0" w:rsidP="00BB0950">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179</w:t>
            </w:r>
          </w:p>
        </w:tc>
        <w:tc>
          <w:tcPr>
            <w:tcW w:w="323" w:type="pct"/>
          </w:tcPr>
          <w:p w14:paraId="2D66D3D8" w14:textId="77777777" w:rsidR="00817BB0" w:rsidRPr="00F941D2" w:rsidRDefault="00817BB0" w:rsidP="00BB0950">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24</w:t>
            </w:r>
          </w:p>
        </w:tc>
        <w:tc>
          <w:tcPr>
            <w:tcW w:w="273" w:type="pct"/>
            <w:shd w:val="clear" w:color="auto" w:fill="D9D9D9" w:themeFill="background1" w:themeFillShade="D9"/>
          </w:tcPr>
          <w:p w14:paraId="5CD9CFB9" w14:textId="77777777" w:rsidR="00817BB0" w:rsidRPr="00F941D2" w:rsidRDefault="00817BB0" w:rsidP="00BB0950">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179</w:t>
            </w:r>
          </w:p>
        </w:tc>
        <w:tc>
          <w:tcPr>
            <w:tcW w:w="287" w:type="pct"/>
          </w:tcPr>
          <w:p w14:paraId="2B02C646" w14:textId="77777777" w:rsidR="00817BB0" w:rsidRPr="00F941D2" w:rsidRDefault="00817BB0" w:rsidP="00BB0950">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121</w:t>
            </w:r>
          </w:p>
        </w:tc>
        <w:tc>
          <w:tcPr>
            <w:tcW w:w="216" w:type="pct"/>
          </w:tcPr>
          <w:p w14:paraId="247D2BA5" w14:textId="77777777" w:rsidR="00817BB0" w:rsidRPr="00F941D2" w:rsidRDefault="00817BB0" w:rsidP="00BB0950">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30</w:t>
            </w:r>
          </w:p>
        </w:tc>
        <w:tc>
          <w:tcPr>
            <w:tcW w:w="244" w:type="pct"/>
          </w:tcPr>
          <w:p w14:paraId="710025F7" w14:textId="77777777" w:rsidR="00817BB0" w:rsidRPr="00F941D2" w:rsidRDefault="00817BB0" w:rsidP="00BB0950">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c>
          <w:tcPr>
            <w:tcW w:w="215" w:type="pct"/>
            <w:shd w:val="clear" w:color="auto" w:fill="D9D9D9" w:themeFill="background1" w:themeFillShade="D9"/>
          </w:tcPr>
          <w:p w14:paraId="2DBD6A72" w14:textId="77777777" w:rsidR="00817BB0" w:rsidRPr="00F941D2" w:rsidRDefault="00817BB0" w:rsidP="00BB0950">
            <w:pPr>
              <w:jc w:val="center"/>
              <w:rPr>
                <w:rFonts w:ascii="Times New Roman" w:eastAsia="Times New Roman" w:hAnsi="Times New Roman" w:cs="Times New Roman"/>
                <w:b/>
                <w:bCs/>
                <w:sz w:val="20"/>
                <w:szCs w:val="20"/>
                <w:lang w:eastAsia="ru-RU"/>
              </w:rPr>
            </w:pPr>
          </w:p>
        </w:tc>
        <w:tc>
          <w:tcPr>
            <w:tcW w:w="288" w:type="pct"/>
            <w:shd w:val="clear" w:color="auto" w:fill="D9D9D9" w:themeFill="background1" w:themeFillShade="D9"/>
          </w:tcPr>
          <w:p w14:paraId="56A958AD" w14:textId="77777777" w:rsidR="00817BB0" w:rsidRPr="00F941D2" w:rsidRDefault="00817BB0" w:rsidP="00BB0950">
            <w:pPr>
              <w:jc w:val="center"/>
              <w:rPr>
                <w:rFonts w:ascii="Times New Roman" w:eastAsia="Times New Roman" w:hAnsi="Times New Roman" w:cs="Times New Roman"/>
                <w:b/>
                <w:bCs/>
                <w:sz w:val="20"/>
                <w:szCs w:val="20"/>
                <w:lang w:eastAsia="ru-RU"/>
              </w:rPr>
            </w:pPr>
          </w:p>
        </w:tc>
      </w:tr>
      <w:tr w:rsidR="00817BB0" w:rsidRPr="00C63897" w14:paraId="08018FEB" w14:textId="77777777" w:rsidTr="00BB0950">
        <w:trPr>
          <w:trHeight w:val="314"/>
        </w:trPr>
        <w:tc>
          <w:tcPr>
            <w:tcW w:w="430" w:type="pct"/>
          </w:tcPr>
          <w:p w14:paraId="73C2C9C5" w14:textId="77777777" w:rsidR="00817BB0" w:rsidRPr="00C13371" w:rsidRDefault="00817BB0" w:rsidP="00BB0950">
            <w:pPr>
              <w:rPr>
                <w:rFonts w:ascii="Times New Roman" w:eastAsia="Times New Roman" w:hAnsi="Times New Roman" w:cs="Times New Roman"/>
                <w:bCs/>
                <w:lang w:eastAsia="ru-RU"/>
              </w:rPr>
            </w:pPr>
          </w:p>
        </w:tc>
        <w:tc>
          <w:tcPr>
            <w:tcW w:w="2178" w:type="pct"/>
          </w:tcPr>
          <w:p w14:paraId="12C3775E" w14:textId="77777777" w:rsidR="00817BB0" w:rsidRPr="00C13371" w:rsidRDefault="00817BB0" w:rsidP="00BB0950">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sidRPr="00DF1B72">
              <w:rPr>
                <w:rFonts w:ascii="Times New Roman" w:eastAsia="Times New Roman" w:hAnsi="Times New Roman" w:cs="Times New Roman"/>
                <w:bCs/>
                <w:lang w:eastAsia="ru-RU"/>
              </w:rPr>
              <w:t>2</w:t>
            </w:r>
            <w:r w:rsidRPr="00C13371">
              <w:rPr>
                <w:rFonts w:ascii="Times New Roman" w:eastAsia="Times New Roman" w:hAnsi="Times New Roman" w:cs="Times New Roman"/>
                <w:bCs/>
                <w:lang w:eastAsia="ru-RU"/>
              </w:rPr>
              <w:t xml:space="preserve">. </w:t>
            </w:r>
            <w:r w:rsidRPr="007C7B1A">
              <w:rPr>
                <w:rFonts w:ascii="Times New Roman" w:eastAsia="Times New Roman" w:hAnsi="Times New Roman" w:cs="Times New Roman"/>
                <w:bCs/>
                <w:lang w:eastAsia="ru-RU"/>
              </w:rPr>
              <w:t>Теоретические основы технического обслуживания и эксплуатации электрооборудования энергоустановок</w:t>
            </w:r>
          </w:p>
        </w:tc>
        <w:tc>
          <w:tcPr>
            <w:tcW w:w="547" w:type="pct"/>
          </w:tcPr>
          <w:p w14:paraId="6FC6FABB" w14:textId="77777777" w:rsidR="00817BB0" w:rsidRPr="00F941D2" w:rsidRDefault="00817BB0" w:rsidP="00BB0950">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c>
          <w:tcPr>
            <w:tcW w:w="323" w:type="pct"/>
          </w:tcPr>
          <w:p w14:paraId="3F8DD0DE" w14:textId="77777777" w:rsidR="00817BB0" w:rsidRPr="00F941D2" w:rsidRDefault="00817BB0" w:rsidP="00BB0950">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22</w:t>
            </w:r>
          </w:p>
        </w:tc>
        <w:tc>
          <w:tcPr>
            <w:tcW w:w="273" w:type="pct"/>
            <w:shd w:val="clear" w:color="auto" w:fill="D9D9D9" w:themeFill="background1" w:themeFillShade="D9"/>
          </w:tcPr>
          <w:p w14:paraId="3E92B515" w14:textId="77777777" w:rsidR="00817BB0" w:rsidRPr="00F941D2" w:rsidRDefault="00817BB0" w:rsidP="00BB0950">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c>
          <w:tcPr>
            <w:tcW w:w="287" w:type="pct"/>
          </w:tcPr>
          <w:p w14:paraId="1D39B7B4" w14:textId="77777777" w:rsidR="00817BB0" w:rsidRPr="00F941D2" w:rsidRDefault="00817BB0" w:rsidP="00BB0950">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82</w:t>
            </w:r>
          </w:p>
        </w:tc>
        <w:tc>
          <w:tcPr>
            <w:tcW w:w="216" w:type="pct"/>
          </w:tcPr>
          <w:p w14:paraId="4A493C65" w14:textId="77777777" w:rsidR="00817BB0" w:rsidRPr="00F941D2" w:rsidRDefault="00817BB0" w:rsidP="00BB0950">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44" w:type="pct"/>
          </w:tcPr>
          <w:p w14:paraId="769EDDE2" w14:textId="77777777" w:rsidR="00817BB0" w:rsidRPr="00F941D2" w:rsidRDefault="00817BB0" w:rsidP="00BB0950">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c>
          <w:tcPr>
            <w:tcW w:w="215" w:type="pct"/>
            <w:shd w:val="clear" w:color="auto" w:fill="D9D9D9" w:themeFill="background1" w:themeFillShade="D9"/>
          </w:tcPr>
          <w:p w14:paraId="47B31638" w14:textId="77777777" w:rsidR="00817BB0" w:rsidRPr="00F941D2" w:rsidRDefault="00817BB0" w:rsidP="00BB0950">
            <w:pPr>
              <w:jc w:val="center"/>
              <w:rPr>
                <w:rFonts w:ascii="Times New Roman" w:eastAsia="Times New Roman" w:hAnsi="Times New Roman" w:cs="Times New Roman"/>
                <w:b/>
                <w:bCs/>
                <w:sz w:val="20"/>
                <w:szCs w:val="20"/>
                <w:lang w:eastAsia="ru-RU"/>
              </w:rPr>
            </w:pPr>
          </w:p>
        </w:tc>
        <w:tc>
          <w:tcPr>
            <w:tcW w:w="288" w:type="pct"/>
            <w:shd w:val="clear" w:color="auto" w:fill="D9D9D9" w:themeFill="background1" w:themeFillShade="D9"/>
          </w:tcPr>
          <w:p w14:paraId="3C684A92" w14:textId="77777777" w:rsidR="00817BB0" w:rsidRPr="00F941D2" w:rsidRDefault="00817BB0" w:rsidP="00BB0950">
            <w:pPr>
              <w:jc w:val="center"/>
              <w:rPr>
                <w:rFonts w:ascii="Times New Roman" w:eastAsia="Times New Roman" w:hAnsi="Times New Roman" w:cs="Times New Roman"/>
                <w:b/>
                <w:bCs/>
                <w:sz w:val="20"/>
                <w:szCs w:val="20"/>
                <w:lang w:eastAsia="ru-RU"/>
              </w:rPr>
            </w:pPr>
          </w:p>
        </w:tc>
      </w:tr>
      <w:tr w:rsidR="00817BB0" w:rsidRPr="00C63897" w14:paraId="533BA87F" w14:textId="77777777" w:rsidTr="00BB0950">
        <w:trPr>
          <w:trHeight w:val="314"/>
        </w:trPr>
        <w:tc>
          <w:tcPr>
            <w:tcW w:w="430" w:type="pct"/>
          </w:tcPr>
          <w:p w14:paraId="3EFAEBC9" w14:textId="77777777" w:rsidR="00817BB0" w:rsidRPr="00C63897" w:rsidRDefault="00817BB0" w:rsidP="00BB0950">
            <w:pPr>
              <w:rPr>
                <w:rFonts w:ascii="Times New Roman" w:eastAsia="Times New Roman" w:hAnsi="Times New Roman" w:cs="Times New Roman"/>
                <w:bCs/>
                <w:lang w:eastAsia="ru-RU"/>
              </w:rPr>
            </w:pPr>
          </w:p>
        </w:tc>
        <w:tc>
          <w:tcPr>
            <w:tcW w:w="2178" w:type="pct"/>
          </w:tcPr>
          <w:p w14:paraId="3B344773" w14:textId="77777777" w:rsidR="00817BB0" w:rsidRPr="00C63897" w:rsidRDefault="00817BB0" w:rsidP="00BB0950">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47" w:type="pct"/>
          </w:tcPr>
          <w:p w14:paraId="5FA5E0EA" w14:textId="77777777" w:rsidR="00817BB0" w:rsidRPr="00F941D2" w:rsidRDefault="00817BB0" w:rsidP="00BB0950">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23" w:type="pct"/>
          </w:tcPr>
          <w:p w14:paraId="79B25E8D" w14:textId="77777777" w:rsidR="00817BB0" w:rsidRPr="00F941D2" w:rsidRDefault="00817BB0" w:rsidP="00BB0950">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72</w:t>
            </w:r>
          </w:p>
        </w:tc>
        <w:tc>
          <w:tcPr>
            <w:tcW w:w="273" w:type="pct"/>
            <w:shd w:val="clear" w:color="auto" w:fill="D9D9D9" w:themeFill="background1" w:themeFillShade="D9"/>
          </w:tcPr>
          <w:p w14:paraId="4AE2367E" w14:textId="77777777" w:rsidR="00817BB0" w:rsidRPr="00F941D2" w:rsidRDefault="00817BB0" w:rsidP="00BB0950">
            <w:pPr>
              <w:jc w:val="center"/>
              <w:rPr>
                <w:rFonts w:ascii="Times New Roman" w:eastAsia="Times New Roman" w:hAnsi="Times New Roman" w:cs="Times New Roman"/>
                <w:b/>
                <w:bCs/>
                <w:sz w:val="20"/>
                <w:szCs w:val="20"/>
                <w:lang w:eastAsia="ru-RU"/>
              </w:rPr>
            </w:pPr>
          </w:p>
        </w:tc>
        <w:tc>
          <w:tcPr>
            <w:tcW w:w="747" w:type="pct"/>
            <w:gridSpan w:val="3"/>
            <w:shd w:val="clear" w:color="auto" w:fill="auto"/>
          </w:tcPr>
          <w:p w14:paraId="63514F92" w14:textId="77777777" w:rsidR="00817BB0" w:rsidRPr="00F941D2" w:rsidRDefault="00817BB0" w:rsidP="00BB0950">
            <w:pPr>
              <w:jc w:val="center"/>
              <w:rPr>
                <w:rFonts w:ascii="Times New Roman" w:eastAsia="Times New Roman" w:hAnsi="Times New Roman" w:cs="Times New Roman"/>
                <w:b/>
                <w:bCs/>
                <w:sz w:val="20"/>
                <w:szCs w:val="20"/>
                <w:lang w:eastAsia="ru-RU"/>
              </w:rPr>
            </w:pPr>
          </w:p>
        </w:tc>
        <w:tc>
          <w:tcPr>
            <w:tcW w:w="215" w:type="pct"/>
            <w:shd w:val="clear" w:color="auto" w:fill="D9D9D9" w:themeFill="background1" w:themeFillShade="D9"/>
          </w:tcPr>
          <w:p w14:paraId="41667F09" w14:textId="77777777" w:rsidR="00817BB0" w:rsidRPr="00F941D2" w:rsidRDefault="00817BB0" w:rsidP="00BB0950">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288" w:type="pct"/>
            <w:shd w:val="clear" w:color="auto" w:fill="D9D9D9" w:themeFill="background1" w:themeFillShade="D9"/>
          </w:tcPr>
          <w:p w14:paraId="142464CC" w14:textId="77777777" w:rsidR="00817BB0" w:rsidRPr="00F941D2" w:rsidRDefault="00817BB0" w:rsidP="00BB0950">
            <w:pPr>
              <w:jc w:val="center"/>
              <w:rPr>
                <w:rFonts w:ascii="Times New Roman" w:eastAsia="Times New Roman" w:hAnsi="Times New Roman" w:cs="Times New Roman"/>
                <w:b/>
                <w:bCs/>
                <w:sz w:val="20"/>
                <w:szCs w:val="20"/>
                <w:lang w:eastAsia="ru-RU"/>
              </w:rPr>
            </w:pPr>
          </w:p>
        </w:tc>
      </w:tr>
      <w:tr w:rsidR="00817BB0" w:rsidRPr="00C63897" w14:paraId="7BE40252" w14:textId="77777777" w:rsidTr="00BB0950">
        <w:trPr>
          <w:trHeight w:val="314"/>
        </w:trPr>
        <w:tc>
          <w:tcPr>
            <w:tcW w:w="430" w:type="pct"/>
          </w:tcPr>
          <w:p w14:paraId="32BBE76E" w14:textId="77777777" w:rsidR="00817BB0" w:rsidRPr="00C63897" w:rsidRDefault="00817BB0" w:rsidP="00BB0950">
            <w:pPr>
              <w:rPr>
                <w:rFonts w:ascii="Times New Roman" w:eastAsia="Times New Roman" w:hAnsi="Times New Roman" w:cs="Times New Roman"/>
                <w:lang w:eastAsia="ru-RU"/>
              </w:rPr>
            </w:pPr>
          </w:p>
        </w:tc>
        <w:tc>
          <w:tcPr>
            <w:tcW w:w="2178" w:type="pct"/>
          </w:tcPr>
          <w:p w14:paraId="6DAA31E3" w14:textId="77777777" w:rsidR="00817BB0" w:rsidRPr="00C63897" w:rsidRDefault="00817BB0" w:rsidP="00BB0950">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47" w:type="pct"/>
          </w:tcPr>
          <w:p w14:paraId="3548C3E2" w14:textId="77777777" w:rsidR="00817BB0" w:rsidRPr="00F941D2" w:rsidRDefault="00817BB0" w:rsidP="00BB0950">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144</w:t>
            </w:r>
          </w:p>
        </w:tc>
        <w:tc>
          <w:tcPr>
            <w:tcW w:w="323" w:type="pct"/>
          </w:tcPr>
          <w:p w14:paraId="438F76AA" w14:textId="77777777" w:rsidR="00817BB0" w:rsidRPr="00F941D2" w:rsidRDefault="00817BB0" w:rsidP="00BB0950">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144</w:t>
            </w:r>
          </w:p>
        </w:tc>
        <w:tc>
          <w:tcPr>
            <w:tcW w:w="273" w:type="pct"/>
            <w:shd w:val="clear" w:color="auto" w:fill="D9D9D9" w:themeFill="background1" w:themeFillShade="D9"/>
          </w:tcPr>
          <w:p w14:paraId="71C82F1F" w14:textId="77777777" w:rsidR="00817BB0" w:rsidRPr="00F941D2" w:rsidRDefault="00817BB0" w:rsidP="00BB0950">
            <w:pPr>
              <w:jc w:val="center"/>
              <w:rPr>
                <w:rFonts w:ascii="Times New Roman" w:eastAsia="Times New Roman" w:hAnsi="Times New Roman" w:cs="Times New Roman"/>
                <w:b/>
                <w:bCs/>
                <w:sz w:val="20"/>
                <w:szCs w:val="20"/>
                <w:lang w:eastAsia="ru-RU"/>
              </w:rPr>
            </w:pPr>
          </w:p>
        </w:tc>
        <w:tc>
          <w:tcPr>
            <w:tcW w:w="747" w:type="pct"/>
            <w:gridSpan w:val="3"/>
            <w:shd w:val="clear" w:color="auto" w:fill="auto"/>
          </w:tcPr>
          <w:p w14:paraId="27C4B086" w14:textId="77777777" w:rsidR="00817BB0" w:rsidRPr="00F941D2" w:rsidRDefault="00817BB0" w:rsidP="00BB0950">
            <w:pPr>
              <w:jc w:val="center"/>
              <w:rPr>
                <w:rFonts w:ascii="Times New Roman" w:eastAsia="Times New Roman" w:hAnsi="Times New Roman" w:cs="Times New Roman"/>
                <w:b/>
                <w:bCs/>
                <w:sz w:val="20"/>
                <w:szCs w:val="20"/>
                <w:lang w:eastAsia="ru-RU"/>
              </w:rPr>
            </w:pPr>
          </w:p>
        </w:tc>
        <w:tc>
          <w:tcPr>
            <w:tcW w:w="215" w:type="pct"/>
            <w:shd w:val="clear" w:color="auto" w:fill="D9D9D9" w:themeFill="background1" w:themeFillShade="D9"/>
          </w:tcPr>
          <w:p w14:paraId="3FB4CCB0" w14:textId="77777777" w:rsidR="00817BB0" w:rsidRPr="00F941D2" w:rsidRDefault="00817BB0" w:rsidP="00BB0950">
            <w:pPr>
              <w:jc w:val="center"/>
              <w:rPr>
                <w:rFonts w:ascii="Times New Roman" w:eastAsia="Times New Roman" w:hAnsi="Times New Roman" w:cs="Times New Roman"/>
                <w:b/>
                <w:bCs/>
                <w:sz w:val="20"/>
                <w:szCs w:val="20"/>
                <w:lang w:eastAsia="ru-RU"/>
              </w:rPr>
            </w:pPr>
          </w:p>
        </w:tc>
        <w:tc>
          <w:tcPr>
            <w:tcW w:w="288" w:type="pct"/>
            <w:shd w:val="clear" w:color="auto" w:fill="D9D9D9" w:themeFill="background1" w:themeFillShade="D9"/>
          </w:tcPr>
          <w:p w14:paraId="161D44C5" w14:textId="77777777" w:rsidR="00817BB0" w:rsidRPr="00F941D2" w:rsidRDefault="00817BB0" w:rsidP="00BB0950">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144</w:t>
            </w:r>
          </w:p>
        </w:tc>
      </w:tr>
      <w:tr w:rsidR="00817BB0" w:rsidRPr="00C63897" w14:paraId="44EE6C02" w14:textId="77777777" w:rsidTr="00BB0950">
        <w:tc>
          <w:tcPr>
            <w:tcW w:w="430" w:type="pct"/>
          </w:tcPr>
          <w:p w14:paraId="7539EBF0" w14:textId="77777777" w:rsidR="00817BB0" w:rsidRPr="00C63897" w:rsidRDefault="00817BB0" w:rsidP="00BB0950">
            <w:pPr>
              <w:suppressAutoHyphens/>
              <w:rPr>
                <w:rFonts w:ascii="Times New Roman" w:eastAsia="Times New Roman" w:hAnsi="Times New Roman" w:cs="Times New Roman"/>
                <w:lang w:eastAsia="ru-RU"/>
              </w:rPr>
            </w:pPr>
          </w:p>
        </w:tc>
        <w:tc>
          <w:tcPr>
            <w:tcW w:w="2178" w:type="pct"/>
          </w:tcPr>
          <w:p w14:paraId="4A1D429C" w14:textId="77777777" w:rsidR="00817BB0" w:rsidRPr="00C63897" w:rsidRDefault="00817BB0" w:rsidP="00BB0950">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47" w:type="pct"/>
          </w:tcPr>
          <w:p w14:paraId="5F912E37" w14:textId="77777777" w:rsidR="00817BB0" w:rsidRPr="00F941D2" w:rsidRDefault="00817BB0" w:rsidP="00BB0950">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12</w:t>
            </w:r>
          </w:p>
        </w:tc>
        <w:tc>
          <w:tcPr>
            <w:tcW w:w="323" w:type="pct"/>
            <w:shd w:val="clear" w:color="auto" w:fill="auto"/>
          </w:tcPr>
          <w:p w14:paraId="5FA6E220" w14:textId="77777777" w:rsidR="00817BB0" w:rsidRPr="00F941D2" w:rsidRDefault="00817BB0" w:rsidP="00BB0950">
            <w:pPr>
              <w:jc w:val="center"/>
              <w:rPr>
                <w:rFonts w:ascii="Times New Roman" w:eastAsia="Times New Roman" w:hAnsi="Times New Roman" w:cs="Times New Roman"/>
                <w:b/>
                <w:sz w:val="20"/>
                <w:szCs w:val="20"/>
                <w:lang w:eastAsia="ru-RU"/>
              </w:rPr>
            </w:pPr>
          </w:p>
        </w:tc>
        <w:tc>
          <w:tcPr>
            <w:tcW w:w="273" w:type="pct"/>
            <w:shd w:val="clear" w:color="auto" w:fill="D9D9D9" w:themeFill="background1" w:themeFillShade="D9"/>
          </w:tcPr>
          <w:p w14:paraId="203DBFEA" w14:textId="77777777" w:rsidR="00817BB0" w:rsidRPr="00F941D2" w:rsidRDefault="00817BB0" w:rsidP="00BB0950">
            <w:pPr>
              <w:jc w:val="center"/>
              <w:rPr>
                <w:rFonts w:ascii="Times New Roman" w:eastAsia="Times New Roman" w:hAnsi="Times New Roman" w:cs="Times New Roman"/>
                <w:i/>
                <w:sz w:val="20"/>
                <w:szCs w:val="20"/>
                <w:lang w:eastAsia="ru-RU"/>
              </w:rPr>
            </w:pPr>
          </w:p>
        </w:tc>
        <w:tc>
          <w:tcPr>
            <w:tcW w:w="747" w:type="pct"/>
            <w:gridSpan w:val="3"/>
            <w:shd w:val="clear" w:color="auto" w:fill="auto"/>
          </w:tcPr>
          <w:p w14:paraId="7BF8491F" w14:textId="77777777" w:rsidR="00817BB0" w:rsidRPr="00F941D2" w:rsidRDefault="00817BB0" w:rsidP="00BB0950">
            <w:pPr>
              <w:jc w:val="center"/>
              <w:rPr>
                <w:rFonts w:ascii="Times New Roman" w:eastAsia="Times New Roman" w:hAnsi="Times New Roman" w:cs="Times New Roman"/>
                <w:i/>
                <w:sz w:val="20"/>
                <w:szCs w:val="20"/>
                <w:lang w:eastAsia="ru-RU"/>
              </w:rPr>
            </w:pPr>
          </w:p>
        </w:tc>
        <w:tc>
          <w:tcPr>
            <w:tcW w:w="215" w:type="pct"/>
            <w:shd w:val="clear" w:color="auto" w:fill="D9D9D9" w:themeFill="background1" w:themeFillShade="D9"/>
          </w:tcPr>
          <w:p w14:paraId="7F1A37A6" w14:textId="77777777" w:rsidR="00817BB0" w:rsidRPr="00F941D2" w:rsidRDefault="00817BB0" w:rsidP="00BB0950">
            <w:pPr>
              <w:jc w:val="center"/>
              <w:rPr>
                <w:rFonts w:ascii="Times New Roman" w:eastAsia="Times New Roman" w:hAnsi="Times New Roman" w:cs="Times New Roman"/>
                <w:i/>
                <w:sz w:val="20"/>
                <w:szCs w:val="20"/>
                <w:lang w:eastAsia="ru-RU"/>
              </w:rPr>
            </w:pPr>
          </w:p>
        </w:tc>
        <w:tc>
          <w:tcPr>
            <w:tcW w:w="288" w:type="pct"/>
            <w:shd w:val="clear" w:color="auto" w:fill="D9D9D9" w:themeFill="background1" w:themeFillShade="D9"/>
          </w:tcPr>
          <w:p w14:paraId="2BD5D238" w14:textId="77777777" w:rsidR="00817BB0" w:rsidRPr="00F941D2" w:rsidRDefault="00817BB0" w:rsidP="00BB0950">
            <w:pPr>
              <w:jc w:val="center"/>
              <w:rPr>
                <w:rFonts w:ascii="Times New Roman" w:eastAsia="Times New Roman" w:hAnsi="Times New Roman" w:cs="Times New Roman"/>
                <w:i/>
                <w:sz w:val="20"/>
                <w:szCs w:val="20"/>
                <w:lang w:eastAsia="ru-RU"/>
              </w:rPr>
            </w:pPr>
          </w:p>
        </w:tc>
      </w:tr>
      <w:tr w:rsidR="00817BB0" w:rsidRPr="004C2528" w14:paraId="17DEA1E2" w14:textId="77777777" w:rsidTr="00BB0950">
        <w:trPr>
          <w:trHeight w:val="217"/>
        </w:trPr>
        <w:tc>
          <w:tcPr>
            <w:tcW w:w="430" w:type="pct"/>
          </w:tcPr>
          <w:p w14:paraId="09B27560" w14:textId="77777777" w:rsidR="00817BB0" w:rsidRPr="004C2528" w:rsidRDefault="00817BB0" w:rsidP="00BB0950">
            <w:pPr>
              <w:rPr>
                <w:rFonts w:ascii="Times New Roman" w:eastAsia="Times New Roman" w:hAnsi="Times New Roman" w:cs="Times New Roman"/>
                <w:b/>
                <w:lang w:eastAsia="ru-RU"/>
              </w:rPr>
            </w:pPr>
          </w:p>
        </w:tc>
        <w:tc>
          <w:tcPr>
            <w:tcW w:w="2178" w:type="pct"/>
          </w:tcPr>
          <w:p w14:paraId="1E4DA5E4" w14:textId="77777777" w:rsidR="00817BB0" w:rsidRPr="004C2528" w:rsidRDefault="00817BB0" w:rsidP="00BB0950">
            <w:pPr>
              <w:rPr>
                <w:rFonts w:ascii="Times New Roman" w:eastAsia="Times New Roman" w:hAnsi="Times New Roman" w:cs="Times New Roman"/>
                <w:b/>
                <w:lang w:eastAsia="ru-RU"/>
              </w:rPr>
            </w:pPr>
            <w:r w:rsidRPr="004C2528">
              <w:rPr>
                <w:rFonts w:ascii="Times New Roman" w:eastAsia="Times New Roman" w:hAnsi="Times New Roman" w:cs="Times New Roman"/>
                <w:b/>
                <w:lang w:eastAsia="ru-RU"/>
              </w:rPr>
              <w:t xml:space="preserve">Всего: </w:t>
            </w:r>
          </w:p>
        </w:tc>
        <w:tc>
          <w:tcPr>
            <w:tcW w:w="547" w:type="pct"/>
          </w:tcPr>
          <w:p w14:paraId="23E1D048" w14:textId="77777777" w:rsidR="00817BB0" w:rsidRPr="004C2528" w:rsidRDefault="00817BB0" w:rsidP="00BB0950">
            <w:pPr>
              <w:jc w:val="center"/>
              <w:rPr>
                <w:rFonts w:ascii="Times New Roman" w:eastAsia="Times New Roman" w:hAnsi="Times New Roman" w:cs="Times New Roman"/>
                <w:b/>
                <w:iCs/>
                <w:sz w:val="20"/>
                <w:szCs w:val="20"/>
                <w:lang w:eastAsia="ru-RU"/>
              </w:rPr>
            </w:pPr>
            <w:r w:rsidRPr="004C2528">
              <w:rPr>
                <w:rFonts w:ascii="Times New Roman" w:eastAsia="Times New Roman" w:hAnsi="Times New Roman" w:cs="Times New Roman"/>
                <w:b/>
                <w:bCs/>
                <w:iCs/>
                <w:sz w:val="20"/>
                <w:szCs w:val="20"/>
                <w:lang w:eastAsia="ru-RU"/>
              </w:rPr>
              <w:t>515</w:t>
            </w:r>
          </w:p>
        </w:tc>
        <w:tc>
          <w:tcPr>
            <w:tcW w:w="323" w:type="pct"/>
          </w:tcPr>
          <w:p w14:paraId="29001354" w14:textId="77777777" w:rsidR="00817BB0" w:rsidRPr="004C2528" w:rsidRDefault="00817BB0" w:rsidP="00BB0950">
            <w:pPr>
              <w:jc w:val="center"/>
              <w:rPr>
                <w:rFonts w:ascii="Times New Roman" w:eastAsia="Times New Roman" w:hAnsi="Times New Roman" w:cs="Times New Roman"/>
                <w:b/>
                <w:sz w:val="20"/>
                <w:szCs w:val="20"/>
                <w:lang w:eastAsia="ru-RU"/>
              </w:rPr>
            </w:pPr>
            <w:r w:rsidRPr="004C2528">
              <w:rPr>
                <w:rFonts w:ascii="Times New Roman" w:eastAsia="Times New Roman" w:hAnsi="Times New Roman" w:cs="Times New Roman"/>
                <w:b/>
                <w:sz w:val="20"/>
                <w:szCs w:val="20"/>
                <w:lang w:eastAsia="ru-RU"/>
              </w:rPr>
              <w:t>262</w:t>
            </w:r>
          </w:p>
        </w:tc>
        <w:tc>
          <w:tcPr>
            <w:tcW w:w="273" w:type="pct"/>
            <w:shd w:val="clear" w:color="auto" w:fill="D9D9D9" w:themeFill="background1" w:themeFillShade="D9"/>
          </w:tcPr>
          <w:p w14:paraId="02F247B3" w14:textId="77777777" w:rsidR="00817BB0" w:rsidRPr="004C2528" w:rsidRDefault="00817BB0" w:rsidP="00BB0950">
            <w:pPr>
              <w:jc w:val="center"/>
              <w:rPr>
                <w:rFonts w:ascii="Times New Roman" w:eastAsia="Times New Roman" w:hAnsi="Times New Roman" w:cs="Times New Roman"/>
                <w:b/>
                <w:sz w:val="20"/>
                <w:szCs w:val="20"/>
                <w:lang w:eastAsia="ru-RU"/>
              </w:rPr>
            </w:pPr>
          </w:p>
        </w:tc>
        <w:tc>
          <w:tcPr>
            <w:tcW w:w="287" w:type="pct"/>
          </w:tcPr>
          <w:p w14:paraId="23B54AC3" w14:textId="77777777" w:rsidR="00817BB0" w:rsidRPr="004C2528" w:rsidRDefault="00817BB0" w:rsidP="00BB0950">
            <w:pPr>
              <w:jc w:val="center"/>
              <w:rPr>
                <w:rFonts w:ascii="Times New Roman" w:eastAsia="Times New Roman" w:hAnsi="Times New Roman" w:cs="Times New Roman"/>
                <w:b/>
                <w:sz w:val="20"/>
                <w:szCs w:val="20"/>
                <w:lang w:eastAsia="ru-RU"/>
              </w:rPr>
            </w:pPr>
            <w:r w:rsidRPr="004C2528">
              <w:rPr>
                <w:rFonts w:ascii="Times New Roman" w:eastAsia="Times New Roman" w:hAnsi="Times New Roman" w:cs="Times New Roman"/>
                <w:b/>
                <w:sz w:val="20"/>
                <w:szCs w:val="20"/>
                <w:lang w:eastAsia="ru-RU"/>
              </w:rPr>
              <w:t>203</w:t>
            </w:r>
          </w:p>
        </w:tc>
        <w:tc>
          <w:tcPr>
            <w:tcW w:w="216" w:type="pct"/>
          </w:tcPr>
          <w:p w14:paraId="7D01DF2C" w14:textId="77777777" w:rsidR="00817BB0" w:rsidRPr="004C2528" w:rsidRDefault="00817BB0" w:rsidP="00BB0950">
            <w:pPr>
              <w:jc w:val="center"/>
              <w:rPr>
                <w:rFonts w:ascii="Times New Roman" w:eastAsia="Times New Roman" w:hAnsi="Times New Roman" w:cs="Times New Roman"/>
                <w:b/>
                <w:sz w:val="20"/>
                <w:szCs w:val="20"/>
                <w:lang w:eastAsia="ru-RU"/>
              </w:rPr>
            </w:pPr>
            <w:r w:rsidRPr="004C2528">
              <w:rPr>
                <w:rFonts w:ascii="Times New Roman" w:eastAsia="Times New Roman" w:hAnsi="Times New Roman" w:cs="Times New Roman"/>
                <w:b/>
                <w:sz w:val="20"/>
                <w:szCs w:val="20"/>
                <w:lang w:eastAsia="ru-RU"/>
              </w:rPr>
              <w:t>30</w:t>
            </w:r>
          </w:p>
        </w:tc>
        <w:tc>
          <w:tcPr>
            <w:tcW w:w="244" w:type="pct"/>
          </w:tcPr>
          <w:p w14:paraId="4BDBA500" w14:textId="77777777" w:rsidR="00817BB0" w:rsidRPr="004C2528" w:rsidRDefault="00817BB0" w:rsidP="00BB0950">
            <w:pPr>
              <w:jc w:val="center"/>
              <w:rPr>
                <w:rFonts w:ascii="Times New Roman" w:eastAsia="Times New Roman" w:hAnsi="Times New Roman" w:cs="Times New Roman"/>
                <w:b/>
                <w:sz w:val="20"/>
                <w:szCs w:val="20"/>
                <w:lang w:eastAsia="ru-RU"/>
              </w:rPr>
            </w:pPr>
            <w:r w:rsidRPr="004C2528">
              <w:rPr>
                <w:rFonts w:ascii="Times New Roman" w:eastAsia="Times New Roman" w:hAnsi="Times New Roman" w:cs="Times New Roman"/>
                <w:b/>
                <w:sz w:val="20"/>
                <w:szCs w:val="20"/>
                <w:lang w:eastAsia="ru-RU"/>
              </w:rPr>
              <w:t>8</w:t>
            </w:r>
          </w:p>
        </w:tc>
        <w:tc>
          <w:tcPr>
            <w:tcW w:w="215" w:type="pct"/>
            <w:shd w:val="clear" w:color="auto" w:fill="D9D9D9" w:themeFill="background1" w:themeFillShade="D9"/>
          </w:tcPr>
          <w:p w14:paraId="4455E151" w14:textId="77777777" w:rsidR="00817BB0" w:rsidRPr="004C2528" w:rsidRDefault="00817BB0" w:rsidP="00BB0950">
            <w:pPr>
              <w:jc w:val="center"/>
              <w:rPr>
                <w:rFonts w:ascii="Times New Roman" w:eastAsia="Times New Roman" w:hAnsi="Times New Roman" w:cs="Times New Roman"/>
                <w:b/>
                <w:sz w:val="20"/>
                <w:szCs w:val="20"/>
                <w:lang w:eastAsia="ru-RU"/>
              </w:rPr>
            </w:pPr>
            <w:r w:rsidRPr="004C2528">
              <w:rPr>
                <w:rFonts w:ascii="Times New Roman" w:eastAsia="Times New Roman" w:hAnsi="Times New Roman" w:cs="Times New Roman"/>
                <w:b/>
                <w:sz w:val="20"/>
                <w:szCs w:val="20"/>
                <w:lang w:eastAsia="ru-RU"/>
              </w:rPr>
              <w:t>72</w:t>
            </w:r>
          </w:p>
        </w:tc>
        <w:tc>
          <w:tcPr>
            <w:tcW w:w="288" w:type="pct"/>
            <w:shd w:val="clear" w:color="auto" w:fill="D9D9D9" w:themeFill="background1" w:themeFillShade="D9"/>
          </w:tcPr>
          <w:p w14:paraId="2DB1C4FB" w14:textId="77777777" w:rsidR="00817BB0" w:rsidRPr="004C2528" w:rsidRDefault="00817BB0" w:rsidP="00BB0950">
            <w:pPr>
              <w:jc w:val="center"/>
              <w:rPr>
                <w:rFonts w:ascii="Times New Roman" w:eastAsia="Times New Roman" w:hAnsi="Times New Roman" w:cs="Times New Roman"/>
                <w:b/>
                <w:sz w:val="20"/>
                <w:szCs w:val="20"/>
                <w:lang w:eastAsia="ru-RU"/>
              </w:rPr>
            </w:pPr>
            <w:r w:rsidRPr="004C2528">
              <w:rPr>
                <w:rFonts w:ascii="Times New Roman" w:eastAsia="Times New Roman" w:hAnsi="Times New Roman" w:cs="Times New Roman"/>
                <w:b/>
                <w:sz w:val="20"/>
                <w:szCs w:val="20"/>
                <w:lang w:eastAsia="ru-RU"/>
              </w:rPr>
              <w:t>144</w:t>
            </w:r>
          </w:p>
        </w:tc>
      </w:tr>
    </w:tbl>
    <w:p w14:paraId="52F526A1" w14:textId="77777777" w:rsidR="00817BB0" w:rsidRDefault="00817BB0" w:rsidP="00817BB0">
      <w:pPr>
        <w:pStyle w:val="114"/>
        <w:rPr>
          <w:rFonts w:ascii="Times New Roman" w:hAnsi="Times New Roman"/>
        </w:rPr>
        <w:sectPr w:rsidR="00817BB0" w:rsidSect="00502F97">
          <w:headerReference w:type="even" r:id="rId21"/>
          <w:headerReference w:type="default" r:id="rId22"/>
          <w:pgSz w:w="11906" w:h="16838"/>
          <w:pgMar w:top="1134" w:right="567" w:bottom="1134" w:left="1701" w:header="709" w:footer="709" w:gutter="0"/>
          <w:cols w:space="708"/>
          <w:docGrid w:linePitch="360"/>
        </w:sectPr>
      </w:pPr>
    </w:p>
    <w:p w14:paraId="21D7CBED" w14:textId="77777777" w:rsidR="00817BB0" w:rsidRDefault="00817BB0" w:rsidP="00817BB0">
      <w:pPr>
        <w:pStyle w:val="114"/>
        <w:rPr>
          <w:rFonts w:ascii="Times New Roman" w:hAnsi="Times New Roman"/>
        </w:rPr>
      </w:pPr>
      <w:bookmarkStart w:id="42" w:name="_Toc167962648"/>
      <w:r w:rsidRPr="00782EFC">
        <w:rPr>
          <w:rFonts w:ascii="Times New Roman" w:hAnsi="Times New Roman"/>
        </w:rPr>
        <w:lastRenderedPageBreak/>
        <w:t>2.3. </w:t>
      </w:r>
      <w:r>
        <w:rPr>
          <w:rFonts w:ascii="Times New Roman" w:hAnsi="Times New Roman"/>
        </w:rPr>
        <w:t>С</w:t>
      </w:r>
      <w:r w:rsidRPr="00782EFC">
        <w:rPr>
          <w:rFonts w:ascii="Times New Roman" w:hAnsi="Times New Roman"/>
        </w:rPr>
        <w:t xml:space="preserve">одержание </w:t>
      </w:r>
      <w:r>
        <w:rPr>
          <w:rFonts w:ascii="Times New Roman" w:hAnsi="Times New Roman"/>
        </w:rPr>
        <w:t>профессионального модуля</w:t>
      </w:r>
      <w:bookmarkEnd w:id="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8"/>
        <w:gridCol w:w="7632"/>
        <w:gridCol w:w="2155"/>
        <w:gridCol w:w="2155"/>
      </w:tblGrid>
      <w:tr w:rsidR="00817BB0" w:rsidRPr="00410E76" w14:paraId="72531C2D" w14:textId="77777777" w:rsidTr="00BB0950">
        <w:tc>
          <w:tcPr>
            <w:tcW w:w="899" w:type="pct"/>
          </w:tcPr>
          <w:p w14:paraId="6EB709FA" w14:textId="77777777" w:rsidR="00817BB0" w:rsidRPr="00410E76" w:rsidRDefault="00817BB0" w:rsidP="00BB0950">
            <w:pPr>
              <w:jc w:val="center"/>
              <w:rPr>
                <w:rFonts w:ascii="Times New Roman" w:hAnsi="Times New Roman" w:cs="Times New Roman"/>
                <w:b/>
                <w:bCs/>
              </w:rPr>
            </w:pPr>
          </w:p>
          <w:p w14:paraId="7F06B593" w14:textId="77777777" w:rsidR="00817BB0" w:rsidRPr="00410E76" w:rsidRDefault="00817BB0" w:rsidP="00BB0950">
            <w:pPr>
              <w:jc w:val="center"/>
              <w:rPr>
                <w:rFonts w:ascii="Times New Roman" w:hAnsi="Times New Roman" w:cs="Times New Roman"/>
                <w:b/>
                <w:bCs/>
              </w:rPr>
            </w:pPr>
            <w:r w:rsidRPr="00410E76">
              <w:rPr>
                <w:rFonts w:ascii="Times New Roman" w:eastAsia="Times New Roman" w:hAnsi="Times New Roman" w:cs="Times New Roman"/>
                <w:b/>
                <w:bCs/>
                <w:lang w:eastAsia="ru-RU"/>
              </w:rPr>
              <w:t>Наименование</w:t>
            </w:r>
          </w:p>
          <w:p w14:paraId="3F70CF0D" w14:textId="77777777" w:rsidR="00817BB0" w:rsidRPr="00410E76" w:rsidRDefault="00817BB0" w:rsidP="00BB0950">
            <w:pPr>
              <w:jc w:val="center"/>
              <w:rPr>
                <w:rFonts w:ascii="Times New Roman" w:hAnsi="Times New Roman" w:cs="Times New Roman"/>
                <w:b/>
              </w:rPr>
            </w:pPr>
            <w:r w:rsidRPr="00410E76">
              <w:rPr>
                <w:rFonts w:ascii="Times New Roman" w:eastAsia="Times New Roman" w:hAnsi="Times New Roman" w:cs="Times New Roman"/>
                <w:b/>
                <w:bCs/>
                <w:lang w:eastAsia="ru-RU"/>
              </w:rPr>
              <w:t>разделов и тем</w:t>
            </w:r>
          </w:p>
        </w:tc>
        <w:tc>
          <w:tcPr>
            <w:tcW w:w="2621" w:type="pct"/>
            <w:vAlign w:val="center"/>
          </w:tcPr>
          <w:p w14:paraId="65C3E8EE" w14:textId="77777777" w:rsidR="00817BB0" w:rsidRPr="00410E76" w:rsidRDefault="00817BB0" w:rsidP="00BB0950">
            <w:pPr>
              <w:suppressAutoHyphens/>
              <w:jc w:val="center"/>
              <w:rPr>
                <w:rFonts w:ascii="Times New Roman" w:hAnsi="Times New Roman" w:cs="Times New Roman"/>
                <w:b/>
              </w:rPr>
            </w:pPr>
            <w:r w:rsidRPr="00410E76">
              <w:rPr>
                <w:rFonts w:ascii="Times New Roman" w:hAnsi="Times New Roman" w:cs="Times New Roman"/>
                <w:b/>
                <w:bCs/>
              </w:rPr>
              <w:t xml:space="preserve">Содержание учебного материала, практических и лабораторных занятий, </w:t>
            </w:r>
            <w:r w:rsidRPr="00410E76">
              <w:rPr>
                <w:rFonts w:ascii="Times New Roman" w:hAnsi="Times New Roman" w:cs="Times New Roman"/>
                <w:b/>
                <w:iCs/>
              </w:rPr>
              <w:t>курсовая проект</w:t>
            </w:r>
          </w:p>
        </w:tc>
        <w:tc>
          <w:tcPr>
            <w:tcW w:w="740" w:type="pct"/>
            <w:vAlign w:val="center"/>
          </w:tcPr>
          <w:p w14:paraId="27CBF00B" w14:textId="77777777" w:rsidR="00817BB0" w:rsidRPr="00410E76" w:rsidRDefault="00817BB0" w:rsidP="00BB0950">
            <w:pPr>
              <w:jc w:val="center"/>
              <w:rPr>
                <w:rFonts w:ascii="Times New Roman" w:hAnsi="Times New Roman" w:cs="Times New Roman"/>
                <w:b/>
                <w:bCs/>
              </w:rPr>
            </w:pPr>
            <w:r w:rsidRPr="00410E76">
              <w:rPr>
                <w:rFonts w:ascii="Times New Roman" w:hAnsi="Times New Roman" w:cs="Times New Roman"/>
                <w:b/>
                <w:bCs/>
                <w:sz w:val="24"/>
                <w:szCs w:val="24"/>
              </w:rPr>
              <w:t xml:space="preserve">Объем, </w:t>
            </w:r>
            <w:proofErr w:type="spellStart"/>
            <w:r w:rsidRPr="00410E76">
              <w:rPr>
                <w:rFonts w:ascii="Times New Roman" w:hAnsi="Times New Roman" w:cs="Times New Roman"/>
                <w:b/>
                <w:bCs/>
                <w:sz w:val="24"/>
                <w:szCs w:val="24"/>
              </w:rPr>
              <w:t>ак</w:t>
            </w:r>
            <w:proofErr w:type="spellEnd"/>
            <w:r w:rsidRPr="00410E76">
              <w:rPr>
                <w:rFonts w:ascii="Times New Roman" w:hAnsi="Times New Roman" w:cs="Times New Roman"/>
                <w:b/>
                <w:bCs/>
                <w:sz w:val="24"/>
                <w:szCs w:val="24"/>
              </w:rPr>
              <w:t xml:space="preserve">. ч. / </w:t>
            </w:r>
            <w:r w:rsidRPr="00410E76">
              <w:rPr>
                <w:rFonts w:ascii="Times New Roman" w:hAnsi="Times New Roman" w:cs="Times New Roman"/>
                <w:b/>
                <w:bCs/>
                <w:sz w:val="24"/>
                <w:szCs w:val="24"/>
              </w:rPr>
              <w:br/>
              <w:t xml:space="preserve">в том числе </w:t>
            </w:r>
            <w:r w:rsidRPr="00410E76">
              <w:rPr>
                <w:rFonts w:ascii="Times New Roman" w:hAnsi="Times New Roman" w:cs="Times New Roman"/>
                <w:b/>
                <w:bCs/>
                <w:sz w:val="24"/>
                <w:szCs w:val="24"/>
              </w:rPr>
              <w:br/>
              <w:t xml:space="preserve">в форме практической подготовки, </w:t>
            </w:r>
            <w:r w:rsidRPr="00410E76">
              <w:rPr>
                <w:rFonts w:ascii="Times New Roman" w:hAnsi="Times New Roman" w:cs="Times New Roman"/>
                <w:b/>
                <w:bCs/>
                <w:sz w:val="24"/>
                <w:szCs w:val="24"/>
              </w:rPr>
              <w:br/>
            </w:r>
            <w:proofErr w:type="spellStart"/>
            <w:r w:rsidRPr="00410E76">
              <w:rPr>
                <w:rFonts w:ascii="Times New Roman" w:hAnsi="Times New Roman" w:cs="Times New Roman"/>
                <w:b/>
                <w:bCs/>
                <w:sz w:val="24"/>
                <w:szCs w:val="24"/>
              </w:rPr>
              <w:t>ак</w:t>
            </w:r>
            <w:proofErr w:type="spellEnd"/>
            <w:r w:rsidRPr="00410E76">
              <w:rPr>
                <w:rFonts w:ascii="Times New Roman" w:hAnsi="Times New Roman" w:cs="Times New Roman"/>
                <w:b/>
                <w:bCs/>
                <w:sz w:val="24"/>
                <w:szCs w:val="24"/>
              </w:rPr>
              <w:t>. ч.</w:t>
            </w:r>
          </w:p>
        </w:tc>
        <w:tc>
          <w:tcPr>
            <w:tcW w:w="740" w:type="pct"/>
          </w:tcPr>
          <w:p w14:paraId="55C499F4" w14:textId="77777777" w:rsidR="00817BB0" w:rsidRPr="00410E76" w:rsidRDefault="00817BB0" w:rsidP="00BB0950">
            <w:pPr>
              <w:jc w:val="center"/>
              <w:rPr>
                <w:rFonts w:ascii="Times New Roman" w:hAnsi="Times New Roman" w:cs="Times New Roman"/>
                <w:b/>
                <w:bCs/>
              </w:rPr>
            </w:pPr>
            <w:r w:rsidRPr="00410E76">
              <w:rPr>
                <w:rFonts w:ascii="Times New Roman" w:hAnsi="Times New Roman" w:cs="Times New Roman"/>
                <w:b/>
                <w:bCs/>
                <w:sz w:val="24"/>
                <w:szCs w:val="24"/>
              </w:rPr>
              <w:t>Коды компетенций, формированию которых способствует элемент программы</w:t>
            </w:r>
          </w:p>
        </w:tc>
      </w:tr>
      <w:tr w:rsidR="00817BB0" w:rsidRPr="00410E76" w14:paraId="4AFBA123" w14:textId="77777777" w:rsidTr="00BB0950">
        <w:tc>
          <w:tcPr>
            <w:tcW w:w="899" w:type="pct"/>
          </w:tcPr>
          <w:p w14:paraId="796CD1D2" w14:textId="77777777" w:rsidR="00817BB0" w:rsidRPr="00410E76" w:rsidRDefault="00817BB0" w:rsidP="00BB0950">
            <w:pPr>
              <w:jc w:val="center"/>
              <w:rPr>
                <w:rFonts w:ascii="Times New Roman" w:hAnsi="Times New Roman" w:cs="Times New Roman"/>
                <w:b/>
              </w:rPr>
            </w:pPr>
            <w:r w:rsidRPr="00410E76">
              <w:rPr>
                <w:rFonts w:ascii="Times New Roman" w:hAnsi="Times New Roman" w:cs="Times New Roman"/>
                <w:b/>
              </w:rPr>
              <w:t>1</w:t>
            </w:r>
          </w:p>
        </w:tc>
        <w:tc>
          <w:tcPr>
            <w:tcW w:w="2621" w:type="pct"/>
          </w:tcPr>
          <w:p w14:paraId="5EBA5FA5" w14:textId="77777777" w:rsidR="00817BB0" w:rsidRPr="00410E76" w:rsidRDefault="00817BB0" w:rsidP="00BB0950">
            <w:pPr>
              <w:jc w:val="center"/>
              <w:rPr>
                <w:rFonts w:ascii="Times New Roman" w:hAnsi="Times New Roman" w:cs="Times New Roman"/>
                <w:b/>
                <w:bCs/>
              </w:rPr>
            </w:pPr>
            <w:r w:rsidRPr="00410E76">
              <w:rPr>
                <w:rFonts w:ascii="Times New Roman" w:hAnsi="Times New Roman" w:cs="Times New Roman"/>
                <w:b/>
                <w:bCs/>
              </w:rPr>
              <w:t>2</w:t>
            </w:r>
          </w:p>
        </w:tc>
        <w:tc>
          <w:tcPr>
            <w:tcW w:w="740" w:type="pct"/>
            <w:vAlign w:val="center"/>
          </w:tcPr>
          <w:p w14:paraId="2EF42E9C" w14:textId="77777777" w:rsidR="00817BB0" w:rsidRPr="00410E76" w:rsidRDefault="00817BB0" w:rsidP="00BB0950">
            <w:pPr>
              <w:jc w:val="center"/>
              <w:rPr>
                <w:rFonts w:ascii="Times New Roman" w:hAnsi="Times New Roman" w:cs="Times New Roman"/>
                <w:b/>
                <w:bCs/>
              </w:rPr>
            </w:pPr>
            <w:r w:rsidRPr="00410E76">
              <w:rPr>
                <w:rFonts w:ascii="Times New Roman" w:hAnsi="Times New Roman" w:cs="Times New Roman"/>
                <w:b/>
                <w:bCs/>
              </w:rPr>
              <w:t>3</w:t>
            </w:r>
          </w:p>
        </w:tc>
        <w:tc>
          <w:tcPr>
            <w:tcW w:w="740" w:type="pct"/>
          </w:tcPr>
          <w:p w14:paraId="68ACDF33" w14:textId="77777777" w:rsidR="00817BB0" w:rsidRPr="00410E76" w:rsidRDefault="00817BB0" w:rsidP="00BB0950">
            <w:pPr>
              <w:jc w:val="center"/>
              <w:rPr>
                <w:rFonts w:ascii="Times New Roman" w:hAnsi="Times New Roman" w:cs="Times New Roman"/>
                <w:b/>
                <w:bCs/>
              </w:rPr>
            </w:pPr>
            <w:r>
              <w:rPr>
                <w:rFonts w:ascii="Times New Roman" w:hAnsi="Times New Roman" w:cs="Times New Roman"/>
                <w:b/>
                <w:bCs/>
              </w:rPr>
              <w:t>4</w:t>
            </w:r>
          </w:p>
        </w:tc>
      </w:tr>
      <w:tr w:rsidR="00817BB0" w:rsidRPr="00410E76" w14:paraId="2DDA72E5" w14:textId="77777777" w:rsidTr="00BB0950">
        <w:tc>
          <w:tcPr>
            <w:tcW w:w="3520" w:type="pct"/>
            <w:gridSpan w:val="2"/>
          </w:tcPr>
          <w:p w14:paraId="32618DFD" w14:textId="77777777" w:rsidR="00817BB0" w:rsidRPr="00410E76" w:rsidRDefault="00817BB0" w:rsidP="00BB0950">
            <w:pPr>
              <w:jc w:val="both"/>
              <w:rPr>
                <w:rFonts w:ascii="Times New Roman" w:hAnsi="Times New Roman" w:cs="Times New Roman"/>
                <w:b/>
                <w:bCs/>
              </w:rPr>
            </w:pPr>
            <w:r w:rsidRPr="00410E76">
              <w:rPr>
                <w:rFonts w:ascii="Times New Roman" w:hAnsi="Times New Roman" w:cs="Times New Roman"/>
                <w:b/>
                <w:bCs/>
              </w:rPr>
              <w:t>Раздел 1. Основы электроснабжения объектов отрасли</w:t>
            </w:r>
          </w:p>
        </w:tc>
        <w:tc>
          <w:tcPr>
            <w:tcW w:w="740" w:type="pct"/>
            <w:vAlign w:val="center"/>
          </w:tcPr>
          <w:p w14:paraId="6390E751" w14:textId="77777777" w:rsidR="00817BB0" w:rsidRPr="00410E76" w:rsidRDefault="00817BB0" w:rsidP="00BB0950">
            <w:pPr>
              <w:suppressAutoHyphens/>
              <w:jc w:val="center"/>
              <w:rPr>
                <w:rFonts w:ascii="Times New Roman" w:hAnsi="Times New Roman" w:cs="Times New Roman"/>
              </w:rPr>
            </w:pPr>
            <w:r>
              <w:rPr>
                <w:rFonts w:ascii="Times New Roman" w:hAnsi="Times New Roman" w:cs="Times New Roman"/>
              </w:rPr>
              <w:t>175</w:t>
            </w:r>
            <w:r w:rsidRPr="00410E76">
              <w:rPr>
                <w:rFonts w:ascii="Times New Roman" w:hAnsi="Times New Roman" w:cs="Times New Roman"/>
              </w:rPr>
              <w:t>/24</w:t>
            </w:r>
          </w:p>
        </w:tc>
        <w:tc>
          <w:tcPr>
            <w:tcW w:w="740" w:type="pct"/>
          </w:tcPr>
          <w:p w14:paraId="49070869" w14:textId="77777777" w:rsidR="00817BB0" w:rsidRPr="00410E76" w:rsidRDefault="00817BB0" w:rsidP="00BB0950">
            <w:pPr>
              <w:suppressAutoHyphens/>
              <w:jc w:val="center"/>
              <w:rPr>
                <w:rFonts w:ascii="Times New Roman" w:hAnsi="Times New Roman" w:cs="Times New Roman"/>
              </w:rPr>
            </w:pPr>
          </w:p>
        </w:tc>
      </w:tr>
      <w:tr w:rsidR="00817BB0" w:rsidRPr="00410E76" w14:paraId="00E90AD3" w14:textId="77777777" w:rsidTr="00BB0950">
        <w:tc>
          <w:tcPr>
            <w:tcW w:w="3520" w:type="pct"/>
            <w:gridSpan w:val="2"/>
          </w:tcPr>
          <w:p w14:paraId="3076915C" w14:textId="77777777" w:rsidR="00817BB0" w:rsidRPr="00410E76" w:rsidRDefault="00817BB0" w:rsidP="00BB0950">
            <w:pPr>
              <w:jc w:val="both"/>
              <w:rPr>
                <w:rFonts w:ascii="Times New Roman" w:hAnsi="Times New Roman" w:cs="Times New Roman"/>
                <w:b/>
                <w:bCs/>
              </w:rPr>
            </w:pPr>
            <w:r w:rsidRPr="00410E76">
              <w:rPr>
                <w:rFonts w:ascii="Times New Roman" w:hAnsi="Times New Roman" w:cs="Times New Roman"/>
                <w:b/>
                <w:bCs/>
              </w:rPr>
              <w:t>МДК. 03.01 Основы электроснабжения объектов отрасли</w:t>
            </w:r>
          </w:p>
        </w:tc>
        <w:tc>
          <w:tcPr>
            <w:tcW w:w="740" w:type="pct"/>
            <w:vAlign w:val="center"/>
          </w:tcPr>
          <w:p w14:paraId="4FB34BEA" w14:textId="77777777" w:rsidR="00817BB0" w:rsidRPr="00410E76" w:rsidRDefault="00817BB0" w:rsidP="00BB0950">
            <w:pPr>
              <w:suppressAutoHyphens/>
              <w:jc w:val="center"/>
              <w:rPr>
                <w:rFonts w:ascii="Times New Roman" w:hAnsi="Times New Roman" w:cs="Times New Roman"/>
              </w:rPr>
            </w:pPr>
            <w:r w:rsidRPr="00410E76">
              <w:rPr>
                <w:rFonts w:ascii="Times New Roman" w:hAnsi="Times New Roman" w:cs="Times New Roman"/>
              </w:rPr>
              <w:t>17</w:t>
            </w:r>
            <w:r>
              <w:rPr>
                <w:rFonts w:ascii="Times New Roman" w:hAnsi="Times New Roman" w:cs="Times New Roman"/>
              </w:rPr>
              <w:t>5</w:t>
            </w:r>
            <w:r w:rsidRPr="00410E76">
              <w:rPr>
                <w:rFonts w:ascii="Times New Roman" w:hAnsi="Times New Roman" w:cs="Times New Roman"/>
              </w:rPr>
              <w:t>/24</w:t>
            </w:r>
          </w:p>
        </w:tc>
        <w:tc>
          <w:tcPr>
            <w:tcW w:w="740" w:type="pct"/>
          </w:tcPr>
          <w:p w14:paraId="2C743384" w14:textId="77777777" w:rsidR="00817BB0" w:rsidRPr="00410E76" w:rsidRDefault="00817BB0" w:rsidP="00BB0950">
            <w:pPr>
              <w:suppressAutoHyphens/>
              <w:jc w:val="center"/>
              <w:rPr>
                <w:rFonts w:ascii="Times New Roman" w:hAnsi="Times New Roman" w:cs="Times New Roman"/>
              </w:rPr>
            </w:pPr>
          </w:p>
        </w:tc>
      </w:tr>
      <w:tr w:rsidR="00817BB0" w:rsidRPr="00410E76" w14:paraId="5BEC5835" w14:textId="77777777" w:rsidTr="00BB0950">
        <w:tc>
          <w:tcPr>
            <w:tcW w:w="899" w:type="pct"/>
            <w:vMerge w:val="restart"/>
          </w:tcPr>
          <w:p w14:paraId="0750F927" w14:textId="77777777" w:rsidR="00817BB0" w:rsidRPr="00410E76" w:rsidRDefault="00817BB0" w:rsidP="00BB0950">
            <w:pPr>
              <w:rPr>
                <w:rFonts w:ascii="Times New Roman" w:hAnsi="Times New Roman" w:cs="Times New Roman"/>
                <w:b/>
                <w:bCs/>
              </w:rPr>
            </w:pPr>
            <w:r w:rsidRPr="00410E76">
              <w:rPr>
                <w:rFonts w:ascii="Times New Roman" w:hAnsi="Times New Roman" w:cs="Times New Roman"/>
                <w:b/>
                <w:bCs/>
              </w:rPr>
              <w:t>Тема 1.1. Внутризаводское электроснабжение объектов отрасли</w:t>
            </w:r>
          </w:p>
        </w:tc>
        <w:tc>
          <w:tcPr>
            <w:tcW w:w="2621" w:type="pct"/>
          </w:tcPr>
          <w:p w14:paraId="4872FEFF" w14:textId="77777777" w:rsidR="00817BB0" w:rsidRPr="00410E76" w:rsidRDefault="00817BB0" w:rsidP="00BB0950">
            <w:pPr>
              <w:jc w:val="both"/>
              <w:rPr>
                <w:rFonts w:ascii="Times New Roman" w:hAnsi="Times New Roman" w:cs="Times New Roman"/>
                <w:b/>
              </w:rPr>
            </w:pPr>
            <w:r w:rsidRPr="00410E76">
              <w:rPr>
                <w:rFonts w:ascii="Times New Roman" w:hAnsi="Times New Roman" w:cs="Times New Roman"/>
                <w:b/>
                <w:bCs/>
              </w:rPr>
              <w:t xml:space="preserve">Содержание </w:t>
            </w:r>
          </w:p>
        </w:tc>
        <w:tc>
          <w:tcPr>
            <w:tcW w:w="740" w:type="pct"/>
          </w:tcPr>
          <w:p w14:paraId="7EAD59F5" w14:textId="77777777" w:rsidR="00817BB0" w:rsidRPr="00410E76" w:rsidRDefault="00817BB0" w:rsidP="00BB0950">
            <w:pPr>
              <w:suppressAutoHyphens/>
              <w:jc w:val="center"/>
              <w:rPr>
                <w:rFonts w:ascii="Times New Roman" w:hAnsi="Times New Roman" w:cs="Times New Roman"/>
                <w:b/>
              </w:rPr>
            </w:pPr>
            <w:r>
              <w:rPr>
                <w:rFonts w:ascii="Times New Roman" w:hAnsi="Times New Roman" w:cs="Times New Roman"/>
                <w:b/>
              </w:rPr>
              <w:t>64</w:t>
            </w:r>
          </w:p>
        </w:tc>
        <w:tc>
          <w:tcPr>
            <w:tcW w:w="740" w:type="pct"/>
            <w:vMerge w:val="restart"/>
          </w:tcPr>
          <w:p w14:paraId="5B6101F1" w14:textId="77777777" w:rsidR="00817BB0" w:rsidRPr="00410E76" w:rsidRDefault="00817BB0" w:rsidP="00BB0950">
            <w:pPr>
              <w:rPr>
                <w:rFonts w:ascii="Times New Roman" w:hAnsi="Times New Roman" w:cs="Times New Roman"/>
              </w:rPr>
            </w:pPr>
            <w:r w:rsidRPr="00410E76">
              <w:rPr>
                <w:rFonts w:ascii="Times New Roman" w:hAnsi="Times New Roman" w:cs="Times New Roman"/>
              </w:rPr>
              <w:t>ПК 3.1, ПК 3.2,</w:t>
            </w:r>
          </w:p>
          <w:p w14:paraId="339450CB" w14:textId="77777777" w:rsidR="00817BB0" w:rsidRPr="00410E76" w:rsidRDefault="00817BB0" w:rsidP="00BB0950">
            <w:pPr>
              <w:suppressAutoHyphens/>
              <w:jc w:val="center"/>
              <w:rPr>
                <w:rFonts w:ascii="Times New Roman" w:hAnsi="Times New Roman" w:cs="Times New Roman"/>
                <w:b/>
              </w:rPr>
            </w:pPr>
            <w:r w:rsidRPr="00410E76">
              <w:rPr>
                <w:rFonts w:ascii="Times New Roman" w:hAnsi="Times New Roman" w:cs="Times New Roman"/>
              </w:rPr>
              <w:t>ОК 01-05, ОК 07, ОК 09</w:t>
            </w:r>
          </w:p>
        </w:tc>
      </w:tr>
      <w:tr w:rsidR="00817BB0" w:rsidRPr="00410E76" w14:paraId="7E35894C" w14:textId="77777777" w:rsidTr="00BB0950">
        <w:tc>
          <w:tcPr>
            <w:tcW w:w="899" w:type="pct"/>
            <w:vMerge/>
          </w:tcPr>
          <w:p w14:paraId="1500C8A4" w14:textId="77777777" w:rsidR="00817BB0" w:rsidRPr="00410E76" w:rsidRDefault="00817BB0" w:rsidP="00BB0950">
            <w:pPr>
              <w:rPr>
                <w:rFonts w:ascii="Times New Roman" w:hAnsi="Times New Roman" w:cs="Times New Roman"/>
                <w:b/>
                <w:bCs/>
              </w:rPr>
            </w:pPr>
          </w:p>
        </w:tc>
        <w:tc>
          <w:tcPr>
            <w:tcW w:w="2621" w:type="pct"/>
          </w:tcPr>
          <w:p w14:paraId="5A1DF7D2" w14:textId="77777777" w:rsidR="00817BB0" w:rsidRPr="00410E76" w:rsidRDefault="00817BB0" w:rsidP="00BB0950">
            <w:pPr>
              <w:suppressAutoHyphens/>
              <w:jc w:val="both"/>
              <w:rPr>
                <w:rFonts w:ascii="Times New Roman" w:hAnsi="Times New Roman" w:cs="Times New Roman"/>
              </w:rPr>
            </w:pPr>
            <w:r w:rsidRPr="00410E76">
              <w:rPr>
                <w:rFonts w:ascii="Times New Roman" w:hAnsi="Times New Roman" w:cs="Times New Roman"/>
                <w:b/>
              </w:rPr>
              <w:t xml:space="preserve">1. </w:t>
            </w:r>
            <w:r w:rsidRPr="00410E76">
              <w:rPr>
                <w:rFonts w:ascii="Times New Roman" w:hAnsi="Times New Roman" w:cs="Times New Roman"/>
              </w:rPr>
              <w:t>Понятие о системах электроснабжения.</w:t>
            </w:r>
          </w:p>
          <w:p w14:paraId="4AB90EA0" w14:textId="77777777" w:rsidR="00817BB0" w:rsidRPr="00410E76" w:rsidRDefault="00817BB0" w:rsidP="00BB0950">
            <w:pPr>
              <w:suppressAutoHyphens/>
              <w:jc w:val="both"/>
              <w:rPr>
                <w:rFonts w:ascii="Times New Roman" w:hAnsi="Times New Roman" w:cs="Times New Roman"/>
                <w:b/>
              </w:rPr>
            </w:pPr>
            <w:r w:rsidRPr="00410E76">
              <w:rPr>
                <w:rFonts w:ascii="Times New Roman" w:hAnsi="Times New Roman" w:cs="Times New Roman"/>
              </w:rPr>
              <w:t>Основные направления развития электроэнергетики. Электрические системы: основные определения и понятия, их назначение и области применения. Требования, предъявляемые к системам электроснабжения объектов.</w:t>
            </w:r>
          </w:p>
        </w:tc>
        <w:tc>
          <w:tcPr>
            <w:tcW w:w="740" w:type="pct"/>
            <w:vMerge w:val="restart"/>
            <w:vAlign w:val="center"/>
          </w:tcPr>
          <w:p w14:paraId="3872FA13" w14:textId="77777777" w:rsidR="00817BB0" w:rsidRPr="00410E76" w:rsidRDefault="00817BB0" w:rsidP="00BB0950">
            <w:pPr>
              <w:suppressAutoHyphens/>
              <w:jc w:val="center"/>
              <w:rPr>
                <w:rFonts w:ascii="Times New Roman" w:hAnsi="Times New Roman" w:cs="Times New Roman"/>
                <w:b/>
              </w:rPr>
            </w:pPr>
            <w:r>
              <w:rPr>
                <w:rFonts w:ascii="Times New Roman" w:hAnsi="Times New Roman" w:cs="Times New Roman"/>
                <w:b/>
              </w:rPr>
              <w:t>52</w:t>
            </w:r>
          </w:p>
        </w:tc>
        <w:tc>
          <w:tcPr>
            <w:tcW w:w="740" w:type="pct"/>
            <w:vMerge/>
          </w:tcPr>
          <w:p w14:paraId="2DF07E99" w14:textId="77777777" w:rsidR="00817BB0" w:rsidRPr="00410E76" w:rsidRDefault="00817BB0" w:rsidP="00BB0950">
            <w:pPr>
              <w:suppressAutoHyphens/>
              <w:jc w:val="center"/>
              <w:rPr>
                <w:rFonts w:ascii="Times New Roman" w:hAnsi="Times New Roman" w:cs="Times New Roman"/>
                <w:b/>
              </w:rPr>
            </w:pPr>
          </w:p>
        </w:tc>
      </w:tr>
      <w:tr w:rsidR="00817BB0" w:rsidRPr="00410E76" w14:paraId="203D26AB" w14:textId="77777777" w:rsidTr="00BB0950">
        <w:tc>
          <w:tcPr>
            <w:tcW w:w="899" w:type="pct"/>
            <w:vMerge/>
          </w:tcPr>
          <w:p w14:paraId="66E12104" w14:textId="77777777" w:rsidR="00817BB0" w:rsidRPr="00410E76" w:rsidRDefault="00817BB0" w:rsidP="00BB0950">
            <w:pPr>
              <w:rPr>
                <w:rFonts w:ascii="Times New Roman" w:hAnsi="Times New Roman" w:cs="Times New Roman"/>
                <w:b/>
                <w:bCs/>
              </w:rPr>
            </w:pPr>
          </w:p>
        </w:tc>
        <w:tc>
          <w:tcPr>
            <w:tcW w:w="2621" w:type="pct"/>
          </w:tcPr>
          <w:p w14:paraId="65BC92C2" w14:textId="77777777" w:rsidR="00817BB0" w:rsidRPr="00410E76" w:rsidRDefault="00817BB0" w:rsidP="00BB0950">
            <w:pPr>
              <w:suppressAutoHyphens/>
              <w:jc w:val="both"/>
              <w:rPr>
                <w:rFonts w:ascii="Times New Roman" w:hAnsi="Times New Roman" w:cs="Times New Roman"/>
                <w:color w:val="000000"/>
              </w:rPr>
            </w:pPr>
            <w:r w:rsidRPr="00410E76">
              <w:rPr>
                <w:rFonts w:ascii="Times New Roman" w:hAnsi="Times New Roman" w:cs="Times New Roman"/>
                <w:b/>
              </w:rPr>
              <w:t xml:space="preserve">2. </w:t>
            </w:r>
            <w:r w:rsidRPr="00410E76">
              <w:rPr>
                <w:rFonts w:ascii="Times New Roman" w:hAnsi="Times New Roman" w:cs="Times New Roman"/>
                <w:color w:val="000000"/>
              </w:rPr>
              <w:t>Типы и назначение электрических станций, режимы их работы.</w:t>
            </w:r>
          </w:p>
          <w:p w14:paraId="0E57036E" w14:textId="77777777" w:rsidR="00817BB0" w:rsidRPr="00410E76" w:rsidRDefault="00817BB0" w:rsidP="00BB0950">
            <w:pPr>
              <w:suppressAutoHyphens/>
              <w:jc w:val="both"/>
              <w:rPr>
                <w:rFonts w:ascii="Times New Roman" w:hAnsi="Times New Roman" w:cs="Times New Roman"/>
                <w:b/>
              </w:rPr>
            </w:pPr>
            <w:r w:rsidRPr="00410E76">
              <w:rPr>
                <w:rFonts w:ascii="Times New Roman" w:hAnsi="Times New Roman" w:cs="Times New Roman"/>
                <w:color w:val="000000"/>
              </w:rPr>
              <w:t xml:space="preserve">Типы электростанций, назначение и режимы их работы. Принцип действия и устройство тепловых, гидравлических, атомных и других типов электростанций. </w:t>
            </w:r>
          </w:p>
        </w:tc>
        <w:tc>
          <w:tcPr>
            <w:tcW w:w="740" w:type="pct"/>
            <w:vMerge/>
            <w:vAlign w:val="center"/>
          </w:tcPr>
          <w:p w14:paraId="3B2B5C77"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09872257" w14:textId="77777777" w:rsidR="00817BB0" w:rsidRPr="00410E76" w:rsidRDefault="00817BB0" w:rsidP="00BB0950">
            <w:pPr>
              <w:suppressAutoHyphens/>
              <w:jc w:val="center"/>
              <w:rPr>
                <w:rFonts w:ascii="Times New Roman" w:hAnsi="Times New Roman" w:cs="Times New Roman"/>
                <w:b/>
              </w:rPr>
            </w:pPr>
          </w:p>
        </w:tc>
      </w:tr>
      <w:tr w:rsidR="00817BB0" w:rsidRPr="00410E76" w14:paraId="6B3A1BFC" w14:textId="77777777" w:rsidTr="00BB0950">
        <w:tc>
          <w:tcPr>
            <w:tcW w:w="899" w:type="pct"/>
            <w:vMerge/>
          </w:tcPr>
          <w:p w14:paraId="65013766" w14:textId="77777777" w:rsidR="00817BB0" w:rsidRPr="00410E76" w:rsidRDefault="00817BB0" w:rsidP="00BB0950">
            <w:pPr>
              <w:rPr>
                <w:rFonts w:ascii="Times New Roman" w:hAnsi="Times New Roman" w:cs="Times New Roman"/>
                <w:b/>
                <w:bCs/>
              </w:rPr>
            </w:pPr>
          </w:p>
        </w:tc>
        <w:tc>
          <w:tcPr>
            <w:tcW w:w="2621" w:type="pct"/>
          </w:tcPr>
          <w:p w14:paraId="7AB7369E" w14:textId="77777777" w:rsidR="00817BB0" w:rsidRPr="00410E76" w:rsidRDefault="00817BB0" w:rsidP="00BB0950">
            <w:pPr>
              <w:suppressAutoHyphens/>
              <w:jc w:val="both"/>
              <w:rPr>
                <w:rFonts w:ascii="Times New Roman" w:hAnsi="Times New Roman" w:cs="Times New Roman"/>
                <w:b/>
              </w:rPr>
            </w:pPr>
            <w:r w:rsidRPr="00410E76">
              <w:rPr>
                <w:rFonts w:ascii="Times New Roman" w:hAnsi="Times New Roman" w:cs="Times New Roman"/>
                <w:b/>
              </w:rPr>
              <w:t>3</w:t>
            </w:r>
            <w:r w:rsidRPr="00410E76">
              <w:rPr>
                <w:rFonts w:ascii="Times New Roman" w:hAnsi="Times New Roman" w:cs="Times New Roman"/>
                <w:color w:val="000000"/>
              </w:rPr>
              <w:t xml:space="preserve"> Использование энергии солнца, ветра, морских приливов, геотермальных вод, магнитогидродинамических генераторов для производства электроэнергии.</w:t>
            </w:r>
          </w:p>
        </w:tc>
        <w:tc>
          <w:tcPr>
            <w:tcW w:w="740" w:type="pct"/>
            <w:vMerge/>
            <w:vAlign w:val="center"/>
          </w:tcPr>
          <w:p w14:paraId="61B7412F"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4E4C9698" w14:textId="77777777" w:rsidR="00817BB0" w:rsidRPr="00410E76" w:rsidRDefault="00817BB0" w:rsidP="00BB0950">
            <w:pPr>
              <w:suppressAutoHyphens/>
              <w:jc w:val="center"/>
              <w:rPr>
                <w:rFonts w:ascii="Times New Roman" w:hAnsi="Times New Roman" w:cs="Times New Roman"/>
                <w:b/>
              </w:rPr>
            </w:pPr>
          </w:p>
        </w:tc>
      </w:tr>
      <w:tr w:rsidR="00817BB0" w:rsidRPr="00410E76" w14:paraId="44D551BF" w14:textId="77777777" w:rsidTr="00BB0950">
        <w:tc>
          <w:tcPr>
            <w:tcW w:w="899" w:type="pct"/>
            <w:vMerge/>
          </w:tcPr>
          <w:p w14:paraId="2F50796D" w14:textId="77777777" w:rsidR="00817BB0" w:rsidRPr="00410E76" w:rsidRDefault="00817BB0" w:rsidP="00BB0950">
            <w:pPr>
              <w:rPr>
                <w:rFonts w:ascii="Times New Roman" w:hAnsi="Times New Roman" w:cs="Times New Roman"/>
                <w:b/>
                <w:bCs/>
              </w:rPr>
            </w:pPr>
          </w:p>
        </w:tc>
        <w:tc>
          <w:tcPr>
            <w:tcW w:w="2621" w:type="pct"/>
            <w:vAlign w:val="center"/>
          </w:tcPr>
          <w:p w14:paraId="3D4F0D36"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410E76">
              <w:rPr>
                <w:rFonts w:ascii="Times New Roman" w:hAnsi="Times New Roman" w:cs="Times New Roman"/>
                <w:b/>
                <w:color w:val="000000"/>
              </w:rPr>
              <w:t>4.</w:t>
            </w:r>
            <w:r w:rsidRPr="00410E76">
              <w:rPr>
                <w:rFonts w:ascii="Times New Roman" w:hAnsi="Times New Roman" w:cs="Times New Roman"/>
                <w:color w:val="000000"/>
              </w:rPr>
              <w:t xml:space="preserve"> </w:t>
            </w:r>
            <w:r w:rsidRPr="00410E76">
              <w:rPr>
                <w:rFonts w:ascii="Times New Roman" w:hAnsi="Times New Roman" w:cs="Times New Roman"/>
                <w:bCs/>
              </w:rPr>
              <w:t>Структурные схемы передачи электроэнергии к потребителям.</w:t>
            </w:r>
          </w:p>
          <w:p w14:paraId="1CBA9674" w14:textId="77777777" w:rsidR="00817BB0" w:rsidRPr="00410E76" w:rsidRDefault="00817BB0" w:rsidP="00BB0950">
            <w:pPr>
              <w:jc w:val="both"/>
              <w:rPr>
                <w:rFonts w:ascii="Times New Roman" w:hAnsi="Times New Roman" w:cs="Times New Roman"/>
                <w:color w:val="000000"/>
              </w:rPr>
            </w:pPr>
            <w:r w:rsidRPr="00410E76">
              <w:rPr>
                <w:rFonts w:ascii="Times New Roman" w:hAnsi="Times New Roman" w:cs="Times New Roman"/>
              </w:rPr>
              <w:t xml:space="preserve">Прием, передача и распределение электроэнергии от электрических станций до потребителей электроэнергии. </w:t>
            </w:r>
          </w:p>
        </w:tc>
        <w:tc>
          <w:tcPr>
            <w:tcW w:w="740" w:type="pct"/>
            <w:vMerge/>
            <w:vAlign w:val="center"/>
          </w:tcPr>
          <w:p w14:paraId="3D2A9EB5"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271752EF" w14:textId="77777777" w:rsidR="00817BB0" w:rsidRPr="00410E76" w:rsidRDefault="00817BB0" w:rsidP="00BB0950">
            <w:pPr>
              <w:suppressAutoHyphens/>
              <w:jc w:val="center"/>
              <w:rPr>
                <w:rFonts w:ascii="Times New Roman" w:hAnsi="Times New Roman" w:cs="Times New Roman"/>
                <w:b/>
              </w:rPr>
            </w:pPr>
          </w:p>
        </w:tc>
      </w:tr>
      <w:tr w:rsidR="00817BB0" w:rsidRPr="00410E76" w14:paraId="040C03FD" w14:textId="77777777" w:rsidTr="00BB0950">
        <w:tc>
          <w:tcPr>
            <w:tcW w:w="899" w:type="pct"/>
            <w:vMerge/>
          </w:tcPr>
          <w:p w14:paraId="46ADEBB2" w14:textId="77777777" w:rsidR="00817BB0" w:rsidRPr="00410E76" w:rsidRDefault="00817BB0" w:rsidP="00BB0950">
            <w:pPr>
              <w:rPr>
                <w:rFonts w:ascii="Times New Roman" w:hAnsi="Times New Roman" w:cs="Times New Roman"/>
                <w:b/>
                <w:bCs/>
              </w:rPr>
            </w:pPr>
          </w:p>
        </w:tc>
        <w:tc>
          <w:tcPr>
            <w:tcW w:w="2621" w:type="pct"/>
            <w:vAlign w:val="center"/>
          </w:tcPr>
          <w:p w14:paraId="1937E74E"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color w:val="000000"/>
              </w:rPr>
            </w:pPr>
            <w:r w:rsidRPr="00410E76">
              <w:rPr>
                <w:rFonts w:ascii="Times New Roman" w:hAnsi="Times New Roman" w:cs="Times New Roman"/>
                <w:b/>
                <w:color w:val="000000"/>
              </w:rPr>
              <w:t>5.</w:t>
            </w:r>
            <w:r w:rsidRPr="00410E76">
              <w:rPr>
                <w:rFonts w:ascii="Times New Roman" w:hAnsi="Times New Roman" w:cs="Times New Roman"/>
              </w:rPr>
              <w:t xml:space="preserve"> Принципиальные схемы распределения электроэнергии внутри объекта. Элементы схем электроснабжения. Однолинейные и трехлинейные схемы. Первичные цепи, вторичные цепи.</w:t>
            </w:r>
          </w:p>
        </w:tc>
        <w:tc>
          <w:tcPr>
            <w:tcW w:w="740" w:type="pct"/>
            <w:vMerge/>
            <w:vAlign w:val="center"/>
          </w:tcPr>
          <w:p w14:paraId="10B1546F"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7E00E988" w14:textId="77777777" w:rsidR="00817BB0" w:rsidRPr="00410E76" w:rsidRDefault="00817BB0" w:rsidP="00BB0950">
            <w:pPr>
              <w:suppressAutoHyphens/>
              <w:jc w:val="center"/>
              <w:rPr>
                <w:rFonts w:ascii="Times New Roman" w:hAnsi="Times New Roman" w:cs="Times New Roman"/>
                <w:b/>
              </w:rPr>
            </w:pPr>
          </w:p>
        </w:tc>
      </w:tr>
      <w:tr w:rsidR="00817BB0" w:rsidRPr="00410E76" w14:paraId="41942813" w14:textId="77777777" w:rsidTr="00BB0950">
        <w:tc>
          <w:tcPr>
            <w:tcW w:w="899" w:type="pct"/>
            <w:vMerge/>
          </w:tcPr>
          <w:p w14:paraId="5C01C4DE" w14:textId="77777777" w:rsidR="00817BB0" w:rsidRPr="00410E76" w:rsidRDefault="00817BB0" w:rsidP="00BB0950">
            <w:pPr>
              <w:rPr>
                <w:rFonts w:ascii="Times New Roman" w:hAnsi="Times New Roman" w:cs="Times New Roman"/>
                <w:b/>
                <w:bCs/>
              </w:rPr>
            </w:pPr>
          </w:p>
        </w:tc>
        <w:tc>
          <w:tcPr>
            <w:tcW w:w="2621" w:type="pct"/>
            <w:vAlign w:val="center"/>
          </w:tcPr>
          <w:p w14:paraId="4AEA6F2F"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410E76">
              <w:rPr>
                <w:rFonts w:ascii="Times New Roman" w:hAnsi="Times New Roman" w:cs="Times New Roman"/>
                <w:b/>
                <w:bCs/>
              </w:rPr>
              <w:t>6</w:t>
            </w:r>
            <w:r w:rsidRPr="00410E76">
              <w:rPr>
                <w:rFonts w:ascii="Times New Roman" w:hAnsi="Times New Roman" w:cs="Times New Roman"/>
                <w:bCs/>
              </w:rPr>
              <w:t>.Общие сведения о силовом и осветительном электрооборудовании напряжением до 1000 В.</w:t>
            </w:r>
          </w:p>
          <w:p w14:paraId="1EB8458D" w14:textId="77777777" w:rsidR="00817BB0" w:rsidRPr="00410E76" w:rsidRDefault="00817BB0" w:rsidP="00BB0950">
            <w:pPr>
              <w:jc w:val="both"/>
              <w:rPr>
                <w:rFonts w:ascii="Times New Roman" w:hAnsi="Times New Roman" w:cs="Times New Roman"/>
                <w:color w:val="000000"/>
              </w:rPr>
            </w:pPr>
            <w:r w:rsidRPr="00410E76">
              <w:rPr>
                <w:rFonts w:ascii="Times New Roman" w:hAnsi="Times New Roman" w:cs="Times New Roman"/>
              </w:rPr>
              <w:t xml:space="preserve">Классификация </w:t>
            </w:r>
            <w:proofErr w:type="spellStart"/>
            <w:r w:rsidRPr="00410E76">
              <w:rPr>
                <w:rFonts w:ascii="Times New Roman" w:hAnsi="Times New Roman" w:cs="Times New Roman"/>
              </w:rPr>
              <w:t>электроприемников</w:t>
            </w:r>
            <w:proofErr w:type="spellEnd"/>
            <w:r w:rsidRPr="00410E76">
              <w:rPr>
                <w:rFonts w:ascii="Times New Roman" w:hAnsi="Times New Roman" w:cs="Times New Roman"/>
              </w:rPr>
              <w:t xml:space="preserve"> по роду тока, напряжения, мощности, частоте. Классификация приемников электроэнергии по требуемой степени бесперебойности электроснабжения.</w:t>
            </w:r>
          </w:p>
        </w:tc>
        <w:tc>
          <w:tcPr>
            <w:tcW w:w="740" w:type="pct"/>
            <w:vMerge/>
            <w:vAlign w:val="center"/>
          </w:tcPr>
          <w:p w14:paraId="1E510625"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25657DB4" w14:textId="77777777" w:rsidR="00817BB0" w:rsidRPr="00410E76" w:rsidRDefault="00817BB0" w:rsidP="00BB0950">
            <w:pPr>
              <w:suppressAutoHyphens/>
              <w:jc w:val="center"/>
              <w:rPr>
                <w:rFonts w:ascii="Times New Roman" w:hAnsi="Times New Roman" w:cs="Times New Roman"/>
                <w:b/>
              </w:rPr>
            </w:pPr>
          </w:p>
        </w:tc>
      </w:tr>
      <w:tr w:rsidR="00817BB0" w:rsidRPr="00410E76" w14:paraId="2E02EF23" w14:textId="77777777" w:rsidTr="00BB0950">
        <w:trPr>
          <w:trHeight w:val="1528"/>
        </w:trPr>
        <w:tc>
          <w:tcPr>
            <w:tcW w:w="899" w:type="pct"/>
            <w:vMerge/>
          </w:tcPr>
          <w:p w14:paraId="6BD237E4" w14:textId="77777777" w:rsidR="00817BB0" w:rsidRPr="00410E76" w:rsidRDefault="00817BB0" w:rsidP="00BB0950">
            <w:pPr>
              <w:rPr>
                <w:rFonts w:ascii="Times New Roman" w:hAnsi="Times New Roman" w:cs="Times New Roman"/>
                <w:b/>
                <w:bCs/>
              </w:rPr>
            </w:pPr>
          </w:p>
        </w:tc>
        <w:tc>
          <w:tcPr>
            <w:tcW w:w="2621" w:type="pct"/>
            <w:vAlign w:val="center"/>
          </w:tcPr>
          <w:p w14:paraId="7AB7219B"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410E76">
              <w:rPr>
                <w:rFonts w:ascii="Times New Roman" w:hAnsi="Times New Roman" w:cs="Times New Roman"/>
                <w:b/>
                <w:color w:val="000000"/>
              </w:rPr>
              <w:t>7.</w:t>
            </w:r>
            <w:r w:rsidRPr="00410E76">
              <w:rPr>
                <w:rFonts w:ascii="Times New Roman" w:hAnsi="Times New Roman" w:cs="Times New Roman"/>
                <w:color w:val="000000"/>
              </w:rPr>
              <w:t xml:space="preserve"> </w:t>
            </w:r>
            <w:r w:rsidRPr="00410E76">
              <w:rPr>
                <w:rFonts w:ascii="Times New Roman" w:hAnsi="Times New Roman" w:cs="Times New Roman"/>
                <w:bCs/>
              </w:rPr>
              <w:t>Устройство и конструктивное исполнение электрических сетей напряжением до 1000 В.</w:t>
            </w:r>
          </w:p>
          <w:p w14:paraId="5E913A35"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color w:val="000000"/>
              </w:rPr>
            </w:pPr>
            <w:r w:rsidRPr="00410E76">
              <w:rPr>
                <w:rFonts w:ascii="Times New Roman" w:hAnsi="Times New Roman" w:cs="Times New Roman"/>
              </w:rPr>
              <w:t xml:space="preserve">Конструктивное исполнение электрических сетей. Схемы электроснабжения напряжением до 1000 В. Устройство осветительных и силовых сетей. </w:t>
            </w:r>
          </w:p>
          <w:p w14:paraId="0472E9AF"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color w:val="000000"/>
              </w:rPr>
            </w:pPr>
            <w:r w:rsidRPr="00410E76">
              <w:rPr>
                <w:rFonts w:ascii="Times New Roman" w:hAnsi="Times New Roman" w:cs="Times New Roman"/>
              </w:rPr>
              <w:t>Устройство, назначение и применение вводно-распределительных устройств, силовых щитов, осветительных щитов.</w:t>
            </w:r>
          </w:p>
        </w:tc>
        <w:tc>
          <w:tcPr>
            <w:tcW w:w="740" w:type="pct"/>
            <w:vMerge/>
            <w:vAlign w:val="center"/>
          </w:tcPr>
          <w:p w14:paraId="477B9DAA"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6C5C5A59" w14:textId="77777777" w:rsidR="00817BB0" w:rsidRPr="00410E76" w:rsidRDefault="00817BB0" w:rsidP="00BB0950">
            <w:pPr>
              <w:suppressAutoHyphens/>
              <w:jc w:val="center"/>
              <w:rPr>
                <w:rFonts w:ascii="Times New Roman" w:hAnsi="Times New Roman" w:cs="Times New Roman"/>
                <w:b/>
              </w:rPr>
            </w:pPr>
          </w:p>
        </w:tc>
      </w:tr>
      <w:tr w:rsidR="00817BB0" w:rsidRPr="00410E76" w14:paraId="6722DE8D" w14:textId="77777777" w:rsidTr="00BB0950">
        <w:tc>
          <w:tcPr>
            <w:tcW w:w="899" w:type="pct"/>
            <w:vMerge/>
          </w:tcPr>
          <w:p w14:paraId="419CCD48" w14:textId="77777777" w:rsidR="00817BB0" w:rsidRPr="00410E76" w:rsidRDefault="00817BB0" w:rsidP="00BB0950">
            <w:pPr>
              <w:rPr>
                <w:rFonts w:ascii="Times New Roman" w:hAnsi="Times New Roman" w:cs="Times New Roman"/>
                <w:b/>
                <w:bCs/>
              </w:rPr>
            </w:pPr>
          </w:p>
        </w:tc>
        <w:tc>
          <w:tcPr>
            <w:tcW w:w="2621" w:type="pct"/>
            <w:vAlign w:val="center"/>
          </w:tcPr>
          <w:p w14:paraId="377C2C82"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rPr>
            </w:pPr>
            <w:r>
              <w:rPr>
                <w:rFonts w:ascii="Times New Roman" w:hAnsi="Times New Roman" w:cs="Times New Roman"/>
                <w:b/>
                <w:color w:val="000000"/>
              </w:rPr>
              <w:t>8</w:t>
            </w:r>
            <w:r w:rsidRPr="00410E76">
              <w:rPr>
                <w:rFonts w:ascii="Times New Roman" w:hAnsi="Times New Roman" w:cs="Times New Roman"/>
                <w:b/>
                <w:color w:val="000000"/>
              </w:rPr>
              <w:t>.</w:t>
            </w:r>
            <w:r w:rsidRPr="00410E76">
              <w:rPr>
                <w:rFonts w:ascii="Times New Roman" w:hAnsi="Times New Roman" w:cs="Times New Roman"/>
                <w:color w:val="000000"/>
              </w:rPr>
              <w:t xml:space="preserve"> </w:t>
            </w:r>
            <w:r w:rsidRPr="00410E76">
              <w:rPr>
                <w:rFonts w:ascii="Times New Roman" w:hAnsi="Times New Roman" w:cs="Times New Roman"/>
              </w:rPr>
              <w:t xml:space="preserve">Электрические нагрузки. Характеристики электрических нагрузок. Графики электрических нагрузок. </w:t>
            </w:r>
          </w:p>
        </w:tc>
        <w:tc>
          <w:tcPr>
            <w:tcW w:w="740" w:type="pct"/>
            <w:vMerge/>
            <w:vAlign w:val="center"/>
          </w:tcPr>
          <w:p w14:paraId="31C4398A"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4FE03375" w14:textId="77777777" w:rsidR="00817BB0" w:rsidRPr="00410E76" w:rsidRDefault="00817BB0" w:rsidP="00BB0950">
            <w:pPr>
              <w:suppressAutoHyphens/>
              <w:jc w:val="center"/>
              <w:rPr>
                <w:rFonts w:ascii="Times New Roman" w:hAnsi="Times New Roman" w:cs="Times New Roman"/>
                <w:b/>
              </w:rPr>
            </w:pPr>
          </w:p>
        </w:tc>
      </w:tr>
      <w:tr w:rsidR="00817BB0" w:rsidRPr="00410E76" w14:paraId="3454F8F2" w14:textId="77777777" w:rsidTr="00BB0950">
        <w:tc>
          <w:tcPr>
            <w:tcW w:w="899" w:type="pct"/>
            <w:vMerge/>
          </w:tcPr>
          <w:p w14:paraId="3FC0B944" w14:textId="77777777" w:rsidR="00817BB0" w:rsidRPr="00410E76" w:rsidRDefault="00817BB0" w:rsidP="00BB0950">
            <w:pPr>
              <w:rPr>
                <w:rFonts w:ascii="Times New Roman" w:hAnsi="Times New Roman" w:cs="Times New Roman"/>
                <w:b/>
                <w:bCs/>
              </w:rPr>
            </w:pPr>
          </w:p>
        </w:tc>
        <w:tc>
          <w:tcPr>
            <w:tcW w:w="2621" w:type="pct"/>
            <w:vAlign w:val="center"/>
          </w:tcPr>
          <w:p w14:paraId="5F902AB6"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rPr>
            </w:pPr>
            <w:r>
              <w:rPr>
                <w:rFonts w:ascii="Times New Roman" w:hAnsi="Times New Roman" w:cs="Times New Roman"/>
                <w:b/>
                <w:color w:val="000000"/>
              </w:rPr>
              <w:t>9</w:t>
            </w:r>
            <w:r w:rsidRPr="00410E76">
              <w:rPr>
                <w:rFonts w:ascii="Times New Roman" w:hAnsi="Times New Roman" w:cs="Times New Roman"/>
              </w:rPr>
              <w:t xml:space="preserve"> Методы расчета электрических нагрузок в электроустановках напряжением до 1000 В. Определение расчетных нагрузок от однофазных приемников.</w:t>
            </w:r>
          </w:p>
        </w:tc>
        <w:tc>
          <w:tcPr>
            <w:tcW w:w="740" w:type="pct"/>
            <w:vMerge/>
            <w:vAlign w:val="center"/>
          </w:tcPr>
          <w:p w14:paraId="38C36D1F"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3C3E1268" w14:textId="77777777" w:rsidR="00817BB0" w:rsidRPr="00410E76" w:rsidRDefault="00817BB0" w:rsidP="00BB0950">
            <w:pPr>
              <w:suppressAutoHyphens/>
              <w:jc w:val="center"/>
              <w:rPr>
                <w:rFonts w:ascii="Times New Roman" w:hAnsi="Times New Roman" w:cs="Times New Roman"/>
                <w:b/>
              </w:rPr>
            </w:pPr>
          </w:p>
        </w:tc>
      </w:tr>
      <w:tr w:rsidR="00817BB0" w:rsidRPr="00410E76" w14:paraId="34D1770C" w14:textId="77777777" w:rsidTr="00BB0950">
        <w:tc>
          <w:tcPr>
            <w:tcW w:w="899" w:type="pct"/>
            <w:vMerge/>
          </w:tcPr>
          <w:p w14:paraId="3ADF3B99" w14:textId="77777777" w:rsidR="00817BB0" w:rsidRPr="00410E76" w:rsidRDefault="00817BB0" w:rsidP="00BB0950">
            <w:pPr>
              <w:rPr>
                <w:rFonts w:ascii="Times New Roman" w:hAnsi="Times New Roman" w:cs="Times New Roman"/>
                <w:b/>
                <w:bCs/>
              </w:rPr>
            </w:pPr>
          </w:p>
        </w:tc>
        <w:tc>
          <w:tcPr>
            <w:tcW w:w="2621" w:type="pct"/>
            <w:vAlign w:val="center"/>
          </w:tcPr>
          <w:p w14:paraId="20FE34B3"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rPr>
            </w:pPr>
            <w:r w:rsidRPr="00410E76">
              <w:rPr>
                <w:rFonts w:ascii="Times New Roman" w:hAnsi="Times New Roman" w:cs="Times New Roman"/>
                <w:b/>
                <w:color w:val="000000"/>
              </w:rPr>
              <w:t>1</w:t>
            </w:r>
            <w:r>
              <w:rPr>
                <w:rFonts w:ascii="Times New Roman" w:hAnsi="Times New Roman" w:cs="Times New Roman"/>
                <w:b/>
                <w:color w:val="000000"/>
              </w:rPr>
              <w:t>0</w:t>
            </w:r>
            <w:r w:rsidRPr="00410E76">
              <w:rPr>
                <w:rFonts w:ascii="Times New Roman" w:hAnsi="Times New Roman" w:cs="Times New Roman"/>
              </w:rPr>
              <w:t xml:space="preserve"> Порядок определения расчетной нагрузки элемента сети (кабель, </w:t>
            </w:r>
            <w:proofErr w:type="spellStart"/>
            <w:r w:rsidRPr="00410E76">
              <w:rPr>
                <w:rFonts w:ascii="Times New Roman" w:hAnsi="Times New Roman" w:cs="Times New Roman"/>
              </w:rPr>
              <w:t>шинопровод</w:t>
            </w:r>
            <w:proofErr w:type="spellEnd"/>
            <w:r w:rsidRPr="00410E76">
              <w:rPr>
                <w:rFonts w:ascii="Times New Roman" w:hAnsi="Times New Roman" w:cs="Times New Roman"/>
              </w:rPr>
              <w:t xml:space="preserve">, трансформатор), питающей группу </w:t>
            </w:r>
            <w:proofErr w:type="spellStart"/>
            <w:r w:rsidRPr="00410E76">
              <w:rPr>
                <w:rFonts w:ascii="Times New Roman" w:hAnsi="Times New Roman" w:cs="Times New Roman"/>
              </w:rPr>
              <w:t>электроприемников</w:t>
            </w:r>
            <w:proofErr w:type="spellEnd"/>
            <w:r w:rsidRPr="00410E76">
              <w:rPr>
                <w:rFonts w:ascii="Times New Roman" w:hAnsi="Times New Roman" w:cs="Times New Roman"/>
              </w:rPr>
              <w:t xml:space="preserve"> напряжением до 1 </w:t>
            </w:r>
            <w:proofErr w:type="spellStart"/>
            <w:r w:rsidRPr="00410E76">
              <w:rPr>
                <w:rFonts w:ascii="Times New Roman" w:hAnsi="Times New Roman" w:cs="Times New Roman"/>
              </w:rPr>
              <w:t>кВ</w:t>
            </w:r>
            <w:proofErr w:type="spellEnd"/>
          </w:p>
        </w:tc>
        <w:tc>
          <w:tcPr>
            <w:tcW w:w="740" w:type="pct"/>
            <w:vMerge/>
            <w:vAlign w:val="center"/>
          </w:tcPr>
          <w:p w14:paraId="533881E1"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39DB8030" w14:textId="77777777" w:rsidR="00817BB0" w:rsidRPr="00410E76" w:rsidRDefault="00817BB0" w:rsidP="00BB0950">
            <w:pPr>
              <w:suppressAutoHyphens/>
              <w:jc w:val="center"/>
              <w:rPr>
                <w:rFonts w:ascii="Times New Roman" w:hAnsi="Times New Roman" w:cs="Times New Roman"/>
                <w:b/>
              </w:rPr>
            </w:pPr>
          </w:p>
        </w:tc>
      </w:tr>
      <w:tr w:rsidR="00817BB0" w:rsidRPr="00410E76" w14:paraId="372B74B1" w14:textId="77777777" w:rsidTr="00BB0950">
        <w:tc>
          <w:tcPr>
            <w:tcW w:w="899" w:type="pct"/>
            <w:vMerge/>
          </w:tcPr>
          <w:p w14:paraId="62D0D762" w14:textId="77777777" w:rsidR="00817BB0" w:rsidRPr="00410E76" w:rsidRDefault="00817BB0" w:rsidP="00BB0950">
            <w:pPr>
              <w:rPr>
                <w:rFonts w:ascii="Times New Roman" w:hAnsi="Times New Roman" w:cs="Times New Roman"/>
                <w:b/>
                <w:bCs/>
              </w:rPr>
            </w:pPr>
          </w:p>
        </w:tc>
        <w:tc>
          <w:tcPr>
            <w:tcW w:w="2621" w:type="pct"/>
            <w:vAlign w:val="center"/>
          </w:tcPr>
          <w:p w14:paraId="00E3A425"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410E76">
              <w:rPr>
                <w:rFonts w:ascii="Times New Roman" w:hAnsi="Times New Roman" w:cs="Times New Roman"/>
                <w:b/>
                <w:color w:val="000000"/>
              </w:rPr>
              <w:t>1</w:t>
            </w:r>
            <w:r>
              <w:rPr>
                <w:rFonts w:ascii="Times New Roman" w:hAnsi="Times New Roman" w:cs="Times New Roman"/>
                <w:b/>
                <w:color w:val="000000"/>
              </w:rPr>
              <w:t>1</w:t>
            </w:r>
            <w:r w:rsidRPr="00410E76">
              <w:rPr>
                <w:rFonts w:ascii="Times New Roman" w:hAnsi="Times New Roman" w:cs="Times New Roman"/>
                <w:b/>
                <w:color w:val="000000"/>
              </w:rPr>
              <w:t xml:space="preserve">. </w:t>
            </w:r>
            <w:r w:rsidRPr="00410E76">
              <w:rPr>
                <w:rFonts w:ascii="Times New Roman" w:hAnsi="Times New Roman" w:cs="Times New Roman"/>
                <w:color w:val="000000"/>
              </w:rPr>
              <w:t xml:space="preserve">Расчет нагрузки </w:t>
            </w:r>
            <w:proofErr w:type="spellStart"/>
            <w:r w:rsidRPr="00410E76">
              <w:rPr>
                <w:rFonts w:ascii="Times New Roman" w:hAnsi="Times New Roman" w:cs="Times New Roman"/>
                <w:color w:val="000000"/>
              </w:rPr>
              <w:t>электроприемников</w:t>
            </w:r>
            <w:proofErr w:type="spellEnd"/>
            <w:r w:rsidRPr="00410E76">
              <w:rPr>
                <w:rFonts w:ascii="Times New Roman" w:hAnsi="Times New Roman" w:cs="Times New Roman"/>
                <w:color w:val="000000"/>
              </w:rPr>
              <w:t xml:space="preserve"> напряжением выше 1 </w:t>
            </w:r>
            <w:proofErr w:type="spellStart"/>
            <w:r w:rsidRPr="00410E76">
              <w:rPr>
                <w:rFonts w:ascii="Times New Roman" w:hAnsi="Times New Roman" w:cs="Times New Roman"/>
                <w:color w:val="000000"/>
              </w:rPr>
              <w:t>кВ.</w:t>
            </w:r>
            <w:proofErr w:type="spellEnd"/>
          </w:p>
          <w:p w14:paraId="381CD53E"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rPr>
            </w:pPr>
            <w:r w:rsidRPr="00410E76">
              <w:rPr>
                <w:rFonts w:ascii="Times New Roman" w:hAnsi="Times New Roman" w:cs="Times New Roman"/>
                <w:color w:val="000000"/>
              </w:rPr>
              <w:t>Расчет электрической нагрузки предприятия.</w:t>
            </w:r>
          </w:p>
        </w:tc>
        <w:tc>
          <w:tcPr>
            <w:tcW w:w="740" w:type="pct"/>
            <w:vMerge/>
            <w:vAlign w:val="center"/>
          </w:tcPr>
          <w:p w14:paraId="452D6F09"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7B098475" w14:textId="77777777" w:rsidR="00817BB0" w:rsidRPr="00410E76" w:rsidRDefault="00817BB0" w:rsidP="00BB0950">
            <w:pPr>
              <w:suppressAutoHyphens/>
              <w:jc w:val="center"/>
              <w:rPr>
                <w:rFonts w:ascii="Times New Roman" w:hAnsi="Times New Roman" w:cs="Times New Roman"/>
                <w:b/>
              </w:rPr>
            </w:pPr>
          </w:p>
        </w:tc>
      </w:tr>
      <w:tr w:rsidR="00817BB0" w:rsidRPr="00410E76" w14:paraId="557B5D95" w14:textId="77777777" w:rsidTr="00BB0950">
        <w:tc>
          <w:tcPr>
            <w:tcW w:w="899" w:type="pct"/>
            <w:vMerge/>
          </w:tcPr>
          <w:p w14:paraId="19286B44" w14:textId="77777777" w:rsidR="00817BB0" w:rsidRPr="00410E76" w:rsidRDefault="00817BB0" w:rsidP="00BB0950">
            <w:pPr>
              <w:rPr>
                <w:rFonts w:ascii="Times New Roman" w:hAnsi="Times New Roman" w:cs="Times New Roman"/>
                <w:b/>
                <w:bCs/>
              </w:rPr>
            </w:pPr>
          </w:p>
        </w:tc>
        <w:tc>
          <w:tcPr>
            <w:tcW w:w="2621" w:type="pct"/>
            <w:vAlign w:val="center"/>
          </w:tcPr>
          <w:p w14:paraId="3EA7D5B0"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Pr>
                <w:rFonts w:ascii="Times New Roman" w:hAnsi="Times New Roman" w:cs="Times New Roman"/>
                <w:b/>
                <w:color w:val="000000"/>
              </w:rPr>
              <w:t>12</w:t>
            </w:r>
            <w:r w:rsidRPr="00410E76">
              <w:rPr>
                <w:rFonts w:ascii="Times New Roman" w:hAnsi="Times New Roman" w:cs="Times New Roman"/>
                <w:b/>
                <w:color w:val="000000"/>
              </w:rPr>
              <w:t xml:space="preserve">. </w:t>
            </w:r>
            <w:r w:rsidRPr="00410E76">
              <w:rPr>
                <w:rFonts w:ascii="Times New Roman" w:hAnsi="Times New Roman" w:cs="Times New Roman"/>
              </w:rPr>
              <w:t>Порядок определения расчетной нагрузки осветительной сети</w:t>
            </w:r>
          </w:p>
        </w:tc>
        <w:tc>
          <w:tcPr>
            <w:tcW w:w="740" w:type="pct"/>
            <w:vMerge/>
            <w:vAlign w:val="center"/>
          </w:tcPr>
          <w:p w14:paraId="47BD8D70"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4DE7ECFC" w14:textId="77777777" w:rsidR="00817BB0" w:rsidRPr="00410E76" w:rsidRDefault="00817BB0" w:rsidP="00BB0950">
            <w:pPr>
              <w:suppressAutoHyphens/>
              <w:jc w:val="center"/>
              <w:rPr>
                <w:rFonts w:ascii="Times New Roman" w:hAnsi="Times New Roman" w:cs="Times New Roman"/>
                <w:b/>
              </w:rPr>
            </w:pPr>
          </w:p>
        </w:tc>
      </w:tr>
      <w:tr w:rsidR="00817BB0" w:rsidRPr="00410E76" w14:paraId="3F21764F" w14:textId="77777777" w:rsidTr="00BB0950">
        <w:tc>
          <w:tcPr>
            <w:tcW w:w="899" w:type="pct"/>
            <w:vMerge/>
          </w:tcPr>
          <w:p w14:paraId="78C1F564" w14:textId="77777777" w:rsidR="00817BB0" w:rsidRPr="00410E76" w:rsidRDefault="00817BB0" w:rsidP="00BB0950">
            <w:pPr>
              <w:rPr>
                <w:rFonts w:ascii="Times New Roman" w:hAnsi="Times New Roman" w:cs="Times New Roman"/>
                <w:b/>
                <w:bCs/>
              </w:rPr>
            </w:pPr>
          </w:p>
        </w:tc>
        <w:tc>
          <w:tcPr>
            <w:tcW w:w="2621" w:type="pct"/>
            <w:vAlign w:val="center"/>
          </w:tcPr>
          <w:p w14:paraId="43EFFC7B"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10E76">
              <w:rPr>
                <w:rFonts w:ascii="Times New Roman" w:hAnsi="Times New Roman" w:cs="Times New Roman"/>
                <w:b/>
              </w:rPr>
              <w:t>1</w:t>
            </w:r>
            <w:r>
              <w:rPr>
                <w:rFonts w:ascii="Times New Roman" w:hAnsi="Times New Roman" w:cs="Times New Roman"/>
                <w:b/>
              </w:rPr>
              <w:t>3</w:t>
            </w:r>
            <w:r w:rsidRPr="00410E76">
              <w:rPr>
                <w:rFonts w:ascii="Times New Roman" w:hAnsi="Times New Roman" w:cs="Times New Roman"/>
              </w:rPr>
              <w:t>. Выбор сечения проводов и кабелей по допустимому нагреву электрическим током. Предельно допустимые температуры нагрева проводов и кабелей. Поправочные коэффициенты на температуру земли, воздуха, на количество работающих кабелей, проложенных в одной траншее.</w:t>
            </w:r>
          </w:p>
        </w:tc>
        <w:tc>
          <w:tcPr>
            <w:tcW w:w="740" w:type="pct"/>
            <w:vMerge/>
            <w:vAlign w:val="center"/>
          </w:tcPr>
          <w:p w14:paraId="68B5DDF6"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24111A0F" w14:textId="77777777" w:rsidR="00817BB0" w:rsidRPr="00410E76" w:rsidRDefault="00817BB0" w:rsidP="00BB0950">
            <w:pPr>
              <w:suppressAutoHyphens/>
              <w:jc w:val="center"/>
              <w:rPr>
                <w:rFonts w:ascii="Times New Roman" w:hAnsi="Times New Roman" w:cs="Times New Roman"/>
                <w:b/>
              </w:rPr>
            </w:pPr>
          </w:p>
        </w:tc>
      </w:tr>
      <w:tr w:rsidR="00817BB0" w:rsidRPr="00410E76" w14:paraId="3B9C6AF4" w14:textId="77777777" w:rsidTr="00BB0950">
        <w:tc>
          <w:tcPr>
            <w:tcW w:w="899" w:type="pct"/>
            <w:vMerge/>
          </w:tcPr>
          <w:p w14:paraId="01C48BC5" w14:textId="77777777" w:rsidR="00817BB0" w:rsidRPr="00410E76" w:rsidRDefault="00817BB0" w:rsidP="00BB0950">
            <w:pPr>
              <w:rPr>
                <w:rFonts w:ascii="Times New Roman" w:hAnsi="Times New Roman" w:cs="Times New Roman"/>
                <w:b/>
                <w:bCs/>
              </w:rPr>
            </w:pPr>
          </w:p>
        </w:tc>
        <w:tc>
          <w:tcPr>
            <w:tcW w:w="2621" w:type="pct"/>
            <w:vAlign w:val="center"/>
          </w:tcPr>
          <w:p w14:paraId="6C32BA96"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10E76">
              <w:rPr>
                <w:rFonts w:ascii="Times New Roman" w:hAnsi="Times New Roman" w:cs="Times New Roman"/>
                <w:b/>
              </w:rPr>
              <w:t>1</w:t>
            </w:r>
            <w:r>
              <w:rPr>
                <w:rFonts w:ascii="Times New Roman" w:hAnsi="Times New Roman" w:cs="Times New Roman"/>
                <w:b/>
              </w:rPr>
              <w:t>4</w:t>
            </w:r>
            <w:r w:rsidRPr="00410E76">
              <w:rPr>
                <w:rFonts w:ascii="Times New Roman" w:hAnsi="Times New Roman" w:cs="Times New Roman"/>
              </w:rPr>
              <w:t xml:space="preserve"> Определение длительных токов </w:t>
            </w:r>
            <w:proofErr w:type="spellStart"/>
            <w:r w:rsidRPr="00410E76">
              <w:rPr>
                <w:rFonts w:ascii="Times New Roman" w:hAnsi="Times New Roman" w:cs="Times New Roman"/>
              </w:rPr>
              <w:t>электроприемников</w:t>
            </w:r>
            <w:proofErr w:type="spellEnd"/>
            <w:r w:rsidRPr="00410E76">
              <w:rPr>
                <w:rFonts w:ascii="Times New Roman" w:hAnsi="Times New Roman" w:cs="Times New Roman"/>
              </w:rPr>
              <w:t xml:space="preserve"> и выбор сечений проводов и кабелей по допустимому нагреву электрическим током с учетом условий прокладки.</w:t>
            </w:r>
          </w:p>
        </w:tc>
        <w:tc>
          <w:tcPr>
            <w:tcW w:w="740" w:type="pct"/>
            <w:vMerge/>
            <w:vAlign w:val="center"/>
          </w:tcPr>
          <w:p w14:paraId="712D0B45"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681653DE" w14:textId="77777777" w:rsidR="00817BB0" w:rsidRPr="00410E76" w:rsidRDefault="00817BB0" w:rsidP="00BB0950">
            <w:pPr>
              <w:suppressAutoHyphens/>
              <w:jc w:val="center"/>
              <w:rPr>
                <w:rFonts w:ascii="Times New Roman" w:hAnsi="Times New Roman" w:cs="Times New Roman"/>
                <w:b/>
              </w:rPr>
            </w:pPr>
          </w:p>
        </w:tc>
      </w:tr>
      <w:tr w:rsidR="00817BB0" w:rsidRPr="00410E76" w14:paraId="1E072CD7" w14:textId="77777777" w:rsidTr="00BB0950">
        <w:tc>
          <w:tcPr>
            <w:tcW w:w="899" w:type="pct"/>
            <w:vMerge/>
          </w:tcPr>
          <w:p w14:paraId="7ABFDD6A" w14:textId="77777777" w:rsidR="00817BB0" w:rsidRPr="00410E76" w:rsidRDefault="00817BB0" w:rsidP="00BB0950">
            <w:pPr>
              <w:rPr>
                <w:rFonts w:ascii="Times New Roman" w:hAnsi="Times New Roman" w:cs="Times New Roman"/>
                <w:b/>
                <w:bCs/>
              </w:rPr>
            </w:pPr>
          </w:p>
        </w:tc>
        <w:tc>
          <w:tcPr>
            <w:tcW w:w="2621" w:type="pct"/>
            <w:vAlign w:val="center"/>
          </w:tcPr>
          <w:p w14:paraId="2D9E365A"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D61B7">
              <w:rPr>
                <w:rFonts w:ascii="Times New Roman" w:hAnsi="Times New Roman" w:cs="Times New Roman"/>
                <w:b/>
              </w:rPr>
              <w:t>15</w:t>
            </w:r>
            <w:r w:rsidRPr="00410E76">
              <w:rPr>
                <w:rFonts w:ascii="Times New Roman" w:hAnsi="Times New Roman" w:cs="Times New Roman"/>
              </w:rPr>
              <w:t>. Выбор электрической сети по экономической плотности тока.</w:t>
            </w:r>
          </w:p>
        </w:tc>
        <w:tc>
          <w:tcPr>
            <w:tcW w:w="740" w:type="pct"/>
            <w:vMerge/>
            <w:vAlign w:val="center"/>
          </w:tcPr>
          <w:p w14:paraId="2997E480"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4325D91E" w14:textId="77777777" w:rsidR="00817BB0" w:rsidRPr="00410E76" w:rsidRDefault="00817BB0" w:rsidP="00BB0950">
            <w:pPr>
              <w:suppressAutoHyphens/>
              <w:jc w:val="center"/>
              <w:rPr>
                <w:rFonts w:ascii="Times New Roman" w:hAnsi="Times New Roman" w:cs="Times New Roman"/>
                <w:b/>
              </w:rPr>
            </w:pPr>
          </w:p>
        </w:tc>
      </w:tr>
      <w:tr w:rsidR="00817BB0" w:rsidRPr="00410E76" w14:paraId="09EAEDB9" w14:textId="77777777" w:rsidTr="00BB0950">
        <w:tc>
          <w:tcPr>
            <w:tcW w:w="899" w:type="pct"/>
            <w:vMerge/>
          </w:tcPr>
          <w:p w14:paraId="144FFEE3" w14:textId="77777777" w:rsidR="00817BB0" w:rsidRPr="00410E76" w:rsidRDefault="00817BB0" w:rsidP="00BB0950">
            <w:pPr>
              <w:rPr>
                <w:rFonts w:ascii="Times New Roman" w:hAnsi="Times New Roman" w:cs="Times New Roman"/>
                <w:b/>
                <w:bCs/>
              </w:rPr>
            </w:pPr>
          </w:p>
        </w:tc>
        <w:tc>
          <w:tcPr>
            <w:tcW w:w="2621" w:type="pct"/>
            <w:vAlign w:val="center"/>
          </w:tcPr>
          <w:p w14:paraId="5BF20894"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Pr>
                <w:rFonts w:ascii="Times New Roman" w:hAnsi="Times New Roman" w:cs="Times New Roman"/>
                <w:b/>
              </w:rPr>
              <w:t>16</w:t>
            </w:r>
            <w:r w:rsidRPr="00410E76">
              <w:rPr>
                <w:rFonts w:ascii="Times New Roman" w:hAnsi="Times New Roman" w:cs="Times New Roman"/>
              </w:rPr>
              <w:t xml:space="preserve"> Потери мощности и электроэнергии в электрических сетях.</w:t>
            </w:r>
          </w:p>
          <w:p w14:paraId="6F4005DB"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10E76">
              <w:rPr>
                <w:rFonts w:ascii="Times New Roman" w:hAnsi="Times New Roman" w:cs="Times New Roman"/>
              </w:rPr>
              <w:t>Потери мощности и электроэнергии в воздушных и кабельных линиях и трансформаторах.</w:t>
            </w:r>
          </w:p>
        </w:tc>
        <w:tc>
          <w:tcPr>
            <w:tcW w:w="740" w:type="pct"/>
            <w:vMerge/>
            <w:vAlign w:val="center"/>
          </w:tcPr>
          <w:p w14:paraId="062D9893"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1E42F62D" w14:textId="77777777" w:rsidR="00817BB0" w:rsidRPr="00410E76" w:rsidRDefault="00817BB0" w:rsidP="00BB0950">
            <w:pPr>
              <w:suppressAutoHyphens/>
              <w:jc w:val="center"/>
              <w:rPr>
                <w:rFonts w:ascii="Times New Roman" w:hAnsi="Times New Roman" w:cs="Times New Roman"/>
                <w:b/>
              </w:rPr>
            </w:pPr>
          </w:p>
        </w:tc>
      </w:tr>
      <w:tr w:rsidR="00817BB0" w:rsidRPr="00410E76" w14:paraId="5E93417A" w14:textId="77777777" w:rsidTr="00BB0950">
        <w:tc>
          <w:tcPr>
            <w:tcW w:w="899" w:type="pct"/>
            <w:vMerge/>
          </w:tcPr>
          <w:p w14:paraId="14AE8FBA" w14:textId="77777777" w:rsidR="00817BB0" w:rsidRPr="00410E76" w:rsidRDefault="00817BB0" w:rsidP="00BB0950">
            <w:pPr>
              <w:rPr>
                <w:rFonts w:ascii="Times New Roman" w:hAnsi="Times New Roman" w:cs="Times New Roman"/>
                <w:b/>
                <w:bCs/>
              </w:rPr>
            </w:pPr>
          </w:p>
        </w:tc>
        <w:tc>
          <w:tcPr>
            <w:tcW w:w="2621" w:type="pct"/>
            <w:vAlign w:val="center"/>
          </w:tcPr>
          <w:p w14:paraId="07CC8AEC"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10E76">
              <w:rPr>
                <w:rFonts w:ascii="Times New Roman" w:hAnsi="Times New Roman" w:cs="Times New Roman"/>
                <w:b/>
                <w:color w:val="000000"/>
              </w:rPr>
              <w:t>1</w:t>
            </w:r>
            <w:r>
              <w:rPr>
                <w:rFonts w:ascii="Times New Roman" w:hAnsi="Times New Roman" w:cs="Times New Roman"/>
                <w:b/>
                <w:color w:val="000000"/>
              </w:rPr>
              <w:t>7</w:t>
            </w:r>
            <w:r w:rsidRPr="00410E76">
              <w:rPr>
                <w:rFonts w:ascii="Times New Roman" w:hAnsi="Times New Roman" w:cs="Times New Roman"/>
                <w:b/>
                <w:color w:val="000000"/>
              </w:rPr>
              <w:t>.</w:t>
            </w:r>
            <w:r w:rsidRPr="00410E76">
              <w:rPr>
                <w:rFonts w:ascii="Times New Roman" w:hAnsi="Times New Roman" w:cs="Times New Roman"/>
                <w:color w:val="000000"/>
              </w:rPr>
              <w:t xml:space="preserve"> </w:t>
            </w:r>
            <w:r w:rsidRPr="00410E76">
              <w:rPr>
                <w:rFonts w:ascii="Times New Roman" w:hAnsi="Times New Roman" w:cs="Times New Roman"/>
              </w:rPr>
              <w:t>Защита электрических сетей в установках напряжением до 1000 В.</w:t>
            </w:r>
          </w:p>
          <w:p w14:paraId="4CFA23A0"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color w:val="000000"/>
              </w:rPr>
            </w:pPr>
            <w:r w:rsidRPr="00410E76">
              <w:rPr>
                <w:rFonts w:ascii="Times New Roman" w:hAnsi="Times New Roman" w:cs="Times New Roman"/>
                <w:bCs/>
              </w:rPr>
              <w:t xml:space="preserve">Виды защиты сетей напряжением до 1000 </w:t>
            </w:r>
            <w:proofErr w:type="gramStart"/>
            <w:r w:rsidRPr="00410E76">
              <w:rPr>
                <w:rFonts w:ascii="Times New Roman" w:hAnsi="Times New Roman" w:cs="Times New Roman"/>
                <w:bCs/>
              </w:rPr>
              <w:t>В</w:t>
            </w:r>
            <w:proofErr w:type="gramEnd"/>
            <w:r w:rsidRPr="00410E76">
              <w:rPr>
                <w:rFonts w:ascii="Times New Roman" w:hAnsi="Times New Roman" w:cs="Times New Roman"/>
                <w:bCs/>
              </w:rPr>
              <w:t xml:space="preserve"> от токов перегрузки и токов короткого замыкания. Характеристики защитных аппаратов. Понятие об избирательной работе защиты.</w:t>
            </w:r>
          </w:p>
        </w:tc>
        <w:tc>
          <w:tcPr>
            <w:tcW w:w="740" w:type="pct"/>
            <w:vMerge/>
            <w:vAlign w:val="center"/>
          </w:tcPr>
          <w:p w14:paraId="33358B31"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28299704" w14:textId="77777777" w:rsidR="00817BB0" w:rsidRPr="00410E76" w:rsidRDefault="00817BB0" w:rsidP="00BB0950">
            <w:pPr>
              <w:suppressAutoHyphens/>
              <w:jc w:val="center"/>
              <w:rPr>
                <w:rFonts w:ascii="Times New Roman" w:hAnsi="Times New Roman" w:cs="Times New Roman"/>
                <w:b/>
              </w:rPr>
            </w:pPr>
          </w:p>
        </w:tc>
      </w:tr>
      <w:tr w:rsidR="00817BB0" w:rsidRPr="00410E76" w14:paraId="7EE5D36F" w14:textId="77777777" w:rsidTr="00BB0950">
        <w:tc>
          <w:tcPr>
            <w:tcW w:w="899" w:type="pct"/>
            <w:vMerge/>
          </w:tcPr>
          <w:p w14:paraId="5243DB08" w14:textId="77777777" w:rsidR="00817BB0" w:rsidRPr="00410E76" w:rsidRDefault="00817BB0" w:rsidP="00BB0950">
            <w:pPr>
              <w:rPr>
                <w:rFonts w:ascii="Times New Roman" w:hAnsi="Times New Roman" w:cs="Times New Roman"/>
                <w:b/>
                <w:bCs/>
              </w:rPr>
            </w:pPr>
          </w:p>
        </w:tc>
        <w:tc>
          <w:tcPr>
            <w:tcW w:w="2621" w:type="pct"/>
            <w:vAlign w:val="center"/>
          </w:tcPr>
          <w:p w14:paraId="1036A976"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rPr>
            </w:pPr>
            <w:r w:rsidRPr="00410E76">
              <w:rPr>
                <w:rFonts w:ascii="Times New Roman" w:hAnsi="Times New Roman" w:cs="Times New Roman"/>
                <w:b/>
                <w:bCs/>
              </w:rPr>
              <w:t>1</w:t>
            </w:r>
            <w:r>
              <w:rPr>
                <w:rFonts w:ascii="Times New Roman" w:hAnsi="Times New Roman" w:cs="Times New Roman"/>
                <w:b/>
                <w:bCs/>
              </w:rPr>
              <w:t>8</w:t>
            </w:r>
            <w:r w:rsidRPr="00410E76">
              <w:rPr>
                <w:rFonts w:ascii="Times New Roman" w:hAnsi="Times New Roman" w:cs="Times New Roman"/>
                <w:b/>
                <w:bCs/>
              </w:rPr>
              <w:t>.</w:t>
            </w:r>
            <w:r w:rsidRPr="00410E76">
              <w:rPr>
                <w:rFonts w:ascii="Times New Roman" w:hAnsi="Times New Roman" w:cs="Times New Roman"/>
                <w:bCs/>
              </w:rPr>
              <w:t>Размещение аппаратов защиты в электрических сетях предприятий и других объектов</w:t>
            </w:r>
          </w:p>
        </w:tc>
        <w:tc>
          <w:tcPr>
            <w:tcW w:w="740" w:type="pct"/>
            <w:vMerge/>
            <w:vAlign w:val="center"/>
          </w:tcPr>
          <w:p w14:paraId="1C0FC865"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24878AD5" w14:textId="77777777" w:rsidR="00817BB0" w:rsidRPr="00410E76" w:rsidRDefault="00817BB0" w:rsidP="00BB0950">
            <w:pPr>
              <w:suppressAutoHyphens/>
              <w:jc w:val="center"/>
              <w:rPr>
                <w:rFonts w:ascii="Times New Roman" w:hAnsi="Times New Roman" w:cs="Times New Roman"/>
                <w:b/>
              </w:rPr>
            </w:pPr>
          </w:p>
        </w:tc>
      </w:tr>
      <w:tr w:rsidR="00817BB0" w:rsidRPr="00410E76" w14:paraId="6B33C4F4" w14:textId="77777777" w:rsidTr="00BB0950">
        <w:tc>
          <w:tcPr>
            <w:tcW w:w="899" w:type="pct"/>
            <w:vMerge/>
          </w:tcPr>
          <w:p w14:paraId="51ED4328" w14:textId="77777777" w:rsidR="00817BB0" w:rsidRPr="00410E76" w:rsidRDefault="00817BB0" w:rsidP="00BB0950">
            <w:pPr>
              <w:rPr>
                <w:rFonts w:ascii="Times New Roman" w:hAnsi="Times New Roman" w:cs="Times New Roman"/>
                <w:b/>
                <w:bCs/>
              </w:rPr>
            </w:pPr>
          </w:p>
        </w:tc>
        <w:tc>
          <w:tcPr>
            <w:tcW w:w="2621" w:type="pct"/>
            <w:vAlign w:val="center"/>
          </w:tcPr>
          <w:p w14:paraId="16363CDC"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rPr>
            </w:pPr>
            <w:r>
              <w:rPr>
                <w:rFonts w:ascii="Times New Roman" w:hAnsi="Times New Roman" w:cs="Times New Roman"/>
                <w:b/>
                <w:bCs/>
              </w:rPr>
              <w:t>19</w:t>
            </w:r>
            <w:r w:rsidRPr="00410E76">
              <w:rPr>
                <w:rFonts w:ascii="Times New Roman" w:hAnsi="Times New Roman" w:cs="Times New Roman"/>
                <w:b/>
                <w:bCs/>
              </w:rPr>
              <w:t>.</w:t>
            </w:r>
            <w:r w:rsidRPr="00410E76">
              <w:rPr>
                <w:rFonts w:ascii="Times New Roman" w:hAnsi="Times New Roman" w:cs="Times New Roman"/>
                <w:bCs/>
              </w:rPr>
              <w:t>Определение величины тока срабатывания защитных аппаратов. Проверка электрических сетей на соответствие выбранному аппарату защиты.</w:t>
            </w:r>
          </w:p>
        </w:tc>
        <w:tc>
          <w:tcPr>
            <w:tcW w:w="740" w:type="pct"/>
            <w:vMerge/>
            <w:vAlign w:val="center"/>
          </w:tcPr>
          <w:p w14:paraId="39C989E8"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03BC55C9" w14:textId="77777777" w:rsidR="00817BB0" w:rsidRPr="00410E76" w:rsidRDefault="00817BB0" w:rsidP="00BB0950">
            <w:pPr>
              <w:suppressAutoHyphens/>
              <w:jc w:val="center"/>
              <w:rPr>
                <w:rFonts w:ascii="Times New Roman" w:hAnsi="Times New Roman" w:cs="Times New Roman"/>
                <w:b/>
              </w:rPr>
            </w:pPr>
          </w:p>
        </w:tc>
      </w:tr>
      <w:tr w:rsidR="00817BB0" w:rsidRPr="00410E76" w14:paraId="03C24ECB" w14:textId="77777777" w:rsidTr="00BB0950">
        <w:tc>
          <w:tcPr>
            <w:tcW w:w="899" w:type="pct"/>
            <w:vMerge/>
          </w:tcPr>
          <w:p w14:paraId="3C17A2AD" w14:textId="77777777" w:rsidR="00817BB0" w:rsidRPr="00410E76" w:rsidRDefault="00817BB0" w:rsidP="00BB0950">
            <w:pPr>
              <w:rPr>
                <w:rFonts w:ascii="Times New Roman" w:hAnsi="Times New Roman" w:cs="Times New Roman"/>
                <w:b/>
                <w:bCs/>
              </w:rPr>
            </w:pPr>
          </w:p>
        </w:tc>
        <w:tc>
          <w:tcPr>
            <w:tcW w:w="2621" w:type="pct"/>
            <w:vAlign w:val="center"/>
          </w:tcPr>
          <w:p w14:paraId="71C89F2F"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410E76">
              <w:rPr>
                <w:rFonts w:ascii="Times New Roman" w:hAnsi="Times New Roman" w:cs="Times New Roman"/>
                <w:b/>
                <w:color w:val="000000"/>
              </w:rPr>
              <w:t>2</w:t>
            </w:r>
            <w:r>
              <w:rPr>
                <w:rFonts w:ascii="Times New Roman" w:hAnsi="Times New Roman" w:cs="Times New Roman"/>
                <w:b/>
                <w:color w:val="000000"/>
              </w:rPr>
              <w:t>0</w:t>
            </w:r>
            <w:r w:rsidRPr="00410E76">
              <w:rPr>
                <w:rFonts w:ascii="Times New Roman" w:hAnsi="Times New Roman" w:cs="Times New Roman"/>
                <w:b/>
                <w:color w:val="000000"/>
              </w:rPr>
              <w:t>.</w:t>
            </w:r>
            <w:r w:rsidRPr="00410E76">
              <w:rPr>
                <w:rFonts w:ascii="Times New Roman" w:hAnsi="Times New Roman" w:cs="Times New Roman"/>
                <w:color w:val="000000"/>
              </w:rPr>
              <w:t xml:space="preserve"> </w:t>
            </w:r>
            <w:r w:rsidRPr="00410E76">
              <w:rPr>
                <w:rFonts w:ascii="Times New Roman" w:hAnsi="Times New Roman" w:cs="Times New Roman"/>
              </w:rPr>
              <w:t>Выбор и расчет электрических сетей на потерю напряжения.</w:t>
            </w:r>
          </w:p>
          <w:p w14:paraId="388FD432"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color w:val="000000"/>
              </w:rPr>
            </w:pPr>
            <w:r w:rsidRPr="00410E76">
              <w:rPr>
                <w:rFonts w:ascii="Times New Roman" w:hAnsi="Times New Roman" w:cs="Times New Roman"/>
                <w:bCs/>
              </w:rPr>
              <w:lastRenderedPageBreak/>
              <w:t>Требования ПУЭ относительно потерь и отклонений напряжений в электрических сетях при передаче электроэнергии на расстояние.</w:t>
            </w:r>
            <w:r w:rsidRPr="00410E76">
              <w:rPr>
                <w:rFonts w:ascii="Times New Roman" w:hAnsi="Times New Roman" w:cs="Times New Roman"/>
              </w:rPr>
              <w:t xml:space="preserve"> </w:t>
            </w:r>
            <w:r w:rsidRPr="00410E76">
              <w:rPr>
                <w:rFonts w:ascii="Times New Roman" w:hAnsi="Times New Roman" w:cs="Times New Roman"/>
                <w:bCs/>
              </w:rPr>
              <w:t xml:space="preserve">Активное и индуктивное сопротивления проводов и кабелей. </w:t>
            </w:r>
          </w:p>
        </w:tc>
        <w:tc>
          <w:tcPr>
            <w:tcW w:w="740" w:type="pct"/>
            <w:vMerge/>
            <w:vAlign w:val="center"/>
          </w:tcPr>
          <w:p w14:paraId="00CC6167"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3BC15AB9" w14:textId="77777777" w:rsidR="00817BB0" w:rsidRPr="00410E76" w:rsidRDefault="00817BB0" w:rsidP="00BB0950">
            <w:pPr>
              <w:suppressAutoHyphens/>
              <w:jc w:val="center"/>
              <w:rPr>
                <w:rFonts w:ascii="Times New Roman" w:hAnsi="Times New Roman" w:cs="Times New Roman"/>
                <w:b/>
              </w:rPr>
            </w:pPr>
          </w:p>
        </w:tc>
      </w:tr>
      <w:tr w:rsidR="00817BB0" w:rsidRPr="00410E76" w14:paraId="37244247" w14:textId="77777777" w:rsidTr="00BB0950">
        <w:tc>
          <w:tcPr>
            <w:tcW w:w="899" w:type="pct"/>
            <w:vMerge/>
          </w:tcPr>
          <w:p w14:paraId="505569AF" w14:textId="77777777" w:rsidR="00817BB0" w:rsidRPr="00410E76" w:rsidRDefault="00817BB0" w:rsidP="00BB0950">
            <w:pPr>
              <w:rPr>
                <w:rFonts w:ascii="Times New Roman" w:hAnsi="Times New Roman" w:cs="Times New Roman"/>
                <w:b/>
                <w:bCs/>
              </w:rPr>
            </w:pPr>
          </w:p>
        </w:tc>
        <w:tc>
          <w:tcPr>
            <w:tcW w:w="2621" w:type="pct"/>
            <w:vAlign w:val="center"/>
          </w:tcPr>
          <w:p w14:paraId="77C4314B"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color w:val="000000"/>
              </w:rPr>
            </w:pPr>
            <w:r w:rsidRPr="00410E76">
              <w:rPr>
                <w:rFonts w:ascii="Times New Roman" w:hAnsi="Times New Roman" w:cs="Times New Roman"/>
                <w:b/>
                <w:bCs/>
              </w:rPr>
              <w:t>2</w:t>
            </w:r>
            <w:r>
              <w:rPr>
                <w:rFonts w:ascii="Times New Roman" w:hAnsi="Times New Roman" w:cs="Times New Roman"/>
                <w:b/>
                <w:bCs/>
              </w:rPr>
              <w:t>1</w:t>
            </w:r>
            <w:r w:rsidRPr="00410E76">
              <w:rPr>
                <w:rFonts w:ascii="Times New Roman" w:hAnsi="Times New Roman" w:cs="Times New Roman"/>
                <w:b/>
                <w:bCs/>
              </w:rPr>
              <w:t xml:space="preserve">. </w:t>
            </w:r>
            <w:r w:rsidRPr="00410E76">
              <w:rPr>
                <w:rFonts w:ascii="Times New Roman" w:hAnsi="Times New Roman" w:cs="Times New Roman"/>
                <w:bCs/>
              </w:rPr>
              <w:t>Определение потери напряжения в осветительных сетях.</w:t>
            </w:r>
          </w:p>
        </w:tc>
        <w:tc>
          <w:tcPr>
            <w:tcW w:w="740" w:type="pct"/>
            <w:vMerge/>
            <w:vAlign w:val="center"/>
          </w:tcPr>
          <w:p w14:paraId="3CA3F877"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797FCE8F" w14:textId="77777777" w:rsidR="00817BB0" w:rsidRPr="00410E76" w:rsidRDefault="00817BB0" w:rsidP="00BB0950">
            <w:pPr>
              <w:suppressAutoHyphens/>
              <w:jc w:val="center"/>
              <w:rPr>
                <w:rFonts w:ascii="Times New Roman" w:hAnsi="Times New Roman" w:cs="Times New Roman"/>
                <w:b/>
              </w:rPr>
            </w:pPr>
          </w:p>
        </w:tc>
      </w:tr>
      <w:tr w:rsidR="00817BB0" w:rsidRPr="00410E76" w14:paraId="0DC62202" w14:textId="77777777" w:rsidTr="00BB0950">
        <w:tc>
          <w:tcPr>
            <w:tcW w:w="899" w:type="pct"/>
            <w:vMerge/>
          </w:tcPr>
          <w:p w14:paraId="050F813A" w14:textId="77777777" w:rsidR="00817BB0" w:rsidRPr="00410E76" w:rsidRDefault="00817BB0" w:rsidP="00BB0950">
            <w:pPr>
              <w:rPr>
                <w:rFonts w:ascii="Times New Roman" w:hAnsi="Times New Roman" w:cs="Times New Roman"/>
                <w:b/>
                <w:bCs/>
              </w:rPr>
            </w:pPr>
          </w:p>
        </w:tc>
        <w:tc>
          <w:tcPr>
            <w:tcW w:w="2621" w:type="pct"/>
            <w:vAlign w:val="center"/>
          </w:tcPr>
          <w:p w14:paraId="3EDD42F8"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10E76">
              <w:rPr>
                <w:rFonts w:ascii="Times New Roman" w:hAnsi="Times New Roman" w:cs="Times New Roman"/>
                <w:b/>
                <w:color w:val="000000"/>
              </w:rPr>
              <w:t>2</w:t>
            </w:r>
            <w:r>
              <w:rPr>
                <w:rFonts w:ascii="Times New Roman" w:hAnsi="Times New Roman" w:cs="Times New Roman"/>
                <w:b/>
                <w:color w:val="000000"/>
              </w:rPr>
              <w:t>2</w:t>
            </w:r>
            <w:r w:rsidRPr="00410E76">
              <w:rPr>
                <w:rFonts w:ascii="Times New Roman" w:hAnsi="Times New Roman" w:cs="Times New Roman"/>
                <w:b/>
                <w:color w:val="000000"/>
              </w:rPr>
              <w:t>.</w:t>
            </w:r>
            <w:r w:rsidRPr="00410E76">
              <w:rPr>
                <w:rFonts w:ascii="Times New Roman" w:hAnsi="Times New Roman" w:cs="Times New Roman"/>
                <w:color w:val="000000"/>
              </w:rPr>
              <w:t xml:space="preserve"> </w:t>
            </w:r>
            <w:r w:rsidRPr="00410E76">
              <w:rPr>
                <w:rFonts w:ascii="Times New Roman" w:hAnsi="Times New Roman" w:cs="Times New Roman"/>
              </w:rPr>
              <w:t xml:space="preserve">Качество электроэнергии </w:t>
            </w:r>
          </w:p>
          <w:p w14:paraId="495F0713"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rPr>
            </w:pPr>
            <w:r w:rsidRPr="00410E76">
              <w:rPr>
                <w:rFonts w:ascii="Times New Roman" w:hAnsi="Times New Roman" w:cs="Times New Roman"/>
                <w:bCs/>
              </w:rPr>
              <w:t xml:space="preserve">Показатели качества электроэнергии. Влияние качества электроэнергии на работу </w:t>
            </w:r>
            <w:proofErr w:type="spellStart"/>
            <w:r w:rsidRPr="00410E76">
              <w:rPr>
                <w:rFonts w:ascii="Times New Roman" w:hAnsi="Times New Roman" w:cs="Times New Roman"/>
                <w:bCs/>
              </w:rPr>
              <w:t>электроприемников</w:t>
            </w:r>
            <w:proofErr w:type="spellEnd"/>
            <w:r w:rsidRPr="00410E76">
              <w:rPr>
                <w:rFonts w:ascii="Times New Roman" w:hAnsi="Times New Roman" w:cs="Times New Roman"/>
                <w:bCs/>
              </w:rPr>
              <w:t xml:space="preserve">. Регулирование напряжения в системах электроснабжения объектов. </w:t>
            </w:r>
          </w:p>
        </w:tc>
        <w:tc>
          <w:tcPr>
            <w:tcW w:w="740" w:type="pct"/>
            <w:vMerge/>
            <w:vAlign w:val="center"/>
          </w:tcPr>
          <w:p w14:paraId="5D9F3BB8"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40C2D730" w14:textId="77777777" w:rsidR="00817BB0" w:rsidRPr="00410E76" w:rsidRDefault="00817BB0" w:rsidP="00BB0950">
            <w:pPr>
              <w:suppressAutoHyphens/>
              <w:jc w:val="center"/>
              <w:rPr>
                <w:rFonts w:ascii="Times New Roman" w:hAnsi="Times New Roman" w:cs="Times New Roman"/>
                <w:b/>
              </w:rPr>
            </w:pPr>
          </w:p>
        </w:tc>
      </w:tr>
      <w:tr w:rsidR="00817BB0" w:rsidRPr="00410E76" w14:paraId="0E66A312" w14:textId="77777777" w:rsidTr="00BB0950">
        <w:tc>
          <w:tcPr>
            <w:tcW w:w="899" w:type="pct"/>
            <w:vMerge/>
          </w:tcPr>
          <w:p w14:paraId="05136AD7" w14:textId="77777777" w:rsidR="00817BB0" w:rsidRPr="00410E76" w:rsidRDefault="00817BB0" w:rsidP="00BB0950">
            <w:pPr>
              <w:rPr>
                <w:rFonts w:ascii="Times New Roman" w:hAnsi="Times New Roman" w:cs="Times New Roman"/>
                <w:b/>
                <w:bCs/>
              </w:rPr>
            </w:pPr>
          </w:p>
        </w:tc>
        <w:tc>
          <w:tcPr>
            <w:tcW w:w="2621" w:type="pct"/>
            <w:vAlign w:val="center"/>
          </w:tcPr>
          <w:p w14:paraId="54F671DA"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rPr>
            </w:pPr>
            <w:r w:rsidRPr="00410E76">
              <w:rPr>
                <w:rFonts w:ascii="Times New Roman" w:hAnsi="Times New Roman" w:cs="Times New Roman"/>
                <w:b/>
                <w:color w:val="000000"/>
              </w:rPr>
              <w:t>2</w:t>
            </w:r>
            <w:r>
              <w:rPr>
                <w:rFonts w:ascii="Times New Roman" w:hAnsi="Times New Roman" w:cs="Times New Roman"/>
                <w:b/>
                <w:color w:val="000000"/>
              </w:rPr>
              <w:t>3</w:t>
            </w:r>
            <w:r w:rsidRPr="00410E76">
              <w:rPr>
                <w:rFonts w:ascii="Times New Roman" w:hAnsi="Times New Roman" w:cs="Times New Roman"/>
                <w:b/>
                <w:color w:val="000000"/>
              </w:rPr>
              <w:t xml:space="preserve">. </w:t>
            </w:r>
            <w:r w:rsidRPr="00410E76">
              <w:rPr>
                <w:rFonts w:ascii="Times New Roman" w:hAnsi="Times New Roman" w:cs="Times New Roman"/>
                <w:bCs/>
              </w:rPr>
              <w:t xml:space="preserve">Коэффициент мощности. </w:t>
            </w:r>
            <w:r w:rsidRPr="00410E76">
              <w:rPr>
                <w:rFonts w:ascii="Times New Roman" w:hAnsi="Times New Roman" w:cs="Times New Roman"/>
              </w:rPr>
              <w:t>Мероприятия по повышению естественного коэффициента мощности. Повышение коэффициента мощности путем применения специальных компенсирующих устройств.</w:t>
            </w:r>
          </w:p>
        </w:tc>
        <w:tc>
          <w:tcPr>
            <w:tcW w:w="740" w:type="pct"/>
            <w:vMerge/>
            <w:vAlign w:val="center"/>
          </w:tcPr>
          <w:p w14:paraId="0D7A976F"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33102BA2" w14:textId="77777777" w:rsidR="00817BB0" w:rsidRPr="00410E76" w:rsidRDefault="00817BB0" w:rsidP="00BB0950">
            <w:pPr>
              <w:suppressAutoHyphens/>
              <w:jc w:val="center"/>
              <w:rPr>
                <w:rFonts w:ascii="Times New Roman" w:hAnsi="Times New Roman" w:cs="Times New Roman"/>
                <w:b/>
              </w:rPr>
            </w:pPr>
          </w:p>
        </w:tc>
      </w:tr>
      <w:tr w:rsidR="00817BB0" w:rsidRPr="00410E76" w14:paraId="59FD5159" w14:textId="77777777" w:rsidTr="00BB0950">
        <w:tc>
          <w:tcPr>
            <w:tcW w:w="899" w:type="pct"/>
            <w:vMerge/>
          </w:tcPr>
          <w:p w14:paraId="128AAC61" w14:textId="77777777" w:rsidR="00817BB0" w:rsidRPr="00410E76" w:rsidRDefault="00817BB0" w:rsidP="00BB0950">
            <w:pPr>
              <w:rPr>
                <w:rFonts w:ascii="Times New Roman" w:hAnsi="Times New Roman" w:cs="Times New Roman"/>
                <w:b/>
                <w:bCs/>
              </w:rPr>
            </w:pPr>
          </w:p>
        </w:tc>
        <w:tc>
          <w:tcPr>
            <w:tcW w:w="2621" w:type="pct"/>
            <w:vAlign w:val="center"/>
          </w:tcPr>
          <w:p w14:paraId="6D03B99C"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rPr>
            </w:pPr>
            <w:r w:rsidRPr="00410E76">
              <w:rPr>
                <w:rFonts w:ascii="Times New Roman" w:hAnsi="Times New Roman" w:cs="Times New Roman"/>
                <w:b/>
                <w:color w:val="000000"/>
              </w:rPr>
              <w:t>2</w:t>
            </w:r>
            <w:r>
              <w:rPr>
                <w:rFonts w:ascii="Times New Roman" w:hAnsi="Times New Roman" w:cs="Times New Roman"/>
                <w:b/>
                <w:color w:val="000000"/>
              </w:rPr>
              <w:t>4</w:t>
            </w:r>
            <w:r w:rsidRPr="00410E76">
              <w:rPr>
                <w:rFonts w:ascii="Times New Roman" w:hAnsi="Times New Roman" w:cs="Times New Roman"/>
                <w:b/>
                <w:color w:val="000000"/>
              </w:rPr>
              <w:t xml:space="preserve">. </w:t>
            </w:r>
            <w:r w:rsidRPr="00410E76">
              <w:rPr>
                <w:rFonts w:ascii="Times New Roman" w:hAnsi="Times New Roman" w:cs="Times New Roman"/>
                <w:bCs/>
              </w:rPr>
              <w:t>Определение мощности компенсирующих устройств.</w:t>
            </w:r>
          </w:p>
        </w:tc>
        <w:tc>
          <w:tcPr>
            <w:tcW w:w="740" w:type="pct"/>
            <w:vMerge/>
            <w:vAlign w:val="center"/>
          </w:tcPr>
          <w:p w14:paraId="42F4949A"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3BF5A665" w14:textId="77777777" w:rsidR="00817BB0" w:rsidRPr="00410E76" w:rsidRDefault="00817BB0" w:rsidP="00BB0950">
            <w:pPr>
              <w:suppressAutoHyphens/>
              <w:jc w:val="center"/>
              <w:rPr>
                <w:rFonts w:ascii="Times New Roman" w:hAnsi="Times New Roman" w:cs="Times New Roman"/>
                <w:b/>
              </w:rPr>
            </w:pPr>
          </w:p>
        </w:tc>
      </w:tr>
      <w:tr w:rsidR="00817BB0" w:rsidRPr="00410E76" w14:paraId="096F6759" w14:textId="77777777" w:rsidTr="00BB0950">
        <w:tc>
          <w:tcPr>
            <w:tcW w:w="899" w:type="pct"/>
            <w:vMerge/>
          </w:tcPr>
          <w:p w14:paraId="6626A94F" w14:textId="77777777" w:rsidR="00817BB0" w:rsidRPr="00410E76" w:rsidRDefault="00817BB0" w:rsidP="00BB0950">
            <w:pPr>
              <w:rPr>
                <w:rFonts w:ascii="Times New Roman" w:hAnsi="Times New Roman" w:cs="Times New Roman"/>
                <w:b/>
                <w:bCs/>
              </w:rPr>
            </w:pPr>
          </w:p>
        </w:tc>
        <w:tc>
          <w:tcPr>
            <w:tcW w:w="2621" w:type="pct"/>
            <w:vAlign w:val="center"/>
          </w:tcPr>
          <w:p w14:paraId="743A1DB4"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410E76">
              <w:rPr>
                <w:rFonts w:ascii="Times New Roman" w:hAnsi="Times New Roman" w:cs="Times New Roman"/>
                <w:b/>
                <w:color w:val="000000"/>
              </w:rPr>
              <w:t>2</w:t>
            </w:r>
            <w:r>
              <w:rPr>
                <w:rFonts w:ascii="Times New Roman" w:hAnsi="Times New Roman" w:cs="Times New Roman"/>
                <w:b/>
                <w:color w:val="000000"/>
              </w:rPr>
              <w:t>5</w:t>
            </w:r>
            <w:r w:rsidRPr="00410E76">
              <w:rPr>
                <w:rFonts w:ascii="Times New Roman" w:hAnsi="Times New Roman" w:cs="Times New Roman"/>
                <w:b/>
                <w:color w:val="000000"/>
              </w:rPr>
              <w:t>.</w:t>
            </w:r>
            <w:r w:rsidRPr="00410E76">
              <w:rPr>
                <w:rFonts w:ascii="Times New Roman" w:hAnsi="Times New Roman" w:cs="Times New Roman"/>
                <w:color w:val="000000"/>
              </w:rPr>
              <w:t xml:space="preserve"> </w:t>
            </w:r>
            <w:proofErr w:type="gramStart"/>
            <w:r w:rsidRPr="00410E76">
              <w:rPr>
                <w:rFonts w:ascii="Times New Roman" w:hAnsi="Times New Roman" w:cs="Times New Roman"/>
                <w:bCs/>
              </w:rPr>
              <w:t>Внутризаводское  распределение</w:t>
            </w:r>
            <w:proofErr w:type="gramEnd"/>
            <w:r w:rsidRPr="00410E76">
              <w:rPr>
                <w:rFonts w:ascii="Times New Roman" w:hAnsi="Times New Roman" w:cs="Times New Roman"/>
                <w:bCs/>
              </w:rPr>
              <w:t xml:space="preserve"> электроэнергии.     </w:t>
            </w:r>
          </w:p>
          <w:p w14:paraId="749272B5"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color w:val="000000"/>
              </w:rPr>
            </w:pPr>
            <w:r w:rsidRPr="00410E76">
              <w:rPr>
                <w:rFonts w:ascii="Times New Roman" w:hAnsi="Times New Roman" w:cs="Times New Roman"/>
              </w:rPr>
              <w:t xml:space="preserve">Назначение, схемы и конструктивное выполнение электрических сетей напряжением до и свыше 1000 В. Принципы построения схем электроснабжения. </w:t>
            </w:r>
          </w:p>
        </w:tc>
        <w:tc>
          <w:tcPr>
            <w:tcW w:w="740" w:type="pct"/>
            <w:vMerge/>
            <w:vAlign w:val="center"/>
          </w:tcPr>
          <w:p w14:paraId="31476E62" w14:textId="77777777" w:rsidR="00817BB0" w:rsidRPr="00410E76" w:rsidRDefault="00817BB0" w:rsidP="00BB0950">
            <w:pPr>
              <w:suppressAutoHyphens/>
              <w:jc w:val="center"/>
              <w:rPr>
                <w:rFonts w:ascii="Times New Roman" w:hAnsi="Times New Roman" w:cs="Times New Roman"/>
                <w:b/>
              </w:rPr>
            </w:pPr>
          </w:p>
        </w:tc>
        <w:tc>
          <w:tcPr>
            <w:tcW w:w="740" w:type="pct"/>
            <w:vMerge/>
            <w:tcBorders>
              <w:bottom w:val="nil"/>
            </w:tcBorders>
          </w:tcPr>
          <w:p w14:paraId="1C627D58" w14:textId="77777777" w:rsidR="00817BB0" w:rsidRPr="00410E76" w:rsidRDefault="00817BB0" w:rsidP="00BB0950">
            <w:pPr>
              <w:suppressAutoHyphens/>
              <w:jc w:val="center"/>
              <w:rPr>
                <w:rFonts w:ascii="Times New Roman" w:hAnsi="Times New Roman" w:cs="Times New Roman"/>
                <w:b/>
              </w:rPr>
            </w:pPr>
          </w:p>
        </w:tc>
      </w:tr>
      <w:tr w:rsidR="00817BB0" w:rsidRPr="00410E76" w14:paraId="446D461B" w14:textId="77777777" w:rsidTr="00BB0950">
        <w:tc>
          <w:tcPr>
            <w:tcW w:w="899" w:type="pct"/>
            <w:vMerge/>
          </w:tcPr>
          <w:p w14:paraId="11DC74A9" w14:textId="77777777" w:rsidR="00817BB0" w:rsidRPr="00410E76" w:rsidRDefault="00817BB0" w:rsidP="00BB0950">
            <w:pPr>
              <w:rPr>
                <w:rFonts w:ascii="Times New Roman" w:hAnsi="Times New Roman" w:cs="Times New Roman"/>
                <w:b/>
                <w:bCs/>
              </w:rPr>
            </w:pPr>
          </w:p>
        </w:tc>
        <w:tc>
          <w:tcPr>
            <w:tcW w:w="2621" w:type="pct"/>
            <w:vAlign w:val="center"/>
          </w:tcPr>
          <w:p w14:paraId="51743B21"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rPr>
            </w:pPr>
            <w:r>
              <w:rPr>
                <w:rFonts w:ascii="Times New Roman" w:hAnsi="Times New Roman" w:cs="Times New Roman"/>
                <w:b/>
              </w:rPr>
              <w:t>26</w:t>
            </w:r>
            <w:r w:rsidRPr="00410E76">
              <w:rPr>
                <w:rFonts w:ascii="Times New Roman" w:hAnsi="Times New Roman" w:cs="Times New Roman"/>
              </w:rPr>
              <w:t xml:space="preserve"> Картограммы электрических нагрузок. Виды схем электроснабжения.</w:t>
            </w:r>
          </w:p>
        </w:tc>
        <w:tc>
          <w:tcPr>
            <w:tcW w:w="740" w:type="pct"/>
            <w:vAlign w:val="center"/>
          </w:tcPr>
          <w:p w14:paraId="730D429E" w14:textId="77777777" w:rsidR="00817BB0" w:rsidRPr="00410E76" w:rsidRDefault="00817BB0" w:rsidP="00BB0950">
            <w:pPr>
              <w:suppressAutoHyphens/>
              <w:jc w:val="center"/>
              <w:rPr>
                <w:rFonts w:ascii="Times New Roman" w:hAnsi="Times New Roman" w:cs="Times New Roman"/>
                <w:b/>
              </w:rPr>
            </w:pPr>
          </w:p>
        </w:tc>
        <w:tc>
          <w:tcPr>
            <w:tcW w:w="740" w:type="pct"/>
            <w:tcBorders>
              <w:top w:val="nil"/>
              <w:bottom w:val="nil"/>
            </w:tcBorders>
          </w:tcPr>
          <w:p w14:paraId="5EC19B3C" w14:textId="77777777" w:rsidR="00817BB0" w:rsidRPr="00410E76" w:rsidRDefault="00817BB0" w:rsidP="00BB0950">
            <w:pPr>
              <w:suppressAutoHyphens/>
              <w:jc w:val="center"/>
              <w:rPr>
                <w:rFonts w:ascii="Times New Roman" w:hAnsi="Times New Roman" w:cs="Times New Roman"/>
                <w:b/>
              </w:rPr>
            </w:pPr>
          </w:p>
        </w:tc>
      </w:tr>
      <w:tr w:rsidR="00817BB0" w:rsidRPr="00410E76" w14:paraId="4C58329D" w14:textId="77777777" w:rsidTr="00BB0950">
        <w:tc>
          <w:tcPr>
            <w:tcW w:w="899" w:type="pct"/>
            <w:vMerge/>
          </w:tcPr>
          <w:p w14:paraId="2F275692" w14:textId="77777777" w:rsidR="00817BB0" w:rsidRPr="00410E76" w:rsidRDefault="00817BB0" w:rsidP="00BB0950">
            <w:pPr>
              <w:rPr>
                <w:rFonts w:ascii="Times New Roman" w:hAnsi="Times New Roman" w:cs="Times New Roman"/>
                <w:b/>
                <w:bCs/>
              </w:rPr>
            </w:pPr>
          </w:p>
        </w:tc>
        <w:tc>
          <w:tcPr>
            <w:tcW w:w="2621" w:type="pct"/>
          </w:tcPr>
          <w:p w14:paraId="1330F3F0" w14:textId="77777777" w:rsidR="00817BB0" w:rsidRPr="00410E76" w:rsidRDefault="00817BB0" w:rsidP="00BB0950">
            <w:pPr>
              <w:suppressAutoHyphens/>
              <w:jc w:val="both"/>
              <w:rPr>
                <w:rFonts w:ascii="Times New Roman" w:hAnsi="Times New Roman" w:cs="Times New Roman"/>
                <w:b/>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740" w:type="pct"/>
            <w:vAlign w:val="center"/>
          </w:tcPr>
          <w:p w14:paraId="580AE9F2" w14:textId="77777777" w:rsidR="00817BB0" w:rsidRPr="00410E76" w:rsidRDefault="00817BB0" w:rsidP="00BB0950">
            <w:pPr>
              <w:suppressAutoHyphens/>
              <w:jc w:val="center"/>
              <w:rPr>
                <w:rFonts w:ascii="Times New Roman" w:hAnsi="Times New Roman" w:cs="Times New Roman"/>
                <w:b/>
                <w:iCs/>
              </w:rPr>
            </w:pPr>
            <w:r>
              <w:rPr>
                <w:rFonts w:ascii="Times New Roman" w:hAnsi="Times New Roman" w:cs="Times New Roman"/>
                <w:b/>
                <w:iCs/>
              </w:rPr>
              <w:t>12/12</w:t>
            </w:r>
          </w:p>
        </w:tc>
        <w:tc>
          <w:tcPr>
            <w:tcW w:w="740" w:type="pct"/>
            <w:vMerge w:val="restart"/>
            <w:tcBorders>
              <w:top w:val="nil"/>
              <w:bottom w:val="single" w:sz="4" w:space="0" w:color="auto"/>
            </w:tcBorders>
          </w:tcPr>
          <w:p w14:paraId="35BDC5C0" w14:textId="77777777" w:rsidR="00817BB0" w:rsidRPr="00410E76" w:rsidRDefault="00817BB0" w:rsidP="00BB0950">
            <w:pPr>
              <w:suppressAutoHyphens/>
              <w:jc w:val="center"/>
              <w:rPr>
                <w:rFonts w:ascii="Times New Roman" w:hAnsi="Times New Roman" w:cs="Times New Roman"/>
                <w:b/>
                <w:iCs/>
              </w:rPr>
            </w:pPr>
          </w:p>
        </w:tc>
      </w:tr>
      <w:tr w:rsidR="00817BB0" w:rsidRPr="00410E76" w14:paraId="4F1AE345" w14:textId="77777777" w:rsidTr="00BB0950">
        <w:tc>
          <w:tcPr>
            <w:tcW w:w="899" w:type="pct"/>
            <w:vMerge/>
          </w:tcPr>
          <w:p w14:paraId="6E9A7F08" w14:textId="77777777" w:rsidR="00817BB0" w:rsidRPr="00410E76" w:rsidRDefault="00817BB0" w:rsidP="00BB0950">
            <w:pPr>
              <w:rPr>
                <w:rFonts w:ascii="Times New Roman" w:hAnsi="Times New Roman" w:cs="Times New Roman"/>
                <w:b/>
                <w:bCs/>
              </w:rPr>
            </w:pPr>
          </w:p>
        </w:tc>
        <w:tc>
          <w:tcPr>
            <w:tcW w:w="2621" w:type="pct"/>
          </w:tcPr>
          <w:p w14:paraId="3808597B" w14:textId="77777777" w:rsidR="00817BB0" w:rsidRPr="00410E76" w:rsidRDefault="00817BB0" w:rsidP="00BB0950">
            <w:pPr>
              <w:suppressAutoHyphens/>
              <w:jc w:val="both"/>
              <w:rPr>
                <w:rFonts w:ascii="Times New Roman" w:hAnsi="Times New Roman" w:cs="Times New Roman"/>
                <w:b/>
              </w:rPr>
            </w:pPr>
            <w:r w:rsidRPr="00410E76">
              <w:rPr>
                <w:rFonts w:ascii="Times New Roman" w:hAnsi="Times New Roman" w:cs="Times New Roman"/>
                <w:b/>
                <w:bCs/>
              </w:rPr>
              <w:t>Практическое занятие 1.</w:t>
            </w:r>
            <w:r w:rsidRPr="00410E76">
              <w:rPr>
                <w:rFonts w:ascii="Times New Roman" w:hAnsi="Times New Roman" w:cs="Times New Roman"/>
                <w:bCs/>
              </w:rPr>
              <w:t xml:space="preserve"> </w:t>
            </w:r>
            <w:r w:rsidRPr="00410E76">
              <w:rPr>
                <w:rFonts w:ascii="Times New Roman" w:hAnsi="Times New Roman" w:cs="Times New Roman"/>
              </w:rPr>
              <w:t>Условно-графические обозначения в электрических схемах</w:t>
            </w:r>
          </w:p>
        </w:tc>
        <w:tc>
          <w:tcPr>
            <w:tcW w:w="740" w:type="pct"/>
            <w:vAlign w:val="center"/>
          </w:tcPr>
          <w:p w14:paraId="335D9C06" w14:textId="77777777" w:rsidR="00817BB0" w:rsidRPr="00410E76" w:rsidRDefault="00817BB0" w:rsidP="00BB0950">
            <w:pPr>
              <w:suppressAutoHyphens/>
              <w:jc w:val="center"/>
              <w:rPr>
                <w:rFonts w:ascii="Times New Roman" w:hAnsi="Times New Roman" w:cs="Times New Roman"/>
              </w:rPr>
            </w:pPr>
            <w:r w:rsidRPr="00410E76">
              <w:rPr>
                <w:rFonts w:ascii="Times New Roman" w:hAnsi="Times New Roman" w:cs="Times New Roman"/>
              </w:rPr>
              <w:t>2</w:t>
            </w:r>
          </w:p>
        </w:tc>
        <w:tc>
          <w:tcPr>
            <w:tcW w:w="740" w:type="pct"/>
            <w:vMerge/>
            <w:tcBorders>
              <w:bottom w:val="single" w:sz="4" w:space="0" w:color="auto"/>
            </w:tcBorders>
          </w:tcPr>
          <w:p w14:paraId="293771F1" w14:textId="77777777" w:rsidR="00817BB0" w:rsidRPr="00410E76" w:rsidRDefault="00817BB0" w:rsidP="00BB0950">
            <w:pPr>
              <w:suppressAutoHyphens/>
              <w:jc w:val="center"/>
              <w:rPr>
                <w:rFonts w:ascii="Times New Roman" w:hAnsi="Times New Roman" w:cs="Times New Roman"/>
              </w:rPr>
            </w:pPr>
          </w:p>
        </w:tc>
      </w:tr>
      <w:tr w:rsidR="00817BB0" w:rsidRPr="00410E76" w14:paraId="5000F0EF" w14:textId="77777777" w:rsidTr="00BB0950">
        <w:tc>
          <w:tcPr>
            <w:tcW w:w="899" w:type="pct"/>
            <w:vMerge/>
          </w:tcPr>
          <w:p w14:paraId="558DBB29" w14:textId="77777777" w:rsidR="00817BB0" w:rsidRPr="00410E76" w:rsidRDefault="00817BB0" w:rsidP="00BB0950">
            <w:pPr>
              <w:rPr>
                <w:rFonts w:ascii="Times New Roman" w:hAnsi="Times New Roman" w:cs="Times New Roman"/>
                <w:b/>
                <w:bCs/>
              </w:rPr>
            </w:pPr>
          </w:p>
        </w:tc>
        <w:tc>
          <w:tcPr>
            <w:tcW w:w="2621" w:type="pct"/>
            <w:vAlign w:val="center"/>
          </w:tcPr>
          <w:p w14:paraId="3951FFB8" w14:textId="77777777" w:rsidR="00817BB0" w:rsidRPr="00410E76" w:rsidRDefault="00817BB0" w:rsidP="00BB0950">
            <w:pPr>
              <w:jc w:val="both"/>
              <w:rPr>
                <w:rFonts w:ascii="Times New Roman" w:hAnsi="Times New Roman" w:cs="Times New Roman"/>
                <w:color w:val="000000"/>
              </w:rPr>
            </w:pPr>
            <w:r w:rsidRPr="00410E76">
              <w:rPr>
                <w:rFonts w:ascii="Times New Roman" w:hAnsi="Times New Roman" w:cs="Times New Roman"/>
                <w:b/>
                <w:bCs/>
              </w:rPr>
              <w:t>Практическое занятие 2.</w:t>
            </w:r>
            <w:r w:rsidRPr="00410E76">
              <w:rPr>
                <w:rFonts w:ascii="Times New Roman" w:hAnsi="Times New Roman" w:cs="Times New Roman"/>
                <w:bCs/>
              </w:rPr>
              <w:t xml:space="preserve"> </w:t>
            </w:r>
            <w:r w:rsidRPr="00410E76">
              <w:rPr>
                <w:rFonts w:ascii="Times New Roman" w:hAnsi="Times New Roman" w:cs="Times New Roman"/>
              </w:rPr>
              <w:t>Расчет электрических нагрузок</w:t>
            </w:r>
          </w:p>
        </w:tc>
        <w:tc>
          <w:tcPr>
            <w:tcW w:w="740" w:type="pct"/>
            <w:vAlign w:val="center"/>
          </w:tcPr>
          <w:p w14:paraId="19CBF7EF" w14:textId="77777777" w:rsidR="00817BB0" w:rsidRPr="00410E76" w:rsidRDefault="00817BB0" w:rsidP="00BB0950">
            <w:pPr>
              <w:suppressAutoHyphens/>
              <w:jc w:val="center"/>
              <w:rPr>
                <w:rFonts w:ascii="Times New Roman" w:hAnsi="Times New Roman" w:cs="Times New Roman"/>
              </w:rPr>
            </w:pPr>
            <w:r w:rsidRPr="00410E76">
              <w:rPr>
                <w:rFonts w:ascii="Times New Roman" w:hAnsi="Times New Roman" w:cs="Times New Roman"/>
              </w:rPr>
              <w:t>2</w:t>
            </w:r>
          </w:p>
        </w:tc>
        <w:tc>
          <w:tcPr>
            <w:tcW w:w="740" w:type="pct"/>
            <w:vMerge/>
            <w:tcBorders>
              <w:bottom w:val="single" w:sz="4" w:space="0" w:color="auto"/>
            </w:tcBorders>
          </w:tcPr>
          <w:p w14:paraId="40F3473E" w14:textId="77777777" w:rsidR="00817BB0" w:rsidRPr="00410E76" w:rsidRDefault="00817BB0" w:rsidP="00BB0950">
            <w:pPr>
              <w:suppressAutoHyphens/>
              <w:jc w:val="center"/>
              <w:rPr>
                <w:rFonts w:ascii="Times New Roman" w:hAnsi="Times New Roman" w:cs="Times New Roman"/>
              </w:rPr>
            </w:pPr>
          </w:p>
        </w:tc>
      </w:tr>
      <w:tr w:rsidR="00817BB0" w:rsidRPr="00410E76" w14:paraId="5C9B5723" w14:textId="77777777" w:rsidTr="00BB0950">
        <w:tc>
          <w:tcPr>
            <w:tcW w:w="899" w:type="pct"/>
            <w:vMerge/>
          </w:tcPr>
          <w:p w14:paraId="4F27F1BE" w14:textId="77777777" w:rsidR="00817BB0" w:rsidRPr="00410E76" w:rsidRDefault="00817BB0" w:rsidP="00BB0950">
            <w:pPr>
              <w:rPr>
                <w:rFonts w:ascii="Times New Roman" w:hAnsi="Times New Roman" w:cs="Times New Roman"/>
                <w:b/>
                <w:bCs/>
              </w:rPr>
            </w:pPr>
          </w:p>
        </w:tc>
        <w:tc>
          <w:tcPr>
            <w:tcW w:w="2621" w:type="pct"/>
            <w:vAlign w:val="center"/>
          </w:tcPr>
          <w:p w14:paraId="4A71D599"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rPr>
            </w:pPr>
            <w:r w:rsidRPr="00410E76">
              <w:rPr>
                <w:rFonts w:ascii="Times New Roman" w:hAnsi="Times New Roman" w:cs="Times New Roman"/>
                <w:b/>
                <w:bCs/>
              </w:rPr>
              <w:t>Практическое занятие 3</w:t>
            </w:r>
            <w:r w:rsidRPr="00410E76">
              <w:rPr>
                <w:rFonts w:ascii="Times New Roman" w:hAnsi="Times New Roman" w:cs="Times New Roman"/>
                <w:bCs/>
              </w:rPr>
              <w:t xml:space="preserve"> Определение величины тока срабатывания защитных аппаратов. Проверка электрических сетей на соответствие выбранному аппарату защиты.</w:t>
            </w:r>
          </w:p>
        </w:tc>
        <w:tc>
          <w:tcPr>
            <w:tcW w:w="740" w:type="pct"/>
            <w:vAlign w:val="center"/>
          </w:tcPr>
          <w:p w14:paraId="0C1C24AE" w14:textId="77777777" w:rsidR="00817BB0" w:rsidRPr="00410E76" w:rsidRDefault="00817BB0" w:rsidP="00BB0950">
            <w:pPr>
              <w:suppressAutoHyphens/>
              <w:jc w:val="center"/>
              <w:rPr>
                <w:rFonts w:ascii="Times New Roman" w:hAnsi="Times New Roman" w:cs="Times New Roman"/>
              </w:rPr>
            </w:pPr>
          </w:p>
        </w:tc>
        <w:tc>
          <w:tcPr>
            <w:tcW w:w="740" w:type="pct"/>
            <w:vMerge/>
            <w:tcBorders>
              <w:bottom w:val="single" w:sz="4" w:space="0" w:color="auto"/>
            </w:tcBorders>
          </w:tcPr>
          <w:p w14:paraId="2EB7CF60" w14:textId="77777777" w:rsidR="00817BB0" w:rsidRPr="00410E76" w:rsidRDefault="00817BB0" w:rsidP="00BB0950">
            <w:pPr>
              <w:suppressAutoHyphens/>
              <w:jc w:val="center"/>
              <w:rPr>
                <w:rFonts w:ascii="Times New Roman" w:hAnsi="Times New Roman" w:cs="Times New Roman"/>
              </w:rPr>
            </w:pPr>
          </w:p>
        </w:tc>
      </w:tr>
      <w:tr w:rsidR="00817BB0" w:rsidRPr="00410E76" w14:paraId="61A90C1C" w14:textId="77777777" w:rsidTr="00BB0950">
        <w:tc>
          <w:tcPr>
            <w:tcW w:w="899" w:type="pct"/>
            <w:vMerge/>
          </w:tcPr>
          <w:p w14:paraId="4E6ABB92" w14:textId="77777777" w:rsidR="00817BB0" w:rsidRPr="00410E76" w:rsidRDefault="00817BB0" w:rsidP="00BB0950">
            <w:pPr>
              <w:rPr>
                <w:rFonts w:ascii="Times New Roman" w:hAnsi="Times New Roman" w:cs="Times New Roman"/>
                <w:b/>
                <w:bCs/>
              </w:rPr>
            </w:pPr>
          </w:p>
        </w:tc>
        <w:tc>
          <w:tcPr>
            <w:tcW w:w="2621" w:type="pct"/>
            <w:vAlign w:val="center"/>
          </w:tcPr>
          <w:p w14:paraId="6FAAB26B"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410E76">
              <w:rPr>
                <w:rFonts w:ascii="Times New Roman" w:hAnsi="Times New Roman" w:cs="Times New Roman"/>
                <w:b/>
                <w:bCs/>
              </w:rPr>
              <w:t>Практическое занятие 4.</w:t>
            </w:r>
            <w:r w:rsidRPr="00410E76">
              <w:rPr>
                <w:rFonts w:ascii="Times New Roman" w:hAnsi="Times New Roman" w:cs="Times New Roman"/>
                <w:bCs/>
              </w:rPr>
              <w:t xml:space="preserve"> </w:t>
            </w:r>
            <w:r w:rsidRPr="00410E76">
              <w:rPr>
                <w:rFonts w:ascii="Times New Roman" w:hAnsi="Times New Roman" w:cs="Times New Roman"/>
              </w:rPr>
              <w:t>Выбор и расчет электрических сетей на потерю напряжения, расчёт и выбор площади сечения проводников.</w:t>
            </w:r>
          </w:p>
        </w:tc>
        <w:tc>
          <w:tcPr>
            <w:tcW w:w="740" w:type="pct"/>
            <w:vAlign w:val="center"/>
          </w:tcPr>
          <w:p w14:paraId="028B9FAC" w14:textId="77777777" w:rsidR="00817BB0" w:rsidRPr="00410E76" w:rsidRDefault="00817BB0" w:rsidP="00BB0950">
            <w:pPr>
              <w:suppressAutoHyphens/>
              <w:jc w:val="center"/>
              <w:rPr>
                <w:rFonts w:ascii="Times New Roman" w:hAnsi="Times New Roman" w:cs="Times New Roman"/>
              </w:rPr>
            </w:pPr>
            <w:r w:rsidRPr="00410E76">
              <w:rPr>
                <w:rFonts w:ascii="Times New Roman" w:hAnsi="Times New Roman" w:cs="Times New Roman"/>
              </w:rPr>
              <w:t>2</w:t>
            </w:r>
          </w:p>
        </w:tc>
        <w:tc>
          <w:tcPr>
            <w:tcW w:w="740" w:type="pct"/>
            <w:vMerge/>
            <w:tcBorders>
              <w:bottom w:val="single" w:sz="4" w:space="0" w:color="auto"/>
            </w:tcBorders>
          </w:tcPr>
          <w:p w14:paraId="41793312" w14:textId="77777777" w:rsidR="00817BB0" w:rsidRPr="00410E76" w:rsidRDefault="00817BB0" w:rsidP="00BB0950">
            <w:pPr>
              <w:suppressAutoHyphens/>
              <w:jc w:val="center"/>
              <w:rPr>
                <w:rFonts w:ascii="Times New Roman" w:hAnsi="Times New Roman" w:cs="Times New Roman"/>
              </w:rPr>
            </w:pPr>
          </w:p>
        </w:tc>
      </w:tr>
      <w:tr w:rsidR="00817BB0" w:rsidRPr="00410E76" w14:paraId="4234CDE7" w14:textId="77777777" w:rsidTr="00BB0950">
        <w:tc>
          <w:tcPr>
            <w:tcW w:w="899" w:type="pct"/>
            <w:vMerge/>
          </w:tcPr>
          <w:p w14:paraId="2D428576" w14:textId="77777777" w:rsidR="00817BB0" w:rsidRPr="00410E76" w:rsidRDefault="00817BB0" w:rsidP="00BB0950">
            <w:pPr>
              <w:rPr>
                <w:rFonts w:ascii="Times New Roman" w:hAnsi="Times New Roman" w:cs="Times New Roman"/>
                <w:b/>
                <w:bCs/>
              </w:rPr>
            </w:pPr>
          </w:p>
        </w:tc>
        <w:tc>
          <w:tcPr>
            <w:tcW w:w="2621" w:type="pct"/>
            <w:vAlign w:val="center"/>
          </w:tcPr>
          <w:p w14:paraId="6C06B9EF" w14:textId="77777777" w:rsidR="00817BB0" w:rsidRPr="00410E76" w:rsidRDefault="00817BB0" w:rsidP="00BB0950">
            <w:pPr>
              <w:jc w:val="both"/>
              <w:rPr>
                <w:rFonts w:ascii="Times New Roman" w:hAnsi="Times New Roman" w:cs="Times New Roman"/>
                <w:b/>
                <w:bCs/>
              </w:rPr>
            </w:pPr>
            <w:r w:rsidRPr="00410E76">
              <w:rPr>
                <w:rFonts w:ascii="Times New Roman" w:hAnsi="Times New Roman" w:cs="Times New Roman"/>
                <w:b/>
                <w:bCs/>
              </w:rPr>
              <w:t>Практическое занятие 5.</w:t>
            </w:r>
            <w:r w:rsidRPr="00410E76">
              <w:rPr>
                <w:rFonts w:ascii="Times New Roman" w:hAnsi="Times New Roman" w:cs="Times New Roman"/>
                <w:bCs/>
              </w:rPr>
              <w:t xml:space="preserve"> </w:t>
            </w:r>
            <w:r w:rsidRPr="00410E76">
              <w:rPr>
                <w:rFonts w:ascii="Times New Roman" w:hAnsi="Times New Roman" w:cs="Times New Roman"/>
              </w:rPr>
              <w:t>Расчет и выбор компенсирующего устройства.</w:t>
            </w:r>
          </w:p>
        </w:tc>
        <w:tc>
          <w:tcPr>
            <w:tcW w:w="740" w:type="pct"/>
            <w:vAlign w:val="center"/>
          </w:tcPr>
          <w:p w14:paraId="5917FD42" w14:textId="77777777" w:rsidR="00817BB0" w:rsidRPr="00410E76" w:rsidRDefault="00817BB0" w:rsidP="00BB0950">
            <w:pPr>
              <w:suppressAutoHyphens/>
              <w:jc w:val="center"/>
              <w:rPr>
                <w:rFonts w:ascii="Times New Roman" w:hAnsi="Times New Roman" w:cs="Times New Roman"/>
              </w:rPr>
            </w:pPr>
            <w:r w:rsidRPr="00410E76">
              <w:rPr>
                <w:rFonts w:ascii="Times New Roman" w:hAnsi="Times New Roman" w:cs="Times New Roman"/>
              </w:rPr>
              <w:t>2</w:t>
            </w:r>
          </w:p>
        </w:tc>
        <w:tc>
          <w:tcPr>
            <w:tcW w:w="740" w:type="pct"/>
            <w:vMerge/>
            <w:tcBorders>
              <w:bottom w:val="single" w:sz="4" w:space="0" w:color="auto"/>
            </w:tcBorders>
          </w:tcPr>
          <w:p w14:paraId="085BBB80" w14:textId="77777777" w:rsidR="00817BB0" w:rsidRPr="00410E76" w:rsidRDefault="00817BB0" w:rsidP="00BB0950">
            <w:pPr>
              <w:suppressAutoHyphens/>
              <w:jc w:val="center"/>
              <w:rPr>
                <w:rFonts w:ascii="Times New Roman" w:hAnsi="Times New Roman" w:cs="Times New Roman"/>
              </w:rPr>
            </w:pPr>
          </w:p>
        </w:tc>
      </w:tr>
      <w:tr w:rsidR="00817BB0" w:rsidRPr="00410E76" w14:paraId="5D472D28" w14:textId="77777777" w:rsidTr="00BB0950">
        <w:tc>
          <w:tcPr>
            <w:tcW w:w="899" w:type="pct"/>
            <w:vMerge/>
            <w:tcBorders>
              <w:bottom w:val="nil"/>
            </w:tcBorders>
          </w:tcPr>
          <w:p w14:paraId="7ECBFDCA" w14:textId="77777777" w:rsidR="00817BB0" w:rsidRPr="00410E76" w:rsidRDefault="00817BB0" w:rsidP="00BB0950">
            <w:pPr>
              <w:rPr>
                <w:rFonts w:ascii="Times New Roman" w:hAnsi="Times New Roman" w:cs="Times New Roman"/>
                <w:b/>
                <w:bCs/>
              </w:rPr>
            </w:pPr>
          </w:p>
        </w:tc>
        <w:tc>
          <w:tcPr>
            <w:tcW w:w="2621" w:type="pct"/>
            <w:vAlign w:val="center"/>
          </w:tcPr>
          <w:p w14:paraId="72D43DA5" w14:textId="77777777" w:rsidR="00817BB0" w:rsidRPr="00410E76" w:rsidRDefault="00817BB0" w:rsidP="00BB0950">
            <w:pPr>
              <w:jc w:val="both"/>
              <w:rPr>
                <w:rFonts w:ascii="Times New Roman" w:hAnsi="Times New Roman" w:cs="Times New Roman"/>
                <w:b/>
                <w:bCs/>
              </w:rPr>
            </w:pPr>
            <w:r w:rsidRPr="00410E76">
              <w:rPr>
                <w:rFonts w:ascii="Times New Roman" w:hAnsi="Times New Roman" w:cs="Times New Roman"/>
                <w:b/>
                <w:bCs/>
              </w:rPr>
              <w:t>Практическое занятие 6</w:t>
            </w:r>
            <w:r w:rsidRPr="00410E76">
              <w:rPr>
                <w:rFonts w:ascii="Times New Roman" w:hAnsi="Times New Roman" w:cs="Times New Roman"/>
              </w:rPr>
              <w:t xml:space="preserve"> Определение местоположения подстанции.</w:t>
            </w:r>
          </w:p>
        </w:tc>
        <w:tc>
          <w:tcPr>
            <w:tcW w:w="740" w:type="pct"/>
            <w:vAlign w:val="center"/>
          </w:tcPr>
          <w:p w14:paraId="534DC82B" w14:textId="77777777" w:rsidR="00817BB0" w:rsidRPr="00410E76" w:rsidRDefault="00817BB0" w:rsidP="00BB0950">
            <w:pPr>
              <w:suppressAutoHyphens/>
              <w:jc w:val="center"/>
              <w:rPr>
                <w:rFonts w:ascii="Times New Roman" w:hAnsi="Times New Roman" w:cs="Times New Roman"/>
              </w:rPr>
            </w:pPr>
            <w:r w:rsidRPr="00410E76">
              <w:rPr>
                <w:rFonts w:ascii="Times New Roman" w:hAnsi="Times New Roman" w:cs="Times New Roman"/>
              </w:rPr>
              <w:t>2</w:t>
            </w:r>
          </w:p>
        </w:tc>
        <w:tc>
          <w:tcPr>
            <w:tcW w:w="740" w:type="pct"/>
            <w:vMerge/>
            <w:tcBorders>
              <w:bottom w:val="nil"/>
            </w:tcBorders>
          </w:tcPr>
          <w:p w14:paraId="6A0502BE" w14:textId="77777777" w:rsidR="00817BB0" w:rsidRPr="00410E76" w:rsidRDefault="00817BB0" w:rsidP="00BB0950">
            <w:pPr>
              <w:suppressAutoHyphens/>
              <w:jc w:val="center"/>
              <w:rPr>
                <w:rFonts w:ascii="Times New Roman" w:hAnsi="Times New Roman" w:cs="Times New Roman"/>
              </w:rPr>
            </w:pPr>
          </w:p>
        </w:tc>
      </w:tr>
      <w:tr w:rsidR="00817BB0" w:rsidRPr="00410E76" w14:paraId="04F75C67" w14:textId="77777777" w:rsidTr="00BB0950">
        <w:tc>
          <w:tcPr>
            <w:tcW w:w="899" w:type="pct"/>
            <w:tcBorders>
              <w:top w:val="nil"/>
            </w:tcBorders>
          </w:tcPr>
          <w:p w14:paraId="0E9C3439" w14:textId="77777777" w:rsidR="00817BB0" w:rsidRPr="00410E76" w:rsidRDefault="00817BB0" w:rsidP="00BB0950">
            <w:pPr>
              <w:rPr>
                <w:rFonts w:ascii="Times New Roman" w:hAnsi="Times New Roman" w:cs="Times New Roman"/>
                <w:b/>
                <w:bCs/>
              </w:rPr>
            </w:pPr>
          </w:p>
        </w:tc>
        <w:tc>
          <w:tcPr>
            <w:tcW w:w="2621" w:type="pct"/>
            <w:vAlign w:val="center"/>
          </w:tcPr>
          <w:p w14:paraId="198C1646" w14:textId="77777777" w:rsidR="00817BB0" w:rsidRPr="00410E76" w:rsidRDefault="00817BB0" w:rsidP="00BB0950">
            <w:pPr>
              <w:rPr>
                <w:rFonts w:ascii="Times New Roman" w:hAnsi="Times New Roman" w:cs="Times New Roman"/>
                <w:b/>
                <w:bCs/>
              </w:rPr>
            </w:pPr>
            <w:r w:rsidRPr="00410E76">
              <w:rPr>
                <w:rFonts w:ascii="Times New Roman" w:hAnsi="Times New Roman" w:cs="Times New Roman"/>
                <w:b/>
                <w:bCs/>
              </w:rPr>
              <w:t>В том числе самостоятельная работа обучающихся</w:t>
            </w:r>
          </w:p>
          <w:p w14:paraId="2E3F2B4F" w14:textId="77777777" w:rsidR="00817BB0" w:rsidRPr="00410E76" w:rsidRDefault="00817BB0" w:rsidP="00BB0950">
            <w:pPr>
              <w:jc w:val="both"/>
              <w:rPr>
                <w:rFonts w:ascii="Times New Roman" w:hAnsi="Times New Roman" w:cs="Times New Roman"/>
                <w:b/>
                <w:bCs/>
              </w:rPr>
            </w:pPr>
            <w:r w:rsidRPr="00410E76">
              <w:rPr>
                <w:rFonts w:ascii="Times New Roman" w:hAnsi="Times New Roman" w:cs="Times New Roman"/>
              </w:rPr>
              <w:t>Устройство и назначение предохранителей и автоматических выключателей</w:t>
            </w:r>
          </w:p>
        </w:tc>
        <w:tc>
          <w:tcPr>
            <w:tcW w:w="740" w:type="pct"/>
            <w:vAlign w:val="center"/>
          </w:tcPr>
          <w:p w14:paraId="486D5229" w14:textId="77777777" w:rsidR="00817BB0" w:rsidRPr="00410E76" w:rsidRDefault="00817BB0" w:rsidP="00BB0950">
            <w:pPr>
              <w:suppressAutoHyphens/>
              <w:jc w:val="center"/>
              <w:rPr>
                <w:rFonts w:ascii="Times New Roman" w:hAnsi="Times New Roman" w:cs="Times New Roman"/>
                <w:b/>
              </w:rPr>
            </w:pPr>
            <w:r w:rsidRPr="00410E76">
              <w:rPr>
                <w:rFonts w:ascii="Times New Roman" w:hAnsi="Times New Roman" w:cs="Times New Roman"/>
                <w:b/>
              </w:rPr>
              <w:t>2</w:t>
            </w:r>
          </w:p>
        </w:tc>
        <w:tc>
          <w:tcPr>
            <w:tcW w:w="740" w:type="pct"/>
            <w:tcBorders>
              <w:top w:val="nil"/>
              <w:bottom w:val="single" w:sz="4" w:space="0" w:color="auto"/>
            </w:tcBorders>
          </w:tcPr>
          <w:p w14:paraId="24F5CE48" w14:textId="77777777" w:rsidR="00817BB0" w:rsidRPr="00410E76" w:rsidRDefault="00817BB0" w:rsidP="00BB0950">
            <w:pPr>
              <w:suppressAutoHyphens/>
              <w:jc w:val="center"/>
              <w:rPr>
                <w:rFonts w:ascii="Times New Roman" w:hAnsi="Times New Roman" w:cs="Times New Roman"/>
              </w:rPr>
            </w:pPr>
          </w:p>
        </w:tc>
      </w:tr>
      <w:tr w:rsidR="00817BB0" w:rsidRPr="00410E76" w14:paraId="6793A523" w14:textId="77777777" w:rsidTr="00BB0950">
        <w:tc>
          <w:tcPr>
            <w:tcW w:w="899" w:type="pct"/>
            <w:vMerge w:val="restart"/>
          </w:tcPr>
          <w:p w14:paraId="20A09065" w14:textId="77777777" w:rsidR="00817BB0" w:rsidRPr="00410E76" w:rsidRDefault="00817BB0" w:rsidP="00BB0950">
            <w:pPr>
              <w:rPr>
                <w:rFonts w:ascii="Times New Roman" w:hAnsi="Times New Roman" w:cs="Times New Roman"/>
                <w:b/>
                <w:bCs/>
              </w:rPr>
            </w:pPr>
            <w:r w:rsidRPr="00410E76">
              <w:rPr>
                <w:rFonts w:ascii="Times New Roman" w:hAnsi="Times New Roman" w:cs="Times New Roman"/>
                <w:b/>
                <w:bCs/>
              </w:rPr>
              <w:t>Тема 1.2.</w:t>
            </w:r>
            <w:r w:rsidRPr="00410E76">
              <w:rPr>
                <w:rFonts w:ascii="Times New Roman" w:eastAsia="Calibri" w:hAnsi="Times New Roman" w:cs="Times New Roman"/>
              </w:rPr>
              <w:t xml:space="preserve"> </w:t>
            </w:r>
            <w:r w:rsidRPr="00410E76">
              <w:rPr>
                <w:rFonts w:ascii="Times New Roman" w:hAnsi="Times New Roman" w:cs="Times New Roman"/>
                <w:b/>
                <w:bCs/>
              </w:rPr>
              <w:t>Оборудование и аппараты электрических станций.</w:t>
            </w:r>
          </w:p>
        </w:tc>
        <w:tc>
          <w:tcPr>
            <w:tcW w:w="2621" w:type="pct"/>
          </w:tcPr>
          <w:p w14:paraId="4AD03647" w14:textId="77777777" w:rsidR="00817BB0" w:rsidRPr="00410E76" w:rsidRDefault="00817BB0" w:rsidP="00BB0950">
            <w:pPr>
              <w:jc w:val="both"/>
              <w:rPr>
                <w:rFonts w:ascii="Times New Roman" w:hAnsi="Times New Roman" w:cs="Times New Roman"/>
                <w:b/>
              </w:rPr>
            </w:pPr>
            <w:r w:rsidRPr="00410E76">
              <w:rPr>
                <w:rFonts w:ascii="Times New Roman" w:hAnsi="Times New Roman" w:cs="Times New Roman"/>
                <w:b/>
                <w:bCs/>
              </w:rPr>
              <w:t xml:space="preserve">Содержание </w:t>
            </w:r>
          </w:p>
        </w:tc>
        <w:tc>
          <w:tcPr>
            <w:tcW w:w="740" w:type="pct"/>
          </w:tcPr>
          <w:p w14:paraId="30BF157D" w14:textId="77777777" w:rsidR="00817BB0" w:rsidRPr="00410E76" w:rsidRDefault="00817BB0" w:rsidP="00BB0950">
            <w:pPr>
              <w:suppressAutoHyphens/>
              <w:jc w:val="center"/>
              <w:rPr>
                <w:rFonts w:ascii="Times New Roman" w:hAnsi="Times New Roman" w:cs="Times New Roman"/>
                <w:b/>
              </w:rPr>
            </w:pPr>
            <w:r>
              <w:rPr>
                <w:rFonts w:ascii="Times New Roman" w:hAnsi="Times New Roman" w:cs="Times New Roman"/>
                <w:b/>
              </w:rPr>
              <w:t>72</w:t>
            </w:r>
          </w:p>
        </w:tc>
        <w:tc>
          <w:tcPr>
            <w:tcW w:w="740" w:type="pct"/>
            <w:vMerge w:val="restart"/>
            <w:tcBorders>
              <w:top w:val="single" w:sz="4" w:space="0" w:color="auto"/>
            </w:tcBorders>
          </w:tcPr>
          <w:p w14:paraId="2DA83221" w14:textId="77777777" w:rsidR="00817BB0" w:rsidRPr="00410E76" w:rsidRDefault="00817BB0" w:rsidP="00BB0950">
            <w:pPr>
              <w:rPr>
                <w:rFonts w:ascii="Times New Roman" w:hAnsi="Times New Roman" w:cs="Times New Roman"/>
              </w:rPr>
            </w:pPr>
            <w:r w:rsidRPr="00410E76">
              <w:rPr>
                <w:rFonts w:ascii="Times New Roman" w:hAnsi="Times New Roman" w:cs="Times New Roman"/>
              </w:rPr>
              <w:t>ПК 3.1, ПК 3.2,</w:t>
            </w:r>
          </w:p>
          <w:p w14:paraId="2897EE09" w14:textId="77777777" w:rsidR="00817BB0" w:rsidRPr="00410E76" w:rsidRDefault="00817BB0" w:rsidP="00BB0950">
            <w:pPr>
              <w:suppressAutoHyphens/>
              <w:jc w:val="center"/>
              <w:rPr>
                <w:rFonts w:ascii="Times New Roman" w:hAnsi="Times New Roman" w:cs="Times New Roman"/>
                <w:b/>
              </w:rPr>
            </w:pPr>
            <w:r w:rsidRPr="00410E76">
              <w:rPr>
                <w:rFonts w:ascii="Times New Roman" w:hAnsi="Times New Roman" w:cs="Times New Roman"/>
              </w:rPr>
              <w:t>ОК 01-05, ОК 07, ОК 09</w:t>
            </w:r>
          </w:p>
        </w:tc>
      </w:tr>
      <w:tr w:rsidR="00817BB0" w:rsidRPr="00410E76" w14:paraId="72E583CA" w14:textId="77777777" w:rsidTr="00BB0950">
        <w:tc>
          <w:tcPr>
            <w:tcW w:w="899" w:type="pct"/>
            <w:vMerge/>
          </w:tcPr>
          <w:p w14:paraId="26330FB3" w14:textId="77777777" w:rsidR="00817BB0" w:rsidRPr="00410E76" w:rsidRDefault="00817BB0" w:rsidP="00BB0950">
            <w:pPr>
              <w:rPr>
                <w:rFonts w:ascii="Times New Roman" w:hAnsi="Times New Roman" w:cs="Times New Roman"/>
                <w:b/>
                <w:bCs/>
              </w:rPr>
            </w:pPr>
          </w:p>
        </w:tc>
        <w:tc>
          <w:tcPr>
            <w:tcW w:w="2621" w:type="pct"/>
            <w:vAlign w:val="center"/>
          </w:tcPr>
          <w:p w14:paraId="0FEE13A8"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410E76">
              <w:rPr>
                <w:rFonts w:ascii="Times New Roman" w:hAnsi="Times New Roman" w:cs="Times New Roman"/>
                <w:b/>
              </w:rPr>
              <w:t>1.</w:t>
            </w:r>
            <w:r w:rsidRPr="00410E76">
              <w:rPr>
                <w:rFonts w:ascii="Times New Roman" w:hAnsi="Times New Roman" w:cs="Times New Roman"/>
              </w:rPr>
              <w:t xml:space="preserve"> </w:t>
            </w:r>
            <w:r w:rsidRPr="00410E76">
              <w:rPr>
                <w:rFonts w:ascii="Times New Roman" w:hAnsi="Times New Roman" w:cs="Times New Roman"/>
                <w:bCs/>
              </w:rPr>
              <w:t>Основное электрооборудование электрических станций и подстанций.</w:t>
            </w:r>
          </w:p>
          <w:p w14:paraId="3B74CE67"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10E76">
              <w:rPr>
                <w:rFonts w:ascii="Times New Roman" w:hAnsi="Times New Roman" w:cs="Times New Roman"/>
              </w:rPr>
              <w:t xml:space="preserve">Классификация подстанций, назначение и типы. </w:t>
            </w:r>
          </w:p>
        </w:tc>
        <w:tc>
          <w:tcPr>
            <w:tcW w:w="740" w:type="pct"/>
            <w:vMerge w:val="restart"/>
            <w:vAlign w:val="center"/>
          </w:tcPr>
          <w:p w14:paraId="0B1F0C01" w14:textId="77777777" w:rsidR="00817BB0" w:rsidRPr="00410E76" w:rsidRDefault="00817BB0" w:rsidP="00BB0950">
            <w:pPr>
              <w:suppressAutoHyphens/>
              <w:jc w:val="center"/>
              <w:rPr>
                <w:rFonts w:ascii="Times New Roman" w:hAnsi="Times New Roman" w:cs="Times New Roman"/>
                <w:b/>
              </w:rPr>
            </w:pPr>
            <w:r>
              <w:rPr>
                <w:rFonts w:ascii="Times New Roman" w:hAnsi="Times New Roman" w:cs="Times New Roman"/>
                <w:b/>
              </w:rPr>
              <w:t>60</w:t>
            </w:r>
          </w:p>
        </w:tc>
        <w:tc>
          <w:tcPr>
            <w:tcW w:w="740" w:type="pct"/>
            <w:vMerge/>
          </w:tcPr>
          <w:p w14:paraId="411C39E3" w14:textId="77777777" w:rsidR="00817BB0" w:rsidRPr="00410E76" w:rsidRDefault="00817BB0" w:rsidP="00BB0950">
            <w:pPr>
              <w:suppressAutoHyphens/>
              <w:jc w:val="center"/>
              <w:rPr>
                <w:rFonts w:ascii="Times New Roman" w:hAnsi="Times New Roman" w:cs="Times New Roman"/>
                <w:b/>
              </w:rPr>
            </w:pPr>
          </w:p>
        </w:tc>
      </w:tr>
      <w:tr w:rsidR="00817BB0" w:rsidRPr="00410E76" w14:paraId="39B2D2C9" w14:textId="77777777" w:rsidTr="00BB0950">
        <w:tc>
          <w:tcPr>
            <w:tcW w:w="899" w:type="pct"/>
            <w:vMerge/>
          </w:tcPr>
          <w:p w14:paraId="69FDE3C7" w14:textId="77777777" w:rsidR="00817BB0" w:rsidRPr="00410E76" w:rsidRDefault="00817BB0" w:rsidP="00BB0950">
            <w:pPr>
              <w:rPr>
                <w:rFonts w:ascii="Times New Roman" w:hAnsi="Times New Roman" w:cs="Times New Roman"/>
                <w:b/>
                <w:bCs/>
              </w:rPr>
            </w:pPr>
          </w:p>
        </w:tc>
        <w:tc>
          <w:tcPr>
            <w:tcW w:w="2621" w:type="pct"/>
            <w:vAlign w:val="center"/>
          </w:tcPr>
          <w:p w14:paraId="4C182BD3"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10E76">
              <w:rPr>
                <w:rFonts w:ascii="Times New Roman" w:hAnsi="Times New Roman" w:cs="Times New Roman"/>
              </w:rPr>
              <w:t>2 Конструктивное выполнение, электрические схемы и электрооборудование главных понижающих подстанций и главных распределительных пунктов.</w:t>
            </w:r>
          </w:p>
        </w:tc>
        <w:tc>
          <w:tcPr>
            <w:tcW w:w="740" w:type="pct"/>
            <w:vMerge/>
            <w:vAlign w:val="center"/>
          </w:tcPr>
          <w:p w14:paraId="56561205"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3EFE37E3" w14:textId="77777777" w:rsidR="00817BB0" w:rsidRPr="00410E76" w:rsidRDefault="00817BB0" w:rsidP="00BB0950">
            <w:pPr>
              <w:suppressAutoHyphens/>
              <w:jc w:val="center"/>
              <w:rPr>
                <w:rFonts w:ascii="Times New Roman" w:hAnsi="Times New Roman" w:cs="Times New Roman"/>
                <w:b/>
              </w:rPr>
            </w:pPr>
          </w:p>
        </w:tc>
      </w:tr>
      <w:tr w:rsidR="00817BB0" w:rsidRPr="00410E76" w14:paraId="5852536C" w14:textId="77777777" w:rsidTr="00BB0950">
        <w:trPr>
          <w:trHeight w:val="769"/>
        </w:trPr>
        <w:tc>
          <w:tcPr>
            <w:tcW w:w="899" w:type="pct"/>
            <w:vMerge/>
          </w:tcPr>
          <w:p w14:paraId="1C4D4243" w14:textId="77777777" w:rsidR="00817BB0" w:rsidRPr="00410E76" w:rsidRDefault="00817BB0" w:rsidP="00BB0950">
            <w:pPr>
              <w:rPr>
                <w:rFonts w:ascii="Times New Roman" w:hAnsi="Times New Roman" w:cs="Times New Roman"/>
                <w:b/>
                <w:bCs/>
              </w:rPr>
            </w:pPr>
          </w:p>
        </w:tc>
        <w:tc>
          <w:tcPr>
            <w:tcW w:w="2621" w:type="pct"/>
            <w:vAlign w:val="center"/>
          </w:tcPr>
          <w:p w14:paraId="5AF3C4A1"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10E76">
              <w:rPr>
                <w:rFonts w:ascii="Times New Roman" w:hAnsi="Times New Roman" w:cs="Times New Roman"/>
                <w:b/>
              </w:rPr>
              <w:t>3</w:t>
            </w:r>
            <w:r w:rsidRPr="00410E76">
              <w:rPr>
                <w:rFonts w:ascii="Times New Roman" w:hAnsi="Times New Roman" w:cs="Times New Roman"/>
              </w:rPr>
              <w:t xml:space="preserve"> Силовые трансформаторы и автотрансформаторы. Разъединители, отделители, короткозамыкатели и заземлители. </w:t>
            </w:r>
          </w:p>
          <w:p w14:paraId="54CB287B"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10E76">
              <w:rPr>
                <w:rFonts w:ascii="Times New Roman" w:hAnsi="Times New Roman" w:cs="Times New Roman"/>
              </w:rPr>
              <w:t>Выключатели нагрузки, предохранители, разрядники, реакторы.</w:t>
            </w:r>
          </w:p>
        </w:tc>
        <w:tc>
          <w:tcPr>
            <w:tcW w:w="740" w:type="pct"/>
            <w:vMerge/>
            <w:vAlign w:val="center"/>
          </w:tcPr>
          <w:p w14:paraId="10DCE847"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05C7AD5C" w14:textId="77777777" w:rsidR="00817BB0" w:rsidRPr="00410E76" w:rsidRDefault="00817BB0" w:rsidP="00BB0950">
            <w:pPr>
              <w:suppressAutoHyphens/>
              <w:jc w:val="center"/>
              <w:rPr>
                <w:rFonts w:ascii="Times New Roman" w:hAnsi="Times New Roman" w:cs="Times New Roman"/>
                <w:b/>
              </w:rPr>
            </w:pPr>
          </w:p>
        </w:tc>
      </w:tr>
      <w:tr w:rsidR="00817BB0" w:rsidRPr="00410E76" w14:paraId="0BCFC306" w14:textId="77777777" w:rsidTr="00BB0950">
        <w:tc>
          <w:tcPr>
            <w:tcW w:w="899" w:type="pct"/>
            <w:vMerge/>
          </w:tcPr>
          <w:p w14:paraId="69574E7E" w14:textId="77777777" w:rsidR="00817BB0" w:rsidRPr="00410E76" w:rsidRDefault="00817BB0" w:rsidP="00BB0950">
            <w:pPr>
              <w:rPr>
                <w:rFonts w:ascii="Times New Roman" w:hAnsi="Times New Roman" w:cs="Times New Roman"/>
                <w:b/>
                <w:bCs/>
              </w:rPr>
            </w:pPr>
          </w:p>
        </w:tc>
        <w:tc>
          <w:tcPr>
            <w:tcW w:w="2621" w:type="pct"/>
            <w:vAlign w:val="center"/>
          </w:tcPr>
          <w:p w14:paraId="556B2611"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Pr>
                <w:rFonts w:ascii="Times New Roman" w:hAnsi="Times New Roman" w:cs="Times New Roman"/>
              </w:rPr>
              <w:t>4</w:t>
            </w:r>
            <w:r w:rsidRPr="00410E76">
              <w:rPr>
                <w:rFonts w:ascii="Times New Roman" w:hAnsi="Times New Roman" w:cs="Times New Roman"/>
              </w:rPr>
              <w:t xml:space="preserve"> Измерительные трансформаторы.  Ознакомление с конструкцией и приводами высоковольтных аппаратов.</w:t>
            </w:r>
          </w:p>
        </w:tc>
        <w:tc>
          <w:tcPr>
            <w:tcW w:w="740" w:type="pct"/>
            <w:vMerge/>
            <w:vAlign w:val="center"/>
          </w:tcPr>
          <w:p w14:paraId="0AA04268"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4120364B" w14:textId="77777777" w:rsidR="00817BB0" w:rsidRPr="00410E76" w:rsidRDefault="00817BB0" w:rsidP="00BB0950">
            <w:pPr>
              <w:suppressAutoHyphens/>
              <w:jc w:val="center"/>
              <w:rPr>
                <w:rFonts w:ascii="Times New Roman" w:hAnsi="Times New Roman" w:cs="Times New Roman"/>
                <w:b/>
              </w:rPr>
            </w:pPr>
          </w:p>
        </w:tc>
      </w:tr>
      <w:tr w:rsidR="00817BB0" w:rsidRPr="00410E76" w14:paraId="053F75E9" w14:textId="77777777" w:rsidTr="00BB0950">
        <w:trPr>
          <w:trHeight w:val="1781"/>
        </w:trPr>
        <w:tc>
          <w:tcPr>
            <w:tcW w:w="899" w:type="pct"/>
            <w:vMerge/>
          </w:tcPr>
          <w:p w14:paraId="3C79869C" w14:textId="77777777" w:rsidR="00817BB0" w:rsidRPr="00410E76" w:rsidRDefault="00817BB0" w:rsidP="00BB0950">
            <w:pPr>
              <w:rPr>
                <w:rFonts w:ascii="Times New Roman" w:hAnsi="Times New Roman" w:cs="Times New Roman"/>
                <w:b/>
                <w:bCs/>
              </w:rPr>
            </w:pPr>
          </w:p>
        </w:tc>
        <w:tc>
          <w:tcPr>
            <w:tcW w:w="2621" w:type="pct"/>
            <w:vAlign w:val="center"/>
          </w:tcPr>
          <w:p w14:paraId="1D2DE8D0"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Pr>
                <w:rFonts w:ascii="Times New Roman" w:hAnsi="Times New Roman" w:cs="Times New Roman"/>
              </w:rPr>
              <w:t>5</w:t>
            </w:r>
            <w:r w:rsidRPr="00410E76">
              <w:rPr>
                <w:rFonts w:ascii="Times New Roman" w:hAnsi="Times New Roman" w:cs="Times New Roman"/>
              </w:rPr>
              <w:t xml:space="preserve"> Выбор числа и мощности трансформаторов на подстанциях.</w:t>
            </w:r>
          </w:p>
          <w:p w14:paraId="05493AC0"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10E76">
              <w:rPr>
                <w:rFonts w:ascii="Times New Roman" w:hAnsi="Times New Roman" w:cs="Times New Roman"/>
              </w:rPr>
              <w:t>Определение числа и мощности трансформаторов в зависимости от характера электрических нагрузок, по условиям надежности электроснабжения, конструктивному выполнению. Проверка выбранного трансформатора по перегрузочному и аварийному режимам работы.</w:t>
            </w:r>
          </w:p>
          <w:p w14:paraId="655F7A4A"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10E76">
              <w:rPr>
                <w:rFonts w:ascii="Times New Roman" w:hAnsi="Times New Roman" w:cs="Times New Roman"/>
              </w:rPr>
              <w:t>Выбор числа и мощности трансформаторов на подстанциях по технико-экономическим показателям.</w:t>
            </w:r>
          </w:p>
        </w:tc>
        <w:tc>
          <w:tcPr>
            <w:tcW w:w="740" w:type="pct"/>
            <w:vMerge/>
            <w:vAlign w:val="center"/>
          </w:tcPr>
          <w:p w14:paraId="1AE35EF9"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1FBF3420" w14:textId="77777777" w:rsidR="00817BB0" w:rsidRPr="00410E76" w:rsidRDefault="00817BB0" w:rsidP="00BB0950">
            <w:pPr>
              <w:suppressAutoHyphens/>
              <w:jc w:val="center"/>
              <w:rPr>
                <w:rFonts w:ascii="Times New Roman" w:hAnsi="Times New Roman" w:cs="Times New Roman"/>
                <w:b/>
              </w:rPr>
            </w:pPr>
          </w:p>
        </w:tc>
      </w:tr>
      <w:tr w:rsidR="00817BB0" w:rsidRPr="00410E76" w14:paraId="11633C8E" w14:textId="77777777" w:rsidTr="00BB0950">
        <w:tc>
          <w:tcPr>
            <w:tcW w:w="899" w:type="pct"/>
            <w:vMerge/>
          </w:tcPr>
          <w:p w14:paraId="6E9B2DA7" w14:textId="77777777" w:rsidR="00817BB0" w:rsidRPr="00410E76" w:rsidRDefault="00817BB0" w:rsidP="00BB0950">
            <w:pPr>
              <w:rPr>
                <w:rFonts w:ascii="Times New Roman" w:hAnsi="Times New Roman" w:cs="Times New Roman"/>
                <w:b/>
                <w:bCs/>
              </w:rPr>
            </w:pPr>
          </w:p>
        </w:tc>
        <w:tc>
          <w:tcPr>
            <w:tcW w:w="2621" w:type="pct"/>
            <w:vAlign w:val="center"/>
          </w:tcPr>
          <w:p w14:paraId="523360D8"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Pr>
                <w:rFonts w:ascii="Times New Roman" w:hAnsi="Times New Roman" w:cs="Times New Roman"/>
                <w:b/>
              </w:rPr>
              <w:t xml:space="preserve">6 </w:t>
            </w:r>
            <w:r w:rsidRPr="00410E76">
              <w:rPr>
                <w:rFonts w:ascii="Times New Roman" w:hAnsi="Times New Roman" w:cs="Times New Roman"/>
                <w:bCs/>
              </w:rPr>
              <w:t>Короткие замыкания в системах электроснабжения.</w:t>
            </w:r>
          </w:p>
          <w:p w14:paraId="18171E01"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10E76">
              <w:rPr>
                <w:rFonts w:ascii="Times New Roman" w:hAnsi="Times New Roman" w:cs="Times New Roman"/>
              </w:rPr>
              <w:t>Виды, причины и последствия коротких замыканий Изменение тока в трехфазной цепи при коротком замыкании</w:t>
            </w:r>
          </w:p>
        </w:tc>
        <w:tc>
          <w:tcPr>
            <w:tcW w:w="740" w:type="pct"/>
            <w:vMerge/>
            <w:vAlign w:val="center"/>
          </w:tcPr>
          <w:p w14:paraId="49E6D68B"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37C16598" w14:textId="77777777" w:rsidR="00817BB0" w:rsidRPr="00410E76" w:rsidRDefault="00817BB0" w:rsidP="00BB0950">
            <w:pPr>
              <w:suppressAutoHyphens/>
              <w:jc w:val="center"/>
              <w:rPr>
                <w:rFonts w:ascii="Times New Roman" w:hAnsi="Times New Roman" w:cs="Times New Roman"/>
                <w:b/>
              </w:rPr>
            </w:pPr>
          </w:p>
        </w:tc>
      </w:tr>
      <w:tr w:rsidR="00817BB0" w:rsidRPr="00410E76" w14:paraId="511EEEBE" w14:textId="77777777" w:rsidTr="00BB0950">
        <w:tc>
          <w:tcPr>
            <w:tcW w:w="899" w:type="pct"/>
            <w:vMerge/>
          </w:tcPr>
          <w:p w14:paraId="2716E03D" w14:textId="77777777" w:rsidR="00817BB0" w:rsidRPr="00410E76" w:rsidRDefault="00817BB0" w:rsidP="00BB0950">
            <w:pPr>
              <w:rPr>
                <w:rFonts w:ascii="Times New Roman" w:hAnsi="Times New Roman" w:cs="Times New Roman"/>
                <w:b/>
                <w:bCs/>
              </w:rPr>
            </w:pPr>
          </w:p>
        </w:tc>
        <w:tc>
          <w:tcPr>
            <w:tcW w:w="2621" w:type="pct"/>
            <w:vAlign w:val="center"/>
          </w:tcPr>
          <w:p w14:paraId="33A55708"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Pr>
                <w:rFonts w:ascii="Times New Roman" w:hAnsi="Times New Roman" w:cs="Times New Roman"/>
              </w:rPr>
              <w:t>7</w:t>
            </w:r>
            <w:r w:rsidRPr="00410E76">
              <w:rPr>
                <w:rFonts w:ascii="Times New Roman" w:hAnsi="Times New Roman" w:cs="Times New Roman"/>
              </w:rPr>
              <w:t xml:space="preserve"> Расчет токов короткого замыкания в уст</w:t>
            </w:r>
            <w:r>
              <w:rPr>
                <w:rFonts w:ascii="Times New Roman" w:hAnsi="Times New Roman" w:cs="Times New Roman"/>
              </w:rPr>
              <w:t>ановках  напряжением свыше 1000</w:t>
            </w:r>
            <w:r w:rsidRPr="00410E76">
              <w:rPr>
                <w:rFonts w:ascii="Times New Roman" w:hAnsi="Times New Roman" w:cs="Times New Roman"/>
              </w:rPr>
              <w:t>В в относительных единицах</w:t>
            </w:r>
          </w:p>
        </w:tc>
        <w:tc>
          <w:tcPr>
            <w:tcW w:w="740" w:type="pct"/>
            <w:vMerge/>
            <w:vAlign w:val="center"/>
          </w:tcPr>
          <w:p w14:paraId="6908A3B2"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0B7CE30C" w14:textId="77777777" w:rsidR="00817BB0" w:rsidRPr="00410E76" w:rsidRDefault="00817BB0" w:rsidP="00BB0950">
            <w:pPr>
              <w:suppressAutoHyphens/>
              <w:jc w:val="center"/>
              <w:rPr>
                <w:rFonts w:ascii="Times New Roman" w:hAnsi="Times New Roman" w:cs="Times New Roman"/>
                <w:b/>
              </w:rPr>
            </w:pPr>
          </w:p>
        </w:tc>
      </w:tr>
      <w:tr w:rsidR="00817BB0" w:rsidRPr="00410E76" w14:paraId="449B673A" w14:textId="77777777" w:rsidTr="00BB0950">
        <w:tc>
          <w:tcPr>
            <w:tcW w:w="899" w:type="pct"/>
            <w:vMerge/>
          </w:tcPr>
          <w:p w14:paraId="2AB9CF62" w14:textId="77777777" w:rsidR="00817BB0" w:rsidRPr="00410E76" w:rsidRDefault="00817BB0" w:rsidP="00BB0950">
            <w:pPr>
              <w:rPr>
                <w:rFonts w:ascii="Times New Roman" w:hAnsi="Times New Roman" w:cs="Times New Roman"/>
                <w:b/>
                <w:bCs/>
              </w:rPr>
            </w:pPr>
          </w:p>
        </w:tc>
        <w:tc>
          <w:tcPr>
            <w:tcW w:w="2621" w:type="pct"/>
            <w:vAlign w:val="center"/>
          </w:tcPr>
          <w:p w14:paraId="3555ACB5"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Pr>
                <w:rFonts w:ascii="Times New Roman" w:hAnsi="Times New Roman" w:cs="Times New Roman"/>
              </w:rPr>
              <w:t>8</w:t>
            </w:r>
            <w:r w:rsidRPr="00410E76">
              <w:rPr>
                <w:rFonts w:ascii="Times New Roman" w:hAnsi="Times New Roman" w:cs="Times New Roman"/>
              </w:rPr>
              <w:t xml:space="preserve"> Расчет токов короткого замыкания в установках  напряжением до 1000 В</w:t>
            </w:r>
          </w:p>
        </w:tc>
        <w:tc>
          <w:tcPr>
            <w:tcW w:w="740" w:type="pct"/>
            <w:vMerge/>
            <w:vAlign w:val="center"/>
          </w:tcPr>
          <w:p w14:paraId="32CF67E2"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59D1118E" w14:textId="77777777" w:rsidR="00817BB0" w:rsidRPr="00410E76" w:rsidRDefault="00817BB0" w:rsidP="00BB0950">
            <w:pPr>
              <w:suppressAutoHyphens/>
              <w:jc w:val="center"/>
              <w:rPr>
                <w:rFonts w:ascii="Times New Roman" w:hAnsi="Times New Roman" w:cs="Times New Roman"/>
                <w:b/>
              </w:rPr>
            </w:pPr>
          </w:p>
        </w:tc>
      </w:tr>
      <w:tr w:rsidR="00817BB0" w:rsidRPr="00410E76" w14:paraId="060A1DF3" w14:textId="77777777" w:rsidTr="00BB0950">
        <w:tc>
          <w:tcPr>
            <w:tcW w:w="899" w:type="pct"/>
            <w:vMerge/>
          </w:tcPr>
          <w:p w14:paraId="18D3F277" w14:textId="77777777" w:rsidR="00817BB0" w:rsidRPr="00410E76" w:rsidRDefault="00817BB0" w:rsidP="00BB0950">
            <w:pPr>
              <w:rPr>
                <w:rFonts w:ascii="Times New Roman" w:hAnsi="Times New Roman" w:cs="Times New Roman"/>
                <w:b/>
                <w:bCs/>
              </w:rPr>
            </w:pPr>
          </w:p>
        </w:tc>
        <w:tc>
          <w:tcPr>
            <w:tcW w:w="2621" w:type="pct"/>
            <w:vAlign w:val="center"/>
          </w:tcPr>
          <w:p w14:paraId="16098345"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Pr>
                <w:rFonts w:ascii="Times New Roman" w:hAnsi="Times New Roman" w:cs="Times New Roman"/>
              </w:rPr>
              <w:t>9</w:t>
            </w:r>
            <w:r w:rsidRPr="00410E76">
              <w:rPr>
                <w:rFonts w:ascii="Times New Roman" w:hAnsi="Times New Roman" w:cs="Times New Roman"/>
              </w:rPr>
              <w:t xml:space="preserve"> Учет влияния электродвигателей  при расчетах токов короткого замыкания</w:t>
            </w:r>
          </w:p>
        </w:tc>
        <w:tc>
          <w:tcPr>
            <w:tcW w:w="740" w:type="pct"/>
            <w:vMerge/>
            <w:vAlign w:val="center"/>
          </w:tcPr>
          <w:p w14:paraId="05FD9ED9"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6DC3A7D2" w14:textId="77777777" w:rsidR="00817BB0" w:rsidRPr="00410E76" w:rsidRDefault="00817BB0" w:rsidP="00BB0950">
            <w:pPr>
              <w:suppressAutoHyphens/>
              <w:jc w:val="center"/>
              <w:rPr>
                <w:rFonts w:ascii="Times New Roman" w:hAnsi="Times New Roman" w:cs="Times New Roman"/>
                <w:b/>
              </w:rPr>
            </w:pPr>
          </w:p>
        </w:tc>
      </w:tr>
      <w:tr w:rsidR="00817BB0" w:rsidRPr="00410E76" w14:paraId="1D84D8F3" w14:textId="77777777" w:rsidTr="00BB0950">
        <w:tc>
          <w:tcPr>
            <w:tcW w:w="899" w:type="pct"/>
            <w:vMerge/>
          </w:tcPr>
          <w:p w14:paraId="4D2BB417" w14:textId="77777777" w:rsidR="00817BB0" w:rsidRPr="00410E76" w:rsidRDefault="00817BB0" w:rsidP="00BB0950">
            <w:pPr>
              <w:rPr>
                <w:rFonts w:ascii="Times New Roman" w:hAnsi="Times New Roman" w:cs="Times New Roman"/>
                <w:b/>
                <w:bCs/>
              </w:rPr>
            </w:pPr>
          </w:p>
        </w:tc>
        <w:tc>
          <w:tcPr>
            <w:tcW w:w="2621" w:type="pct"/>
            <w:vAlign w:val="center"/>
          </w:tcPr>
          <w:p w14:paraId="20A8B4C4"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Pr>
                <w:rFonts w:ascii="Times New Roman" w:hAnsi="Times New Roman" w:cs="Times New Roman"/>
              </w:rPr>
              <w:t>10</w:t>
            </w:r>
            <w:r w:rsidRPr="00410E76">
              <w:rPr>
                <w:rFonts w:ascii="Times New Roman" w:hAnsi="Times New Roman" w:cs="Times New Roman"/>
              </w:rPr>
              <w:t xml:space="preserve"> Действие токов короткого замыкания и ограничение их силы.</w:t>
            </w:r>
          </w:p>
        </w:tc>
        <w:tc>
          <w:tcPr>
            <w:tcW w:w="740" w:type="pct"/>
            <w:vMerge/>
            <w:vAlign w:val="center"/>
          </w:tcPr>
          <w:p w14:paraId="032B97F3"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3A710976" w14:textId="77777777" w:rsidR="00817BB0" w:rsidRPr="00410E76" w:rsidRDefault="00817BB0" w:rsidP="00BB0950">
            <w:pPr>
              <w:suppressAutoHyphens/>
              <w:jc w:val="center"/>
              <w:rPr>
                <w:rFonts w:ascii="Times New Roman" w:hAnsi="Times New Roman" w:cs="Times New Roman"/>
                <w:b/>
              </w:rPr>
            </w:pPr>
          </w:p>
        </w:tc>
      </w:tr>
      <w:tr w:rsidR="00817BB0" w:rsidRPr="00410E76" w14:paraId="5D32CBD1" w14:textId="77777777" w:rsidTr="00BB0950">
        <w:tc>
          <w:tcPr>
            <w:tcW w:w="899" w:type="pct"/>
            <w:vMerge/>
          </w:tcPr>
          <w:p w14:paraId="0C83AE09" w14:textId="77777777" w:rsidR="00817BB0" w:rsidRPr="00410E76" w:rsidRDefault="00817BB0" w:rsidP="00BB0950">
            <w:pPr>
              <w:rPr>
                <w:rFonts w:ascii="Times New Roman" w:hAnsi="Times New Roman" w:cs="Times New Roman"/>
                <w:b/>
                <w:bCs/>
              </w:rPr>
            </w:pPr>
          </w:p>
        </w:tc>
        <w:tc>
          <w:tcPr>
            <w:tcW w:w="2621" w:type="pct"/>
            <w:vAlign w:val="center"/>
          </w:tcPr>
          <w:p w14:paraId="32B834E2"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Pr>
                <w:rFonts w:ascii="Times New Roman" w:hAnsi="Times New Roman" w:cs="Times New Roman"/>
                <w:b/>
              </w:rPr>
              <w:t>11</w:t>
            </w:r>
            <w:r w:rsidRPr="00410E76">
              <w:rPr>
                <w:rFonts w:ascii="Times New Roman" w:hAnsi="Times New Roman" w:cs="Times New Roman"/>
              </w:rPr>
              <w:t xml:space="preserve"> </w:t>
            </w:r>
            <w:r w:rsidRPr="00410E76">
              <w:rPr>
                <w:rFonts w:ascii="Times New Roman" w:hAnsi="Times New Roman" w:cs="Times New Roman"/>
                <w:bCs/>
              </w:rPr>
              <w:t>Выбор токоведущих частей и аппаратов на подстанциях с учетом действия токов короткого замыкания.</w:t>
            </w:r>
          </w:p>
        </w:tc>
        <w:tc>
          <w:tcPr>
            <w:tcW w:w="740" w:type="pct"/>
            <w:vMerge/>
            <w:vAlign w:val="center"/>
          </w:tcPr>
          <w:p w14:paraId="5FD1A2FB"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08667212" w14:textId="77777777" w:rsidR="00817BB0" w:rsidRPr="00410E76" w:rsidRDefault="00817BB0" w:rsidP="00BB0950">
            <w:pPr>
              <w:suppressAutoHyphens/>
              <w:jc w:val="center"/>
              <w:rPr>
                <w:rFonts w:ascii="Times New Roman" w:hAnsi="Times New Roman" w:cs="Times New Roman"/>
                <w:b/>
              </w:rPr>
            </w:pPr>
          </w:p>
        </w:tc>
      </w:tr>
      <w:tr w:rsidR="00817BB0" w:rsidRPr="00410E76" w14:paraId="083C1223" w14:textId="77777777" w:rsidTr="00BB0950">
        <w:tc>
          <w:tcPr>
            <w:tcW w:w="899" w:type="pct"/>
            <w:vMerge/>
          </w:tcPr>
          <w:p w14:paraId="00C2025F" w14:textId="77777777" w:rsidR="00817BB0" w:rsidRPr="00410E76" w:rsidRDefault="00817BB0" w:rsidP="00BB0950">
            <w:pPr>
              <w:rPr>
                <w:rFonts w:ascii="Times New Roman" w:hAnsi="Times New Roman" w:cs="Times New Roman"/>
                <w:b/>
                <w:bCs/>
              </w:rPr>
            </w:pPr>
          </w:p>
        </w:tc>
        <w:tc>
          <w:tcPr>
            <w:tcW w:w="2621" w:type="pct"/>
            <w:vAlign w:val="center"/>
          </w:tcPr>
          <w:p w14:paraId="2DE1AA24"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10E76">
              <w:rPr>
                <w:rFonts w:ascii="Times New Roman" w:hAnsi="Times New Roman" w:cs="Times New Roman"/>
              </w:rPr>
              <w:t>1</w:t>
            </w:r>
            <w:r>
              <w:rPr>
                <w:rFonts w:ascii="Times New Roman" w:hAnsi="Times New Roman" w:cs="Times New Roman"/>
              </w:rPr>
              <w:t>2</w:t>
            </w:r>
            <w:r w:rsidRPr="00410E76">
              <w:rPr>
                <w:rFonts w:ascii="Times New Roman" w:hAnsi="Times New Roman" w:cs="Times New Roman"/>
              </w:rPr>
              <w:t xml:space="preserve"> Выбор токоведущих частей распределительных устройств, силовых кабелей и электрооборудования с проверкой их на действие токов короткого замыкания.</w:t>
            </w:r>
          </w:p>
        </w:tc>
        <w:tc>
          <w:tcPr>
            <w:tcW w:w="740" w:type="pct"/>
            <w:vMerge/>
            <w:vAlign w:val="center"/>
          </w:tcPr>
          <w:p w14:paraId="4548E053"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17D2ACCE" w14:textId="77777777" w:rsidR="00817BB0" w:rsidRPr="00410E76" w:rsidRDefault="00817BB0" w:rsidP="00BB0950">
            <w:pPr>
              <w:suppressAutoHyphens/>
              <w:jc w:val="center"/>
              <w:rPr>
                <w:rFonts w:ascii="Times New Roman" w:hAnsi="Times New Roman" w:cs="Times New Roman"/>
                <w:b/>
              </w:rPr>
            </w:pPr>
          </w:p>
        </w:tc>
      </w:tr>
      <w:tr w:rsidR="00817BB0" w:rsidRPr="00410E76" w14:paraId="0E37494D" w14:textId="77777777" w:rsidTr="00BB0950">
        <w:tc>
          <w:tcPr>
            <w:tcW w:w="899" w:type="pct"/>
            <w:vMerge/>
          </w:tcPr>
          <w:p w14:paraId="03907E25" w14:textId="77777777" w:rsidR="00817BB0" w:rsidRPr="00410E76" w:rsidRDefault="00817BB0" w:rsidP="00BB0950">
            <w:pPr>
              <w:rPr>
                <w:rFonts w:ascii="Times New Roman" w:hAnsi="Times New Roman" w:cs="Times New Roman"/>
                <w:b/>
                <w:bCs/>
              </w:rPr>
            </w:pPr>
          </w:p>
        </w:tc>
        <w:tc>
          <w:tcPr>
            <w:tcW w:w="2621" w:type="pct"/>
            <w:vAlign w:val="center"/>
          </w:tcPr>
          <w:p w14:paraId="5943F21C"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10E76">
              <w:rPr>
                <w:rFonts w:ascii="Times New Roman" w:hAnsi="Times New Roman" w:cs="Times New Roman"/>
                <w:b/>
              </w:rPr>
              <w:t>1</w:t>
            </w:r>
            <w:r>
              <w:rPr>
                <w:rFonts w:ascii="Times New Roman" w:hAnsi="Times New Roman" w:cs="Times New Roman"/>
                <w:b/>
              </w:rPr>
              <w:t>3</w:t>
            </w:r>
            <w:r w:rsidRPr="00410E76">
              <w:rPr>
                <w:rFonts w:ascii="Times New Roman" w:hAnsi="Times New Roman" w:cs="Times New Roman"/>
              </w:rPr>
              <w:t xml:space="preserve"> </w:t>
            </w:r>
            <w:r w:rsidRPr="00410E76">
              <w:rPr>
                <w:rFonts w:ascii="Times New Roman" w:hAnsi="Times New Roman" w:cs="Times New Roman"/>
                <w:bCs/>
              </w:rPr>
              <w:t xml:space="preserve">Заземление и </w:t>
            </w:r>
            <w:proofErr w:type="spellStart"/>
            <w:r w:rsidRPr="00410E76">
              <w:rPr>
                <w:rFonts w:ascii="Times New Roman" w:hAnsi="Times New Roman" w:cs="Times New Roman"/>
                <w:bCs/>
              </w:rPr>
              <w:t>зануление</w:t>
            </w:r>
            <w:proofErr w:type="spellEnd"/>
            <w:r w:rsidRPr="00410E76">
              <w:rPr>
                <w:rFonts w:ascii="Times New Roman" w:hAnsi="Times New Roman" w:cs="Times New Roman"/>
                <w:bCs/>
              </w:rPr>
              <w:t xml:space="preserve"> в энергоустановках</w:t>
            </w:r>
            <w:r w:rsidRPr="00410E76">
              <w:rPr>
                <w:rFonts w:ascii="Times New Roman" w:hAnsi="Times New Roman" w:cs="Times New Roman"/>
              </w:rPr>
              <w:t xml:space="preserve">. </w:t>
            </w:r>
            <w:r w:rsidRPr="00410E76">
              <w:rPr>
                <w:rFonts w:ascii="Times New Roman" w:hAnsi="Times New Roman" w:cs="Times New Roman"/>
                <w:bCs/>
              </w:rPr>
              <w:t xml:space="preserve">Основные требования ПУЭ к заземлению и </w:t>
            </w:r>
            <w:proofErr w:type="spellStart"/>
            <w:r w:rsidRPr="00410E76">
              <w:rPr>
                <w:rFonts w:ascii="Times New Roman" w:hAnsi="Times New Roman" w:cs="Times New Roman"/>
                <w:bCs/>
              </w:rPr>
              <w:t>занулению</w:t>
            </w:r>
            <w:proofErr w:type="spellEnd"/>
            <w:r w:rsidRPr="00410E76">
              <w:rPr>
                <w:rFonts w:ascii="Times New Roman" w:hAnsi="Times New Roman" w:cs="Times New Roman"/>
                <w:bCs/>
              </w:rPr>
              <w:t xml:space="preserve">  </w:t>
            </w:r>
          </w:p>
        </w:tc>
        <w:tc>
          <w:tcPr>
            <w:tcW w:w="740" w:type="pct"/>
            <w:vMerge/>
            <w:vAlign w:val="center"/>
          </w:tcPr>
          <w:p w14:paraId="1EABFD82"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472915D4" w14:textId="77777777" w:rsidR="00817BB0" w:rsidRPr="00410E76" w:rsidRDefault="00817BB0" w:rsidP="00BB0950">
            <w:pPr>
              <w:suppressAutoHyphens/>
              <w:jc w:val="center"/>
              <w:rPr>
                <w:rFonts w:ascii="Times New Roman" w:hAnsi="Times New Roman" w:cs="Times New Roman"/>
                <w:b/>
              </w:rPr>
            </w:pPr>
          </w:p>
        </w:tc>
      </w:tr>
      <w:tr w:rsidR="00817BB0" w:rsidRPr="00410E76" w14:paraId="2BDF1EBA" w14:textId="77777777" w:rsidTr="00BB0950">
        <w:tc>
          <w:tcPr>
            <w:tcW w:w="899" w:type="pct"/>
            <w:vMerge/>
          </w:tcPr>
          <w:p w14:paraId="7A03B5EF" w14:textId="77777777" w:rsidR="00817BB0" w:rsidRPr="00410E76" w:rsidRDefault="00817BB0" w:rsidP="00BB0950">
            <w:pPr>
              <w:rPr>
                <w:rFonts w:ascii="Times New Roman" w:hAnsi="Times New Roman" w:cs="Times New Roman"/>
                <w:b/>
                <w:bCs/>
              </w:rPr>
            </w:pPr>
          </w:p>
        </w:tc>
        <w:tc>
          <w:tcPr>
            <w:tcW w:w="2621" w:type="pct"/>
            <w:vAlign w:val="center"/>
          </w:tcPr>
          <w:p w14:paraId="7B677D0B"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10E76">
              <w:rPr>
                <w:rFonts w:ascii="Times New Roman" w:hAnsi="Times New Roman" w:cs="Times New Roman"/>
                <w:bCs/>
              </w:rPr>
              <w:t>1</w:t>
            </w:r>
            <w:r>
              <w:rPr>
                <w:rFonts w:ascii="Times New Roman" w:hAnsi="Times New Roman" w:cs="Times New Roman"/>
                <w:bCs/>
              </w:rPr>
              <w:t xml:space="preserve">4 </w:t>
            </w:r>
            <w:r w:rsidRPr="00410E76">
              <w:rPr>
                <w:rFonts w:ascii="Times New Roman" w:hAnsi="Times New Roman" w:cs="Times New Roman"/>
                <w:bCs/>
              </w:rPr>
              <w:t>Защитное отключение.</w:t>
            </w:r>
          </w:p>
        </w:tc>
        <w:tc>
          <w:tcPr>
            <w:tcW w:w="740" w:type="pct"/>
            <w:vMerge/>
            <w:vAlign w:val="center"/>
          </w:tcPr>
          <w:p w14:paraId="4C350C80"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2A2D6DEE" w14:textId="77777777" w:rsidR="00817BB0" w:rsidRPr="00410E76" w:rsidRDefault="00817BB0" w:rsidP="00BB0950">
            <w:pPr>
              <w:suppressAutoHyphens/>
              <w:jc w:val="center"/>
              <w:rPr>
                <w:rFonts w:ascii="Times New Roman" w:hAnsi="Times New Roman" w:cs="Times New Roman"/>
                <w:b/>
              </w:rPr>
            </w:pPr>
          </w:p>
        </w:tc>
      </w:tr>
      <w:tr w:rsidR="00817BB0" w:rsidRPr="00410E76" w14:paraId="2B5B9884" w14:textId="77777777" w:rsidTr="00BB0950">
        <w:tc>
          <w:tcPr>
            <w:tcW w:w="899" w:type="pct"/>
            <w:vMerge/>
          </w:tcPr>
          <w:p w14:paraId="29AA8230" w14:textId="77777777" w:rsidR="00817BB0" w:rsidRPr="00410E76" w:rsidRDefault="00817BB0" w:rsidP="00BB0950">
            <w:pPr>
              <w:rPr>
                <w:rFonts w:ascii="Times New Roman" w:hAnsi="Times New Roman" w:cs="Times New Roman"/>
                <w:b/>
                <w:bCs/>
              </w:rPr>
            </w:pPr>
          </w:p>
        </w:tc>
        <w:tc>
          <w:tcPr>
            <w:tcW w:w="2621" w:type="pct"/>
            <w:vAlign w:val="center"/>
          </w:tcPr>
          <w:p w14:paraId="0D514342"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10E76">
              <w:rPr>
                <w:rFonts w:ascii="Times New Roman" w:hAnsi="Times New Roman" w:cs="Times New Roman"/>
                <w:bCs/>
              </w:rPr>
              <w:t>1</w:t>
            </w:r>
            <w:r>
              <w:rPr>
                <w:rFonts w:ascii="Times New Roman" w:hAnsi="Times New Roman" w:cs="Times New Roman"/>
                <w:bCs/>
              </w:rPr>
              <w:t>5</w:t>
            </w:r>
            <w:r w:rsidRPr="00410E76">
              <w:rPr>
                <w:rFonts w:ascii="Times New Roman" w:hAnsi="Times New Roman" w:cs="Times New Roman"/>
                <w:bCs/>
              </w:rPr>
              <w:t xml:space="preserve"> Классификация помещений с энергоустановками. </w:t>
            </w:r>
          </w:p>
        </w:tc>
        <w:tc>
          <w:tcPr>
            <w:tcW w:w="740" w:type="pct"/>
            <w:vMerge/>
            <w:vAlign w:val="center"/>
          </w:tcPr>
          <w:p w14:paraId="018DE9F6"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3C553193" w14:textId="77777777" w:rsidR="00817BB0" w:rsidRPr="00410E76" w:rsidRDefault="00817BB0" w:rsidP="00BB0950">
            <w:pPr>
              <w:suppressAutoHyphens/>
              <w:jc w:val="center"/>
              <w:rPr>
                <w:rFonts w:ascii="Times New Roman" w:hAnsi="Times New Roman" w:cs="Times New Roman"/>
                <w:b/>
              </w:rPr>
            </w:pPr>
          </w:p>
        </w:tc>
      </w:tr>
      <w:tr w:rsidR="00817BB0" w:rsidRPr="00410E76" w14:paraId="739EB923" w14:textId="77777777" w:rsidTr="00BB0950">
        <w:tc>
          <w:tcPr>
            <w:tcW w:w="899" w:type="pct"/>
            <w:vMerge/>
          </w:tcPr>
          <w:p w14:paraId="73F6C329" w14:textId="77777777" w:rsidR="00817BB0" w:rsidRPr="00410E76" w:rsidRDefault="00817BB0" w:rsidP="00BB0950">
            <w:pPr>
              <w:rPr>
                <w:rFonts w:ascii="Times New Roman" w:hAnsi="Times New Roman" w:cs="Times New Roman"/>
                <w:b/>
                <w:bCs/>
              </w:rPr>
            </w:pPr>
          </w:p>
        </w:tc>
        <w:tc>
          <w:tcPr>
            <w:tcW w:w="2621" w:type="pct"/>
            <w:vAlign w:val="center"/>
          </w:tcPr>
          <w:p w14:paraId="5CA9F979"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10E76">
              <w:rPr>
                <w:rFonts w:ascii="Times New Roman" w:hAnsi="Times New Roman" w:cs="Times New Roman"/>
                <w:bCs/>
              </w:rPr>
              <w:t>1</w:t>
            </w:r>
            <w:r>
              <w:rPr>
                <w:rFonts w:ascii="Times New Roman" w:hAnsi="Times New Roman" w:cs="Times New Roman"/>
                <w:bCs/>
              </w:rPr>
              <w:t>6</w:t>
            </w:r>
            <w:r w:rsidRPr="00410E76">
              <w:rPr>
                <w:rFonts w:ascii="Times New Roman" w:hAnsi="Times New Roman" w:cs="Times New Roman"/>
                <w:bCs/>
              </w:rPr>
              <w:t xml:space="preserve"> Режимы работы </w:t>
            </w:r>
            <w:proofErr w:type="spellStart"/>
            <w:r w:rsidRPr="00410E76">
              <w:rPr>
                <w:rFonts w:ascii="Times New Roman" w:hAnsi="Times New Roman" w:cs="Times New Roman"/>
                <w:bCs/>
              </w:rPr>
              <w:t>нейтрали</w:t>
            </w:r>
            <w:proofErr w:type="spellEnd"/>
            <w:r w:rsidRPr="00410E76">
              <w:rPr>
                <w:rFonts w:ascii="Times New Roman" w:hAnsi="Times New Roman" w:cs="Times New Roman"/>
                <w:bCs/>
              </w:rPr>
              <w:t xml:space="preserve"> в энергоустановках.</w:t>
            </w:r>
          </w:p>
        </w:tc>
        <w:tc>
          <w:tcPr>
            <w:tcW w:w="740" w:type="pct"/>
            <w:vMerge/>
            <w:vAlign w:val="center"/>
          </w:tcPr>
          <w:p w14:paraId="7FD48147"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16707755" w14:textId="77777777" w:rsidR="00817BB0" w:rsidRPr="00410E76" w:rsidRDefault="00817BB0" w:rsidP="00BB0950">
            <w:pPr>
              <w:suppressAutoHyphens/>
              <w:jc w:val="center"/>
              <w:rPr>
                <w:rFonts w:ascii="Times New Roman" w:hAnsi="Times New Roman" w:cs="Times New Roman"/>
                <w:b/>
              </w:rPr>
            </w:pPr>
          </w:p>
        </w:tc>
      </w:tr>
      <w:tr w:rsidR="00817BB0" w:rsidRPr="00410E76" w14:paraId="100A2385" w14:textId="77777777" w:rsidTr="00BB0950">
        <w:tc>
          <w:tcPr>
            <w:tcW w:w="899" w:type="pct"/>
            <w:vMerge/>
          </w:tcPr>
          <w:p w14:paraId="2B317BF0" w14:textId="77777777" w:rsidR="00817BB0" w:rsidRPr="00410E76" w:rsidRDefault="00817BB0" w:rsidP="00BB0950">
            <w:pPr>
              <w:rPr>
                <w:rFonts w:ascii="Times New Roman" w:hAnsi="Times New Roman" w:cs="Times New Roman"/>
                <w:b/>
                <w:bCs/>
              </w:rPr>
            </w:pPr>
          </w:p>
        </w:tc>
        <w:tc>
          <w:tcPr>
            <w:tcW w:w="2621" w:type="pct"/>
            <w:vAlign w:val="center"/>
          </w:tcPr>
          <w:p w14:paraId="246C625B"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10E76">
              <w:rPr>
                <w:rFonts w:ascii="Times New Roman" w:hAnsi="Times New Roman" w:cs="Times New Roman"/>
                <w:bCs/>
              </w:rPr>
              <w:t>1</w:t>
            </w:r>
            <w:r>
              <w:rPr>
                <w:rFonts w:ascii="Times New Roman" w:hAnsi="Times New Roman" w:cs="Times New Roman"/>
                <w:bCs/>
              </w:rPr>
              <w:t>7</w:t>
            </w:r>
            <w:r w:rsidRPr="00410E76">
              <w:rPr>
                <w:rFonts w:ascii="Times New Roman" w:hAnsi="Times New Roman" w:cs="Times New Roman"/>
                <w:bCs/>
              </w:rPr>
              <w:t xml:space="preserve"> Естественные заземлители. Искусственные заземлители. Защитное заземление и способы его выполнения.</w:t>
            </w:r>
          </w:p>
        </w:tc>
        <w:tc>
          <w:tcPr>
            <w:tcW w:w="740" w:type="pct"/>
            <w:vMerge/>
            <w:vAlign w:val="center"/>
          </w:tcPr>
          <w:p w14:paraId="6D06116D"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1CD770AB" w14:textId="77777777" w:rsidR="00817BB0" w:rsidRPr="00410E76" w:rsidRDefault="00817BB0" w:rsidP="00BB0950">
            <w:pPr>
              <w:suppressAutoHyphens/>
              <w:jc w:val="center"/>
              <w:rPr>
                <w:rFonts w:ascii="Times New Roman" w:hAnsi="Times New Roman" w:cs="Times New Roman"/>
                <w:b/>
              </w:rPr>
            </w:pPr>
          </w:p>
        </w:tc>
      </w:tr>
      <w:tr w:rsidR="00817BB0" w:rsidRPr="00410E76" w14:paraId="44B8458E" w14:textId="77777777" w:rsidTr="00BB0950">
        <w:tc>
          <w:tcPr>
            <w:tcW w:w="899" w:type="pct"/>
            <w:vMerge/>
          </w:tcPr>
          <w:p w14:paraId="70015F29" w14:textId="77777777" w:rsidR="00817BB0" w:rsidRPr="00410E76" w:rsidRDefault="00817BB0" w:rsidP="00BB0950">
            <w:pPr>
              <w:rPr>
                <w:rFonts w:ascii="Times New Roman" w:hAnsi="Times New Roman" w:cs="Times New Roman"/>
                <w:b/>
                <w:bCs/>
              </w:rPr>
            </w:pPr>
          </w:p>
        </w:tc>
        <w:tc>
          <w:tcPr>
            <w:tcW w:w="2621" w:type="pct"/>
            <w:vAlign w:val="center"/>
          </w:tcPr>
          <w:p w14:paraId="7FAC8A6C"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Pr>
                <w:rFonts w:ascii="Times New Roman" w:hAnsi="Times New Roman" w:cs="Times New Roman"/>
                <w:bCs/>
              </w:rPr>
              <w:t>18</w:t>
            </w:r>
            <w:r w:rsidRPr="00410E76">
              <w:rPr>
                <w:rFonts w:ascii="Times New Roman" w:hAnsi="Times New Roman" w:cs="Times New Roman"/>
                <w:bCs/>
              </w:rPr>
              <w:t xml:space="preserve"> Конструкция и расчет заземляющих устройств.</w:t>
            </w:r>
          </w:p>
        </w:tc>
        <w:tc>
          <w:tcPr>
            <w:tcW w:w="740" w:type="pct"/>
            <w:vMerge/>
            <w:vAlign w:val="center"/>
          </w:tcPr>
          <w:p w14:paraId="19474C0B"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5F3D10BF" w14:textId="77777777" w:rsidR="00817BB0" w:rsidRPr="00410E76" w:rsidRDefault="00817BB0" w:rsidP="00BB0950">
            <w:pPr>
              <w:suppressAutoHyphens/>
              <w:jc w:val="center"/>
              <w:rPr>
                <w:rFonts w:ascii="Times New Roman" w:hAnsi="Times New Roman" w:cs="Times New Roman"/>
                <w:b/>
              </w:rPr>
            </w:pPr>
          </w:p>
        </w:tc>
      </w:tr>
      <w:tr w:rsidR="00817BB0" w:rsidRPr="00410E76" w14:paraId="5333C387" w14:textId="77777777" w:rsidTr="00BB0950">
        <w:tc>
          <w:tcPr>
            <w:tcW w:w="899" w:type="pct"/>
            <w:vMerge/>
          </w:tcPr>
          <w:p w14:paraId="6C512E14" w14:textId="77777777" w:rsidR="00817BB0" w:rsidRPr="00410E76" w:rsidRDefault="00817BB0" w:rsidP="00BB0950">
            <w:pPr>
              <w:rPr>
                <w:rFonts w:ascii="Times New Roman" w:hAnsi="Times New Roman" w:cs="Times New Roman"/>
                <w:b/>
                <w:bCs/>
              </w:rPr>
            </w:pPr>
          </w:p>
        </w:tc>
        <w:tc>
          <w:tcPr>
            <w:tcW w:w="2621" w:type="pct"/>
          </w:tcPr>
          <w:p w14:paraId="016198C6"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Pr>
                <w:rFonts w:ascii="Times New Roman" w:hAnsi="Times New Roman" w:cs="Times New Roman"/>
                <w:b/>
              </w:rPr>
              <w:t>19</w:t>
            </w:r>
            <w:r w:rsidRPr="00410E76">
              <w:rPr>
                <w:rFonts w:ascii="Times New Roman" w:hAnsi="Times New Roman" w:cs="Times New Roman"/>
              </w:rPr>
              <w:t xml:space="preserve"> </w:t>
            </w:r>
            <w:r w:rsidRPr="00410E76">
              <w:rPr>
                <w:rFonts w:ascii="Times New Roman" w:hAnsi="Times New Roman" w:cs="Times New Roman"/>
                <w:bCs/>
              </w:rPr>
              <w:t>Релейная защита и автоматизация систем электроснабжения.</w:t>
            </w:r>
          </w:p>
          <w:p w14:paraId="182E9FCD"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10E76">
              <w:rPr>
                <w:rFonts w:ascii="Times New Roman" w:hAnsi="Times New Roman" w:cs="Times New Roman"/>
              </w:rPr>
              <w:t xml:space="preserve">Виды, назначение и основные требования к релейной защите и устройствам автоматики в системах электроснабжения. </w:t>
            </w:r>
          </w:p>
        </w:tc>
        <w:tc>
          <w:tcPr>
            <w:tcW w:w="740" w:type="pct"/>
            <w:vMerge/>
            <w:vAlign w:val="center"/>
          </w:tcPr>
          <w:p w14:paraId="4FB533F8"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759794C8" w14:textId="77777777" w:rsidR="00817BB0" w:rsidRPr="00410E76" w:rsidRDefault="00817BB0" w:rsidP="00BB0950">
            <w:pPr>
              <w:suppressAutoHyphens/>
              <w:jc w:val="center"/>
              <w:rPr>
                <w:rFonts w:ascii="Times New Roman" w:hAnsi="Times New Roman" w:cs="Times New Roman"/>
                <w:b/>
              </w:rPr>
            </w:pPr>
          </w:p>
        </w:tc>
      </w:tr>
      <w:tr w:rsidR="00817BB0" w:rsidRPr="00410E76" w14:paraId="48089F5A" w14:textId="77777777" w:rsidTr="00BB0950">
        <w:tc>
          <w:tcPr>
            <w:tcW w:w="899" w:type="pct"/>
            <w:vMerge/>
          </w:tcPr>
          <w:p w14:paraId="03E0EA16" w14:textId="77777777" w:rsidR="00817BB0" w:rsidRPr="00410E76" w:rsidRDefault="00817BB0" w:rsidP="00BB0950">
            <w:pPr>
              <w:rPr>
                <w:rFonts w:ascii="Times New Roman" w:hAnsi="Times New Roman" w:cs="Times New Roman"/>
                <w:b/>
                <w:bCs/>
              </w:rPr>
            </w:pPr>
          </w:p>
        </w:tc>
        <w:tc>
          <w:tcPr>
            <w:tcW w:w="2621" w:type="pct"/>
          </w:tcPr>
          <w:p w14:paraId="668111E0"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10E76">
              <w:rPr>
                <w:rFonts w:ascii="Times New Roman" w:hAnsi="Times New Roman" w:cs="Times New Roman"/>
              </w:rPr>
              <w:t>2</w:t>
            </w:r>
            <w:r>
              <w:rPr>
                <w:rFonts w:ascii="Times New Roman" w:hAnsi="Times New Roman" w:cs="Times New Roman"/>
              </w:rPr>
              <w:t>0</w:t>
            </w:r>
            <w:r w:rsidRPr="00410E76">
              <w:rPr>
                <w:rFonts w:ascii="Times New Roman" w:hAnsi="Times New Roman" w:cs="Times New Roman"/>
              </w:rPr>
              <w:t xml:space="preserve"> Автоматическое включение резерва. Автоматическое повторное включение.</w:t>
            </w:r>
          </w:p>
        </w:tc>
        <w:tc>
          <w:tcPr>
            <w:tcW w:w="740" w:type="pct"/>
            <w:vMerge/>
            <w:vAlign w:val="center"/>
          </w:tcPr>
          <w:p w14:paraId="0097ADF3"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55F8E226" w14:textId="77777777" w:rsidR="00817BB0" w:rsidRPr="00410E76" w:rsidRDefault="00817BB0" w:rsidP="00BB0950">
            <w:pPr>
              <w:suppressAutoHyphens/>
              <w:jc w:val="center"/>
              <w:rPr>
                <w:rFonts w:ascii="Times New Roman" w:hAnsi="Times New Roman" w:cs="Times New Roman"/>
                <w:b/>
              </w:rPr>
            </w:pPr>
          </w:p>
        </w:tc>
      </w:tr>
      <w:tr w:rsidR="00817BB0" w:rsidRPr="00410E76" w14:paraId="16BB3E14" w14:textId="77777777" w:rsidTr="00BB0950">
        <w:tc>
          <w:tcPr>
            <w:tcW w:w="899" w:type="pct"/>
            <w:vMerge/>
          </w:tcPr>
          <w:p w14:paraId="0DD612F2" w14:textId="77777777" w:rsidR="00817BB0" w:rsidRPr="00410E76" w:rsidRDefault="00817BB0" w:rsidP="00BB0950">
            <w:pPr>
              <w:rPr>
                <w:rFonts w:ascii="Times New Roman" w:hAnsi="Times New Roman" w:cs="Times New Roman"/>
                <w:b/>
                <w:bCs/>
              </w:rPr>
            </w:pPr>
          </w:p>
        </w:tc>
        <w:tc>
          <w:tcPr>
            <w:tcW w:w="2621" w:type="pct"/>
          </w:tcPr>
          <w:p w14:paraId="68A179D2"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10E76">
              <w:rPr>
                <w:rFonts w:ascii="Times New Roman" w:hAnsi="Times New Roman" w:cs="Times New Roman"/>
              </w:rPr>
              <w:t>2</w:t>
            </w:r>
            <w:r>
              <w:rPr>
                <w:rFonts w:ascii="Times New Roman" w:hAnsi="Times New Roman" w:cs="Times New Roman"/>
              </w:rPr>
              <w:t>1</w:t>
            </w:r>
            <w:r w:rsidRPr="00410E76">
              <w:rPr>
                <w:rFonts w:ascii="Times New Roman" w:hAnsi="Times New Roman" w:cs="Times New Roman"/>
              </w:rPr>
              <w:t xml:space="preserve"> Автоматическая частотная разгрузка.</w:t>
            </w:r>
          </w:p>
        </w:tc>
        <w:tc>
          <w:tcPr>
            <w:tcW w:w="740" w:type="pct"/>
            <w:vMerge/>
            <w:vAlign w:val="center"/>
          </w:tcPr>
          <w:p w14:paraId="15CB5811"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34FE316F" w14:textId="77777777" w:rsidR="00817BB0" w:rsidRPr="00410E76" w:rsidRDefault="00817BB0" w:rsidP="00BB0950">
            <w:pPr>
              <w:suppressAutoHyphens/>
              <w:jc w:val="center"/>
              <w:rPr>
                <w:rFonts w:ascii="Times New Roman" w:hAnsi="Times New Roman" w:cs="Times New Roman"/>
                <w:b/>
              </w:rPr>
            </w:pPr>
          </w:p>
        </w:tc>
      </w:tr>
      <w:tr w:rsidR="00817BB0" w:rsidRPr="00410E76" w14:paraId="7BE6DACE" w14:textId="77777777" w:rsidTr="00BB0950">
        <w:tc>
          <w:tcPr>
            <w:tcW w:w="899" w:type="pct"/>
            <w:vMerge/>
          </w:tcPr>
          <w:p w14:paraId="28493512" w14:textId="77777777" w:rsidR="00817BB0" w:rsidRPr="00410E76" w:rsidRDefault="00817BB0" w:rsidP="00BB0950">
            <w:pPr>
              <w:rPr>
                <w:rFonts w:ascii="Times New Roman" w:hAnsi="Times New Roman" w:cs="Times New Roman"/>
                <w:b/>
                <w:bCs/>
              </w:rPr>
            </w:pPr>
          </w:p>
        </w:tc>
        <w:tc>
          <w:tcPr>
            <w:tcW w:w="2621" w:type="pct"/>
          </w:tcPr>
          <w:p w14:paraId="1B85C909"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10E76">
              <w:rPr>
                <w:rFonts w:ascii="Times New Roman" w:hAnsi="Times New Roman" w:cs="Times New Roman"/>
              </w:rPr>
              <w:t>2</w:t>
            </w:r>
            <w:r>
              <w:rPr>
                <w:rFonts w:ascii="Times New Roman" w:hAnsi="Times New Roman" w:cs="Times New Roman"/>
              </w:rPr>
              <w:t>2</w:t>
            </w:r>
            <w:r w:rsidRPr="00410E76">
              <w:rPr>
                <w:rFonts w:ascii="Times New Roman" w:hAnsi="Times New Roman" w:cs="Times New Roman"/>
              </w:rPr>
              <w:t xml:space="preserve"> Диспетчеризация и телемеханизация в системах электроснабжения.</w:t>
            </w:r>
          </w:p>
        </w:tc>
        <w:tc>
          <w:tcPr>
            <w:tcW w:w="740" w:type="pct"/>
            <w:vMerge/>
            <w:vAlign w:val="center"/>
          </w:tcPr>
          <w:p w14:paraId="767E1B68"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5EEE6D60" w14:textId="77777777" w:rsidR="00817BB0" w:rsidRPr="00410E76" w:rsidRDefault="00817BB0" w:rsidP="00BB0950">
            <w:pPr>
              <w:suppressAutoHyphens/>
              <w:jc w:val="center"/>
              <w:rPr>
                <w:rFonts w:ascii="Times New Roman" w:hAnsi="Times New Roman" w:cs="Times New Roman"/>
                <w:b/>
              </w:rPr>
            </w:pPr>
          </w:p>
        </w:tc>
      </w:tr>
      <w:tr w:rsidR="00817BB0" w:rsidRPr="00410E76" w14:paraId="6DDA505B" w14:textId="77777777" w:rsidTr="00BB0950">
        <w:tc>
          <w:tcPr>
            <w:tcW w:w="899" w:type="pct"/>
            <w:vMerge/>
          </w:tcPr>
          <w:p w14:paraId="6265165B" w14:textId="77777777" w:rsidR="00817BB0" w:rsidRPr="00410E76" w:rsidRDefault="00817BB0" w:rsidP="00BB0950">
            <w:pPr>
              <w:rPr>
                <w:rFonts w:ascii="Times New Roman" w:hAnsi="Times New Roman" w:cs="Times New Roman"/>
                <w:b/>
                <w:bCs/>
              </w:rPr>
            </w:pPr>
          </w:p>
        </w:tc>
        <w:tc>
          <w:tcPr>
            <w:tcW w:w="2621" w:type="pct"/>
          </w:tcPr>
          <w:p w14:paraId="5B179545"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410E76">
              <w:rPr>
                <w:rFonts w:ascii="Times New Roman" w:hAnsi="Times New Roman" w:cs="Times New Roman"/>
                <w:b/>
              </w:rPr>
              <w:t>2</w:t>
            </w:r>
            <w:r>
              <w:rPr>
                <w:rFonts w:ascii="Times New Roman" w:hAnsi="Times New Roman" w:cs="Times New Roman"/>
                <w:b/>
              </w:rPr>
              <w:t>3</w:t>
            </w:r>
            <w:r w:rsidRPr="00410E76">
              <w:rPr>
                <w:rFonts w:ascii="Times New Roman" w:hAnsi="Times New Roman" w:cs="Times New Roman"/>
              </w:rPr>
              <w:t xml:space="preserve"> </w:t>
            </w:r>
            <w:r w:rsidRPr="00410E76">
              <w:rPr>
                <w:rFonts w:ascii="Times New Roman" w:hAnsi="Times New Roman" w:cs="Times New Roman"/>
                <w:bCs/>
              </w:rPr>
              <w:t>Схемы управления, контроля и сигнализации.</w:t>
            </w:r>
          </w:p>
          <w:p w14:paraId="32C66DB4"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410E76">
              <w:rPr>
                <w:rFonts w:ascii="Times New Roman" w:hAnsi="Times New Roman" w:cs="Times New Roman"/>
              </w:rPr>
              <w:t xml:space="preserve">Назначение и виды щитов управления на электрических станциях и подстанциях. Схемы управления электрооборудованием, системы сигнализации и блокировки  </w:t>
            </w:r>
          </w:p>
        </w:tc>
        <w:tc>
          <w:tcPr>
            <w:tcW w:w="740" w:type="pct"/>
            <w:vMerge/>
            <w:vAlign w:val="center"/>
          </w:tcPr>
          <w:p w14:paraId="016B72FA"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12269978" w14:textId="77777777" w:rsidR="00817BB0" w:rsidRPr="00410E76" w:rsidRDefault="00817BB0" w:rsidP="00BB0950">
            <w:pPr>
              <w:suppressAutoHyphens/>
              <w:jc w:val="center"/>
              <w:rPr>
                <w:rFonts w:ascii="Times New Roman" w:hAnsi="Times New Roman" w:cs="Times New Roman"/>
                <w:b/>
              </w:rPr>
            </w:pPr>
          </w:p>
        </w:tc>
      </w:tr>
      <w:tr w:rsidR="00817BB0" w:rsidRPr="00410E76" w14:paraId="3B86C375" w14:textId="77777777" w:rsidTr="00BB0950">
        <w:tc>
          <w:tcPr>
            <w:tcW w:w="899" w:type="pct"/>
            <w:vMerge/>
          </w:tcPr>
          <w:p w14:paraId="6B49AE80" w14:textId="77777777" w:rsidR="00817BB0" w:rsidRPr="00410E76" w:rsidRDefault="00817BB0" w:rsidP="00BB0950">
            <w:pPr>
              <w:rPr>
                <w:rFonts w:ascii="Times New Roman" w:hAnsi="Times New Roman" w:cs="Times New Roman"/>
                <w:b/>
                <w:bCs/>
              </w:rPr>
            </w:pPr>
          </w:p>
        </w:tc>
        <w:tc>
          <w:tcPr>
            <w:tcW w:w="2621" w:type="pct"/>
          </w:tcPr>
          <w:p w14:paraId="04B85B44"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10E76">
              <w:rPr>
                <w:rFonts w:ascii="Times New Roman" w:hAnsi="Times New Roman" w:cs="Times New Roman"/>
              </w:rPr>
              <w:t>2</w:t>
            </w:r>
            <w:r>
              <w:rPr>
                <w:rFonts w:ascii="Times New Roman" w:hAnsi="Times New Roman" w:cs="Times New Roman"/>
              </w:rPr>
              <w:t>4</w:t>
            </w:r>
            <w:r w:rsidRPr="00410E76">
              <w:rPr>
                <w:rFonts w:ascii="Times New Roman" w:hAnsi="Times New Roman" w:cs="Times New Roman"/>
              </w:rPr>
              <w:t xml:space="preserve"> Работа устройства защитного отключения (УЗО). </w:t>
            </w:r>
          </w:p>
        </w:tc>
        <w:tc>
          <w:tcPr>
            <w:tcW w:w="740" w:type="pct"/>
            <w:vMerge/>
            <w:vAlign w:val="center"/>
          </w:tcPr>
          <w:p w14:paraId="2F91EF6F"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0C9B43DA" w14:textId="77777777" w:rsidR="00817BB0" w:rsidRPr="00410E76" w:rsidRDefault="00817BB0" w:rsidP="00BB0950">
            <w:pPr>
              <w:suppressAutoHyphens/>
              <w:jc w:val="center"/>
              <w:rPr>
                <w:rFonts w:ascii="Times New Roman" w:hAnsi="Times New Roman" w:cs="Times New Roman"/>
                <w:b/>
              </w:rPr>
            </w:pPr>
          </w:p>
        </w:tc>
      </w:tr>
      <w:tr w:rsidR="00817BB0" w:rsidRPr="00410E76" w14:paraId="16E48C07" w14:textId="77777777" w:rsidTr="00BB0950">
        <w:tc>
          <w:tcPr>
            <w:tcW w:w="899" w:type="pct"/>
            <w:vMerge/>
          </w:tcPr>
          <w:p w14:paraId="3C05415C" w14:textId="77777777" w:rsidR="00817BB0" w:rsidRPr="00410E76" w:rsidRDefault="00817BB0" w:rsidP="00BB0950">
            <w:pPr>
              <w:rPr>
                <w:rFonts w:ascii="Times New Roman" w:hAnsi="Times New Roman" w:cs="Times New Roman"/>
                <w:b/>
                <w:bCs/>
              </w:rPr>
            </w:pPr>
          </w:p>
        </w:tc>
        <w:tc>
          <w:tcPr>
            <w:tcW w:w="2621" w:type="pct"/>
          </w:tcPr>
          <w:p w14:paraId="30A948CE"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10E76">
              <w:rPr>
                <w:rFonts w:ascii="Times New Roman" w:hAnsi="Times New Roman" w:cs="Times New Roman"/>
              </w:rPr>
              <w:t>2</w:t>
            </w:r>
            <w:r>
              <w:rPr>
                <w:rFonts w:ascii="Times New Roman" w:hAnsi="Times New Roman" w:cs="Times New Roman"/>
              </w:rPr>
              <w:t>5</w:t>
            </w:r>
            <w:r w:rsidRPr="00410E76">
              <w:rPr>
                <w:rFonts w:ascii="Times New Roman" w:hAnsi="Times New Roman" w:cs="Times New Roman"/>
              </w:rPr>
              <w:t xml:space="preserve"> Виды учета электроэнергии. Требования к учету активной и реактивной энергии.</w:t>
            </w:r>
          </w:p>
        </w:tc>
        <w:tc>
          <w:tcPr>
            <w:tcW w:w="740" w:type="pct"/>
            <w:vMerge/>
            <w:vAlign w:val="center"/>
          </w:tcPr>
          <w:p w14:paraId="695ACD44"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5B81A003" w14:textId="77777777" w:rsidR="00817BB0" w:rsidRPr="00410E76" w:rsidRDefault="00817BB0" w:rsidP="00BB0950">
            <w:pPr>
              <w:suppressAutoHyphens/>
              <w:jc w:val="center"/>
              <w:rPr>
                <w:rFonts w:ascii="Times New Roman" w:hAnsi="Times New Roman" w:cs="Times New Roman"/>
                <w:b/>
              </w:rPr>
            </w:pPr>
          </w:p>
        </w:tc>
      </w:tr>
      <w:tr w:rsidR="00817BB0" w:rsidRPr="00410E76" w14:paraId="245E0B84" w14:textId="77777777" w:rsidTr="00BB0950">
        <w:tc>
          <w:tcPr>
            <w:tcW w:w="899" w:type="pct"/>
            <w:vMerge/>
          </w:tcPr>
          <w:p w14:paraId="58DCA276" w14:textId="77777777" w:rsidR="00817BB0" w:rsidRPr="00410E76" w:rsidRDefault="00817BB0" w:rsidP="00BB0950">
            <w:pPr>
              <w:rPr>
                <w:rFonts w:ascii="Times New Roman" w:hAnsi="Times New Roman" w:cs="Times New Roman"/>
                <w:b/>
                <w:bCs/>
              </w:rPr>
            </w:pPr>
          </w:p>
        </w:tc>
        <w:tc>
          <w:tcPr>
            <w:tcW w:w="2621" w:type="pct"/>
          </w:tcPr>
          <w:p w14:paraId="2351725E"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10E76">
              <w:rPr>
                <w:rFonts w:ascii="Times New Roman" w:hAnsi="Times New Roman" w:cs="Times New Roman"/>
              </w:rPr>
              <w:t>2</w:t>
            </w:r>
            <w:r>
              <w:rPr>
                <w:rFonts w:ascii="Times New Roman" w:hAnsi="Times New Roman" w:cs="Times New Roman"/>
              </w:rPr>
              <w:t>6</w:t>
            </w:r>
            <w:r w:rsidRPr="00410E76">
              <w:rPr>
                <w:rFonts w:ascii="Times New Roman" w:hAnsi="Times New Roman" w:cs="Times New Roman"/>
              </w:rPr>
              <w:t xml:space="preserve"> Общие сведения о перенапряжениях. Внутренние и атмосферные перенапряжения.</w:t>
            </w:r>
          </w:p>
        </w:tc>
        <w:tc>
          <w:tcPr>
            <w:tcW w:w="740" w:type="pct"/>
            <w:vMerge/>
            <w:vAlign w:val="center"/>
          </w:tcPr>
          <w:p w14:paraId="069D5067"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5C222122" w14:textId="77777777" w:rsidR="00817BB0" w:rsidRPr="00410E76" w:rsidRDefault="00817BB0" w:rsidP="00BB0950">
            <w:pPr>
              <w:suppressAutoHyphens/>
              <w:jc w:val="center"/>
              <w:rPr>
                <w:rFonts w:ascii="Times New Roman" w:hAnsi="Times New Roman" w:cs="Times New Roman"/>
                <w:b/>
              </w:rPr>
            </w:pPr>
          </w:p>
        </w:tc>
      </w:tr>
      <w:tr w:rsidR="00817BB0" w:rsidRPr="00410E76" w14:paraId="6F4CEBBE" w14:textId="77777777" w:rsidTr="00BB0950">
        <w:tc>
          <w:tcPr>
            <w:tcW w:w="899" w:type="pct"/>
            <w:vMerge/>
          </w:tcPr>
          <w:p w14:paraId="46EC8B96" w14:textId="77777777" w:rsidR="00817BB0" w:rsidRPr="00410E76" w:rsidRDefault="00817BB0" w:rsidP="00BB0950">
            <w:pPr>
              <w:rPr>
                <w:rFonts w:ascii="Times New Roman" w:hAnsi="Times New Roman" w:cs="Times New Roman"/>
                <w:b/>
                <w:bCs/>
              </w:rPr>
            </w:pPr>
          </w:p>
        </w:tc>
        <w:tc>
          <w:tcPr>
            <w:tcW w:w="2621" w:type="pct"/>
          </w:tcPr>
          <w:p w14:paraId="7BB3E204"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rPr>
            </w:pPr>
            <w:r w:rsidRPr="00410E76">
              <w:rPr>
                <w:rFonts w:ascii="Times New Roman" w:hAnsi="Times New Roman" w:cs="Times New Roman"/>
              </w:rPr>
              <w:t>2</w:t>
            </w:r>
            <w:r>
              <w:rPr>
                <w:rFonts w:ascii="Times New Roman" w:hAnsi="Times New Roman" w:cs="Times New Roman"/>
              </w:rPr>
              <w:t>7</w:t>
            </w:r>
            <w:r w:rsidRPr="00410E76">
              <w:rPr>
                <w:rFonts w:ascii="Times New Roman" w:hAnsi="Times New Roman" w:cs="Times New Roman"/>
              </w:rPr>
              <w:t xml:space="preserve"> Защита электрооборудования и электрических сетей от перенапряжений.</w:t>
            </w:r>
          </w:p>
        </w:tc>
        <w:tc>
          <w:tcPr>
            <w:tcW w:w="740" w:type="pct"/>
            <w:vMerge/>
            <w:vAlign w:val="center"/>
          </w:tcPr>
          <w:p w14:paraId="3EF29C34"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7C5F4E54" w14:textId="77777777" w:rsidR="00817BB0" w:rsidRPr="00410E76" w:rsidRDefault="00817BB0" w:rsidP="00BB0950">
            <w:pPr>
              <w:suppressAutoHyphens/>
              <w:jc w:val="center"/>
              <w:rPr>
                <w:rFonts w:ascii="Times New Roman" w:hAnsi="Times New Roman" w:cs="Times New Roman"/>
                <w:b/>
              </w:rPr>
            </w:pPr>
          </w:p>
        </w:tc>
      </w:tr>
      <w:tr w:rsidR="00817BB0" w:rsidRPr="00410E76" w14:paraId="541D3E65" w14:textId="77777777" w:rsidTr="00BB0950">
        <w:tc>
          <w:tcPr>
            <w:tcW w:w="899" w:type="pct"/>
            <w:vMerge/>
          </w:tcPr>
          <w:p w14:paraId="74FCC258" w14:textId="77777777" w:rsidR="00817BB0" w:rsidRPr="00410E76" w:rsidRDefault="00817BB0" w:rsidP="00BB0950">
            <w:pPr>
              <w:rPr>
                <w:rFonts w:ascii="Times New Roman" w:hAnsi="Times New Roman" w:cs="Times New Roman"/>
                <w:b/>
                <w:bCs/>
              </w:rPr>
            </w:pPr>
          </w:p>
        </w:tc>
        <w:tc>
          <w:tcPr>
            <w:tcW w:w="2621" w:type="pct"/>
          </w:tcPr>
          <w:p w14:paraId="1FB8A095"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Pr>
                <w:rFonts w:ascii="Times New Roman" w:hAnsi="Times New Roman" w:cs="Times New Roman"/>
                <w:b/>
              </w:rPr>
              <w:t>28</w:t>
            </w:r>
            <w:r w:rsidRPr="00410E76">
              <w:rPr>
                <w:rFonts w:ascii="Times New Roman" w:hAnsi="Times New Roman" w:cs="Times New Roman"/>
                <w:b/>
              </w:rPr>
              <w:t>.</w:t>
            </w:r>
            <w:r w:rsidRPr="00410E76">
              <w:rPr>
                <w:rFonts w:ascii="Times New Roman" w:hAnsi="Times New Roman" w:cs="Times New Roman"/>
              </w:rPr>
              <w:t xml:space="preserve"> </w:t>
            </w:r>
            <w:proofErr w:type="spellStart"/>
            <w:r w:rsidRPr="00410E76">
              <w:rPr>
                <w:rFonts w:ascii="Times New Roman" w:hAnsi="Times New Roman" w:cs="Times New Roman"/>
              </w:rPr>
              <w:t>Молниезащита</w:t>
            </w:r>
            <w:proofErr w:type="spellEnd"/>
            <w:r w:rsidRPr="00410E76">
              <w:rPr>
                <w:rFonts w:ascii="Times New Roman" w:hAnsi="Times New Roman" w:cs="Times New Roman"/>
              </w:rPr>
              <w:t xml:space="preserve"> подстанций, зданий и сооружений. </w:t>
            </w:r>
          </w:p>
        </w:tc>
        <w:tc>
          <w:tcPr>
            <w:tcW w:w="740" w:type="pct"/>
            <w:vMerge/>
            <w:vAlign w:val="center"/>
          </w:tcPr>
          <w:p w14:paraId="08F53C4A"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43169349" w14:textId="77777777" w:rsidR="00817BB0" w:rsidRPr="00410E76" w:rsidRDefault="00817BB0" w:rsidP="00BB0950">
            <w:pPr>
              <w:suppressAutoHyphens/>
              <w:jc w:val="center"/>
              <w:rPr>
                <w:rFonts w:ascii="Times New Roman" w:hAnsi="Times New Roman" w:cs="Times New Roman"/>
                <w:b/>
              </w:rPr>
            </w:pPr>
          </w:p>
        </w:tc>
      </w:tr>
      <w:tr w:rsidR="00817BB0" w:rsidRPr="00410E76" w14:paraId="4C64D60D" w14:textId="77777777" w:rsidTr="00BB0950">
        <w:tc>
          <w:tcPr>
            <w:tcW w:w="899" w:type="pct"/>
            <w:vMerge/>
          </w:tcPr>
          <w:p w14:paraId="00EF9198" w14:textId="77777777" w:rsidR="00817BB0" w:rsidRPr="00410E76" w:rsidRDefault="00817BB0" w:rsidP="00BB0950">
            <w:pPr>
              <w:rPr>
                <w:rFonts w:ascii="Times New Roman" w:hAnsi="Times New Roman" w:cs="Times New Roman"/>
                <w:b/>
                <w:bCs/>
              </w:rPr>
            </w:pPr>
          </w:p>
        </w:tc>
        <w:tc>
          <w:tcPr>
            <w:tcW w:w="2621" w:type="pct"/>
          </w:tcPr>
          <w:p w14:paraId="01B13316"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Pr>
                <w:rFonts w:ascii="Times New Roman" w:hAnsi="Times New Roman" w:cs="Times New Roman"/>
              </w:rPr>
              <w:t>29</w:t>
            </w:r>
            <w:r w:rsidRPr="00410E76">
              <w:rPr>
                <w:rFonts w:ascii="Times New Roman" w:hAnsi="Times New Roman" w:cs="Times New Roman"/>
              </w:rPr>
              <w:t xml:space="preserve"> Защита воздушных линий тросами. </w:t>
            </w:r>
          </w:p>
        </w:tc>
        <w:tc>
          <w:tcPr>
            <w:tcW w:w="740" w:type="pct"/>
            <w:vAlign w:val="center"/>
          </w:tcPr>
          <w:p w14:paraId="060195AF"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05D80C84" w14:textId="77777777" w:rsidR="00817BB0" w:rsidRPr="00410E76" w:rsidRDefault="00817BB0" w:rsidP="00BB0950">
            <w:pPr>
              <w:suppressAutoHyphens/>
              <w:jc w:val="center"/>
              <w:rPr>
                <w:rFonts w:ascii="Times New Roman" w:hAnsi="Times New Roman" w:cs="Times New Roman"/>
                <w:b/>
              </w:rPr>
            </w:pPr>
          </w:p>
        </w:tc>
      </w:tr>
      <w:tr w:rsidR="00817BB0" w:rsidRPr="00410E76" w14:paraId="5E95BE82" w14:textId="77777777" w:rsidTr="00BB0950">
        <w:tc>
          <w:tcPr>
            <w:tcW w:w="899" w:type="pct"/>
            <w:vMerge/>
          </w:tcPr>
          <w:p w14:paraId="53749702" w14:textId="77777777" w:rsidR="00817BB0" w:rsidRPr="00410E76" w:rsidRDefault="00817BB0" w:rsidP="00BB0950">
            <w:pPr>
              <w:rPr>
                <w:rFonts w:ascii="Times New Roman" w:hAnsi="Times New Roman" w:cs="Times New Roman"/>
                <w:b/>
                <w:bCs/>
              </w:rPr>
            </w:pPr>
          </w:p>
        </w:tc>
        <w:tc>
          <w:tcPr>
            <w:tcW w:w="2621" w:type="pct"/>
          </w:tcPr>
          <w:p w14:paraId="3AD20E87"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Pr>
                <w:rFonts w:ascii="Times New Roman" w:hAnsi="Times New Roman" w:cs="Times New Roman"/>
              </w:rPr>
              <w:t>30</w:t>
            </w:r>
            <w:r w:rsidRPr="00410E76">
              <w:rPr>
                <w:rFonts w:ascii="Times New Roman" w:hAnsi="Times New Roman" w:cs="Times New Roman"/>
              </w:rPr>
              <w:t xml:space="preserve"> Построение зон защиты стержневыми молниеотводами.</w:t>
            </w:r>
          </w:p>
        </w:tc>
        <w:tc>
          <w:tcPr>
            <w:tcW w:w="740" w:type="pct"/>
            <w:vAlign w:val="center"/>
          </w:tcPr>
          <w:p w14:paraId="278432FA"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15A463CF" w14:textId="77777777" w:rsidR="00817BB0" w:rsidRPr="00410E76" w:rsidRDefault="00817BB0" w:rsidP="00BB0950">
            <w:pPr>
              <w:suppressAutoHyphens/>
              <w:jc w:val="center"/>
              <w:rPr>
                <w:rFonts w:ascii="Times New Roman" w:hAnsi="Times New Roman" w:cs="Times New Roman"/>
                <w:b/>
              </w:rPr>
            </w:pPr>
          </w:p>
        </w:tc>
      </w:tr>
      <w:tr w:rsidR="00817BB0" w:rsidRPr="00410E76" w14:paraId="2EA063A4" w14:textId="77777777" w:rsidTr="00BB0950">
        <w:tc>
          <w:tcPr>
            <w:tcW w:w="899" w:type="pct"/>
            <w:vMerge/>
          </w:tcPr>
          <w:p w14:paraId="31BA77EA" w14:textId="77777777" w:rsidR="00817BB0" w:rsidRPr="00410E76" w:rsidRDefault="00817BB0" w:rsidP="00BB0950">
            <w:pPr>
              <w:rPr>
                <w:rFonts w:ascii="Times New Roman" w:hAnsi="Times New Roman" w:cs="Times New Roman"/>
                <w:b/>
                <w:bCs/>
              </w:rPr>
            </w:pPr>
          </w:p>
        </w:tc>
        <w:tc>
          <w:tcPr>
            <w:tcW w:w="2621" w:type="pct"/>
          </w:tcPr>
          <w:p w14:paraId="59971B0E" w14:textId="77777777" w:rsidR="00817BB0" w:rsidRPr="00410E76" w:rsidRDefault="00817BB0" w:rsidP="00BB0950">
            <w:pPr>
              <w:suppressAutoHyphens/>
              <w:jc w:val="both"/>
              <w:rPr>
                <w:rFonts w:ascii="Times New Roman" w:hAnsi="Times New Roman" w:cs="Times New Roman"/>
                <w:b/>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740" w:type="pct"/>
            <w:vAlign w:val="center"/>
          </w:tcPr>
          <w:p w14:paraId="14F5DA21" w14:textId="77777777" w:rsidR="00817BB0" w:rsidRPr="00410E76" w:rsidRDefault="00817BB0" w:rsidP="00BB0950">
            <w:pPr>
              <w:suppressAutoHyphens/>
              <w:jc w:val="center"/>
              <w:rPr>
                <w:rFonts w:ascii="Times New Roman" w:hAnsi="Times New Roman" w:cs="Times New Roman"/>
                <w:b/>
                <w:iCs/>
              </w:rPr>
            </w:pPr>
            <w:r w:rsidRPr="00410E76">
              <w:rPr>
                <w:rFonts w:ascii="Times New Roman" w:hAnsi="Times New Roman" w:cs="Times New Roman"/>
                <w:b/>
                <w:iCs/>
                <w:lang w:val="en-US"/>
              </w:rPr>
              <w:t>1</w:t>
            </w:r>
            <w:r w:rsidRPr="00410E76">
              <w:rPr>
                <w:rFonts w:ascii="Times New Roman" w:hAnsi="Times New Roman" w:cs="Times New Roman"/>
                <w:b/>
                <w:iCs/>
              </w:rPr>
              <w:t>2</w:t>
            </w:r>
            <w:r>
              <w:rPr>
                <w:rFonts w:ascii="Times New Roman" w:hAnsi="Times New Roman" w:cs="Times New Roman"/>
                <w:b/>
                <w:iCs/>
              </w:rPr>
              <w:t>/12</w:t>
            </w:r>
          </w:p>
        </w:tc>
        <w:tc>
          <w:tcPr>
            <w:tcW w:w="740" w:type="pct"/>
            <w:vMerge/>
          </w:tcPr>
          <w:p w14:paraId="36BDE900" w14:textId="77777777" w:rsidR="00817BB0" w:rsidRPr="00410E76" w:rsidRDefault="00817BB0" w:rsidP="00BB0950">
            <w:pPr>
              <w:suppressAutoHyphens/>
              <w:jc w:val="center"/>
              <w:rPr>
                <w:rFonts w:ascii="Times New Roman" w:hAnsi="Times New Roman" w:cs="Times New Roman"/>
                <w:b/>
                <w:iCs/>
                <w:lang w:val="en-US"/>
              </w:rPr>
            </w:pPr>
          </w:p>
        </w:tc>
      </w:tr>
      <w:tr w:rsidR="00817BB0" w:rsidRPr="00410E76" w14:paraId="09386703" w14:textId="77777777" w:rsidTr="00BB0950">
        <w:tc>
          <w:tcPr>
            <w:tcW w:w="899" w:type="pct"/>
            <w:vMerge/>
          </w:tcPr>
          <w:p w14:paraId="5A1B5EB9" w14:textId="77777777" w:rsidR="00817BB0" w:rsidRPr="00410E76" w:rsidRDefault="00817BB0" w:rsidP="00BB0950">
            <w:pPr>
              <w:rPr>
                <w:rFonts w:ascii="Times New Roman" w:hAnsi="Times New Roman" w:cs="Times New Roman"/>
                <w:b/>
                <w:bCs/>
              </w:rPr>
            </w:pPr>
          </w:p>
        </w:tc>
        <w:tc>
          <w:tcPr>
            <w:tcW w:w="2621" w:type="pct"/>
          </w:tcPr>
          <w:p w14:paraId="670DB85F" w14:textId="77777777" w:rsidR="00817BB0" w:rsidRPr="00410E76" w:rsidRDefault="00817BB0" w:rsidP="00BB0950">
            <w:pPr>
              <w:suppressAutoHyphens/>
              <w:jc w:val="both"/>
              <w:rPr>
                <w:rFonts w:ascii="Times New Roman" w:hAnsi="Times New Roman" w:cs="Times New Roman"/>
                <w:b/>
              </w:rPr>
            </w:pPr>
            <w:r w:rsidRPr="00410E76">
              <w:rPr>
                <w:rFonts w:ascii="Times New Roman" w:hAnsi="Times New Roman" w:cs="Times New Roman"/>
                <w:b/>
                <w:bCs/>
              </w:rPr>
              <w:t>Практическое занятие 1.</w:t>
            </w:r>
            <w:r w:rsidRPr="00410E76">
              <w:rPr>
                <w:rFonts w:ascii="Times New Roman" w:hAnsi="Times New Roman" w:cs="Times New Roman"/>
                <w:bCs/>
              </w:rPr>
              <w:t xml:space="preserve"> </w:t>
            </w:r>
            <w:r w:rsidRPr="00410E76">
              <w:rPr>
                <w:rFonts w:ascii="Times New Roman" w:hAnsi="Times New Roman" w:cs="Times New Roman"/>
              </w:rPr>
              <w:t>Выбор числа и мощности трансформаторов на подстанциях.</w:t>
            </w:r>
          </w:p>
        </w:tc>
        <w:tc>
          <w:tcPr>
            <w:tcW w:w="740" w:type="pct"/>
            <w:vAlign w:val="center"/>
          </w:tcPr>
          <w:p w14:paraId="1466F433"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410E76">
              <w:rPr>
                <w:rFonts w:ascii="Times New Roman" w:hAnsi="Times New Roman" w:cs="Times New Roman"/>
              </w:rPr>
              <w:t>2</w:t>
            </w:r>
          </w:p>
        </w:tc>
        <w:tc>
          <w:tcPr>
            <w:tcW w:w="740" w:type="pct"/>
            <w:vMerge/>
          </w:tcPr>
          <w:p w14:paraId="4CB2FA47"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817BB0" w:rsidRPr="00410E76" w14:paraId="3FB630CB" w14:textId="77777777" w:rsidTr="00BB0950">
        <w:tc>
          <w:tcPr>
            <w:tcW w:w="899" w:type="pct"/>
            <w:vMerge/>
          </w:tcPr>
          <w:p w14:paraId="53D4A32C" w14:textId="77777777" w:rsidR="00817BB0" w:rsidRPr="00410E76" w:rsidRDefault="00817BB0" w:rsidP="00BB0950">
            <w:pPr>
              <w:rPr>
                <w:rFonts w:ascii="Times New Roman" w:hAnsi="Times New Roman" w:cs="Times New Roman"/>
                <w:b/>
                <w:bCs/>
              </w:rPr>
            </w:pPr>
          </w:p>
        </w:tc>
        <w:tc>
          <w:tcPr>
            <w:tcW w:w="2621" w:type="pct"/>
          </w:tcPr>
          <w:p w14:paraId="1F84BAF5" w14:textId="77777777" w:rsidR="00817BB0" w:rsidRPr="00410E76" w:rsidRDefault="00817BB0" w:rsidP="00BB0950">
            <w:pPr>
              <w:suppressAutoHyphens/>
              <w:rPr>
                <w:rFonts w:ascii="Times New Roman" w:hAnsi="Times New Roman" w:cs="Times New Roman"/>
                <w:b/>
                <w:bCs/>
              </w:rPr>
            </w:pPr>
            <w:r w:rsidRPr="00410E76">
              <w:rPr>
                <w:rFonts w:ascii="Times New Roman" w:hAnsi="Times New Roman" w:cs="Times New Roman"/>
                <w:b/>
                <w:bCs/>
              </w:rPr>
              <w:t>Практическое занятие 2.</w:t>
            </w:r>
            <w:r w:rsidRPr="00410E76">
              <w:rPr>
                <w:rFonts w:ascii="Times New Roman" w:hAnsi="Times New Roman" w:cs="Times New Roman"/>
                <w:bCs/>
              </w:rPr>
              <w:t xml:space="preserve"> </w:t>
            </w:r>
            <w:r w:rsidRPr="00410E76">
              <w:rPr>
                <w:rFonts w:ascii="Times New Roman" w:hAnsi="Times New Roman" w:cs="Times New Roman"/>
              </w:rPr>
              <w:t xml:space="preserve">Расчет токов короткого замыкания в установках  напряжением свыше 1000 В </w:t>
            </w:r>
            <w:proofErr w:type="spellStart"/>
            <w:r w:rsidRPr="00410E76">
              <w:rPr>
                <w:rFonts w:ascii="Times New Roman" w:hAnsi="Times New Roman" w:cs="Times New Roman"/>
              </w:rPr>
              <w:t>в</w:t>
            </w:r>
            <w:proofErr w:type="spellEnd"/>
            <w:r w:rsidRPr="00410E76">
              <w:rPr>
                <w:rFonts w:ascii="Times New Roman" w:hAnsi="Times New Roman" w:cs="Times New Roman"/>
              </w:rPr>
              <w:t xml:space="preserve"> относительных единицах.</w:t>
            </w:r>
          </w:p>
        </w:tc>
        <w:tc>
          <w:tcPr>
            <w:tcW w:w="740" w:type="pct"/>
            <w:vAlign w:val="center"/>
          </w:tcPr>
          <w:p w14:paraId="42051907"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410E76">
              <w:rPr>
                <w:rFonts w:ascii="Times New Roman" w:hAnsi="Times New Roman" w:cs="Times New Roman"/>
              </w:rPr>
              <w:t>2</w:t>
            </w:r>
          </w:p>
        </w:tc>
        <w:tc>
          <w:tcPr>
            <w:tcW w:w="740" w:type="pct"/>
            <w:vMerge/>
          </w:tcPr>
          <w:p w14:paraId="589DFB15"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817BB0" w:rsidRPr="00410E76" w14:paraId="75173432" w14:textId="77777777" w:rsidTr="00BB0950">
        <w:tc>
          <w:tcPr>
            <w:tcW w:w="899" w:type="pct"/>
            <w:vMerge/>
          </w:tcPr>
          <w:p w14:paraId="4B7A9F42" w14:textId="77777777" w:rsidR="00817BB0" w:rsidRPr="00410E76" w:rsidRDefault="00817BB0" w:rsidP="00BB0950">
            <w:pPr>
              <w:rPr>
                <w:rFonts w:ascii="Times New Roman" w:hAnsi="Times New Roman" w:cs="Times New Roman"/>
                <w:b/>
                <w:bCs/>
              </w:rPr>
            </w:pPr>
          </w:p>
        </w:tc>
        <w:tc>
          <w:tcPr>
            <w:tcW w:w="2621" w:type="pct"/>
          </w:tcPr>
          <w:p w14:paraId="3A3C73B4" w14:textId="77777777" w:rsidR="00817BB0" w:rsidRPr="00410E76" w:rsidRDefault="00817BB0" w:rsidP="00BB0950">
            <w:pPr>
              <w:suppressAutoHyphens/>
              <w:rPr>
                <w:rFonts w:ascii="Times New Roman" w:hAnsi="Times New Roman" w:cs="Times New Roman"/>
                <w:b/>
                <w:bCs/>
              </w:rPr>
            </w:pPr>
            <w:r w:rsidRPr="00410E76">
              <w:rPr>
                <w:rFonts w:ascii="Times New Roman" w:hAnsi="Times New Roman" w:cs="Times New Roman"/>
                <w:b/>
                <w:bCs/>
              </w:rPr>
              <w:t>Практическое занятие 3.</w:t>
            </w:r>
            <w:r w:rsidRPr="00410E76">
              <w:rPr>
                <w:rFonts w:ascii="Times New Roman" w:hAnsi="Times New Roman" w:cs="Times New Roman"/>
                <w:bCs/>
              </w:rPr>
              <w:t xml:space="preserve"> </w:t>
            </w:r>
            <w:r w:rsidRPr="00410E76">
              <w:rPr>
                <w:rFonts w:ascii="Times New Roman" w:hAnsi="Times New Roman" w:cs="Times New Roman"/>
              </w:rPr>
              <w:t>Выбор кабелей и токоведущих частей распределительных устройств. Проверка их на действие токов короткого замыкания.</w:t>
            </w:r>
          </w:p>
        </w:tc>
        <w:tc>
          <w:tcPr>
            <w:tcW w:w="740" w:type="pct"/>
            <w:vAlign w:val="center"/>
          </w:tcPr>
          <w:p w14:paraId="3C2F9A3B"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410E76">
              <w:rPr>
                <w:rFonts w:ascii="Times New Roman" w:hAnsi="Times New Roman" w:cs="Times New Roman"/>
              </w:rPr>
              <w:t>2</w:t>
            </w:r>
          </w:p>
        </w:tc>
        <w:tc>
          <w:tcPr>
            <w:tcW w:w="740" w:type="pct"/>
            <w:vMerge/>
          </w:tcPr>
          <w:p w14:paraId="093C9B1C"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817BB0" w:rsidRPr="00410E76" w14:paraId="0AF00940" w14:textId="77777777" w:rsidTr="00BB0950">
        <w:tc>
          <w:tcPr>
            <w:tcW w:w="899" w:type="pct"/>
            <w:vMerge/>
          </w:tcPr>
          <w:p w14:paraId="163A56C1" w14:textId="77777777" w:rsidR="00817BB0" w:rsidRPr="00410E76" w:rsidRDefault="00817BB0" w:rsidP="00BB0950">
            <w:pPr>
              <w:rPr>
                <w:rFonts w:ascii="Times New Roman" w:hAnsi="Times New Roman" w:cs="Times New Roman"/>
                <w:b/>
                <w:bCs/>
              </w:rPr>
            </w:pPr>
          </w:p>
        </w:tc>
        <w:tc>
          <w:tcPr>
            <w:tcW w:w="2621" w:type="pct"/>
            <w:vAlign w:val="center"/>
          </w:tcPr>
          <w:p w14:paraId="571EF5DD" w14:textId="77777777" w:rsidR="00817BB0" w:rsidRPr="00410E76" w:rsidRDefault="00817BB0" w:rsidP="00BB0950">
            <w:pPr>
              <w:rPr>
                <w:rFonts w:ascii="Times New Roman" w:hAnsi="Times New Roman" w:cs="Times New Roman"/>
                <w:color w:val="000000"/>
              </w:rPr>
            </w:pPr>
            <w:r w:rsidRPr="00410E76">
              <w:rPr>
                <w:rFonts w:ascii="Times New Roman" w:hAnsi="Times New Roman" w:cs="Times New Roman"/>
                <w:b/>
                <w:bCs/>
              </w:rPr>
              <w:t>Практическое занятие 4.</w:t>
            </w:r>
            <w:r w:rsidRPr="00410E76">
              <w:rPr>
                <w:rFonts w:ascii="Times New Roman" w:hAnsi="Times New Roman" w:cs="Times New Roman"/>
                <w:bCs/>
              </w:rPr>
              <w:t xml:space="preserve"> Расчет </w:t>
            </w:r>
            <w:proofErr w:type="spellStart"/>
            <w:r w:rsidRPr="00410E76">
              <w:rPr>
                <w:rFonts w:ascii="Times New Roman" w:hAnsi="Times New Roman" w:cs="Times New Roman"/>
                <w:bCs/>
              </w:rPr>
              <w:t>м</w:t>
            </w:r>
            <w:r w:rsidRPr="00410E76">
              <w:rPr>
                <w:rFonts w:ascii="Times New Roman" w:hAnsi="Times New Roman" w:cs="Times New Roman"/>
              </w:rPr>
              <w:t>олниезащиты</w:t>
            </w:r>
            <w:proofErr w:type="spellEnd"/>
            <w:r w:rsidRPr="00410E76">
              <w:rPr>
                <w:rFonts w:ascii="Times New Roman" w:hAnsi="Times New Roman" w:cs="Times New Roman"/>
              </w:rPr>
              <w:t xml:space="preserve"> подстанций, зданий и сооружений.</w:t>
            </w:r>
          </w:p>
        </w:tc>
        <w:tc>
          <w:tcPr>
            <w:tcW w:w="740" w:type="pct"/>
            <w:vAlign w:val="center"/>
          </w:tcPr>
          <w:p w14:paraId="59CB11A0"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410E76">
              <w:rPr>
                <w:rFonts w:ascii="Times New Roman" w:hAnsi="Times New Roman" w:cs="Times New Roman"/>
              </w:rPr>
              <w:t>2</w:t>
            </w:r>
          </w:p>
        </w:tc>
        <w:tc>
          <w:tcPr>
            <w:tcW w:w="740" w:type="pct"/>
            <w:vMerge/>
          </w:tcPr>
          <w:p w14:paraId="5E700801"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817BB0" w:rsidRPr="00410E76" w14:paraId="6B7D5EE2" w14:textId="77777777" w:rsidTr="00BB0950">
        <w:tc>
          <w:tcPr>
            <w:tcW w:w="899" w:type="pct"/>
            <w:vMerge/>
          </w:tcPr>
          <w:p w14:paraId="359F8B88" w14:textId="77777777" w:rsidR="00817BB0" w:rsidRPr="00410E76" w:rsidRDefault="00817BB0" w:rsidP="00BB0950">
            <w:pPr>
              <w:rPr>
                <w:rFonts w:ascii="Times New Roman" w:hAnsi="Times New Roman" w:cs="Times New Roman"/>
                <w:b/>
                <w:bCs/>
              </w:rPr>
            </w:pPr>
          </w:p>
        </w:tc>
        <w:tc>
          <w:tcPr>
            <w:tcW w:w="2621" w:type="pct"/>
            <w:vAlign w:val="center"/>
          </w:tcPr>
          <w:p w14:paraId="44B8AB7C" w14:textId="77777777" w:rsidR="00817BB0" w:rsidRPr="00410E76" w:rsidRDefault="00817BB0" w:rsidP="00BB0950">
            <w:pPr>
              <w:rPr>
                <w:rFonts w:ascii="Times New Roman" w:hAnsi="Times New Roman" w:cs="Times New Roman"/>
                <w:b/>
                <w:bCs/>
              </w:rPr>
            </w:pPr>
            <w:r w:rsidRPr="00410E76">
              <w:rPr>
                <w:rFonts w:ascii="Times New Roman" w:hAnsi="Times New Roman" w:cs="Times New Roman"/>
                <w:b/>
                <w:bCs/>
              </w:rPr>
              <w:t>Практическое занятие 5.</w:t>
            </w:r>
            <w:r w:rsidRPr="00410E76">
              <w:rPr>
                <w:rFonts w:ascii="Times New Roman" w:hAnsi="Times New Roman" w:cs="Times New Roman"/>
                <w:bCs/>
              </w:rPr>
              <w:t xml:space="preserve"> </w:t>
            </w:r>
            <w:r w:rsidRPr="00410E76">
              <w:rPr>
                <w:rFonts w:ascii="Times New Roman" w:hAnsi="Times New Roman" w:cs="Times New Roman"/>
              </w:rPr>
              <w:t>Расчет заземляющего устройства энергоустановок</w:t>
            </w:r>
          </w:p>
        </w:tc>
        <w:tc>
          <w:tcPr>
            <w:tcW w:w="740" w:type="pct"/>
            <w:vAlign w:val="center"/>
          </w:tcPr>
          <w:p w14:paraId="7B978E08"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410E76">
              <w:rPr>
                <w:rFonts w:ascii="Times New Roman" w:hAnsi="Times New Roman" w:cs="Times New Roman"/>
              </w:rPr>
              <w:t>2</w:t>
            </w:r>
          </w:p>
        </w:tc>
        <w:tc>
          <w:tcPr>
            <w:tcW w:w="740" w:type="pct"/>
            <w:vMerge/>
          </w:tcPr>
          <w:p w14:paraId="0030CEE2"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817BB0" w:rsidRPr="00410E76" w14:paraId="1E035ECF" w14:textId="77777777" w:rsidTr="00BB0950">
        <w:tc>
          <w:tcPr>
            <w:tcW w:w="899" w:type="pct"/>
            <w:vMerge/>
            <w:tcBorders>
              <w:bottom w:val="nil"/>
            </w:tcBorders>
          </w:tcPr>
          <w:p w14:paraId="43ADF971" w14:textId="77777777" w:rsidR="00817BB0" w:rsidRPr="00410E76" w:rsidRDefault="00817BB0" w:rsidP="00BB0950">
            <w:pPr>
              <w:rPr>
                <w:rFonts w:ascii="Times New Roman" w:hAnsi="Times New Roman" w:cs="Times New Roman"/>
                <w:b/>
                <w:bCs/>
              </w:rPr>
            </w:pPr>
          </w:p>
        </w:tc>
        <w:tc>
          <w:tcPr>
            <w:tcW w:w="2621" w:type="pct"/>
            <w:vAlign w:val="center"/>
          </w:tcPr>
          <w:p w14:paraId="04473726" w14:textId="77777777" w:rsidR="00817BB0" w:rsidRPr="00410E76" w:rsidRDefault="00817BB0" w:rsidP="00BB0950">
            <w:pPr>
              <w:rPr>
                <w:rFonts w:ascii="Times New Roman" w:hAnsi="Times New Roman" w:cs="Times New Roman"/>
                <w:b/>
                <w:bCs/>
              </w:rPr>
            </w:pPr>
            <w:r w:rsidRPr="00410E76">
              <w:rPr>
                <w:rFonts w:ascii="Times New Roman" w:hAnsi="Times New Roman" w:cs="Times New Roman"/>
                <w:b/>
                <w:bCs/>
              </w:rPr>
              <w:t>Практическое занятие 6.</w:t>
            </w:r>
            <w:r w:rsidRPr="00410E76">
              <w:rPr>
                <w:rFonts w:ascii="Times New Roman" w:hAnsi="Times New Roman" w:cs="Times New Roman"/>
                <w:bCs/>
              </w:rPr>
              <w:t xml:space="preserve"> </w:t>
            </w:r>
            <w:r w:rsidRPr="00410E76">
              <w:rPr>
                <w:rFonts w:ascii="Times New Roman" w:hAnsi="Times New Roman" w:cs="Times New Roman"/>
              </w:rPr>
              <w:t>Расчет и выбор элементов релейной защиты цехового трансформатора</w:t>
            </w:r>
          </w:p>
        </w:tc>
        <w:tc>
          <w:tcPr>
            <w:tcW w:w="740" w:type="pct"/>
            <w:vAlign w:val="center"/>
          </w:tcPr>
          <w:p w14:paraId="3B1B7124"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410E76">
              <w:rPr>
                <w:rFonts w:ascii="Times New Roman" w:hAnsi="Times New Roman" w:cs="Times New Roman"/>
              </w:rPr>
              <w:t>2</w:t>
            </w:r>
          </w:p>
        </w:tc>
        <w:tc>
          <w:tcPr>
            <w:tcW w:w="740" w:type="pct"/>
            <w:vMerge/>
            <w:tcBorders>
              <w:bottom w:val="nil"/>
            </w:tcBorders>
          </w:tcPr>
          <w:p w14:paraId="26D03EBB"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817BB0" w:rsidRPr="00410E76" w14:paraId="0C9E06A7" w14:textId="77777777" w:rsidTr="00BB0950">
        <w:tc>
          <w:tcPr>
            <w:tcW w:w="899" w:type="pct"/>
            <w:tcBorders>
              <w:top w:val="nil"/>
            </w:tcBorders>
          </w:tcPr>
          <w:p w14:paraId="0258DAA2" w14:textId="77777777" w:rsidR="00817BB0" w:rsidRPr="00410E76" w:rsidRDefault="00817BB0" w:rsidP="00BB0950">
            <w:pPr>
              <w:rPr>
                <w:rFonts w:ascii="Times New Roman" w:hAnsi="Times New Roman" w:cs="Times New Roman"/>
                <w:b/>
                <w:bCs/>
              </w:rPr>
            </w:pPr>
          </w:p>
        </w:tc>
        <w:tc>
          <w:tcPr>
            <w:tcW w:w="2621" w:type="pct"/>
            <w:vAlign w:val="center"/>
          </w:tcPr>
          <w:p w14:paraId="25C82B81" w14:textId="77777777" w:rsidR="00817BB0" w:rsidRPr="00410E76" w:rsidRDefault="00817BB0" w:rsidP="00BB0950">
            <w:pPr>
              <w:rPr>
                <w:rFonts w:ascii="Times New Roman" w:hAnsi="Times New Roman" w:cs="Times New Roman"/>
                <w:b/>
                <w:bCs/>
              </w:rPr>
            </w:pPr>
            <w:r w:rsidRPr="00410E76">
              <w:rPr>
                <w:rFonts w:ascii="Times New Roman" w:hAnsi="Times New Roman" w:cs="Times New Roman"/>
                <w:b/>
                <w:bCs/>
              </w:rPr>
              <w:t>В том числе самостоятельная работа обучающихся</w:t>
            </w:r>
          </w:p>
          <w:p w14:paraId="0B39C59E" w14:textId="77777777" w:rsidR="00817BB0" w:rsidRPr="00410E76" w:rsidRDefault="00817BB0" w:rsidP="00BB0950">
            <w:pPr>
              <w:rPr>
                <w:rFonts w:ascii="Times New Roman" w:hAnsi="Times New Roman" w:cs="Times New Roman"/>
                <w:b/>
                <w:bCs/>
              </w:rPr>
            </w:pPr>
            <w:r>
              <w:rPr>
                <w:rFonts w:ascii="Times New Roman" w:hAnsi="Times New Roman" w:cs="Times New Roman"/>
              </w:rPr>
              <w:t>Защита кабельных и воздушных линий электропередач</w:t>
            </w:r>
            <w:r w:rsidRPr="00410E76">
              <w:rPr>
                <w:rFonts w:ascii="Times New Roman" w:hAnsi="Times New Roman" w:cs="Times New Roman"/>
              </w:rPr>
              <w:t>.</w:t>
            </w:r>
          </w:p>
        </w:tc>
        <w:tc>
          <w:tcPr>
            <w:tcW w:w="740" w:type="pct"/>
            <w:vAlign w:val="center"/>
          </w:tcPr>
          <w:p w14:paraId="425EE908"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410E76">
              <w:rPr>
                <w:rFonts w:ascii="Times New Roman" w:hAnsi="Times New Roman" w:cs="Times New Roman"/>
                <w:b/>
              </w:rPr>
              <w:t>2</w:t>
            </w:r>
          </w:p>
        </w:tc>
        <w:tc>
          <w:tcPr>
            <w:tcW w:w="740" w:type="pct"/>
            <w:tcBorders>
              <w:top w:val="nil"/>
            </w:tcBorders>
          </w:tcPr>
          <w:p w14:paraId="4E1EBF4F"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817BB0" w:rsidRPr="00410E76" w14:paraId="09AD98D9" w14:textId="77777777" w:rsidTr="00BB0950">
        <w:tc>
          <w:tcPr>
            <w:tcW w:w="899" w:type="pct"/>
            <w:vMerge w:val="restart"/>
          </w:tcPr>
          <w:p w14:paraId="2571FD0D" w14:textId="77777777" w:rsidR="00817BB0" w:rsidRPr="00410E76" w:rsidRDefault="00817BB0" w:rsidP="00BB0950">
            <w:pPr>
              <w:rPr>
                <w:rFonts w:ascii="Times New Roman" w:hAnsi="Times New Roman" w:cs="Times New Roman"/>
                <w:b/>
                <w:bCs/>
              </w:rPr>
            </w:pPr>
            <w:r w:rsidRPr="00410E76">
              <w:rPr>
                <w:rFonts w:ascii="Times New Roman" w:hAnsi="Times New Roman" w:cs="Times New Roman"/>
                <w:b/>
                <w:bCs/>
              </w:rPr>
              <w:t>Тема 1.3.</w:t>
            </w:r>
            <w:r w:rsidRPr="00410E76">
              <w:rPr>
                <w:rFonts w:ascii="Times New Roman" w:eastAsia="Calibri" w:hAnsi="Times New Roman" w:cs="Times New Roman"/>
              </w:rPr>
              <w:t xml:space="preserve"> </w:t>
            </w:r>
            <w:r w:rsidRPr="00410E76">
              <w:rPr>
                <w:rFonts w:ascii="Times New Roman" w:hAnsi="Times New Roman" w:cs="Times New Roman"/>
                <w:b/>
                <w:bCs/>
              </w:rPr>
              <w:t>Защитные меры электробезопасности.</w:t>
            </w:r>
          </w:p>
          <w:p w14:paraId="2105A109" w14:textId="77777777" w:rsidR="00817BB0" w:rsidRPr="00410E76" w:rsidRDefault="00817BB0" w:rsidP="00BB0950">
            <w:pPr>
              <w:rPr>
                <w:rFonts w:ascii="Times New Roman" w:hAnsi="Times New Roman" w:cs="Times New Roman"/>
                <w:b/>
                <w:bCs/>
                <w:color w:val="FF0000"/>
              </w:rPr>
            </w:pPr>
          </w:p>
        </w:tc>
        <w:tc>
          <w:tcPr>
            <w:tcW w:w="2621" w:type="pct"/>
          </w:tcPr>
          <w:p w14:paraId="6FFF8A6B" w14:textId="77777777" w:rsidR="00817BB0" w:rsidRPr="00410E76" w:rsidRDefault="00817BB0" w:rsidP="00BB0950">
            <w:pPr>
              <w:jc w:val="both"/>
              <w:rPr>
                <w:rFonts w:ascii="Times New Roman" w:hAnsi="Times New Roman" w:cs="Times New Roman"/>
                <w:b/>
              </w:rPr>
            </w:pPr>
            <w:r w:rsidRPr="00410E76">
              <w:rPr>
                <w:rFonts w:ascii="Times New Roman" w:hAnsi="Times New Roman" w:cs="Times New Roman"/>
                <w:b/>
                <w:bCs/>
              </w:rPr>
              <w:t xml:space="preserve">Содержание </w:t>
            </w:r>
          </w:p>
        </w:tc>
        <w:tc>
          <w:tcPr>
            <w:tcW w:w="740" w:type="pct"/>
          </w:tcPr>
          <w:p w14:paraId="396E14E5" w14:textId="77777777" w:rsidR="00817BB0" w:rsidRPr="00410E76" w:rsidRDefault="00817BB0" w:rsidP="00BB0950">
            <w:pPr>
              <w:suppressAutoHyphens/>
              <w:jc w:val="center"/>
              <w:rPr>
                <w:rFonts w:ascii="Times New Roman" w:hAnsi="Times New Roman" w:cs="Times New Roman"/>
                <w:b/>
              </w:rPr>
            </w:pPr>
            <w:r w:rsidRPr="00410E76">
              <w:rPr>
                <w:rFonts w:ascii="Times New Roman" w:hAnsi="Times New Roman" w:cs="Times New Roman"/>
                <w:b/>
              </w:rPr>
              <w:t>3</w:t>
            </w:r>
          </w:p>
        </w:tc>
        <w:tc>
          <w:tcPr>
            <w:tcW w:w="740" w:type="pct"/>
            <w:vMerge w:val="restart"/>
          </w:tcPr>
          <w:p w14:paraId="4F246FEE" w14:textId="77777777" w:rsidR="00817BB0" w:rsidRPr="00410E76" w:rsidRDefault="00817BB0" w:rsidP="00BB0950">
            <w:pPr>
              <w:rPr>
                <w:rFonts w:ascii="Times New Roman" w:hAnsi="Times New Roman" w:cs="Times New Roman"/>
              </w:rPr>
            </w:pPr>
            <w:r w:rsidRPr="00410E76">
              <w:rPr>
                <w:rFonts w:ascii="Times New Roman" w:hAnsi="Times New Roman" w:cs="Times New Roman"/>
              </w:rPr>
              <w:t>ПК 3.1, ПК 3.2,</w:t>
            </w:r>
          </w:p>
          <w:p w14:paraId="43E6D607" w14:textId="77777777" w:rsidR="00817BB0" w:rsidRPr="00410E76" w:rsidRDefault="00817BB0" w:rsidP="00BB0950">
            <w:pPr>
              <w:suppressAutoHyphens/>
              <w:jc w:val="center"/>
              <w:rPr>
                <w:rFonts w:ascii="Times New Roman" w:hAnsi="Times New Roman" w:cs="Times New Roman"/>
                <w:b/>
              </w:rPr>
            </w:pPr>
            <w:r w:rsidRPr="00410E76">
              <w:rPr>
                <w:rFonts w:ascii="Times New Roman" w:hAnsi="Times New Roman" w:cs="Times New Roman"/>
              </w:rPr>
              <w:t>ОК 01-05, ОК 07, ОК 09</w:t>
            </w:r>
          </w:p>
        </w:tc>
      </w:tr>
      <w:tr w:rsidR="00817BB0" w:rsidRPr="00410E76" w14:paraId="27C61E08" w14:textId="77777777" w:rsidTr="00BB0950">
        <w:tc>
          <w:tcPr>
            <w:tcW w:w="899" w:type="pct"/>
            <w:vMerge/>
            <w:tcBorders>
              <w:bottom w:val="single" w:sz="4" w:space="0" w:color="auto"/>
            </w:tcBorders>
          </w:tcPr>
          <w:p w14:paraId="63CD6930" w14:textId="77777777" w:rsidR="00817BB0" w:rsidRPr="00410E76" w:rsidRDefault="00817BB0" w:rsidP="00BB0950">
            <w:pPr>
              <w:rPr>
                <w:rFonts w:ascii="Times New Roman" w:hAnsi="Times New Roman" w:cs="Times New Roman"/>
                <w:b/>
                <w:bCs/>
              </w:rPr>
            </w:pPr>
          </w:p>
        </w:tc>
        <w:tc>
          <w:tcPr>
            <w:tcW w:w="2621" w:type="pct"/>
            <w:vAlign w:val="center"/>
          </w:tcPr>
          <w:p w14:paraId="5A4944A8"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rFonts w:ascii="Times New Roman" w:hAnsi="Times New Roman" w:cs="Times New Roman"/>
              </w:rPr>
            </w:pPr>
            <w:r w:rsidRPr="00410E76">
              <w:rPr>
                <w:rFonts w:ascii="Times New Roman" w:eastAsia="Calibri" w:hAnsi="Times New Roman" w:cs="Times New Roman"/>
                <w:b/>
                <w:bCs/>
              </w:rPr>
              <w:t>1.</w:t>
            </w:r>
            <w:r w:rsidRPr="00410E76">
              <w:rPr>
                <w:rFonts w:ascii="Times New Roman" w:eastAsia="Calibri" w:hAnsi="Times New Roman" w:cs="Times New Roman"/>
                <w:bCs/>
              </w:rPr>
              <w:t xml:space="preserve"> </w:t>
            </w:r>
            <w:proofErr w:type="spellStart"/>
            <w:r w:rsidRPr="00410E76">
              <w:rPr>
                <w:rFonts w:ascii="Times New Roman" w:hAnsi="Times New Roman" w:cs="Times New Roman"/>
              </w:rPr>
              <w:t>Электротравматизм</w:t>
            </w:r>
            <w:proofErr w:type="spellEnd"/>
            <w:r w:rsidRPr="00410E76">
              <w:rPr>
                <w:rFonts w:ascii="Times New Roman" w:hAnsi="Times New Roman" w:cs="Times New Roman"/>
              </w:rPr>
              <w:t xml:space="preserve"> и его предотвращение. </w:t>
            </w:r>
          </w:p>
          <w:p w14:paraId="47DBC24A"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rFonts w:ascii="Times New Roman" w:hAnsi="Times New Roman" w:cs="Times New Roman"/>
              </w:rPr>
            </w:pPr>
            <w:r w:rsidRPr="00410E76">
              <w:rPr>
                <w:rFonts w:ascii="Times New Roman" w:hAnsi="Times New Roman" w:cs="Times New Roman"/>
              </w:rPr>
              <w:t xml:space="preserve">Анализ современного состояния производственного </w:t>
            </w:r>
            <w:proofErr w:type="spellStart"/>
            <w:r w:rsidRPr="00410E76">
              <w:rPr>
                <w:rFonts w:ascii="Times New Roman" w:hAnsi="Times New Roman" w:cs="Times New Roman"/>
              </w:rPr>
              <w:t>электротравматизма</w:t>
            </w:r>
            <w:proofErr w:type="spellEnd"/>
            <w:r w:rsidRPr="00410E76">
              <w:rPr>
                <w:rFonts w:ascii="Times New Roman" w:hAnsi="Times New Roman" w:cs="Times New Roman"/>
              </w:rPr>
              <w:t xml:space="preserve">. Виды </w:t>
            </w:r>
            <w:proofErr w:type="spellStart"/>
            <w:r w:rsidRPr="00410E76">
              <w:rPr>
                <w:rFonts w:ascii="Times New Roman" w:hAnsi="Times New Roman" w:cs="Times New Roman"/>
              </w:rPr>
              <w:t>электротравм</w:t>
            </w:r>
            <w:proofErr w:type="spellEnd"/>
            <w:r w:rsidRPr="00410E76">
              <w:rPr>
                <w:rFonts w:ascii="Times New Roman" w:hAnsi="Times New Roman" w:cs="Times New Roman"/>
              </w:rPr>
              <w:t xml:space="preserve">. Факторы, влияющие на исход поражения человека </w:t>
            </w:r>
            <w:r w:rsidRPr="00410E76">
              <w:rPr>
                <w:rFonts w:ascii="Times New Roman" w:hAnsi="Times New Roman" w:cs="Times New Roman"/>
              </w:rPr>
              <w:lastRenderedPageBreak/>
              <w:t xml:space="preserve">электрическим током. Классификация производственных помещений и причин </w:t>
            </w:r>
            <w:proofErr w:type="spellStart"/>
            <w:r w:rsidRPr="00410E76">
              <w:rPr>
                <w:rFonts w:ascii="Times New Roman" w:hAnsi="Times New Roman" w:cs="Times New Roman"/>
              </w:rPr>
              <w:t>электротравматизма</w:t>
            </w:r>
            <w:proofErr w:type="spellEnd"/>
            <w:r w:rsidRPr="00410E76">
              <w:rPr>
                <w:rFonts w:ascii="Times New Roman" w:hAnsi="Times New Roman" w:cs="Times New Roman"/>
              </w:rPr>
              <w:t xml:space="preserve">. </w:t>
            </w:r>
          </w:p>
        </w:tc>
        <w:tc>
          <w:tcPr>
            <w:tcW w:w="740" w:type="pct"/>
            <w:vAlign w:val="center"/>
          </w:tcPr>
          <w:p w14:paraId="54B961E1" w14:textId="77777777" w:rsidR="00817BB0" w:rsidRPr="00410E76" w:rsidRDefault="00817BB0" w:rsidP="00BB0950">
            <w:pPr>
              <w:suppressAutoHyphens/>
              <w:jc w:val="center"/>
              <w:rPr>
                <w:rFonts w:ascii="Times New Roman" w:hAnsi="Times New Roman" w:cs="Times New Roman"/>
                <w:b/>
              </w:rPr>
            </w:pPr>
            <w:r>
              <w:rPr>
                <w:rFonts w:ascii="Times New Roman" w:hAnsi="Times New Roman" w:cs="Times New Roman"/>
                <w:b/>
              </w:rPr>
              <w:lastRenderedPageBreak/>
              <w:t>9</w:t>
            </w:r>
          </w:p>
        </w:tc>
        <w:tc>
          <w:tcPr>
            <w:tcW w:w="740" w:type="pct"/>
            <w:vMerge/>
          </w:tcPr>
          <w:p w14:paraId="66ECDC23" w14:textId="77777777" w:rsidR="00817BB0" w:rsidRPr="00410E76" w:rsidRDefault="00817BB0" w:rsidP="00BB0950">
            <w:pPr>
              <w:suppressAutoHyphens/>
              <w:jc w:val="center"/>
              <w:rPr>
                <w:rFonts w:ascii="Times New Roman" w:hAnsi="Times New Roman" w:cs="Times New Roman"/>
                <w:b/>
              </w:rPr>
            </w:pPr>
          </w:p>
        </w:tc>
      </w:tr>
      <w:tr w:rsidR="00817BB0" w:rsidRPr="00410E76" w14:paraId="3B3411F5" w14:textId="77777777" w:rsidTr="00BB0950">
        <w:trPr>
          <w:trHeight w:val="420"/>
        </w:trPr>
        <w:tc>
          <w:tcPr>
            <w:tcW w:w="3520" w:type="pct"/>
            <w:gridSpan w:val="2"/>
          </w:tcPr>
          <w:p w14:paraId="767AE149" w14:textId="77777777" w:rsidR="00817BB0" w:rsidRPr="002D375A"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rFonts w:ascii="Times New Roman" w:hAnsi="Times New Roman" w:cs="Times New Roman"/>
                <w:b/>
              </w:rPr>
            </w:pPr>
            <w:r w:rsidRPr="00410E76">
              <w:rPr>
                <w:rFonts w:ascii="Times New Roman" w:hAnsi="Times New Roman" w:cs="Times New Roman"/>
                <w:b/>
                <w:bCs/>
              </w:rPr>
              <w:lastRenderedPageBreak/>
              <w:t>Курсово</w:t>
            </w:r>
            <w:r>
              <w:rPr>
                <w:rFonts w:ascii="Times New Roman" w:hAnsi="Times New Roman" w:cs="Times New Roman"/>
                <w:b/>
                <w:bCs/>
              </w:rPr>
              <w:t xml:space="preserve">й </w:t>
            </w:r>
            <w:r w:rsidRPr="00410E76">
              <w:rPr>
                <w:rFonts w:ascii="Times New Roman" w:hAnsi="Times New Roman" w:cs="Times New Roman"/>
                <w:b/>
                <w:bCs/>
              </w:rPr>
              <w:t>проект</w:t>
            </w:r>
          </w:p>
        </w:tc>
        <w:tc>
          <w:tcPr>
            <w:tcW w:w="740" w:type="pct"/>
            <w:vAlign w:val="center"/>
          </w:tcPr>
          <w:p w14:paraId="63219931" w14:textId="77777777" w:rsidR="00817BB0" w:rsidRPr="00410E76" w:rsidRDefault="00817BB0" w:rsidP="00BB0950">
            <w:pPr>
              <w:suppressAutoHyphens/>
              <w:jc w:val="center"/>
              <w:rPr>
                <w:rFonts w:ascii="Times New Roman" w:hAnsi="Times New Roman" w:cs="Times New Roman"/>
                <w:b/>
              </w:rPr>
            </w:pPr>
            <w:r w:rsidRPr="00410E76">
              <w:rPr>
                <w:rFonts w:ascii="Times New Roman" w:hAnsi="Times New Roman" w:cs="Times New Roman"/>
                <w:b/>
              </w:rPr>
              <w:t>30-</w:t>
            </w:r>
          </w:p>
        </w:tc>
        <w:tc>
          <w:tcPr>
            <w:tcW w:w="740" w:type="pct"/>
            <w:vMerge/>
          </w:tcPr>
          <w:p w14:paraId="1AFEC764" w14:textId="77777777" w:rsidR="00817BB0" w:rsidRPr="00410E76" w:rsidRDefault="00817BB0" w:rsidP="00BB0950">
            <w:pPr>
              <w:suppressAutoHyphens/>
              <w:jc w:val="center"/>
              <w:rPr>
                <w:rFonts w:ascii="Times New Roman" w:hAnsi="Times New Roman" w:cs="Times New Roman"/>
                <w:b/>
              </w:rPr>
            </w:pPr>
          </w:p>
        </w:tc>
      </w:tr>
      <w:tr w:rsidR="00817BB0" w:rsidRPr="00410E76" w14:paraId="7090E7F8" w14:textId="77777777" w:rsidTr="00BB0950">
        <w:tc>
          <w:tcPr>
            <w:tcW w:w="3520" w:type="pct"/>
            <w:gridSpan w:val="2"/>
          </w:tcPr>
          <w:p w14:paraId="57A1BA8C" w14:textId="77777777" w:rsidR="00817BB0" w:rsidRPr="00410E76" w:rsidRDefault="00817BB0" w:rsidP="00BB0950">
            <w:pPr>
              <w:jc w:val="both"/>
              <w:rPr>
                <w:rFonts w:ascii="Times New Roman" w:hAnsi="Times New Roman" w:cs="Times New Roman"/>
                <w:b/>
                <w:bCs/>
              </w:rPr>
            </w:pPr>
            <w:r w:rsidRPr="00410E76">
              <w:rPr>
                <w:rFonts w:ascii="Times New Roman" w:hAnsi="Times New Roman" w:cs="Times New Roman"/>
                <w:b/>
                <w:bCs/>
              </w:rPr>
              <w:t xml:space="preserve">Раздел 2. </w:t>
            </w:r>
            <w:r w:rsidRPr="00410E76">
              <w:rPr>
                <w:rFonts w:ascii="Times New Roman" w:hAnsi="Times New Roman" w:cs="Times New Roman"/>
                <w:b/>
              </w:rPr>
              <w:t>Теоретические основы организации</w:t>
            </w:r>
            <w:r w:rsidRPr="00410E76">
              <w:rPr>
                <w:rFonts w:ascii="Times New Roman" w:eastAsia="Calibri" w:hAnsi="Times New Roman" w:cs="Times New Roman"/>
                <w:b/>
                <w:bCs/>
              </w:rPr>
              <w:t xml:space="preserve"> монтажа, наладки, эксплуатации машин, аппаратов и установок.</w:t>
            </w:r>
          </w:p>
        </w:tc>
        <w:tc>
          <w:tcPr>
            <w:tcW w:w="740" w:type="pct"/>
            <w:vAlign w:val="center"/>
          </w:tcPr>
          <w:p w14:paraId="727E5ED4" w14:textId="77777777" w:rsidR="00817BB0" w:rsidRPr="00410E76" w:rsidRDefault="00817BB0" w:rsidP="00BB0950">
            <w:pPr>
              <w:suppressAutoHyphens/>
              <w:jc w:val="center"/>
              <w:rPr>
                <w:rFonts w:ascii="Times New Roman" w:hAnsi="Times New Roman" w:cs="Times New Roman"/>
              </w:rPr>
            </w:pPr>
            <w:r>
              <w:rPr>
                <w:rFonts w:ascii="Times New Roman" w:hAnsi="Times New Roman" w:cs="Times New Roman"/>
              </w:rPr>
              <w:t>104/22</w:t>
            </w:r>
          </w:p>
        </w:tc>
        <w:tc>
          <w:tcPr>
            <w:tcW w:w="740" w:type="pct"/>
          </w:tcPr>
          <w:p w14:paraId="7508E047" w14:textId="77777777" w:rsidR="00817BB0" w:rsidRPr="00410E76" w:rsidRDefault="00817BB0" w:rsidP="00BB0950">
            <w:pPr>
              <w:suppressAutoHyphens/>
              <w:jc w:val="center"/>
              <w:rPr>
                <w:rFonts w:ascii="Times New Roman" w:hAnsi="Times New Roman" w:cs="Times New Roman"/>
              </w:rPr>
            </w:pPr>
          </w:p>
        </w:tc>
      </w:tr>
      <w:tr w:rsidR="00817BB0" w:rsidRPr="00410E76" w14:paraId="50D7CCF0" w14:textId="77777777" w:rsidTr="00BB0950">
        <w:tc>
          <w:tcPr>
            <w:tcW w:w="3520" w:type="pct"/>
            <w:gridSpan w:val="2"/>
          </w:tcPr>
          <w:p w14:paraId="02200FC1" w14:textId="77777777" w:rsidR="00817BB0" w:rsidRPr="00410E76" w:rsidRDefault="00817BB0" w:rsidP="00BB0950">
            <w:pPr>
              <w:jc w:val="both"/>
              <w:rPr>
                <w:rFonts w:ascii="Times New Roman" w:hAnsi="Times New Roman" w:cs="Times New Roman"/>
                <w:b/>
                <w:bCs/>
              </w:rPr>
            </w:pPr>
            <w:r w:rsidRPr="00410E76">
              <w:rPr>
                <w:rFonts w:ascii="Times New Roman" w:hAnsi="Times New Roman" w:cs="Times New Roman"/>
                <w:b/>
                <w:bCs/>
              </w:rPr>
              <w:t xml:space="preserve">МДК. 03.02 </w:t>
            </w:r>
            <w:r w:rsidRPr="00410E76">
              <w:rPr>
                <w:rFonts w:ascii="Times New Roman" w:hAnsi="Times New Roman" w:cs="Times New Roman"/>
                <w:b/>
              </w:rPr>
              <w:t>Теоретические основы организации</w:t>
            </w:r>
            <w:r w:rsidRPr="00410E76">
              <w:rPr>
                <w:rFonts w:ascii="Times New Roman" w:eastAsia="Calibri" w:hAnsi="Times New Roman" w:cs="Times New Roman"/>
                <w:b/>
                <w:bCs/>
              </w:rPr>
              <w:t xml:space="preserve"> монтажа, наладки, эксплуатации машин, аппаратов и установок.</w:t>
            </w:r>
          </w:p>
        </w:tc>
        <w:tc>
          <w:tcPr>
            <w:tcW w:w="740" w:type="pct"/>
            <w:vAlign w:val="center"/>
          </w:tcPr>
          <w:p w14:paraId="23091FEE" w14:textId="77777777" w:rsidR="00817BB0" w:rsidRPr="00410E76" w:rsidRDefault="00817BB0" w:rsidP="00BB0950">
            <w:pPr>
              <w:suppressAutoHyphens/>
              <w:jc w:val="center"/>
              <w:rPr>
                <w:rFonts w:ascii="Times New Roman" w:hAnsi="Times New Roman" w:cs="Times New Roman"/>
              </w:rPr>
            </w:pPr>
            <w:r>
              <w:rPr>
                <w:rFonts w:ascii="Times New Roman" w:hAnsi="Times New Roman" w:cs="Times New Roman"/>
              </w:rPr>
              <w:t>104/22</w:t>
            </w:r>
          </w:p>
        </w:tc>
        <w:tc>
          <w:tcPr>
            <w:tcW w:w="740" w:type="pct"/>
            <w:vMerge w:val="restart"/>
          </w:tcPr>
          <w:p w14:paraId="301AA583" w14:textId="77777777" w:rsidR="00817BB0" w:rsidRPr="00410E76" w:rsidRDefault="00817BB0" w:rsidP="00BB0950">
            <w:pPr>
              <w:jc w:val="center"/>
              <w:rPr>
                <w:rFonts w:ascii="Times New Roman" w:hAnsi="Times New Roman" w:cs="Times New Roman"/>
              </w:rPr>
            </w:pPr>
            <w:r w:rsidRPr="00410E76">
              <w:rPr>
                <w:rFonts w:ascii="Times New Roman" w:hAnsi="Times New Roman" w:cs="Times New Roman"/>
              </w:rPr>
              <w:t>ПК 3.1, ПК 3.2,</w:t>
            </w:r>
          </w:p>
          <w:p w14:paraId="094C57FA" w14:textId="77777777" w:rsidR="00817BB0" w:rsidRPr="00410E76" w:rsidRDefault="00817BB0" w:rsidP="00BB0950">
            <w:pPr>
              <w:suppressAutoHyphens/>
              <w:jc w:val="center"/>
              <w:rPr>
                <w:rFonts w:ascii="Times New Roman" w:hAnsi="Times New Roman" w:cs="Times New Roman"/>
              </w:rPr>
            </w:pPr>
            <w:r w:rsidRPr="00410E76">
              <w:rPr>
                <w:rFonts w:ascii="Times New Roman" w:hAnsi="Times New Roman" w:cs="Times New Roman"/>
              </w:rPr>
              <w:t>ОК 01-05, ОК 07, ОК 09</w:t>
            </w:r>
          </w:p>
        </w:tc>
      </w:tr>
      <w:tr w:rsidR="00817BB0" w:rsidRPr="00410E76" w14:paraId="6BDA8D1E" w14:textId="77777777" w:rsidTr="00BB0950">
        <w:tc>
          <w:tcPr>
            <w:tcW w:w="899" w:type="pct"/>
            <w:vMerge w:val="restart"/>
          </w:tcPr>
          <w:p w14:paraId="01DDF918" w14:textId="77777777" w:rsidR="00817BB0" w:rsidRPr="00410E76" w:rsidRDefault="00817BB0" w:rsidP="00BB0950">
            <w:pPr>
              <w:rPr>
                <w:rFonts w:ascii="Times New Roman" w:hAnsi="Times New Roman" w:cs="Times New Roman"/>
                <w:b/>
                <w:bCs/>
              </w:rPr>
            </w:pPr>
            <w:r w:rsidRPr="00410E76">
              <w:rPr>
                <w:rFonts w:ascii="Times New Roman" w:hAnsi="Times New Roman" w:cs="Times New Roman"/>
                <w:b/>
                <w:bCs/>
              </w:rPr>
              <w:t>Тема 2.1.</w:t>
            </w:r>
            <w:r w:rsidRPr="00410E76">
              <w:rPr>
                <w:rFonts w:ascii="Times New Roman" w:eastAsia="Calibri" w:hAnsi="Times New Roman" w:cs="Times New Roman"/>
              </w:rPr>
              <w:t xml:space="preserve"> </w:t>
            </w:r>
            <w:r w:rsidRPr="00410E76">
              <w:rPr>
                <w:rFonts w:ascii="Times New Roman" w:hAnsi="Times New Roman" w:cs="Times New Roman"/>
                <w:b/>
                <w:bCs/>
              </w:rPr>
              <w:t>Организация эксплуатации и монтаж электрического и электромеханического оборудования.</w:t>
            </w:r>
          </w:p>
        </w:tc>
        <w:tc>
          <w:tcPr>
            <w:tcW w:w="2621" w:type="pct"/>
          </w:tcPr>
          <w:p w14:paraId="3BA9C265" w14:textId="77777777" w:rsidR="00817BB0" w:rsidRPr="00410E76" w:rsidRDefault="00817BB0" w:rsidP="00BB0950">
            <w:pPr>
              <w:jc w:val="both"/>
              <w:rPr>
                <w:rFonts w:ascii="Times New Roman" w:hAnsi="Times New Roman" w:cs="Times New Roman"/>
                <w:b/>
              </w:rPr>
            </w:pPr>
            <w:r w:rsidRPr="00410E76">
              <w:rPr>
                <w:rFonts w:ascii="Times New Roman" w:hAnsi="Times New Roman" w:cs="Times New Roman"/>
                <w:b/>
                <w:bCs/>
              </w:rPr>
              <w:t xml:space="preserve">Содержание </w:t>
            </w:r>
          </w:p>
        </w:tc>
        <w:tc>
          <w:tcPr>
            <w:tcW w:w="740" w:type="pct"/>
          </w:tcPr>
          <w:p w14:paraId="7A936AC4" w14:textId="77777777" w:rsidR="00817BB0" w:rsidRPr="00410E76" w:rsidRDefault="00817BB0" w:rsidP="00BB0950">
            <w:pPr>
              <w:suppressAutoHyphens/>
              <w:jc w:val="center"/>
              <w:rPr>
                <w:rFonts w:ascii="Times New Roman" w:hAnsi="Times New Roman" w:cs="Times New Roman"/>
                <w:b/>
              </w:rPr>
            </w:pPr>
            <w:r w:rsidRPr="00410E76">
              <w:rPr>
                <w:rFonts w:ascii="Times New Roman" w:hAnsi="Times New Roman" w:cs="Times New Roman"/>
                <w:b/>
              </w:rPr>
              <w:t>30</w:t>
            </w:r>
          </w:p>
        </w:tc>
        <w:tc>
          <w:tcPr>
            <w:tcW w:w="740" w:type="pct"/>
            <w:vMerge/>
          </w:tcPr>
          <w:p w14:paraId="0473DC64" w14:textId="77777777" w:rsidR="00817BB0" w:rsidRPr="00410E76" w:rsidRDefault="00817BB0" w:rsidP="00BB0950">
            <w:pPr>
              <w:suppressAutoHyphens/>
              <w:jc w:val="center"/>
              <w:rPr>
                <w:rFonts w:ascii="Times New Roman" w:hAnsi="Times New Roman" w:cs="Times New Roman"/>
                <w:b/>
              </w:rPr>
            </w:pPr>
          </w:p>
        </w:tc>
      </w:tr>
      <w:tr w:rsidR="00817BB0" w:rsidRPr="00410E76" w14:paraId="3E282FD4" w14:textId="77777777" w:rsidTr="00BB0950">
        <w:tc>
          <w:tcPr>
            <w:tcW w:w="899" w:type="pct"/>
            <w:vMerge/>
          </w:tcPr>
          <w:p w14:paraId="3A6498DB" w14:textId="77777777" w:rsidR="00817BB0" w:rsidRPr="00410E76" w:rsidRDefault="00817BB0" w:rsidP="00BB0950">
            <w:pPr>
              <w:rPr>
                <w:rFonts w:ascii="Times New Roman" w:hAnsi="Times New Roman" w:cs="Times New Roman"/>
                <w:b/>
                <w:bCs/>
              </w:rPr>
            </w:pPr>
          </w:p>
        </w:tc>
        <w:tc>
          <w:tcPr>
            <w:tcW w:w="2621" w:type="pct"/>
            <w:vAlign w:val="center"/>
          </w:tcPr>
          <w:p w14:paraId="4048E532"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rFonts w:ascii="Times New Roman" w:hAnsi="Times New Roman" w:cs="Times New Roman"/>
              </w:rPr>
            </w:pPr>
            <w:r w:rsidRPr="00410E76">
              <w:rPr>
                <w:rFonts w:ascii="Times New Roman" w:hAnsi="Times New Roman" w:cs="Times New Roman"/>
                <w:b/>
              </w:rPr>
              <w:t>1.</w:t>
            </w:r>
            <w:r w:rsidRPr="00410E76">
              <w:rPr>
                <w:rFonts w:ascii="Times New Roman" w:hAnsi="Times New Roman" w:cs="Times New Roman"/>
              </w:rPr>
              <w:t xml:space="preserve"> Общие вопросы эксплуатации, монтажа электрических машин и энергоустановок.</w:t>
            </w:r>
          </w:p>
          <w:p w14:paraId="478D8E9F"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10E76">
              <w:rPr>
                <w:rFonts w:ascii="Times New Roman" w:hAnsi="Times New Roman" w:cs="Times New Roman"/>
              </w:rPr>
              <w:t>Основные задачи эксплуатации. Эксплуатационные показатели. Эксплуатационные документы. Условия хранения электрических машин. Классификацию помещений с энергоустановками.</w:t>
            </w:r>
          </w:p>
        </w:tc>
        <w:tc>
          <w:tcPr>
            <w:tcW w:w="740" w:type="pct"/>
            <w:vMerge w:val="restart"/>
            <w:vAlign w:val="center"/>
          </w:tcPr>
          <w:p w14:paraId="1CA55357" w14:textId="77777777" w:rsidR="00817BB0" w:rsidRPr="00410E76" w:rsidRDefault="00817BB0" w:rsidP="00BB0950">
            <w:pPr>
              <w:suppressAutoHyphens/>
              <w:jc w:val="center"/>
              <w:rPr>
                <w:rFonts w:ascii="Times New Roman" w:hAnsi="Times New Roman" w:cs="Times New Roman"/>
                <w:b/>
              </w:rPr>
            </w:pPr>
            <w:r w:rsidRPr="00410E76">
              <w:rPr>
                <w:rFonts w:ascii="Times New Roman" w:hAnsi="Times New Roman" w:cs="Times New Roman"/>
                <w:b/>
              </w:rPr>
              <w:t>26</w:t>
            </w:r>
          </w:p>
        </w:tc>
        <w:tc>
          <w:tcPr>
            <w:tcW w:w="740" w:type="pct"/>
            <w:vMerge/>
          </w:tcPr>
          <w:p w14:paraId="0D7AE176" w14:textId="77777777" w:rsidR="00817BB0" w:rsidRPr="00410E76" w:rsidRDefault="00817BB0" w:rsidP="00BB0950">
            <w:pPr>
              <w:suppressAutoHyphens/>
              <w:jc w:val="center"/>
              <w:rPr>
                <w:rFonts w:ascii="Times New Roman" w:hAnsi="Times New Roman" w:cs="Times New Roman"/>
                <w:b/>
              </w:rPr>
            </w:pPr>
          </w:p>
        </w:tc>
      </w:tr>
      <w:tr w:rsidR="00817BB0" w:rsidRPr="00410E76" w14:paraId="05C2B9D3" w14:textId="77777777" w:rsidTr="00BB0950">
        <w:tc>
          <w:tcPr>
            <w:tcW w:w="899" w:type="pct"/>
            <w:vMerge/>
          </w:tcPr>
          <w:p w14:paraId="26BFA831" w14:textId="77777777" w:rsidR="00817BB0" w:rsidRPr="00410E76" w:rsidRDefault="00817BB0" w:rsidP="00BB0950">
            <w:pPr>
              <w:rPr>
                <w:rFonts w:ascii="Times New Roman" w:hAnsi="Times New Roman" w:cs="Times New Roman"/>
                <w:b/>
                <w:bCs/>
              </w:rPr>
            </w:pPr>
          </w:p>
        </w:tc>
        <w:tc>
          <w:tcPr>
            <w:tcW w:w="2621" w:type="pct"/>
            <w:vAlign w:val="center"/>
          </w:tcPr>
          <w:p w14:paraId="21A420EA"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rFonts w:ascii="Times New Roman" w:hAnsi="Times New Roman" w:cs="Times New Roman"/>
              </w:rPr>
            </w:pPr>
            <w:r w:rsidRPr="00410E76">
              <w:rPr>
                <w:rFonts w:ascii="Times New Roman" w:hAnsi="Times New Roman" w:cs="Times New Roman"/>
                <w:b/>
              </w:rPr>
              <w:t>2.</w:t>
            </w:r>
            <w:r w:rsidRPr="00410E76">
              <w:rPr>
                <w:rFonts w:ascii="Times New Roman" w:hAnsi="Times New Roman" w:cs="Times New Roman"/>
              </w:rPr>
              <w:t xml:space="preserve"> Монтаж распределительных электросетей и установок</w:t>
            </w:r>
          </w:p>
          <w:p w14:paraId="308F84EE"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10E76">
              <w:rPr>
                <w:rFonts w:ascii="Times New Roman" w:hAnsi="Times New Roman" w:cs="Times New Roman"/>
              </w:rPr>
              <w:t xml:space="preserve">Положение Правил устройства энергоустановок (ПУЭ), Правил технической эксплуатации энергоустановок (ПТЭ) и Правил техники безопасности (ПТБ), строительных норм и правил (СНиП). Оборудование, приспособления и приборы, применяемые при электромонтажных работах.  </w:t>
            </w:r>
          </w:p>
        </w:tc>
        <w:tc>
          <w:tcPr>
            <w:tcW w:w="740" w:type="pct"/>
            <w:vMerge/>
            <w:vAlign w:val="center"/>
          </w:tcPr>
          <w:p w14:paraId="0CEB62B9"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3D3718E4" w14:textId="77777777" w:rsidR="00817BB0" w:rsidRPr="00410E76" w:rsidRDefault="00817BB0" w:rsidP="00BB0950">
            <w:pPr>
              <w:suppressAutoHyphens/>
              <w:jc w:val="center"/>
              <w:rPr>
                <w:rFonts w:ascii="Times New Roman" w:hAnsi="Times New Roman" w:cs="Times New Roman"/>
                <w:b/>
              </w:rPr>
            </w:pPr>
          </w:p>
        </w:tc>
      </w:tr>
      <w:tr w:rsidR="00817BB0" w:rsidRPr="00410E76" w14:paraId="1D3E44DF" w14:textId="77777777" w:rsidTr="00BB0950">
        <w:tc>
          <w:tcPr>
            <w:tcW w:w="899" w:type="pct"/>
            <w:vMerge/>
          </w:tcPr>
          <w:p w14:paraId="1A5F82B6" w14:textId="77777777" w:rsidR="00817BB0" w:rsidRPr="00410E76" w:rsidRDefault="00817BB0" w:rsidP="00BB0950">
            <w:pPr>
              <w:rPr>
                <w:rFonts w:ascii="Times New Roman" w:hAnsi="Times New Roman" w:cs="Times New Roman"/>
                <w:b/>
                <w:bCs/>
              </w:rPr>
            </w:pPr>
          </w:p>
        </w:tc>
        <w:tc>
          <w:tcPr>
            <w:tcW w:w="2621" w:type="pct"/>
            <w:vAlign w:val="center"/>
          </w:tcPr>
          <w:p w14:paraId="5D26364A"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10E76">
              <w:rPr>
                <w:rFonts w:ascii="Times New Roman" w:hAnsi="Times New Roman" w:cs="Times New Roman"/>
                <w:b/>
              </w:rPr>
              <w:t>3.</w:t>
            </w:r>
            <w:r w:rsidRPr="00410E76">
              <w:rPr>
                <w:rFonts w:ascii="Times New Roman" w:hAnsi="Times New Roman" w:cs="Times New Roman"/>
              </w:rPr>
              <w:t xml:space="preserve"> Материалы и изделия, применяемые для электромонтажных работ. Общие требования к электропроводкам. Основные способы монтажа проводов, кабелей, </w:t>
            </w:r>
            <w:proofErr w:type="spellStart"/>
            <w:r w:rsidRPr="00410E76">
              <w:rPr>
                <w:rFonts w:ascii="Times New Roman" w:hAnsi="Times New Roman" w:cs="Times New Roman"/>
              </w:rPr>
              <w:t>шинопроводов</w:t>
            </w:r>
            <w:proofErr w:type="spellEnd"/>
            <w:r w:rsidRPr="00410E76">
              <w:rPr>
                <w:rFonts w:ascii="Times New Roman" w:hAnsi="Times New Roman" w:cs="Times New Roman"/>
              </w:rPr>
              <w:t>, осветительных энергоустановок, монтаж светильников и осветительной аппаратуры.</w:t>
            </w:r>
          </w:p>
        </w:tc>
        <w:tc>
          <w:tcPr>
            <w:tcW w:w="740" w:type="pct"/>
            <w:vMerge/>
            <w:vAlign w:val="center"/>
          </w:tcPr>
          <w:p w14:paraId="1DFD9B3D"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25392B49" w14:textId="77777777" w:rsidR="00817BB0" w:rsidRPr="00410E76" w:rsidRDefault="00817BB0" w:rsidP="00BB0950">
            <w:pPr>
              <w:suppressAutoHyphens/>
              <w:jc w:val="center"/>
              <w:rPr>
                <w:rFonts w:ascii="Times New Roman" w:hAnsi="Times New Roman" w:cs="Times New Roman"/>
                <w:b/>
              </w:rPr>
            </w:pPr>
          </w:p>
        </w:tc>
      </w:tr>
      <w:tr w:rsidR="00817BB0" w:rsidRPr="00410E76" w14:paraId="19B79175" w14:textId="77777777" w:rsidTr="00BB0950">
        <w:tc>
          <w:tcPr>
            <w:tcW w:w="899" w:type="pct"/>
            <w:vMerge/>
          </w:tcPr>
          <w:p w14:paraId="78E4DF12" w14:textId="77777777" w:rsidR="00817BB0" w:rsidRPr="00410E76" w:rsidRDefault="00817BB0" w:rsidP="00BB0950">
            <w:pPr>
              <w:rPr>
                <w:rFonts w:ascii="Times New Roman" w:hAnsi="Times New Roman" w:cs="Times New Roman"/>
                <w:b/>
                <w:bCs/>
              </w:rPr>
            </w:pPr>
          </w:p>
        </w:tc>
        <w:tc>
          <w:tcPr>
            <w:tcW w:w="2621" w:type="pct"/>
            <w:vAlign w:val="center"/>
          </w:tcPr>
          <w:p w14:paraId="7F4EC15A"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rFonts w:ascii="Times New Roman" w:hAnsi="Times New Roman" w:cs="Times New Roman"/>
              </w:rPr>
            </w:pPr>
            <w:r w:rsidRPr="00410E76">
              <w:rPr>
                <w:rFonts w:ascii="Times New Roman" w:hAnsi="Times New Roman" w:cs="Times New Roman"/>
                <w:b/>
              </w:rPr>
              <w:t>4.</w:t>
            </w:r>
            <w:r w:rsidRPr="00410E76">
              <w:rPr>
                <w:rFonts w:ascii="Times New Roman" w:hAnsi="Times New Roman" w:cs="Times New Roman"/>
              </w:rPr>
              <w:t xml:space="preserve"> Монтаж электродвигателей и аппаратов.</w:t>
            </w:r>
          </w:p>
          <w:p w14:paraId="0B5C97CE"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10E76">
              <w:rPr>
                <w:rFonts w:ascii="Times New Roman" w:hAnsi="Times New Roman" w:cs="Times New Roman"/>
              </w:rPr>
              <w:t>Классификация и конструктивные особенности электрических машин. Особенности монтажа машин большой мощности напряжением свыше 1000В.  Содержание электромонтажных и пусконаладочных работ.</w:t>
            </w:r>
          </w:p>
        </w:tc>
        <w:tc>
          <w:tcPr>
            <w:tcW w:w="740" w:type="pct"/>
            <w:vMerge/>
            <w:vAlign w:val="center"/>
          </w:tcPr>
          <w:p w14:paraId="7A3861EB"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60117B64" w14:textId="77777777" w:rsidR="00817BB0" w:rsidRPr="00410E76" w:rsidRDefault="00817BB0" w:rsidP="00BB0950">
            <w:pPr>
              <w:suppressAutoHyphens/>
              <w:jc w:val="center"/>
              <w:rPr>
                <w:rFonts w:ascii="Times New Roman" w:hAnsi="Times New Roman" w:cs="Times New Roman"/>
                <w:b/>
              </w:rPr>
            </w:pPr>
          </w:p>
        </w:tc>
      </w:tr>
      <w:tr w:rsidR="00817BB0" w:rsidRPr="00410E76" w14:paraId="179412EE" w14:textId="77777777" w:rsidTr="00BB0950">
        <w:tc>
          <w:tcPr>
            <w:tcW w:w="899" w:type="pct"/>
            <w:vMerge/>
          </w:tcPr>
          <w:p w14:paraId="3253FF16" w14:textId="77777777" w:rsidR="00817BB0" w:rsidRPr="00410E76" w:rsidRDefault="00817BB0" w:rsidP="00BB0950">
            <w:pPr>
              <w:rPr>
                <w:rFonts w:ascii="Times New Roman" w:hAnsi="Times New Roman" w:cs="Times New Roman"/>
                <w:b/>
                <w:bCs/>
              </w:rPr>
            </w:pPr>
          </w:p>
        </w:tc>
        <w:tc>
          <w:tcPr>
            <w:tcW w:w="2621" w:type="pct"/>
            <w:vAlign w:val="center"/>
          </w:tcPr>
          <w:p w14:paraId="5B6DB0B4"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rFonts w:ascii="Times New Roman" w:hAnsi="Times New Roman" w:cs="Times New Roman"/>
              </w:rPr>
            </w:pPr>
            <w:r w:rsidRPr="00410E76">
              <w:rPr>
                <w:rFonts w:ascii="Times New Roman" w:hAnsi="Times New Roman" w:cs="Times New Roman"/>
                <w:b/>
              </w:rPr>
              <w:t>5.</w:t>
            </w:r>
            <w:r w:rsidRPr="00410E76">
              <w:rPr>
                <w:rFonts w:ascii="Times New Roman" w:hAnsi="Times New Roman" w:cs="Times New Roman"/>
              </w:rPr>
              <w:t xml:space="preserve"> Проверка электрической части энергоустановок.</w:t>
            </w:r>
          </w:p>
          <w:p w14:paraId="1A20CEB2"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10E76">
              <w:rPr>
                <w:rFonts w:ascii="Times New Roman" w:hAnsi="Times New Roman" w:cs="Times New Roman"/>
              </w:rPr>
              <w:t xml:space="preserve">Подготовка к проверке и внешний осмотр. Проверка внутренних соединений обмоток. </w:t>
            </w:r>
          </w:p>
        </w:tc>
        <w:tc>
          <w:tcPr>
            <w:tcW w:w="740" w:type="pct"/>
            <w:vMerge/>
            <w:vAlign w:val="center"/>
          </w:tcPr>
          <w:p w14:paraId="77A64C51"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41CAAE78" w14:textId="77777777" w:rsidR="00817BB0" w:rsidRPr="00410E76" w:rsidRDefault="00817BB0" w:rsidP="00BB0950">
            <w:pPr>
              <w:suppressAutoHyphens/>
              <w:jc w:val="center"/>
              <w:rPr>
                <w:rFonts w:ascii="Times New Roman" w:hAnsi="Times New Roman" w:cs="Times New Roman"/>
                <w:b/>
              </w:rPr>
            </w:pPr>
          </w:p>
        </w:tc>
      </w:tr>
      <w:tr w:rsidR="00817BB0" w:rsidRPr="00410E76" w14:paraId="3B586588" w14:textId="77777777" w:rsidTr="00BB0950">
        <w:tc>
          <w:tcPr>
            <w:tcW w:w="899" w:type="pct"/>
            <w:vMerge/>
            <w:tcBorders>
              <w:bottom w:val="nil"/>
            </w:tcBorders>
          </w:tcPr>
          <w:p w14:paraId="26A6E611" w14:textId="77777777" w:rsidR="00817BB0" w:rsidRPr="00410E76" w:rsidRDefault="00817BB0" w:rsidP="00BB0950">
            <w:pPr>
              <w:rPr>
                <w:rFonts w:ascii="Times New Roman" w:hAnsi="Times New Roman" w:cs="Times New Roman"/>
                <w:b/>
                <w:bCs/>
              </w:rPr>
            </w:pPr>
          </w:p>
        </w:tc>
        <w:tc>
          <w:tcPr>
            <w:tcW w:w="2621" w:type="pct"/>
          </w:tcPr>
          <w:p w14:paraId="6BD4D717"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rFonts w:ascii="Times New Roman" w:hAnsi="Times New Roman" w:cs="Times New Roman"/>
              </w:rPr>
            </w:pPr>
            <w:r w:rsidRPr="00410E76">
              <w:rPr>
                <w:rFonts w:ascii="Times New Roman" w:hAnsi="Times New Roman" w:cs="Times New Roman"/>
                <w:b/>
              </w:rPr>
              <w:t>6.</w:t>
            </w:r>
            <w:r w:rsidRPr="00410E76">
              <w:rPr>
                <w:rFonts w:ascii="Times New Roman" w:hAnsi="Times New Roman" w:cs="Times New Roman"/>
              </w:rPr>
              <w:t xml:space="preserve"> Проверка состояния </w:t>
            </w:r>
            <w:proofErr w:type="gramStart"/>
            <w:r w:rsidRPr="00410E76">
              <w:rPr>
                <w:rFonts w:ascii="Times New Roman" w:hAnsi="Times New Roman" w:cs="Times New Roman"/>
              </w:rPr>
              <w:t>изоляции  крупных</w:t>
            </w:r>
            <w:proofErr w:type="gramEnd"/>
            <w:r w:rsidRPr="00410E76">
              <w:rPr>
                <w:rFonts w:ascii="Times New Roman" w:hAnsi="Times New Roman" w:cs="Times New Roman"/>
              </w:rPr>
              <w:t xml:space="preserve"> электрических машин и электроустановок</w:t>
            </w:r>
          </w:p>
          <w:p w14:paraId="5F4C810B"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10E76">
              <w:rPr>
                <w:rFonts w:ascii="Times New Roman" w:hAnsi="Times New Roman" w:cs="Times New Roman"/>
              </w:rPr>
              <w:t>Требования к состоянию изоляции. Проверка состояния изоляции машин постоянного тока. Проверка состояния изоляции машин переменного тока. Назначение и способы сушки изоляции.</w:t>
            </w:r>
          </w:p>
        </w:tc>
        <w:tc>
          <w:tcPr>
            <w:tcW w:w="740" w:type="pct"/>
            <w:vMerge/>
            <w:vAlign w:val="center"/>
          </w:tcPr>
          <w:p w14:paraId="14FF6E39"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2634316A" w14:textId="77777777" w:rsidR="00817BB0" w:rsidRPr="00410E76" w:rsidRDefault="00817BB0" w:rsidP="00BB0950">
            <w:pPr>
              <w:suppressAutoHyphens/>
              <w:jc w:val="center"/>
              <w:rPr>
                <w:rFonts w:ascii="Times New Roman" w:hAnsi="Times New Roman" w:cs="Times New Roman"/>
                <w:b/>
              </w:rPr>
            </w:pPr>
          </w:p>
        </w:tc>
      </w:tr>
      <w:tr w:rsidR="00817BB0" w:rsidRPr="00410E76" w14:paraId="17BD8B20" w14:textId="77777777" w:rsidTr="00BB0950">
        <w:tc>
          <w:tcPr>
            <w:tcW w:w="899" w:type="pct"/>
            <w:vMerge w:val="restart"/>
            <w:tcBorders>
              <w:top w:val="nil"/>
            </w:tcBorders>
          </w:tcPr>
          <w:p w14:paraId="493BEAD2" w14:textId="77777777" w:rsidR="00817BB0" w:rsidRPr="00410E76" w:rsidRDefault="00817BB0" w:rsidP="00BB0950">
            <w:pPr>
              <w:rPr>
                <w:rFonts w:ascii="Times New Roman" w:hAnsi="Times New Roman" w:cs="Times New Roman"/>
                <w:b/>
                <w:bCs/>
              </w:rPr>
            </w:pPr>
          </w:p>
        </w:tc>
        <w:tc>
          <w:tcPr>
            <w:tcW w:w="2621" w:type="pct"/>
            <w:vAlign w:val="center"/>
          </w:tcPr>
          <w:p w14:paraId="1AAC6105"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740" w:type="pct"/>
            <w:vAlign w:val="center"/>
          </w:tcPr>
          <w:p w14:paraId="6212B16A" w14:textId="77777777" w:rsidR="00817BB0" w:rsidRPr="00410E76" w:rsidRDefault="00817BB0" w:rsidP="00BB0950">
            <w:pPr>
              <w:suppressAutoHyphens/>
              <w:jc w:val="center"/>
              <w:rPr>
                <w:rFonts w:ascii="Times New Roman" w:hAnsi="Times New Roman" w:cs="Times New Roman"/>
                <w:b/>
              </w:rPr>
            </w:pPr>
            <w:r w:rsidRPr="00410E76">
              <w:rPr>
                <w:rFonts w:ascii="Times New Roman" w:hAnsi="Times New Roman" w:cs="Times New Roman"/>
                <w:b/>
              </w:rPr>
              <w:t>4</w:t>
            </w:r>
            <w:r>
              <w:rPr>
                <w:rFonts w:ascii="Times New Roman" w:hAnsi="Times New Roman" w:cs="Times New Roman"/>
                <w:b/>
              </w:rPr>
              <w:t>/4</w:t>
            </w:r>
          </w:p>
        </w:tc>
        <w:tc>
          <w:tcPr>
            <w:tcW w:w="740" w:type="pct"/>
            <w:vMerge/>
          </w:tcPr>
          <w:p w14:paraId="022D1CFB" w14:textId="77777777" w:rsidR="00817BB0" w:rsidRPr="00410E76" w:rsidRDefault="00817BB0" w:rsidP="00BB0950">
            <w:pPr>
              <w:suppressAutoHyphens/>
              <w:jc w:val="center"/>
              <w:rPr>
                <w:rFonts w:ascii="Times New Roman" w:hAnsi="Times New Roman" w:cs="Times New Roman"/>
                <w:b/>
              </w:rPr>
            </w:pPr>
          </w:p>
        </w:tc>
      </w:tr>
      <w:tr w:rsidR="00817BB0" w:rsidRPr="00410E76" w14:paraId="2CCF18A8" w14:textId="77777777" w:rsidTr="00BB0950">
        <w:tc>
          <w:tcPr>
            <w:tcW w:w="899" w:type="pct"/>
            <w:vMerge/>
          </w:tcPr>
          <w:p w14:paraId="5D8EF81B" w14:textId="77777777" w:rsidR="00817BB0" w:rsidRPr="00410E76" w:rsidRDefault="00817BB0" w:rsidP="00BB0950">
            <w:pPr>
              <w:rPr>
                <w:rFonts w:ascii="Times New Roman" w:hAnsi="Times New Roman" w:cs="Times New Roman"/>
                <w:b/>
                <w:bCs/>
              </w:rPr>
            </w:pPr>
          </w:p>
        </w:tc>
        <w:tc>
          <w:tcPr>
            <w:tcW w:w="2621" w:type="pct"/>
          </w:tcPr>
          <w:p w14:paraId="50D11E77"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410E76">
              <w:rPr>
                <w:rFonts w:ascii="Times New Roman" w:hAnsi="Times New Roman" w:cs="Times New Roman"/>
                <w:b/>
                <w:bCs/>
              </w:rPr>
              <w:t>Практическое занятие 1</w:t>
            </w:r>
            <w:r w:rsidRPr="00410E76">
              <w:rPr>
                <w:rFonts w:ascii="Times New Roman" w:hAnsi="Times New Roman" w:cs="Times New Roman"/>
              </w:rPr>
              <w:t xml:space="preserve"> Изучение способов сушки изоляции обмоток электродвигателей.</w:t>
            </w:r>
          </w:p>
        </w:tc>
        <w:tc>
          <w:tcPr>
            <w:tcW w:w="740" w:type="pct"/>
            <w:vMerge w:val="restart"/>
            <w:vAlign w:val="center"/>
          </w:tcPr>
          <w:p w14:paraId="018AA256"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3E826E52" w14:textId="77777777" w:rsidR="00817BB0" w:rsidRPr="00410E76" w:rsidRDefault="00817BB0" w:rsidP="00BB0950">
            <w:pPr>
              <w:suppressAutoHyphens/>
              <w:jc w:val="center"/>
              <w:rPr>
                <w:rFonts w:ascii="Times New Roman" w:hAnsi="Times New Roman" w:cs="Times New Roman"/>
                <w:b/>
              </w:rPr>
            </w:pPr>
          </w:p>
        </w:tc>
      </w:tr>
      <w:tr w:rsidR="00817BB0" w:rsidRPr="00410E76" w14:paraId="05463CCF" w14:textId="77777777" w:rsidTr="00BB0950">
        <w:tc>
          <w:tcPr>
            <w:tcW w:w="899" w:type="pct"/>
            <w:vMerge/>
          </w:tcPr>
          <w:p w14:paraId="1FF1B44F" w14:textId="77777777" w:rsidR="00817BB0" w:rsidRPr="00410E76" w:rsidRDefault="00817BB0" w:rsidP="00BB0950">
            <w:pPr>
              <w:rPr>
                <w:rFonts w:ascii="Times New Roman" w:hAnsi="Times New Roman" w:cs="Times New Roman"/>
                <w:b/>
                <w:bCs/>
              </w:rPr>
            </w:pPr>
          </w:p>
        </w:tc>
        <w:tc>
          <w:tcPr>
            <w:tcW w:w="2621" w:type="pct"/>
            <w:vAlign w:val="center"/>
          </w:tcPr>
          <w:p w14:paraId="169EF4EC"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410E76">
              <w:rPr>
                <w:rFonts w:ascii="Times New Roman" w:hAnsi="Times New Roman" w:cs="Times New Roman"/>
                <w:b/>
                <w:bCs/>
              </w:rPr>
              <w:t>Практическое занятие 2</w:t>
            </w:r>
            <w:r w:rsidRPr="00410E76">
              <w:rPr>
                <w:rFonts w:ascii="Times New Roman" w:hAnsi="Times New Roman" w:cs="Times New Roman"/>
              </w:rPr>
              <w:t xml:space="preserve"> Изучение объема и последовательности испытаний трансформаторов после монтажа.</w:t>
            </w:r>
          </w:p>
        </w:tc>
        <w:tc>
          <w:tcPr>
            <w:tcW w:w="740" w:type="pct"/>
            <w:vMerge/>
            <w:vAlign w:val="center"/>
          </w:tcPr>
          <w:p w14:paraId="6B26BA61"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47C9015E" w14:textId="77777777" w:rsidR="00817BB0" w:rsidRPr="00410E76" w:rsidRDefault="00817BB0" w:rsidP="00BB0950">
            <w:pPr>
              <w:suppressAutoHyphens/>
              <w:jc w:val="center"/>
              <w:rPr>
                <w:rFonts w:ascii="Times New Roman" w:hAnsi="Times New Roman" w:cs="Times New Roman"/>
                <w:b/>
              </w:rPr>
            </w:pPr>
          </w:p>
        </w:tc>
      </w:tr>
      <w:tr w:rsidR="00817BB0" w:rsidRPr="00410E76" w14:paraId="13794BDF" w14:textId="77777777" w:rsidTr="00BB0950">
        <w:tc>
          <w:tcPr>
            <w:tcW w:w="899" w:type="pct"/>
            <w:vMerge w:val="restart"/>
          </w:tcPr>
          <w:p w14:paraId="72977383" w14:textId="77777777" w:rsidR="00817BB0" w:rsidRPr="00410E76" w:rsidRDefault="00817BB0" w:rsidP="00BB0950">
            <w:pPr>
              <w:rPr>
                <w:rFonts w:ascii="Times New Roman" w:hAnsi="Times New Roman" w:cs="Times New Roman"/>
                <w:b/>
                <w:bCs/>
              </w:rPr>
            </w:pPr>
            <w:r w:rsidRPr="00410E76">
              <w:rPr>
                <w:rFonts w:ascii="Times New Roman" w:hAnsi="Times New Roman" w:cs="Times New Roman"/>
                <w:b/>
                <w:bCs/>
              </w:rPr>
              <w:t>Тема 2.2.</w:t>
            </w:r>
            <w:r w:rsidRPr="00410E76">
              <w:rPr>
                <w:rFonts w:ascii="Times New Roman" w:eastAsia="Calibri" w:hAnsi="Times New Roman" w:cs="Times New Roman"/>
              </w:rPr>
              <w:t xml:space="preserve"> </w:t>
            </w:r>
            <w:r w:rsidRPr="00410E76">
              <w:rPr>
                <w:rFonts w:ascii="Times New Roman" w:eastAsia="Calibri" w:hAnsi="Times New Roman" w:cs="Times New Roman"/>
                <w:b/>
              </w:rPr>
              <w:t xml:space="preserve">Кабельные и </w:t>
            </w:r>
            <w:proofErr w:type="spellStart"/>
            <w:r w:rsidRPr="00410E76">
              <w:rPr>
                <w:rFonts w:ascii="Times New Roman" w:eastAsia="Calibri" w:hAnsi="Times New Roman" w:cs="Times New Roman"/>
                <w:b/>
              </w:rPr>
              <w:t>кабеленесущие</w:t>
            </w:r>
            <w:proofErr w:type="spellEnd"/>
            <w:r w:rsidRPr="00410E76">
              <w:rPr>
                <w:rFonts w:ascii="Times New Roman" w:eastAsia="Calibri" w:hAnsi="Times New Roman" w:cs="Times New Roman"/>
                <w:b/>
              </w:rPr>
              <w:t xml:space="preserve"> системы</w:t>
            </w:r>
          </w:p>
        </w:tc>
        <w:tc>
          <w:tcPr>
            <w:tcW w:w="2621" w:type="pct"/>
          </w:tcPr>
          <w:p w14:paraId="37377023" w14:textId="77777777" w:rsidR="00817BB0" w:rsidRPr="00410E76" w:rsidRDefault="00817BB0" w:rsidP="00BB0950">
            <w:pPr>
              <w:jc w:val="both"/>
              <w:rPr>
                <w:rFonts w:ascii="Times New Roman" w:hAnsi="Times New Roman" w:cs="Times New Roman"/>
                <w:b/>
              </w:rPr>
            </w:pPr>
            <w:r w:rsidRPr="00410E76">
              <w:rPr>
                <w:rFonts w:ascii="Times New Roman" w:hAnsi="Times New Roman" w:cs="Times New Roman"/>
                <w:b/>
                <w:bCs/>
              </w:rPr>
              <w:t xml:space="preserve">Содержание </w:t>
            </w:r>
          </w:p>
        </w:tc>
        <w:tc>
          <w:tcPr>
            <w:tcW w:w="740" w:type="pct"/>
          </w:tcPr>
          <w:p w14:paraId="64D5B8D1" w14:textId="77777777" w:rsidR="00817BB0" w:rsidRPr="00410E76" w:rsidRDefault="00817BB0" w:rsidP="00BB0950">
            <w:pPr>
              <w:suppressAutoHyphens/>
              <w:jc w:val="center"/>
              <w:rPr>
                <w:rFonts w:ascii="Times New Roman" w:hAnsi="Times New Roman" w:cs="Times New Roman"/>
                <w:b/>
              </w:rPr>
            </w:pPr>
            <w:r>
              <w:rPr>
                <w:rFonts w:ascii="Times New Roman" w:hAnsi="Times New Roman" w:cs="Times New Roman"/>
                <w:b/>
              </w:rPr>
              <w:t>14</w:t>
            </w:r>
          </w:p>
        </w:tc>
        <w:tc>
          <w:tcPr>
            <w:tcW w:w="740" w:type="pct"/>
            <w:vMerge w:val="restart"/>
          </w:tcPr>
          <w:p w14:paraId="76201C6A" w14:textId="77777777" w:rsidR="00817BB0" w:rsidRPr="00410E76" w:rsidRDefault="00817BB0" w:rsidP="00BB0950">
            <w:pPr>
              <w:rPr>
                <w:rFonts w:ascii="Times New Roman" w:hAnsi="Times New Roman" w:cs="Times New Roman"/>
              </w:rPr>
            </w:pPr>
            <w:r w:rsidRPr="00410E76">
              <w:rPr>
                <w:rFonts w:ascii="Times New Roman" w:hAnsi="Times New Roman" w:cs="Times New Roman"/>
              </w:rPr>
              <w:t>ПК 3.1, ПК 3.2,</w:t>
            </w:r>
          </w:p>
          <w:p w14:paraId="48EEFD54" w14:textId="77777777" w:rsidR="00817BB0" w:rsidRPr="00410E76" w:rsidRDefault="00817BB0" w:rsidP="00BB0950">
            <w:pPr>
              <w:suppressAutoHyphens/>
              <w:jc w:val="center"/>
              <w:rPr>
                <w:rFonts w:ascii="Times New Roman" w:hAnsi="Times New Roman" w:cs="Times New Roman"/>
                <w:b/>
              </w:rPr>
            </w:pPr>
            <w:r w:rsidRPr="00410E76">
              <w:rPr>
                <w:rFonts w:ascii="Times New Roman" w:hAnsi="Times New Roman" w:cs="Times New Roman"/>
              </w:rPr>
              <w:t>ОК 01-05, ОК 07, ОК 09</w:t>
            </w:r>
          </w:p>
        </w:tc>
      </w:tr>
      <w:tr w:rsidR="00817BB0" w:rsidRPr="00410E76" w14:paraId="71457717" w14:textId="77777777" w:rsidTr="00BB0950">
        <w:tc>
          <w:tcPr>
            <w:tcW w:w="899" w:type="pct"/>
            <w:vMerge/>
          </w:tcPr>
          <w:p w14:paraId="2F606103" w14:textId="77777777" w:rsidR="00817BB0" w:rsidRPr="00410E76" w:rsidRDefault="00817BB0" w:rsidP="00BB0950">
            <w:pPr>
              <w:rPr>
                <w:rFonts w:ascii="Times New Roman" w:hAnsi="Times New Roman" w:cs="Times New Roman"/>
                <w:b/>
                <w:bCs/>
              </w:rPr>
            </w:pPr>
          </w:p>
        </w:tc>
        <w:tc>
          <w:tcPr>
            <w:tcW w:w="2621" w:type="pct"/>
            <w:vAlign w:val="center"/>
          </w:tcPr>
          <w:p w14:paraId="1F767002"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10E76">
              <w:rPr>
                <w:rFonts w:ascii="Times New Roman" w:hAnsi="Times New Roman" w:cs="Times New Roman"/>
              </w:rPr>
              <w:t xml:space="preserve">Назначение и конструкция силовых кабелей. Изучение способов и порядка монтажа кабельных линий напряжением до 1 </w:t>
            </w:r>
            <w:proofErr w:type="spellStart"/>
            <w:r w:rsidRPr="00410E76">
              <w:rPr>
                <w:rFonts w:ascii="Times New Roman" w:hAnsi="Times New Roman" w:cs="Times New Roman"/>
              </w:rPr>
              <w:t>кВ.</w:t>
            </w:r>
            <w:proofErr w:type="spellEnd"/>
          </w:p>
        </w:tc>
        <w:tc>
          <w:tcPr>
            <w:tcW w:w="740" w:type="pct"/>
            <w:vMerge w:val="restart"/>
            <w:vAlign w:val="center"/>
          </w:tcPr>
          <w:p w14:paraId="1DB3ADE2" w14:textId="77777777" w:rsidR="00817BB0" w:rsidRPr="00410E76" w:rsidRDefault="00817BB0" w:rsidP="00BB0950">
            <w:pPr>
              <w:suppressAutoHyphens/>
              <w:jc w:val="center"/>
              <w:rPr>
                <w:rFonts w:ascii="Times New Roman" w:hAnsi="Times New Roman" w:cs="Times New Roman"/>
                <w:b/>
              </w:rPr>
            </w:pPr>
            <w:r w:rsidRPr="00410E76">
              <w:rPr>
                <w:rFonts w:ascii="Times New Roman" w:hAnsi="Times New Roman" w:cs="Times New Roman"/>
                <w:b/>
              </w:rPr>
              <w:t>14</w:t>
            </w:r>
          </w:p>
        </w:tc>
        <w:tc>
          <w:tcPr>
            <w:tcW w:w="740" w:type="pct"/>
            <w:vMerge/>
          </w:tcPr>
          <w:p w14:paraId="11227093" w14:textId="77777777" w:rsidR="00817BB0" w:rsidRPr="00410E76" w:rsidRDefault="00817BB0" w:rsidP="00BB0950">
            <w:pPr>
              <w:suppressAutoHyphens/>
              <w:jc w:val="center"/>
              <w:rPr>
                <w:rFonts w:ascii="Times New Roman" w:hAnsi="Times New Roman" w:cs="Times New Roman"/>
                <w:b/>
              </w:rPr>
            </w:pPr>
          </w:p>
        </w:tc>
      </w:tr>
      <w:tr w:rsidR="00817BB0" w:rsidRPr="00410E76" w14:paraId="17740D43" w14:textId="77777777" w:rsidTr="00BB0950">
        <w:tc>
          <w:tcPr>
            <w:tcW w:w="899" w:type="pct"/>
            <w:vMerge/>
          </w:tcPr>
          <w:p w14:paraId="10F69655" w14:textId="77777777" w:rsidR="00817BB0" w:rsidRPr="00410E76" w:rsidRDefault="00817BB0" w:rsidP="00BB0950">
            <w:pPr>
              <w:rPr>
                <w:rFonts w:ascii="Times New Roman" w:hAnsi="Times New Roman" w:cs="Times New Roman"/>
                <w:b/>
                <w:bCs/>
              </w:rPr>
            </w:pPr>
          </w:p>
        </w:tc>
        <w:tc>
          <w:tcPr>
            <w:tcW w:w="2621" w:type="pct"/>
            <w:vAlign w:val="center"/>
          </w:tcPr>
          <w:p w14:paraId="5EF200C9"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10E76">
              <w:rPr>
                <w:rFonts w:ascii="Times New Roman" w:hAnsi="Times New Roman" w:cs="Times New Roman"/>
              </w:rPr>
              <w:t>Изучение конструкций кабельных муфт. Конструкция чугунной кабельной муфты.</w:t>
            </w:r>
          </w:p>
        </w:tc>
        <w:tc>
          <w:tcPr>
            <w:tcW w:w="740" w:type="pct"/>
            <w:vMerge/>
            <w:vAlign w:val="center"/>
          </w:tcPr>
          <w:p w14:paraId="05150AEC"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1350A26E" w14:textId="77777777" w:rsidR="00817BB0" w:rsidRPr="00410E76" w:rsidRDefault="00817BB0" w:rsidP="00BB0950">
            <w:pPr>
              <w:suppressAutoHyphens/>
              <w:jc w:val="center"/>
              <w:rPr>
                <w:rFonts w:ascii="Times New Roman" w:hAnsi="Times New Roman" w:cs="Times New Roman"/>
                <w:b/>
              </w:rPr>
            </w:pPr>
          </w:p>
        </w:tc>
      </w:tr>
      <w:tr w:rsidR="00817BB0" w:rsidRPr="00410E76" w14:paraId="113645EC" w14:textId="77777777" w:rsidTr="00BB0950">
        <w:tc>
          <w:tcPr>
            <w:tcW w:w="899" w:type="pct"/>
            <w:vMerge/>
          </w:tcPr>
          <w:p w14:paraId="5A2D78C3" w14:textId="77777777" w:rsidR="00817BB0" w:rsidRPr="00410E76" w:rsidRDefault="00817BB0" w:rsidP="00BB0950">
            <w:pPr>
              <w:rPr>
                <w:rFonts w:ascii="Times New Roman" w:hAnsi="Times New Roman" w:cs="Times New Roman"/>
                <w:b/>
                <w:bCs/>
              </w:rPr>
            </w:pPr>
          </w:p>
        </w:tc>
        <w:tc>
          <w:tcPr>
            <w:tcW w:w="2621" w:type="pct"/>
            <w:vAlign w:val="center"/>
          </w:tcPr>
          <w:p w14:paraId="1D7EBE3D"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10E76">
              <w:rPr>
                <w:rFonts w:ascii="Times New Roman" w:hAnsi="Times New Roman" w:cs="Times New Roman"/>
              </w:rPr>
              <w:t xml:space="preserve">Периодичность плановых осмотров кабельных линий напряжением до 1 </w:t>
            </w:r>
            <w:proofErr w:type="spellStart"/>
            <w:r w:rsidRPr="00410E76">
              <w:rPr>
                <w:rFonts w:ascii="Times New Roman" w:hAnsi="Times New Roman" w:cs="Times New Roman"/>
              </w:rPr>
              <w:t>кВ.</w:t>
            </w:r>
            <w:proofErr w:type="spellEnd"/>
            <w:r w:rsidRPr="00410E76">
              <w:rPr>
                <w:rFonts w:ascii="Times New Roman" w:hAnsi="Times New Roman" w:cs="Times New Roman"/>
              </w:rPr>
              <w:t xml:space="preserve"> Виды и причины повреждений кабельных линий.</w:t>
            </w:r>
          </w:p>
        </w:tc>
        <w:tc>
          <w:tcPr>
            <w:tcW w:w="740" w:type="pct"/>
            <w:vMerge/>
            <w:vAlign w:val="center"/>
          </w:tcPr>
          <w:p w14:paraId="2254E522"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2DE6FAF5" w14:textId="77777777" w:rsidR="00817BB0" w:rsidRPr="00410E76" w:rsidRDefault="00817BB0" w:rsidP="00BB0950">
            <w:pPr>
              <w:suppressAutoHyphens/>
              <w:jc w:val="center"/>
              <w:rPr>
                <w:rFonts w:ascii="Times New Roman" w:hAnsi="Times New Roman" w:cs="Times New Roman"/>
                <w:b/>
              </w:rPr>
            </w:pPr>
          </w:p>
        </w:tc>
      </w:tr>
      <w:tr w:rsidR="00817BB0" w:rsidRPr="00410E76" w14:paraId="6F6073B7" w14:textId="77777777" w:rsidTr="00BB0950">
        <w:tc>
          <w:tcPr>
            <w:tcW w:w="899" w:type="pct"/>
            <w:vMerge/>
          </w:tcPr>
          <w:p w14:paraId="6A253C0F" w14:textId="77777777" w:rsidR="00817BB0" w:rsidRPr="00410E76" w:rsidRDefault="00817BB0" w:rsidP="00BB0950">
            <w:pPr>
              <w:rPr>
                <w:rFonts w:ascii="Times New Roman" w:hAnsi="Times New Roman" w:cs="Times New Roman"/>
                <w:b/>
                <w:bCs/>
              </w:rPr>
            </w:pPr>
          </w:p>
        </w:tc>
        <w:tc>
          <w:tcPr>
            <w:tcW w:w="2621" w:type="pct"/>
            <w:vAlign w:val="center"/>
          </w:tcPr>
          <w:p w14:paraId="317DF6AC" w14:textId="77777777" w:rsidR="00817BB0" w:rsidRPr="00410E76" w:rsidRDefault="00817BB0" w:rsidP="00BB0950">
            <w:pPr>
              <w:rPr>
                <w:rFonts w:ascii="Times New Roman" w:hAnsi="Times New Roman" w:cs="Times New Roman"/>
                <w:b/>
                <w:bCs/>
              </w:rPr>
            </w:pPr>
            <w:r w:rsidRPr="00410E76">
              <w:rPr>
                <w:rFonts w:ascii="Times New Roman" w:hAnsi="Times New Roman" w:cs="Times New Roman"/>
                <w:b/>
                <w:bCs/>
              </w:rPr>
              <w:t>В том числе самостоятельная работа обучающихся</w:t>
            </w:r>
          </w:p>
          <w:p w14:paraId="486CFB8D"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10E76">
              <w:rPr>
                <w:rFonts w:ascii="Times New Roman" w:hAnsi="Times New Roman" w:cs="Times New Roman"/>
              </w:rPr>
              <w:t xml:space="preserve">Назначение, конструкции и область применения кабеля с изоляцией из сшитого полиэтилена. </w:t>
            </w:r>
          </w:p>
        </w:tc>
        <w:tc>
          <w:tcPr>
            <w:tcW w:w="740" w:type="pct"/>
            <w:vAlign w:val="center"/>
          </w:tcPr>
          <w:p w14:paraId="17FB2C9D" w14:textId="77777777" w:rsidR="00817BB0" w:rsidRPr="00410E76" w:rsidRDefault="00817BB0" w:rsidP="00BB0950">
            <w:pPr>
              <w:suppressAutoHyphens/>
              <w:jc w:val="center"/>
              <w:rPr>
                <w:rFonts w:ascii="Times New Roman" w:hAnsi="Times New Roman" w:cs="Times New Roman"/>
                <w:b/>
              </w:rPr>
            </w:pPr>
            <w:r w:rsidRPr="00410E76">
              <w:rPr>
                <w:rFonts w:ascii="Times New Roman" w:hAnsi="Times New Roman" w:cs="Times New Roman"/>
                <w:b/>
              </w:rPr>
              <w:t>2</w:t>
            </w:r>
          </w:p>
        </w:tc>
        <w:tc>
          <w:tcPr>
            <w:tcW w:w="740" w:type="pct"/>
            <w:vMerge/>
          </w:tcPr>
          <w:p w14:paraId="19EB3517" w14:textId="77777777" w:rsidR="00817BB0" w:rsidRPr="00410E76" w:rsidRDefault="00817BB0" w:rsidP="00BB0950">
            <w:pPr>
              <w:suppressAutoHyphens/>
              <w:jc w:val="center"/>
              <w:rPr>
                <w:rFonts w:ascii="Times New Roman" w:hAnsi="Times New Roman" w:cs="Times New Roman"/>
                <w:b/>
              </w:rPr>
            </w:pPr>
          </w:p>
        </w:tc>
      </w:tr>
      <w:tr w:rsidR="00817BB0" w:rsidRPr="00410E76" w14:paraId="2432C022" w14:textId="77777777" w:rsidTr="00BB0950">
        <w:tc>
          <w:tcPr>
            <w:tcW w:w="899" w:type="pct"/>
            <w:vMerge w:val="restart"/>
          </w:tcPr>
          <w:p w14:paraId="624434CE" w14:textId="77777777" w:rsidR="00817BB0" w:rsidRPr="00410E76" w:rsidRDefault="00817BB0" w:rsidP="00BB0950">
            <w:pPr>
              <w:rPr>
                <w:rFonts w:ascii="Times New Roman" w:hAnsi="Times New Roman" w:cs="Times New Roman"/>
                <w:b/>
                <w:bCs/>
              </w:rPr>
            </w:pPr>
            <w:r w:rsidRPr="00410E76">
              <w:rPr>
                <w:rFonts w:ascii="Times New Roman" w:hAnsi="Times New Roman" w:cs="Times New Roman"/>
                <w:b/>
                <w:bCs/>
              </w:rPr>
              <w:t>Тема2.3 Воздушные линии</w:t>
            </w:r>
          </w:p>
        </w:tc>
        <w:tc>
          <w:tcPr>
            <w:tcW w:w="2621" w:type="pct"/>
          </w:tcPr>
          <w:p w14:paraId="6DAAB074" w14:textId="77777777" w:rsidR="00817BB0" w:rsidRPr="00410E76" w:rsidRDefault="00817BB0" w:rsidP="00BB0950">
            <w:pPr>
              <w:jc w:val="both"/>
              <w:rPr>
                <w:rFonts w:ascii="Times New Roman" w:hAnsi="Times New Roman" w:cs="Times New Roman"/>
                <w:b/>
              </w:rPr>
            </w:pPr>
            <w:r w:rsidRPr="00410E76">
              <w:rPr>
                <w:rFonts w:ascii="Times New Roman" w:hAnsi="Times New Roman" w:cs="Times New Roman"/>
                <w:b/>
              </w:rPr>
              <w:t>Содержание</w:t>
            </w:r>
          </w:p>
        </w:tc>
        <w:tc>
          <w:tcPr>
            <w:tcW w:w="740" w:type="pct"/>
          </w:tcPr>
          <w:p w14:paraId="48404861" w14:textId="77777777" w:rsidR="00817BB0" w:rsidRPr="00410E76" w:rsidRDefault="00817BB0" w:rsidP="00BB0950">
            <w:pPr>
              <w:suppressAutoHyphens/>
              <w:jc w:val="center"/>
              <w:rPr>
                <w:rFonts w:ascii="Times New Roman" w:hAnsi="Times New Roman" w:cs="Times New Roman"/>
                <w:b/>
              </w:rPr>
            </w:pPr>
            <w:r>
              <w:rPr>
                <w:rFonts w:ascii="Times New Roman" w:hAnsi="Times New Roman" w:cs="Times New Roman"/>
                <w:b/>
              </w:rPr>
              <w:t>4</w:t>
            </w:r>
          </w:p>
        </w:tc>
        <w:tc>
          <w:tcPr>
            <w:tcW w:w="740" w:type="pct"/>
            <w:vMerge w:val="restart"/>
          </w:tcPr>
          <w:p w14:paraId="65257CFD" w14:textId="77777777" w:rsidR="00817BB0" w:rsidRPr="00410E76" w:rsidRDefault="00817BB0" w:rsidP="00BB0950">
            <w:pPr>
              <w:jc w:val="center"/>
              <w:rPr>
                <w:rFonts w:ascii="Times New Roman" w:hAnsi="Times New Roman" w:cs="Times New Roman"/>
              </w:rPr>
            </w:pPr>
            <w:r w:rsidRPr="00410E76">
              <w:rPr>
                <w:rFonts w:ascii="Times New Roman" w:hAnsi="Times New Roman" w:cs="Times New Roman"/>
              </w:rPr>
              <w:t>ПК 3.1, ПК 3.2,</w:t>
            </w:r>
          </w:p>
          <w:p w14:paraId="6A38E840" w14:textId="77777777" w:rsidR="00817BB0" w:rsidRPr="00410E76" w:rsidRDefault="00817BB0" w:rsidP="00BB0950">
            <w:pPr>
              <w:suppressAutoHyphens/>
              <w:jc w:val="center"/>
              <w:rPr>
                <w:rFonts w:ascii="Times New Roman" w:hAnsi="Times New Roman" w:cs="Times New Roman"/>
              </w:rPr>
            </w:pPr>
            <w:r w:rsidRPr="00410E76">
              <w:rPr>
                <w:rFonts w:ascii="Times New Roman" w:hAnsi="Times New Roman" w:cs="Times New Roman"/>
              </w:rPr>
              <w:t>ОК 01-05, ОК 07, ОК 09</w:t>
            </w:r>
          </w:p>
        </w:tc>
      </w:tr>
      <w:tr w:rsidR="00817BB0" w:rsidRPr="00410E76" w14:paraId="5A6CC480" w14:textId="77777777" w:rsidTr="00BB0950">
        <w:tc>
          <w:tcPr>
            <w:tcW w:w="899" w:type="pct"/>
            <w:vMerge/>
          </w:tcPr>
          <w:p w14:paraId="4A01ACDF" w14:textId="77777777" w:rsidR="00817BB0" w:rsidRPr="00410E76" w:rsidRDefault="00817BB0" w:rsidP="00BB0950">
            <w:pPr>
              <w:rPr>
                <w:rFonts w:ascii="Times New Roman" w:hAnsi="Times New Roman" w:cs="Times New Roman"/>
                <w:b/>
                <w:bCs/>
              </w:rPr>
            </w:pPr>
          </w:p>
        </w:tc>
        <w:tc>
          <w:tcPr>
            <w:tcW w:w="2621" w:type="pct"/>
          </w:tcPr>
          <w:p w14:paraId="3D51BCA8" w14:textId="77777777" w:rsidR="00817BB0" w:rsidRPr="00410E76" w:rsidRDefault="00817BB0" w:rsidP="00BB0950">
            <w:pPr>
              <w:jc w:val="both"/>
              <w:rPr>
                <w:rFonts w:ascii="Times New Roman" w:hAnsi="Times New Roman" w:cs="Times New Roman"/>
                <w:b/>
                <w:bCs/>
              </w:rPr>
            </w:pPr>
            <w:r w:rsidRPr="00410E76">
              <w:rPr>
                <w:rFonts w:ascii="Times New Roman" w:hAnsi="Times New Roman" w:cs="Times New Roman"/>
              </w:rPr>
              <w:t xml:space="preserve">Область применения воздушных линий (ВЛ). Элементы конструкции ВЛ напряжением до 1 </w:t>
            </w:r>
            <w:proofErr w:type="spellStart"/>
            <w:r w:rsidRPr="00410E76">
              <w:rPr>
                <w:rFonts w:ascii="Times New Roman" w:hAnsi="Times New Roman" w:cs="Times New Roman"/>
              </w:rPr>
              <w:t>кВ</w:t>
            </w:r>
            <w:proofErr w:type="spellEnd"/>
            <w:r w:rsidRPr="00410E76">
              <w:rPr>
                <w:rFonts w:ascii="Times New Roman" w:hAnsi="Times New Roman" w:cs="Times New Roman"/>
              </w:rPr>
              <w:t xml:space="preserve"> и выше. Общие требования согласно ПУЭ. Габариты, пересечения и сближения. Монтаж опор и проводов. Защита от перенапряжений и заземление. Требования техники безопасности при сооружении воздушных линий.</w:t>
            </w:r>
          </w:p>
        </w:tc>
        <w:tc>
          <w:tcPr>
            <w:tcW w:w="740" w:type="pct"/>
          </w:tcPr>
          <w:p w14:paraId="03BF441D" w14:textId="77777777" w:rsidR="00817BB0" w:rsidRPr="00410E76" w:rsidRDefault="00817BB0" w:rsidP="00BB0950">
            <w:pPr>
              <w:suppressAutoHyphens/>
              <w:jc w:val="center"/>
              <w:rPr>
                <w:rFonts w:ascii="Times New Roman" w:hAnsi="Times New Roman" w:cs="Times New Roman"/>
                <w:b/>
              </w:rPr>
            </w:pPr>
            <w:r w:rsidRPr="00410E76">
              <w:rPr>
                <w:rFonts w:ascii="Times New Roman" w:hAnsi="Times New Roman" w:cs="Times New Roman"/>
                <w:b/>
              </w:rPr>
              <w:t>4</w:t>
            </w:r>
          </w:p>
        </w:tc>
        <w:tc>
          <w:tcPr>
            <w:tcW w:w="740" w:type="pct"/>
            <w:vMerge/>
          </w:tcPr>
          <w:p w14:paraId="5BA4C029" w14:textId="77777777" w:rsidR="00817BB0" w:rsidRPr="00410E76" w:rsidRDefault="00817BB0" w:rsidP="00BB0950">
            <w:pPr>
              <w:suppressAutoHyphens/>
              <w:jc w:val="center"/>
              <w:rPr>
                <w:rFonts w:ascii="Times New Roman" w:hAnsi="Times New Roman" w:cs="Times New Roman"/>
                <w:b/>
              </w:rPr>
            </w:pPr>
          </w:p>
        </w:tc>
      </w:tr>
      <w:tr w:rsidR="00817BB0" w:rsidRPr="00410E76" w14:paraId="4854347F" w14:textId="77777777" w:rsidTr="00BB0950">
        <w:tc>
          <w:tcPr>
            <w:tcW w:w="899" w:type="pct"/>
            <w:vMerge/>
          </w:tcPr>
          <w:p w14:paraId="19BB5A03" w14:textId="77777777" w:rsidR="00817BB0" w:rsidRPr="00410E76" w:rsidRDefault="00817BB0" w:rsidP="00BB0950">
            <w:pPr>
              <w:rPr>
                <w:rFonts w:ascii="Times New Roman" w:hAnsi="Times New Roman" w:cs="Times New Roman"/>
                <w:b/>
                <w:bCs/>
              </w:rPr>
            </w:pPr>
          </w:p>
        </w:tc>
        <w:tc>
          <w:tcPr>
            <w:tcW w:w="2621" w:type="pct"/>
          </w:tcPr>
          <w:p w14:paraId="4378F410" w14:textId="77777777" w:rsidR="00817BB0" w:rsidRPr="00410E76" w:rsidRDefault="00817BB0" w:rsidP="00BB0950">
            <w:pPr>
              <w:rPr>
                <w:rFonts w:ascii="Times New Roman" w:hAnsi="Times New Roman" w:cs="Times New Roman"/>
                <w:b/>
                <w:bCs/>
              </w:rPr>
            </w:pPr>
            <w:r w:rsidRPr="00410E76">
              <w:rPr>
                <w:rFonts w:ascii="Times New Roman" w:hAnsi="Times New Roman" w:cs="Times New Roman"/>
                <w:b/>
                <w:bCs/>
              </w:rPr>
              <w:t>В том числе самостоятельная работа обучающихся</w:t>
            </w:r>
          </w:p>
          <w:p w14:paraId="1237F4E3" w14:textId="77777777" w:rsidR="00817BB0" w:rsidRPr="00410E76" w:rsidRDefault="00817BB0" w:rsidP="00BB0950">
            <w:pPr>
              <w:jc w:val="both"/>
              <w:rPr>
                <w:rFonts w:ascii="Times New Roman" w:hAnsi="Times New Roman" w:cs="Times New Roman"/>
              </w:rPr>
            </w:pPr>
            <w:r w:rsidRPr="00410E76">
              <w:rPr>
                <w:rFonts w:ascii="Times New Roman" w:hAnsi="Times New Roman" w:cs="Times New Roman"/>
              </w:rPr>
              <w:t>Назначение, конструкция и область применения провода СИП</w:t>
            </w:r>
          </w:p>
        </w:tc>
        <w:tc>
          <w:tcPr>
            <w:tcW w:w="740" w:type="pct"/>
          </w:tcPr>
          <w:p w14:paraId="07BA7199" w14:textId="77777777" w:rsidR="00817BB0" w:rsidRPr="00410E76" w:rsidRDefault="00817BB0" w:rsidP="00BB0950">
            <w:pPr>
              <w:suppressAutoHyphens/>
              <w:jc w:val="center"/>
              <w:rPr>
                <w:rFonts w:ascii="Times New Roman" w:hAnsi="Times New Roman" w:cs="Times New Roman"/>
                <w:b/>
              </w:rPr>
            </w:pPr>
            <w:r w:rsidRPr="00410E76">
              <w:rPr>
                <w:rFonts w:ascii="Times New Roman" w:hAnsi="Times New Roman" w:cs="Times New Roman"/>
                <w:b/>
              </w:rPr>
              <w:t>2</w:t>
            </w:r>
          </w:p>
        </w:tc>
        <w:tc>
          <w:tcPr>
            <w:tcW w:w="740" w:type="pct"/>
            <w:vMerge/>
          </w:tcPr>
          <w:p w14:paraId="16A4B8DA" w14:textId="77777777" w:rsidR="00817BB0" w:rsidRPr="00410E76" w:rsidRDefault="00817BB0" w:rsidP="00BB0950">
            <w:pPr>
              <w:rPr>
                <w:rFonts w:ascii="Times New Roman" w:hAnsi="Times New Roman" w:cs="Times New Roman"/>
              </w:rPr>
            </w:pPr>
          </w:p>
        </w:tc>
      </w:tr>
      <w:tr w:rsidR="00817BB0" w:rsidRPr="00410E76" w14:paraId="1CC0C475" w14:textId="77777777" w:rsidTr="00BB0950">
        <w:tc>
          <w:tcPr>
            <w:tcW w:w="899" w:type="pct"/>
            <w:vMerge w:val="restart"/>
          </w:tcPr>
          <w:p w14:paraId="616ED9E8" w14:textId="77777777" w:rsidR="00817BB0" w:rsidRPr="00410E76" w:rsidRDefault="00817BB0" w:rsidP="00BB0950">
            <w:pPr>
              <w:rPr>
                <w:rFonts w:ascii="Times New Roman" w:hAnsi="Times New Roman" w:cs="Times New Roman"/>
                <w:b/>
                <w:bCs/>
              </w:rPr>
            </w:pPr>
            <w:r w:rsidRPr="00410E76">
              <w:rPr>
                <w:rFonts w:ascii="Times New Roman" w:hAnsi="Times New Roman" w:cs="Times New Roman"/>
                <w:b/>
                <w:bCs/>
              </w:rPr>
              <w:t>Тема 2.4.</w:t>
            </w:r>
            <w:r w:rsidRPr="00410E76">
              <w:rPr>
                <w:rFonts w:ascii="Times New Roman" w:eastAsia="Calibri" w:hAnsi="Times New Roman" w:cs="Times New Roman"/>
              </w:rPr>
              <w:t xml:space="preserve"> </w:t>
            </w:r>
            <w:r w:rsidRPr="00410E76">
              <w:rPr>
                <w:rFonts w:ascii="Times New Roman" w:hAnsi="Times New Roman" w:cs="Times New Roman"/>
                <w:b/>
                <w:bCs/>
              </w:rPr>
              <w:t>Эксплуатация электрических сетей, пускорегулирующей аппаратуры, аппаратуры управления, защиты и контроля</w:t>
            </w:r>
          </w:p>
        </w:tc>
        <w:tc>
          <w:tcPr>
            <w:tcW w:w="2621" w:type="pct"/>
          </w:tcPr>
          <w:p w14:paraId="74AA7717" w14:textId="77777777" w:rsidR="00817BB0" w:rsidRPr="00410E76" w:rsidRDefault="00817BB0" w:rsidP="00BB0950">
            <w:pPr>
              <w:jc w:val="both"/>
              <w:rPr>
                <w:rFonts w:ascii="Times New Roman" w:hAnsi="Times New Roman" w:cs="Times New Roman"/>
                <w:b/>
              </w:rPr>
            </w:pPr>
            <w:r w:rsidRPr="00410E76">
              <w:rPr>
                <w:rFonts w:ascii="Times New Roman" w:hAnsi="Times New Roman" w:cs="Times New Roman"/>
                <w:b/>
                <w:bCs/>
              </w:rPr>
              <w:t xml:space="preserve">Содержание </w:t>
            </w:r>
          </w:p>
        </w:tc>
        <w:tc>
          <w:tcPr>
            <w:tcW w:w="740" w:type="pct"/>
          </w:tcPr>
          <w:p w14:paraId="4AA79714" w14:textId="77777777" w:rsidR="00817BB0" w:rsidRPr="00410E76" w:rsidRDefault="00817BB0" w:rsidP="00BB0950">
            <w:pPr>
              <w:suppressAutoHyphens/>
              <w:jc w:val="center"/>
              <w:rPr>
                <w:rFonts w:ascii="Times New Roman" w:hAnsi="Times New Roman" w:cs="Times New Roman"/>
                <w:b/>
              </w:rPr>
            </w:pPr>
            <w:r>
              <w:rPr>
                <w:rFonts w:ascii="Times New Roman" w:hAnsi="Times New Roman" w:cs="Times New Roman"/>
                <w:b/>
              </w:rPr>
              <w:t>50</w:t>
            </w:r>
          </w:p>
        </w:tc>
        <w:tc>
          <w:tcPr>
            <w:tcW w:w="740" w:type="pct"/>
            <w:vMerge w:val="restart"/>
          </w:tcPr>
          <w:p w14:paraId="1A5BBF7F" w14:textId="77777777" w:rsidR="00817BB0" w:rsidRPr="00410E76" w:rsidRDefault="00817BB0" w:rsidP="00BB0950">
            <w:pPr>
              <w:jc w:val="center"/>
              <w:rPr>
                <w:rFonts w:ascii="Times New Roman" w:hAnsi="Times New Roman" w:cs="Times New Roman"/>
              </w:rPr>
            </w:pPr>
            <w:r w:rsidRPr="00410E76">
              <w:rPr>
                <w:rFonts w:ascii="Times New Roman" w:hAnsi="Times New Roman" w:cs="Times New Roman"/>
              </w:rPr>
              <w:t>ПК 3.1, ПК 3.2,</w:t>
            </w:r>
          </w:p>
          <w:p w14:paraId="4CCE2DD3" w14:textId="77777777" w:rsidR="00817BB0" w:rsidRPr="00410E76" w:rsidRDefault="00817BB0" w:rsidP="00BB0950">
            <w:pPr>
              <w:suppressAutoHyphens/>
              <w:jc w:val="center"/>
              <w:rPr>
                <w:rFonts w:ascii="Times New Roman" w:hAnsi="Times New Roman" w:cs="Times New Roman"/>
                <w:b/>
              </w:rPr>
            </w:pPr>
            <w:r w:rsidRPr="00410E76">
              <w:rPr>
                <w:rFonts w:ascii="Times New Roman" w:hAnsi="Times New Roman" w:cs="Times New Roman"/>
              </w:rPr>
              <w:t>ОК 01-05, ОК 07, ОК 09</w:t>
            </w:r>
          </w:p>
        </w:tc>
      </w:tr>
      <w:tr w:rsidR="00817BB0" w:rsidRPr="00410E76" w14:paraId="41D8F4EF" w14:textId="77777777" w:rsidTr="00BB0950">
        <w:tc>
          <w:tcPr>
            <w:tcW w:w="899" w:type="pct"/>
            <w:vMerge/>
          </w:tcPr>
          <w:p w14:paraId="2A3D76F3" w14:textId="77777777" w:rsidR="00817BB0" w:rsidRPr="00410E76" w:rsidRDefault="00817BB0" w:rsidP="00BB0950">
            <w:pPr>
              <w:rPr>
                <w:rFonts w:ascii="Times New Roman" w:hAnsi="Times New Roman" w:cs="Times New Roman"/>
                <w:b/>
                <w:bCs/>
              </w:rPr>
            </w:pPr>
          </w:p>
        </w:tc>
        <w:tc>
          <w:tcPr>
            <w:tcW w:w="2621" w:type="pct"/>
            <w:vAlign w:val="center"/>
          </w:tcPr>
          <w:p w14:paraId="130915D5"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10E76">
              <w:rPr>
                <w:rFonts w:ascii="Times New Roman" w:hAnsi="Times New Roman" w:cs="Times New Roman"/>
              </w:rPr>
              <w:t>1. Организация эксплуатации и приемки смонтированного электрооборудования предприятий и гражданских зданий</w:t>
            </w:r>
          </w:p>
        </w:tc>
        <w:tc>
          <w:tcPr>
            <w:tcW w:w="740" w:type="pct"/>
            <w:vMerge w:val="restart"/>
            <w:vAlign w:val="center"/>
          </w:tcPr>
          <w:p w14:paraId="5E973FC7" w14:textId="77777777" w:rsidR="00817BB0" w:rsidRPr="00410E76" w:rsidRDefault="00817BB0" w:rsidP="00BB0950">
            <w:pPr>
              <w:suppressAutoHyphens/>
              <w:jc w:val="center"/>
              <w:rPr>
                <w:rFonts w:ascii="Times New Roman" w:hAnsi="Times New Roman" w:cs="Times New Roman"/>
                <w:b/>
              </w:rPr>
            </w:pPr>
            <w:r>
              <w:rPr>
                <w:rFonts w:ascii="Times New Roman" w:hAnsi="Times New Roman" w:cs="Times New Roman"/>
                <w:b/>
              </w:rPr>
              <w:t>32</w:t>
            </w:r>
          </w:p>
        </w:tc>
        <w:tc>
          <w:tcPr>
            <w:tcW w:w="740" w:type="pct"/>
            <w:vMerge/>
          </w:tcPr>
          <w:p w14:paraId="6B76A65C" w14:textId="77777777" w:rsidR="00817BB0" w:rsidRPr="00410E76" w:rsidRDefault="00817BB0" w:rsidP="00BB0950">
            <w:pPr>
              <w:suppressAutoHyphens/>
              <w:jc w:val="center"/>
              <w:rPr>
                <w:rFonts w:ascii="Times New Roman" w:hAnsi="Times New Roman" w:cs="Times New Roman"/>
                <w:b/>
              </w:rPr>
            </w:pPr>
          </w:p>
        </w:tc>
      </w:tr>
      <w:tr w:rsidR="00817BB0" w:rsidRPr="00410E76" w14:paraId="7E7D5272" w14:textId="77777777" w:rsidTr="00BB0950">
        <w:tc>
          <w:tcPr>
            <w:tcW w:w="899" w:type="pct"/>
            <w:vMerge/>
          </w:tcPr>
          <w:p w14:paraId="3B3942AD" w14:textId="77777777" w:rsidR="00817BB0" w:rsidRPr="00410E76" w:rsidRDefault="00817BB0" w:rsidP="00BB0950">
            <w:pPr>
              <w:rPr>
                <w:rFonts w:ascii="Times New Roman" w:hAnsi="Times New Roman" w:cs="Times New Roman"/>
                <w:b/>
                <w:bCs/>
              </w:rPr>
            </w:pPr>
          </w:p>
        </w:tc>
        <w:tc>
          <w:tcPr>
            <w:tcW w:w="2621" w:type="pct"/>
            <w:vAlign w:val="center"/>
          </w:tcPr>
          <w:p w14:paraId="1EBFB620"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10E76">
              <w:rPr>
                <w:rFonts w:ascii="Times New Roman" w:hAnsi="Times New Roman" w:cs="Times New Roman"/>
              </w:rPr>
              <w:t>2 Эксплуатация внутренних электрических сетей и освещения</w:t>
            </w:r>
          </w:p>
        </w:tc>
        <w:tc>
          <w:tcPr>
            <w:tcW w:w="740" w:type="pct"/>
            <w:vMerge/>
            <w:vAlign w:val="center"/>
          </w:tcPr>
          <w:p w14:paraId="3BBAA3D8"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022C747B" w14:textId="77777777" w:rsidR="00817BB0" w:rsidRPr="00410E76" w:rsidRDefault="00817BB0" w:rsidP="00BB0950">
            <w:pPr>
              <w:suppressAutoHyphens/>
              <w:jc w:val="center"/>
              <w:rPr>
                <w:rFonts w:ascii="Times New Roman" w:hAnsi="Times New Roman" w:cs="Times New Roman"/>
                <w:b/>
              </w:rPr>
            </w:pPr>
          </w:p>
        </w:tc>
      </w:tr>
      <w:tr w:rsidR="00817BB0" w:rsidRPr="00410E76" w14:paraId="690D6011" w14:textId="77777777" w:rsidTr="00BB0950">
        <w:tc>
          <w:tcPr>
            <w:tcW w:w="899" w:type="pct"/>
            <w:vMerge/>
          </w:tcPr>
          <w:p w14:paraId="28D0CF5C" w14:textId="77777777" w:rsidR="00817BB0" w:rsidRPr="00410E76" w:rsidRDefault="00817BB0" w:rsidP="00BB0950">
            <w:pPr>
              <w:rPr>
                <w:rFonts w:ascii="Times New Roman" w:hAnsi="Times New Roman" w:cs="Times New Roman"/>
                <w:b/>
                <w:bCs/>
              </w:rPr>
            </w:pPr>
          </w:p>
        </w:tc>
        <w:tc>
          <w:tcPr>
            <w:tcW w:w="2621" w:type="pct"/>
            <w:vAlign w:val="center"/>
          </w:tcPr>
          <w:p w14:paraId="6DAFD536"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10E76">
              <w:rPr>
                <w:rFonts w:ascii="Times New Roman" w:hAnsi="Times New Roman" w:cs="Times New Roman"/>
              </w:rPr>
              <w:t>3 Эксплуатация воздушных линий</w:t>
            </w:r>
          </w:p>
        </w:tc>
        <w:tc>
          <w:tcPr>
            <w:tcW w:w="740" w:type="pct"/>
            <w:vMerge/>
            <w:vAlign w:val="center"/>
          </w:tcPr>
          <w:p w14:paraId="0D935BD3"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69367402" w14:textId="77777777" w:rsidR="00817BB0" w:rsidRPr="00410E76" w:rsidRDefault="00817BB0" w:rsidP="00BB0950">
            <w:pPr>
              <w:suppressAutoHyphens/>
              <w:jc w:val="center"/>
              <w:rPr>
                <w:rFonts w:ascii="Times New Roman" w:hAnsi="Times New Roman" w:cs="Times New Roman"/>
                <w:b/>
              </w:rPr>
            </w:pPr>
          </w:p>
        </w:tc>
      </w:tr>
      <w:tr w:rsidR="00817BB0" w:rsidRPr="00410E76" w14:paraId="0B9F7B65" w14:textId="77777777" w:rsidTr="00BB0950">
        <w:tc>
          <w:tcPr>
            <w:tcW w:w="899" w:type="pct"/>
            <w:vMerge/>
          </w:tcPr>
          <w:p w14:paraId="412B693B" w14:textId="77777777" w:rsidR="00817BB0" w:rsidRPr="00410E76" w:rsidRDefault="00817BB0" w:rsidP="00BB0950">
            <w:pPr>
              <w:rPr>
                <w:rFonts w:ascii="Times New Roman" w:hAnsi="Times New Roman" w:cs="Times New Roman"/>
                <w:b/>
                <w:bCs/>
              </w:rPr>
            </w:pPr>
          </w:p>
        </w:tc>
        <w:tc>
          <w:tcPr>
            <w:tcW w:w="2621" w:type="pct"/>
            <w:vAlign w:val="center"/>
          </w:tcPr>
          <w:p w14:paraId="3970DC58"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10E76">
              <w:rPr>
                <w:rFonts w:ascii="Times New Roman" w:hAnsi="Times New Roman" w:cs="Times New Roman"/>
              </w:rPr>
              <w:t>4 Эксплуатация кабельных линий</w:t>
            </w:r>
          </w:p>
        </w:tc>
        <w:tc>
          <w:tcPr>
            <w:tcW w:w="740" w:type="pct"/>
            <w:vMerge/>
            <w:vAlign w:val="center"/>
          </w:tcPr>
          <w:p w14:paraId="39C1E2A0"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5E1FF8FA" w14:textId="77777777" w:rsidR="00817BB0" w:rsidRPr="00410E76" w:rsidRDefault="00817BB0" w:rsidP="00BB0950">
            <w:pPr>
              <w:suppressAutoHyphens/>
              <w:jc w:val="center"/>
              <w:rPr>
                <w:rFonts w:ascii="Times New Roman" w:hAnsi="Times New Roman" w:cs="Times New Roman"/>
                <w:b/>
              </w:rPr>
            </w:pPr>
          </w:p>
        </w:tc>
      </w:tr>
      <w:tr w:rsidR="00817BB0" w:rsidRPr="00410E76" w14:paraId="72AF333E" w14:textId="77777777" w:rsidTr="00BB0950">
        <w:tc>
          <w:tcPr>
            <w:tcW w:w="899" w:type="pct"/>
            <w:vMerge/>
          </w:tcPr>
          <w:p w14:paraId="004D8CBD" w14:textId="77777777" w:rsidR="00817BB0" w:rsidRPr="00410E76" w:rsidRDefault="00817BB0" w:rsidP="00BB0950">
            <w:pPr>
              <w:rPr>
                <w:rFonts w:ascii="Times New Roman" w:hAnsi="Times New Roman" w:cs="Times New Roman"/>
                <w:b/>
                <w:bCs/>
              </w:rPr>
            </w:pPr>
          </w:p>
        </w:tc>
        <w:tc>
          <w:tcPr>
            <w:tcW w:w="2621" w:type="pct"/>
            <w:vAlign w:val="center"/>
          </w:tcPr>
          <w:p w14:paraId="3A1CE73B"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10E76">
              <w:rPr>
                <w:rFonts w:ascii="Times New Roman" w:hAnsi="Times New Roman" w:cs="Times New Roman"/>
              </w:rPr>
              <w:t>5 Эксплуатация трансформаторных подстанций и распределительных устройств</w:t>
            </w:r>
          </w:p>
        </w:tc>
        <w:tc>
          <w:tcPr>
            <w:tcW w:w="740" w:type="pct"/>
            <w:vMerge/>
            <w:vAlign w:val="center"/>
          </w:tcPr>
          <w:p w14:paraId="01DFA199"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7B47204D" w14:textId="77777777" w:rsidR="00817BB0" w:rsidRPr="00410E76" w:rsidRDefault="00817BB0" w:rsidP="00BB0950">
            <w:pPr>
              <w:suppressAutoHyphens/>
              <w:jc w:val="center"/>
              <w:rPr>
                <w:rFonts w:ascii="Times New Roman" w:hAnsi="Times New Roman" w:cs="Times New Roman"/>
                <w:b/>
              </w:rPr>
            </w:pPr>
          </w:p>
        </w:tc>
      </w:tr>
      <w:tr w:rsidR="00817BB0" w:rsidRPr="00410E76" w14:paraId="793A1A32" w14:textId="77777777" w:rsidTr="00BB0950">
        <w:tc>
          <w:tcPr>
            <w:tcW w:w="899" w:type="pct"/>
            <w:vMerge/>
          </w:tcPr>
          <w:p w14:paraId="464DB973" w14:textId="77777777" w:rsidR="00817BB0" w:rsidRPr="00410E76" w:rsidRDefault="00817BB0" w:rsidP="00BB0950">
            <w:pPr>
              <w:rPr>
                <w:rFonts w:ascii="Times New Roman" w:hAnsi="Times New Roman" w:cs="Times New Roman"/>
                <w:b/>
                <w:bCs/>
              </w:rPr>
            </w:pPr>
          </w:p>
        </w:tc>
        <w:tc>
          <w:tcPr>
            <w:tcW w:w="2621" w:type="pct"/>
            <w:vAlign w:val="center"/>
          </w:tcPr>
          <w:p w14:paraId="2ED04838"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10E76">
              <w:rPr>
                <w:rFonts w:ascii="Times New Roman" w:hAnsi="Times New Roman" w:cs="Times New Roman"/>
              </w:rPr>
              <w:t>6 Эксплуатация электроприводов</w:t>
            </w:r>
          </w:p>
        </w:tc>
        <w:tc>
          <w:tcPr>
            <w:tcW w:w="740" w:type="pct"/>
            <w:vMerge/>
            <w:vAlign w:val="center"/>
          </w:tcPr>
          <w:p w14:paraId="076F6536"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578A8C6D" w14:textId="77777777" w:rsidR="00817BB0" w:rsidRPr="00410E76" w:rsidRDefault="00817BB0" w:rsidP="00BB0950">
            <w:pPr>
              <w:suppressAutoHyphens/>
              <w:jc w:val="center"/>
              <w:rPr>
                <w:rFonts w:ascii="Times New Roman" w:hAnsi="Times New Roman" w:cs="Times New Roman"/>
                <w:b/>
              </w:rPr>
            </w:pPr>
          </w:p>
        </w:tc>
      </w:tr>
      <w:tr w:rsidR="00817BB0" w:rsidRPr="00410E76" w14:paraId="28A25835" w14:textId="77777777" w:rsidTr="00BB0950">
        <w:tc>
          <w:tcPr>
            <w:tcW w:w="899" w:type="pct"/>
            <w:vMerge/>
          </w:tcPr>
          <w:p w14:paraId="450BDFE2" w14:textId="77777777" w:rsidR="00817BB0" w:rsidRPr="00410E76" w:rsidRDefault="00817BB0" w:rsidP="00BB0950">
            <w:pPr>
              <w:rPr>
                <w:rFonts w:ascii="Times New Roman" w:hAnsi="Times New Roman" w:cs="Times New Roman"/>
                <w:b/>
                <w:bCs/>
              </w:rPr>
            </w:pPr>
          </w:p>
        </w:tc>
        <w:tc>
          <w:tcPr>
            <w:tcW w:w="2621" w:type="pct"/>
            <w:vAlign w:val="center"/>
          </w:tcPr>
          <w:p w14:paraId="7398B458"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10E76">
              <w:rPr>
                <w:rFonts w:ascii="Times New Roman" w:hAnsi="Times New Roman" w:cs="Times New Roman"/>
              </w:rPr>
              <w:t>7 Эксплуатация электрооборудования кранов и подъемников</w:t>
            </w:r>
          </w:p>
        </w:tc>
        <w:tc>
          <w:tcPr>
            <w:tcW w:w="740" w:type="pct"/>
            <w:vMerge/>
            <w:vAlign w:val="center"/>
          </w:tcPr>
          <w:p w14:paraId="444B8C9A"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215DDADF" w14:textId="77777777" w:rsidR="00817BB0" w:rsidRPr="00410E76" w:rsidRDefault="00817BB0" w:rsidP="00BB0950">
            <w:pPr>
              <w:suppressAutoHyphens/>
              <w:jc w:val="center"/>
              <w:rPr>
                <w:rFonts w:ascii="Times New Roman" w:hAnsi="Times New Roman" w:cs="Times New Roman"/>
                <w:b/>
              </w:rPr>
            </w:pPr>
          </w:p>
        </w:tc>
      </w:tr>
      <w:tr w:rsidR="00817BB0" w:rsidRPr="00410E76" w14:paraId="41DA1009" w14:textId="77777777" w:rsidTr="00BB0950">
        <w:tc>
          <w:tcPr>
            <w:tcW w:w="899" w:type="pct"/>
            <w:vMerge/>
          </w:tcPr>
          <w:p w14:paraId="771EAFC2" w14:textId="77777777" w:rsidR="00817BB0" w:rsidRPr="00410E76" w:rsidRDefault="00817BB0" w:rsidP="00BB0950">
            <w:pPr>
              <w:rPr>
                <w:rFonts w:ascii="Times New Roman" w:hAnsi="Times New Roman" w:cs="Times New Roman"/>
                <w:b/>
                <w:bCs/>
              </w:rPr>
            </w:pPr>
          </w:p>
        </w:tc>
        <w:tc>
          <w:tcPr>
            <w:tcW w:w="2621" w:type="pct"/>
            <w:vAlign w:val="center"/>
          </w:tcPr>
          <w:p w14:paraId="6F49A2C1"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10E76">
              <w:rPr>
                <w:rFonts w:ascii="Times New Roman" w:hAnsi="Times New Roman" w:cs="Times New Roman"/>
              </w:rPr>
              <w:t>8 Эксплуатация электрических печей и электросварочных установок</w:t>
            </w:r>
          </w:p>
        </w:tc>
        <w:tc>
          <w:tcPr>
            <w:tcW w:w="740" w:type="pct"/>
            <w:vMerge/>
            <w:vAlign w:val="center"/>
          </w:tcPr>
          <w:p w14:paraId="76F5BAEC"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4C10F6D4" w14:textId="77777777" w:rsidR="00817BB0" w:rsidRPr="00410E76" w:rsidRDefault="00817BB0" w:rsidP="00BB0950">
            <w:pPr>
              <w:suppressAutoHyphens/>
              <w:jc w:val="center"/>
              <w:rPr>
                <w:rFonts w:ascii="Times New Roman" w:hAnsi="Times New Roman" w:cs="Times New Roman"/>
                <w:b/>
              </w:rPr>
            </w:pPr>
          </w:p>
        </w:tc>
      </w:tr>
      <w:tr w:rsidR="00817BB0" w:rsidRPr="00410E76" w14:paraId="47F8C7CD" w14:textId="77777777" w:rsidTr="00BB0950">
        <w:tc>
          <w:tcPr>
            <w:tcW w:w="899" w:type="pct"/>
            <w:vMerge/>
          </w:tcPr>
          <w:p w14:paraId="65A60E1F" w14:textId="77777777" w:rsidR="00817BB0" w:rsidRPr="00410E76" w:rsidRDefault="00817BB0" w:rsidP="00BB0950">
            <w:pPr>
              <w:rPr>
                <w:rFonts w:ascii="Times New Roman" w:hAnsi="Times New Roman" w:cs="Times New Roman"/>
                <w:b/>
                <w:bCs/>
              </w:rPr>
            </w:pPr>
          </w:p>
        </w:tc>
        <w:tc>
          <w:tcPr>
            <w:tcW w:w="2621" w:type="pct"/>
            <w:vAlign w:val="center"/>
          </w:tcPr>
          <w:p w14:paraId="2E78A7D6"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740" w:type="pct"/>
            <w:vAlign w:val="center"/>
          </w:tcPr>
          <w:p w14:paraId="65CB77C9" w14:textId="77777777" w:rsidR="00817BB0" w:rsidRPr="00410E76" w:rsidRDefault="00817BB0" w:rsidP="00BB0950">
            <w:pPr>
              <w:suppressAutoHyphens/>
              <w:jc w:val="center"/>
              <w:rPr>
                <w:rFonts w:ascii="Times New Roman" w:hAnsi="Times New Roman" w:cs="Times New Roman"/>
                <w:b/>
              </w:rPr>
            </w:pPr>
            <w:r w:rsidRPr="00410E76">
              <w:rPr>
                <w:rFonts w:ascii="Times New Roman" w:hAnsi="Times New Roman" w:cs="Times New Roman"/>
                <w:b/>
              </w:rPr>
              <w:t>18</w:t>
            </w:r>
            <w:r>
              <w:rPr>
                <w:rFonts w:ascii="Times New Roman" w:hAnsi="Times New Roman" w:cs="Times New Roman"/>
                <w:b/>
              </w:rPr>
              <w:t>/18</w:t>
            </w:r>
          </w:p>
        </w:tc>
        <w:tc>
          <w:tcPr>
            <w:tcW w:w="740" w:type="pct"/>
            <w:vMerge/>
          </w:tcPr>
          <w:p w14:paraId="49BF38F4" w14:textId="77777777" w:rsidR="00817BB0" w:rsidRPr="00410E76" w:rsidRDefault="00817BB0" w:rsidP="00BB0950">
            <w:pPr>
              <w:suppressAutoHyphens/>
              <w:jc w:val="center"/>
              <w:rPr>
                <w:rFonts w:ascii="Times New Roman" w:hAnsi="Times New Roman" w:cs="Times New Roman"/>
                <w:b/>
              </w:rPr>
            </w:pPr>
          </w:p>
        </w:tc>
      </w:tr>
      <w:tr w:rsidR="00817BB0" w:rsidRPr="00410E76" w14:paraId="2C70E33C" w14:textId="77777777" w:rsidTr="00BB0950">
        <w:tc>
          <w:tcPr>
            <w:tcW w:w="899" w:type="pct"/>
            <w:vMerge/>
          </w:tcPr>
          <w:p w14:paraId="2E15D12D" w14:textId="77777777" w:rsidR="00817BB0" w:rsidRPr="00410E76" w:rsidRDefault="00817BB0" w:rsidP="00BB0950">
            <w:pPr>
              <w:rPr>
                <w:rFonts w:ascii="Times New Roman" w:hAnsi="Times New Roman" w:cs="Times New Roman"/>
                <w:b/>
                <w:bCs/>
              </w:rPr>
            </w:pPr>
          </w:p>
        </w:tc>
        <w:tc>
          <w:tcPr>
            <w:tcW w:w="2621" w:type="pct"/>
          </w:tcPr>
          <w:p w14:paraId="16066CB0"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410E76">
              <w:rPr>
                <w:rFonts w:ascii="Times New Roman" w:hAnsi="Times New Roman" w:cs="Times New Roman"/>
                <w:b/>
                <w:bCs/>
              </w:rPr>
              <w:t>Практическое занятие 1</w:t>
            </w:r>
            <w:r w:rsidRPr="00410E76">
              <w:rPr>
                <w:rFonts w:ascii="Times New Roman" w:hAnsi="Times New Roman" w:cs="Times New Roman"/>
              </w:rPr>
              <w:t xml:space="preserve"> Контроль за нагревом силовых кабелей в процессе эксплуатации (сроки испытания, способы измерения, допустимые температуры нагрева).</w:t>
            </w:r>
          </w:p>
        </w:tc>
        <w:tc>
          <w:tcPr>
            <w:tcW w:w="740" w:type="pct"/>
            <w:vMerge w:val="restart"/>
            <w:vAlign w:val="center"/>
          </w:tcPr>
          <w:p w14:paraId="0F845E67"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64264D50" w14:textId="77777777" w:rsidR="00817BB0" w:rsidRPr="00410E76" w:rsidRDefault="00817BB0" w:rsidP="00BB0950">
            <w:pPr>
              <w:suppressAutoHyphens/>
              <w:jc w:val="center"/>
              <w:rPr>
                <w:rFonts w:ascii="Times New Roman" w:hAnsi="Times New Roman" w:cs="Times New Roman"/>
                <w:b/>
              </w:rPr>
            </w:pPr>
          </w:p>
        </w:tc>
      </w:tr>
      <w:tr w:rsidR="00817BB0" w:rsidRPr="00410E76" w14:paraId="4AFDF805" w14:textId="77777777" w:rsidTr="00BB0950">
        <w:tc>
          <w:tcPr>
            <w:tcW w:w="899" w:type="pct"/>
            <w:vMerge/>
          </w:tcPr>
          <w:p w14:paraId="01CA413A" w14:textId="77777777" w:rsidR="00817BB0" w:rsidRPr="00410E76" w:rsidRDefault="00817BB0" w:rsidP="00BB0950">
            <w:pPr>
              <w:rPr>
                <w:rFonts w:ascii="Times New Roman" w:hAnsi="Times New Roman" w:cs="Times New Roman"/>
                <w:b/>
                <w:bCs/>
              </w:rPr>
            </w:pPr>
          </w:p>
        </w:tc>
        <w:tc>
          <w:tcPr>
            <w:tcW w:w="2621" w:type="pct"/>
          </w:tcPr>
          <w:p w14:paraId="47350C09"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410E76">
              <w:rPr>
                <w:rFonts w:ascii="Times New Roman" w:hAnsi="Times New Roman" w:cs="Times New Roman"/>
                <w:b/>
                <w:bCs/>
              </w:rPr>
              <w:t>Практическое занятие 2</w:t>
            </w:r>
            <w:r w:rsidRPr="00410E76">
              <w:rPr>
                <w:rFonts w:ascii="Times New Roman" w:hAnsi="Times New Roman" w:cs="Times New Roman"/>
              </w:rPr>
              <w:t xml:space="preserve"> Изучение методов определения мест повреждения в кабельных линиях</w:t>
            </w:r>
          </w:p>
        </w:tc>
        <w:tc>
          <w:tcPr>
            <w:tcW w:w="740" w:type="pct"/>
            <w:vMerge/>
            <w:vAlign w:val="center"/>
          </w:tcPr>
          <w:p w14:paraId="591B976D"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128D1F7F" w14:textId="77777777" w:rsidR="00817BB0" w:rsidRPr="00410E76" w:rsidRDefault="00817BB0" w:rsidP="00BB0950">
            <w:pPr>
              <w:suppressAutoHyphens/>
              <w:jc w:val="center"/>
              <w:rPr>
                <w:rFonts w:ascii="Times New Roman" w:hAnsi="Times New Roman" w:cs="Times New Roman"/>
                <w:b/>
              </w:rPr>
            </w:pPr>
          </w:p>
        </w:tc>
      </w:tr>
      <w:tr w:rsidR="00817BB0" w:rsidRPr="00410E76" w14:paraId="5A0AF896" w14:textId="77777777" w:rsidTr="00BB0950">
        <w:tc>
          <w:tcPr>
            <w:tcW w:w="899" w:type="pct"/>
            <w:vMerge/>
          </w:tcPr>
          <w:p w14:paraId="0C20AA17" w14:textId="77777777" w:rsidR="00817BB0" w:rsidRPr="00410E76" w:rsidRDefault="00817BB0" w:rsidP="00BB0950">
            <w:pPr>
              <w:rPr>
                <w:rFonts w:ascii="Times New Roman" w:hAnsi="Times New Roman" w:cs="Times New Roman"/>
                <w:b/>
                <w:bCs/>
              </w:rPr>
            </w:pPr>
          </w:p>
        </w:tc>
        <w:tc>
          <w:tcPr>
            <w:tcW w:w="2621" w:type="pct"/>
            <w:vAlign w:val="center"/>
          </w:tcPr>
          <w:p w14:paraId="5C29F8C3"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410E76">
              <w:rPr>
                <w:rFonts w:ascii="Times New Roman" w:hAnsi="Times New Roman" w:cs="Times New Roman"/>
                <w:b/>
                <w:bCs/>
              </w:rPr>
              <w:t>Практическое занятие 3</w:t>
            </w:r>
            <w:r w:rsidRPr="00410E76">
              <w:rPr>
                <w:rFonts w:ascii="Times New Roman" w:hAnsi="Times New Roman" w:cs="Times New Roman"/>
              </w:rPr>
              <w:t xml:space="preserve"> Порядок выполнение переключений ответвлений трансформаторов</w:t>
            </w:r>
          </w:p>
        </w:tc>
        <w:tc>
          <w:tcPr>
            <w:tcW w:w="740" w:type="pct"/>
            <w:vMerge/>
            <w:vAlign w:val="center"/>
          </w:tcPr>
          <w:p w14:paraId="51394AD3"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1DF84F68" w14:textId="77777777" w:rsidR="00817BB0" w:rsidRPr="00410E76" w:rsidRDefault="00817BB0" w:rsidP="00BB0950">
            <w:pPr>
              <w:suppressAutoHyphens/>
              <w:jc w:val="center"/>
              <w:rPr>
                <w:rFonts w:ascii="Times New Roman" w:hAnsi="Times New Roman" w:cs="Times New Roman"/>
                <w:b/>
              </w:rPr>
            </w:pPr>
          </w:p>
        </w:tc>
      </w:tr>
      <w:tr w:rsidR="00817BB0" w:rsidRPr="00410E76" w14:paraId="261127B1" w14:textId="77777777" w:rsidTr="00BB0950">
        <w:tc>
          <w:tcPr>
            <w:tcW w:w="899" w:type="pct"/>
            <w:vMerge/>
          </w:tcPr>
          <w:p w14:paraId="71EF67FC" w14:textId="77777777" w:rsidR="00817BB0" w:rsidRPr="00410E76" w:rsidRDefault="00817BB0" w:rsidP="00BB0950">
            <w:pPr>
              <w:rPr>
                <w:rFonts w:ascii="Times New Roman" w:hAnsi="Times New Roman" w:cs="Times New Roman"/>
                <w:b/>
                <w:bCs/>
              </w:rPr>
            </w:pPr>
          </w:p>
        </w:tc>
        <w:tc>
          <w:tcPr>
            <w:tcW w:w="2621" w:type="pct"/>
            <w:vAlign w:val="center"/>
          </w:tcPr>
          <w:p w14:paraId="0875120E"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10E76">
              <w:rPr>
                <w:rFonts w:ascii="Times New Roman" w:hAnsi="Times New Roman" w:cs="Times New Roman"/>
                <w:b/>
                <w:bCs/>
              </w:rPr>
              <w:t>Практическое занятие 4</w:t>
            </w:r>
            <w:r w:rsidRPr="00410E76">
              <w:rPr>
                <w:rFonts w:ascii="Times New Roman" w:hAnsi="Times New Roman" w:cs="Times New Roman"/>
              </w:rPr>
              <w:t xml:space="preserve"> Эксплуатационные испытания. Периодичность и правила взятия проб масла из трансформаторов. Требования, предъявляемые к маслу. Регенерация масла.</w:t>
            </w:r>
          </w:p>
        </w:tc>
        <w:tc>
          <w:tcPr>
            <w:tcW w:w="740" w:type="pct"/>
            <w:vMerge/>
            <w:vAlign w:val="center"/>
          </w:tcPr>
          <w:p w14:paraId="0E425EF5"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23419580" w14:textId="77777777" w:rsidR="00817BB0" w:rsidRPr="00410E76" w:rsidRDefault="00817BB0" w:rsidP="00BB0950">
            <w:pPr>
              <w:suppressAutoHyphens/>
              <w:jc w:val="center"/>
              <w:rPr>
                <w:rFonts w:ascii="Times New Roman" w:hAnsi="Times New Roman" w:cs="Times New Roman"/>
                <w:b/>
              </w:rPr>
            </w:pPr>
          </w:p>
        </w:tc>
      </w:tr>
      <w:tr w:rsidR="00817BB0" w:rsidRPr="00410E76" w14:paraId="1B3CA85F" w14:textId="77777777" w:rsidTr="00BB0950">
        <w:tc>
          <w:tcPr>
            <w:tcW w:w="899" w:type="pct"/>
            <w:vMerge/>
          </w:tcPr>
          <w:p w14:paraId="7B2C831F" w14:textId="77777777" w:rsidR="00817BB0" w:rsidRPr="00410E76" w:rsidRDefault="00817BB0" w:rsidP="00BB0950">
            <w:pPr>
              <w:rPr>
                <w:rFonts w:ascii="Times New Roman" w:hAnsi="Times New Roman" w:cs="Times New Roman"/>
                <w:b/>
                <w:bCs/>
              </w:rPr>
            </w:pPr>
          </w:p>
        </w:tc>
        <w:tc>
          <w:tcPr>
            <w:tcW w:w="2621" w:type="pct"/>
            <w:vAlign w:val="center"/>
          </w:tcPr>
          <w:p w14:paraId="75AF2396"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410E76">
              <w:rPr>
                <w:rFonts w:ascii="Times New Roman" w:hAnsi="Times New Roman" w:cs="Times New Roman"/>
                <w:b/>
                <w:bCs/>
              </w:rPr>
              <w:t>Практическое занятие 5</w:t>
            </w:r>
            <w:r w:rsidRPr="00410E76">
              <w:rPr>
                <w:rFonts w:ascii="Times New Roman" w:hAnsi="Times New Roman" w:cs="Times New Roman"/>
              </w:rPr>
              <w:t xml:space="preserve"> Измерение вибрации подшипников электродвигателей. Смазка подшипников</w:t>
            </w:r>
          </w:p>
        </w:tc>
        <w:tc>
          <w:tcPr>
            <w:tcW w:w="740" w:type="pct"/>
            <w:vMerge/>
            <w:vAlign w:val="center"/>
          </w:tcPr>
          <w:p w14:paraId="5AF51DEA"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08896D8E" w14:textId="77777777" w:rsidR="00817BB0" w:rsidRPr="00410E76" w:rsidRDefault="00817BB0" w:rsidP="00BB0950">
            <w:pPr>
              <w:suppressAutoHyphens/>
              <w:jc w:val="center"/>
              <w:rPr>
                <w:rFonts w:ascii="Times New Roman" w:hAnsi="Times New Roman" w:cs="Times New Roman"/>
                <w:b/>
              </w:rPr>
            </w:pPr>
          </w:p>
        </w:tc>
      </w:tr>
      <w:tr w:rsidR="00817BB0" w:rsidRPr="00410E76" w14:paraId="6A0B277D" w14:textId="77777777" w:rsidTr="00BB0950">
        <w:tc>
          <w:tcPr>
            <w:tcW w:w="899" w:type="pct"/>
            <w:vMerge/>
          </w:tcPr>
          <w:p w14:paraId="0113F871" w14:textId="77777777" w:rsidR="00817BB0" w:rsidRPr="00410E76" w:rsidRDefault="00817BB0" w:rsidP="00BB0950">
            <w:pPr>
              <w:rPr>
                <w:rFonts w:ascii="Times New Roman" w:hAnsi="Times New Roman" w:cs="Times New Roman"/>
                <w:b/>
                <w:bCs/>
              </w:rPr>
            </w:pPr>
          </w:p>
        </w:tc>
        <w:tc>
          <w:tcPr>
            <w:tcW w:w="2621" w:type="pct"/>
          </w:tcPr>
          <w:p w14:paraId="762EB5CE"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410E76">
              <w:rPr>
                <w:rFonts w:ascii="Times New Roman" w:hAnsi="Times New Roman" w:cs="Times New Roman"/>
                <w:b/>
                <w:bCs/>
              </w:rPr>
              <w:t>Практическое занятие 6</w:t>
            </w:r>
            <w:r w:rsidRPr="00410E76">
              <w:rPr>
                <w:rFonts w:ascii="Times New Roman" w:hAnsi="Times New Roman" w:cs="Times New Roman"/>
              </w:rPr>
              <w:t xml:space="preserve"> Определение неисправности электродвигателя</w:t>
            </w:r>
          </w:p>
        </w:tc>
        <w:tc>
          <w:tcPr>
            <w:tcW w:w="740" w:type="pct"/>
            <w:vMerge/>
            <w:vAlign w:val="center"/>
          </w:tcPr>
          <w:p w14:paraId="790186DC"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4A9FA85F" w14:textId="77777777" w:rsidR="00817BB0" w:rsidRPr="00410E76" w:rsidRDefault="00817BB0" w:rsidP="00BB0950">
            <w:pPr>
              <w:suppressAutoHyphens/>
              <w:jc w:val="center"/>
              <w:rPr>
                <w:rFonts w:ascii="Times New Roman" w:hAnsi="Times New Roman" w:cs="Times New Roman"/>
                <w:b/>
              </w:rPr>
            </w:pPr>
          </w:p>
        </w:tc>
      </w:tr>
      <w:tr w:rsidR="00817BB0" w:rsidRPr="00410E76" w14:paraId="2FD908E9" w14:textId="77777777" w:rsidTr="00BB0950">
        <w:tc>
          <w:tcPr>
            <w:tcW w:w="899" w:type="pct"/>
            <w:vMerge/>
          </w:tcPr>
          <w:p w14:paraId="48F6E497" w14:textId="77777777" w:rsidR="00817BB0" w:rsidRPr="00410E76" w:rsidRDefault="00817BB0" w:rsidP="00BB0950">
            <w:pPr>
              <w:rPr>
                <w:rFonts w:ascii="Times New Roman" w:hAnsi="Times New Roman" w:cs="Times New Roman"/>
                <w:b/>
                <w:bCs/>
              </w:rPr>
            </w:pPr>
          </w:p>
        </w:tc>
        <w:tc>
          <w:tcPr>
            <w:tcW w:w="2621" w:type="pct"/>
          </w:tcPr>
          <w:p w14:paraId="42AC4A33"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410E76">
              <w:rPr>
                <w:rFonts w:ascii="Times New Roman" w:hAnsi="Times New Roman" w:cs="Times New Roman"/>
                <w:b/>
                <w:bCs/>
              </w:rPr>
              <w:t>Практическое занятие 7</w:t>
            </w:r>
            <w:r w:rsidRPr="00410E76">
              <w:rPr>
                <w:rFonts w:ascii="Times New Roman" w:hAnsi="Times New Roman" w:cs="Times New Roman"/>
              </w:rPr>
              <w:t xml:space="preserve"> Изучение способов определения воздушных зазоров в электрических машинах</w:t>
            </w:r>
          </w:p>
        </w:tc>
        <w:tc>
          <w:tcPr>
            <w:tcW w:w="740" w:type="pct"/>
            <w:vMerge/>
            <w:vAlign w:val="center"/>
          </w:tcPr>
          <w:p w14:paraId="66A75C18"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3D84EF31" w14:textId="77777777" w:rsidR="00817BB0" w:rsidRPr="00410E76" w:rsidRDefault="00817BB0" w:rsidP="00BB0950">
            <w:pPr>
              <w:suppressAutoHyphens/>
              <w:jc w:val="center"/>
              <w:rPr>
                <w:rFonts w:ascii="Times New Roman" w:hAnsi="Times New Roman" w:cs="Times New Roman"/>
                <w:b/>
              </w:rPr>
            </w:pPr>
          </w:p>
        </w:tc>
      </w:tr>
      <w:tr w:rsidR="00817BB0" w:rsidRPr="00410E76" w14:paraId="72EA967F" w14:textId="77777777" w:rsidTr="00BB0950">
        <w:tc>
          <w:tcPr>
            <w:tcW w:w="899" w:type="pct"/>
            <w:vMerge/>
          </w:tcPr>
          <w:p w14:paraId="3437B1E1" w14:textId="77777777" w:rsidR="00817BB0" w:rsidRPr="00410E76" w:rsidRDefault="00817BB0" w:rsidP="00BB0950">
            <w:pPr>
              <w:rPr>
                <w:rFonts w:ascii="Times New Roman" w:hAnsi="Times New Roman" w:cs="Times New Roman"/>
                <w:b/>
                <w:bCs/>
              </w:rPr>
            </w:pPr>
          </w:p>
        </w:tc>
        <w:tc>
          <w:tcPr>
            <w:tcW w:w="2621" w:type="pct"/>
          </w:tcPr>
          <w:p w14:paraId="57AFD968"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410E76">
              <w:rPr>
                <w:rFonts w:ascii="Times New Roman" w:hAnsi="Times New Roman" w:cs="Times New Roman"/>
                <w:b/>
                <w:bCs/>
              </w:rPr>
              <w:t>Практическое занятие 8</w:t>
            </w:r>
            <w:r w:rsidRPr="00410E76">
              <w:rPr>
                <w:rFonts w:ascii="Times New Roman" w:hAnsi="Times New Roman" w:cs="Times New Roman"/>
              </w:rPr>
              <w:t xml:space="preserve"> Разборка и сборка асинхронного двигателя. Составление дефектной ведомости</w:t>
            </w:r>
          </w:p>
        </w:tc>
        <w:tc>
          <w:tcPr>
            <w:tcW w:w="740" w:type="pct"/>
            <w:vMerge/>
            <w:vAlign w:val="center"/>
          </w:tcPr>
          <w:p w14:paraId="10344E5D"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41AF089F" w14:textId="77777777" w:rsidR="00817BB0" w:rsidRPr="00410E76" w:rsidRDefault="00817BB0" w:rsidP="00BB0950">
            <w:pPr>
              <w:suppressAutoHyphens/>
              <w:jc w:val="center"/>
              <w:rPr>
                <w:rFonts w:ascii="Times New Roman" w:hAnsi="Times New Roman" w:cs="Times New Roman"/>
                <w:b/>
              </w:rPr>
            </w:pPr>
          </w:p>
        </w:tc>
      </w:tr>
      <w:tr w:rsidR="00817BB0" w:rsidRPr="00410E76" w14:paraId="3A754FDC" w14:textId="77777777" w:rsidTr="00BB0950">
        <w:tc>
          <w:tcPr>
            <w:tcW w:w="899" w:type="pct"/>
            <w:vMerge/>
          </w:tcPr>
          <w:p w14:paraId="2C9C8511" w14:textId="77777777" w:rsidR="00817BB0" w:rsidRPr="00410E76" w:rsidRDefault="00817BB0" w:rsidP="00BB0950">
            <w:pPr>
              <w:rPr>
                <w:rFonts w:ascii="Times New Roman" w:hAnsi="Times New Roman" w:cs="Times New Roman"/>
                <w:b/>
                <w:bCs/>
              </w:rPr>
            </w:pPr>
          </w:p>
        </w:tc>
        <w:tc>
          <w:tcPr>
            <w:tcW w:w="2621" w:type="pct"/>
            <w:vAlign w:val="center"/>
          </w:tcPr>
          <w:p w14:paraId="0BA9ABA1" w14:textId="77777777" w:rsidR="00817BB0" w:rsidRPr="00410E76"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410E76">
              <w:rPr>
                <w:rFonts w:ascii="Times New Roman" w:hAnsi="Times New Roman" w:cs="Times New Roman"/>
                <w:b/>
                <w:bCs/>
              </w:rPr>
              <w:t>Практическое занятие9</w:t>
            </w:r>
            <w:r w:rsidRPr="00410E76">
              <w:rPr>
                <w:rFonts w:ascii="Times New Roman" w:hAnsi="Times New Roman" w:cs="Times New Roman"/>
              </w:rPr>
              <w:t xml:space="preserve"> Оперативные переключения в распределительном устройстве подстанции и заводской схеме электроснабжения. Составление бланков переключения</w:t>
            </w:r>
          </w:p>
        </w:tc>
        <w:tc>
          <w:tcPr>
            <w:tcW w:w="740" w:type="pct"/>
            <w:vMerge/>
            <w:vAlign w:val="center"/>
          </w:tcPr>
          <w:p w14:paraId="0729F9C9" w14:textId="77777777" w:rsidR="00817BB0" w:rsidRPr="00410E76" w:rsidRDefault="00817BB0" w:rsidP="00BB0950">
            <w:pPr>
              <w:suppressAutoHyphens/>
              <w:jc w:val="center"/>
              <w:rPr>
                <w:rFonts w:ascii="Times New Roman" w:hAnsi="Times New Roman" w:cs="Times New Roman"/>
                <w:b/>
              </w:rPr>
            </w:pPr>
          </w:p>
        </w:tc>
        <w:tc>
          <w:tcPr>
            <w:tcW w:w="740" w:type="pct"/>
            <w:vMerge/>
          </w:tcPr>
          <w:p w14:paraId="706053A2" w14:textId="77777777" w:rsidR="00817BB0" w:rsidRPr="00410E76" w:rsidRDefault="00817BB0" w:rsidP="00BB0950">
            <w:pPr>
              <w:suppressAutoHyphens/>
              <w:jc w:val="center"/>
              <w:rPr>
                <w:rFonts w:ascii="Times New Roman" w:hAnsi="Times New Roman" w:cs="Times New Roman"/>
                <w:b/>
              </w:rPr>
            </w:pPr>
          </w:p>
        </w:tc>
      </w:tr>
      <w:tr w:rsidR="00817BB0" w:rsidRPr="00410E76" w14:paraId="62E47DEB" w14:textId="77777777" w:rsidTr="00BB0950">
        <w:tc>
          <w:tcPr>
            <w:tcW w:w="899" w:type="pct"/>
          </w:tcPr>
          <w:p w14:paraId="418574E0" w14:textId="77777777" w:rsidR="00817BB0" w:rsidRPr="00410E76" w:rsidRDefault="00817BB0" w:rsidP="00BB0950">
            <w:pPr>
              <w:rPr>
                <w:rFonts w:ascii="Times New Roman" w:hAnsi="Times New Roman" w:cs="Times New Roman"/>
                <w:b/>
                <w:bCs/>
              </w:rPr>
            </w:pPr>
            <w:r>
              <w:rPr>
                <w:rFonts w:ascii="Times New Roman" w:hAnsi="Times New Roman" w:cs="Times New Roman"/>
                <w:b/>
                <w:bCs/>
              </w:rPr>
              <w:t xml:space="preserve">Тема 2.5 Техника безопасности при эксплуатации электроустановок потребителей </w:t>
            </w:r>
          </w:p>
        </w:tc>
        <w:tc>
          <w:tcPr>
            <w:tcW w:w="2621" w:type="pct"/>
          </w:tcPr>
          <w:p w14:paraId="37E199EE" w14:textId="77777777" w:rsidR="00817BB0"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185CBF">
              <w:rPr>
                <w:rFonts w:ascii="Times New Roman" w:hAnsi="Times New Roman" w:cs="Times New Roman"/>
                <w:bCs/>
              </w:rPr>
              <w:t xml:space="preserve">Требования к персоналу, обслуживающему </w:t>
            </w:r>
            <w:r>
              <w:rPr>
                <w:rFonts w:ascii="Times New Roman" w:hAnsi="Times New Roman" w:cs="Times New Roman"/>
                <w:bCs/>
              </w:rPr>
              <w:t>электроустановки.</w:t>
            </w:r>
          </w:p>
          <w:p w14:paraId="64DB1028" w14:textId="77777777" w:rsidR="00817BB0"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Pr>
                <w:rFonts w:ascii="Times New Roman" w:hAnsi="Times New Roman" w:cs="Times New Roman"/>
                <w:bCs/>
              </w:rPr>
              <w:t>Оперативное обслуживание и производство работ.</w:t>
            </w:r>
          </w:p>
          <w:p w14:paraId="4307C06C" w14:textId="77777777" w:rsidR="00817BB0"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Pr>
                <w:rFonts w:ascii="Times New Roman" w:hAnsi="Times New Roman" w:cs="Times New Roman"/>
                <w:bCs/>
              </w:rPr>
              <w:t>Технические мероприятия, обеспечивающие безопасность работ.</w:t>
            </w:r>
          </w:p>
          <w:p w14:paraId="1B6DCCAC" w14:textId="77777777" w:rsidR="00817BB0" w:rsidRPr="00185CBF" w:rsidRDefault="00817BB0" w:rsidP="00BB0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Pr>
                <w:rFonts w:ascii="Times New Roman" w:hAnsi="Times New Roman" w:cs="Times New Roman"/>
                <w:bCs/>
              </w:rPr>
              <w:t>Организационные мероприятия, обеспечивающие безопасность работ</w:t>
            </w:r>
          </w:p>
        </w:tc>
        <w:tc>
          <w:tcPr>
            <w:tcW w:w="740" w:type="pct"/>
            <w:vAlign w:val="center"/>
          </w:tcPr>
          <w:p w14:paraId="5E51A95D" w14:textId="77777777" w:rsidR="00817BB0" w:rsidRPr="00410E76" w:rsidRDefault="00817BB0" w:rsidP="00BB0950">
            <w:pPr>
              <w:suppressAutoHyphens/>
              <w:jc w:val="center"/>
              <w:rPr>
                <w:rFonts w:ascii="Times New Roman" w:hAnsi="Times New Roman" w:cs="Times New Roman"/>
                <w:b/>
              </w:rPr>
            </w:pPr>
            <w:r>
              <w:rPr>
                <w:rFonts w:ascii="Times New Roman" w:hAnsi="Times New Roman" w:cs="Times New Roman"/>
                <w:b/>
              </w:rPr>
              <w:t>6</w:t>
            </w:r>
          </w:p>
        </w:tc>
        <w:tc>
          <w:tcPr>
            <w:tcW w:w="740" w:type="pct"/>
          </w:tcPr>
          <w:p w14:paraId="7DDB4E8A" w14:textId="77777777" w:rsidR="00817BB0" w:rsidRPr="00410E76" w:rsidRDefault="00817BB0" w:rsidP="00BB0950">
            <w:pPr>
              <w:jc w:val="center"/>
              <w:rPr>
                <w:rFonts w:ascii="Times New Roman" w:hAnsi="Times New Roman" w:cs="Times New Roman"/>
              </w:rPr>
            </w:pPr>
            <w:r w:rsidRPr="00410E76">
              <w:rPr>
                <w:rFonts w:ascii="Times New Roman" w:hAnsi="Times New Roman" w:cs="Times New Roman"/>
              </w:rPr>
              <w:t>ПК 3.1, ПК 3.2,</w:t>
            </w:r>
          </w:p>
          <w:p w14:paraId="61610AB4" w14:textId="77777777" w:rsidR="00817BB0" w:rsidRPr="00410E76" w:rsidRDefault="00817BB0" w:rsidP="00BB0950">
            <w:pPr>
              <w:suppressAutoHyphens/>
              <w:jc w:val="center"/>
              <w:rPr>
                <w:rFonts w:ascii="Times New Roman" w:hAnsi="Times New Roman" w:cs="Times New Roman"/>
                <w:b/>
              </w:rPr>
            </w:pPr>
            <w:r w:rsidRPr="00410E76">
              <w:rPr>
                <w:rFonts w:ascii="Times New Roman" w:hAnsi="Times New Roman" w:cs="Times New Roman"/>
              </w:rPr>
              <w:t>ОК 01-05, ОК 07, ОК 09</w:t>
            </w:r>
          </w:p>
        </w:tc>
      </w:tr>
      <w:tr w:rsidR="00817BB0" w:rsidRPr="00410E76" w14:paraId="34F7DDA7" w14:textId="77777777" w:rsidTr="00BB0950">
        <w:tc>
          <w:tcPr>
            <w:tcW w:w="3520" w:type="pct"/>
            <w:gridSpan w:val="2"/>
          </w:tcPr>
          <w:p w14:paraId="72BF9B1A" w14:textId="77777777" w:rsidR="00817BB0" w:rsidRPr="00410E76" w:rsidRDefault="00817BB0" w:rsidP="00BB0950">
            <w:pPr>
              <w:jc w:val="both"/>
              <w:rPr>
                <w:rFonts w:ascii="Times New Roman" w:hAnsi="Times New Roman" w:cs="Times New Roman"/>
                <w:b/>
                <w:bCs/>
                <w:i/>
              </w:rPr>
            </w:pPr>
            <w:r w:rsidRPr="00410E76">
              <w:rPr>
                <w:rFonts w:ascii="Times New Roman" w:hAnsi="Times New Roman" w:cs="Times New Roman"/>
                <w:b/>
                <w:bCs/>
              </w:rPr>
              <w:t xml:space="preserve">Учебная практика </w:t>
            </w:r>
          </w:p>
          <w:p w14:paraId="3BAE2284" w14:textId="77777777" w:rsidR="00817BB0" w:rsidRPr="00410E76" w:rsidRDefault="00817BB0" w:rsidP="00BB0950">
            <w:pPr>
              <w:jc w:val="both"/>
              <w:rPr>
                <w:rFonts w:ascii="Times New Roman" w:hAnsi="Times New Roman" w:cs="Times New Roman"/>
                <w:b/>
                <w:bCs/>
              </w:rPr>
            </w:pPr>
            <w:r w:rsidRPr="00410E76">
              <w:rPr>
                <w:rFonts w:ascii="Times New Roman" w:hAnsi="Times New Roman" w:cs="Times New Roman"/>
                <w:b/>
                <w:bCs/>
              </w:rPr>
              <w:t xml:space="preserve">Виды работ </w:t>
            </w:r>
          </w:p>
          <w:p w14:paraId="226EF55A" w14:textId="77777777" w:rsidR="00817BB0" w:rsidRPr="00410E76" w:rsidRDefault="00817BB0" w:rsidP="00BB0950">
            <w:pPr>
              <w:jc w:val="both"/>
              <w:rPr>
                <w:rFonts w:ascii="Times New Roman" w:hAnsi="Times New Roman" w:cs="Times New Roman"/>
              </w:rPr>
            </w:pPr>
            <w:r w:rsidRPr="00410E76">
              <w:rPr>
                <w:rFonts w:ascii="Times New Roman" w:hAnsi="Times New Roman" w:cs="Times New Roman"/>
              </w:rPr>
              <w:t>1. Обслуживание системы управления электрическим приводом</w:t>
            </w:r>
          </w:p>
          <w:p w14:paraId="15C7378B" w14:textId="77777777" w:rsidR="00817BB0" w:rsidRPr="00410E76" w:rsidRDefault="00817BB0" w:rsidP="00BB0950">
            <w:pPr>
              <w:jc w:val="both"/>
              <w:rPr>
                <w:rFonts w:ascii="Times New Roman" w:hAnsi="Times New Roman" w:cs="Times New Roman"/>
              </w:rPr>
            </w:pPr>
            <w:r w:rsidRPr="00410E76">
              <w:rPr>
                <w:rFonts w:ascii="Times New Roman" w:hAnsi="Times New Roman" w:cs="Times New Roman"/>
              </w:rPr>
              <w:t>2. Ремонт и обслуживании электротехнического оборудования энергоустановок</w:t>
            </w:r>
          </w:p>
          <w:p w14:paraId="16AA8BAB" w14:textId="77777777" w:rsidR="00817BB0" w:rsidRPr="00410E76" w:rsidRDefault="00817BB0" w:rsidP="00BB0950">
            <w:pPr>
              <w:jc w:val="both"/>
              <w:rPr>
                <w:rFonts w:ascii="Times New Roman" w:hAnsi="Times New Roman" w:cs="Times New Roman"/>
              </w:rPr>
            </w:pPr>
            <w:r w:rsidRPr="00410E76">
              <w:rPr>
                <w:rFonts w:ascii="Times New Roman" w:hAnsi="Times New Roman" w:cs="Times New Roman"/>
              </w:rPr>
              <w:t>3. Монтаж системы управления электрическим приводом с помощью преобразователя частоты и программируемого реле</w:t>
            </w:r>
          </w:p>
          <w:p w14:paraId="27BCCD21" w14:textId="77777777" w:rsidR="00817BB0" w:rsidRPr="00410E76" w:rsidRDefault="00817BB0" w:rsidP="00BB0950">
            <w:pPr>
              <w:jc w:val="both"/>
              <w:rPr>
                <w:rFonts w:ascii="Times New Roman" w:hAnsi="Times New Roman" w:cs="Times New Roman"/>
              </w:rPr>
            </w:pPr>
            <w:r w:rsidRPr="00410E76">
              <w:rPr>
                <w:rFonts w:ascii="Times New Roman" w:hAnsi="Times New Roman" w:cs="Times New Roman"/>
              </w:rPr>
              <w:t>4. Диагностика состояния электрооборудования</w:t>
            </w:r>
          </w:p>
          <w:p w14:paraId="111632B3" w14:textId="77777777" w:rsidR="00817BB0" w:rsidRPr="00410E76" w:rsidRDefault="00817BB0" w:rsidP="00BB0950">
            <w:pPr>
              <w:jc w:val="both"/>
              <w:rPr>
                <w:rFonts w:ascii="Times New Roman" w:hAnsi="Times New Roman" w:cs="Times New Roman"/>
              </w:rPr>
            </w:pPr>
            <w:r w:rsidRPr="00410E76">
              <w:rPr>
                <w:rFonts w:ascii="Times New Roman" w:hAnsi="Times New Roman" w:cs="Times New Roman"/>
              </w:rPr>
              <w:t>5. Расчет освещенности производственных помещений</w:t>
            </w:r>
          </w:p>
          <w:p w14:paraId="1BA3A9FD" w14:textId="77777777" w:rsidR="00817BB0" w:rsidRPr="00410E76" w:rsidRDefault="00817BB0" w:rsidP="00BB0950">
            <w:pPr>
              <w:jc w:val="both"/>
              <w:rPr>
                <w:rFonts w:ascii="Times New Roman" w:hAnsi="Times New Roman" w:cs="Times New Roman"/>
                <w:b/>
              </w:rPr>
            </w:pPr>
            <w:r w:rsidRPr="00410E76">
              <w:rPr>
                <w:rFonts w:ascii="Times New Roman" w:hAnsi="Times New Roman" w:cs="Times New Roman"/>
              </w:rPr>
              <w:t xml:space="preserve">6. </w:t>
            </w:r>
            <w:r w:rsidRPr="00410E76">
              <w:rPr>
                <w:rFonts w:ascii="Times New Roman" w:hAnsi="Times New Roman" w:cs="Times New Roman"/>
                <w:color w:val="000000"/>
              </w:rPr>
              <w:t>Параметризация частотного преобразователя</w:t>
            </w:r>
          </w:p>
        </w:tc>
        <w:tc>
          <w:tcPr>
            <w:tcW w:w="740" w:type="pct"/>
            <w:vAlign w:val="center"/>
          </w:tcPr>
          <w:p w14:paraId="70BD01C9" w14:textId="77777777" w:rsidR="00817BB0" w:rsidRPr="00410E76" w:rsidRDefault="00817BB0" w:rsidP="00BB0950">
            <w:pPr>
              <w:jc w:val="center"/>
              <w:rPr>
                <w:rFonts w:ascii="Times New Roman" w:hAnsi="Times New Roman" w:cs="Times New Roman"/>
                <w:b/>
              </w:rPr>
            </w:pPr>
            <w:r w:rsidRPr="00410E76">
              <w:rPr>
                <w:rFonts w:ascii="Times New Roman" w:hAnsi="Times New Roman" w:cs="Times New Roman"/>
                <w:b/>
              </w:rPr>
              <w:t>72</w:t>
            </w:r>
          </w:p>
        </w:tc>
        <w:tc>
          <w:tcPr>
            <w:tcW w:w="740" w:type="pct"/>
          </w:tcPr>
          <w:p w14:paraId="1DFA62AC" w14:textId="77777777" w:rsidR="00817BB0" w:rsidRPr="00410E76" w:rsidRDefault="00817BB0" w:rsidP="00BB0950">
            <w:pPr>
              <w:jc w:val="center"/>
              <w:rPr>
                <w:rFonts w:ascii="Times New Roman" w:hAnsi="Times New Roman" w:cs="Times New Roman"/>
              </w:rPr>
            </w:pPr>
            <w:r w:rsidRPr="00410E76">
              <w:rPr>
                <w:rFonts w:ascii="Times New Roman" w:hAnsi="Times New Roman" w:cs="Times New Roman"/>
              </w:rPr>
              <w:t>ПК 3.1, ПК 3.2,</w:t>
            </w:r>
          </w:p>
          <w:p w14:paraId="29A834A1" w14:textId="77777777" w:rsidR="00817BB0" w:rsidRPr="00410E76" w:rsidRDefault="00817BB0" w:rsidP="00BB0950">
            <w:pPr>
              <w:jc w:val="center"/>
              <w:rPr>
                <w:rFonts w:ascii="Times New Roman" w:hAnsi="Times New Roman" w:cs="Times New Roman"/>
                <w:b/>
              </w:rPr>
            </w:pPr>
            <w:r w:rsidRPr="00410E76">
              <w:rPr>
                <w:rFonts w:ascii="Times New Roman" w:hAnsi="Times New Roman" w:cs="Times New Roman"/>
              </w:rPr>
              <w:t>ОК 01-05, ОК 07, ОК 09</w:t>
            </w:r>
          </w:p>
        </w:tc>
      </w:tr>
      <w:tr w:rsidR="00817BB0" w:rsidRPr="00410E76" w14:paraId="1307E9A7" w14:textId="77777777" w:rsidTr="00BB0950">
        <w:trPr>
          <w:trHeight w:val="2405"/>
        </w:trPr>
        <w:tc>
          <w:tcPr>
            <w:tcW w:w="3520" w:type="pct"/>
            <w:gridSpan w:val="2"/>
          </w:tcPr>
          <w:p w14:paraId="23FF2F5A" w14:textId="77777777" w:rsidR="00817BB0" w:rsidRPr="00410E76" w:rsidRDefault="00817BB0" w:rsidP="00BB0950">
            <w:pPr>
              <w:rPr>
                <w:rFonts w:ascii="Times New Roman" w:hAnsi="Times New Roman" w:cs="Times New Roman"/>
                <w:b/>
                <w:sz w:val="20"/>
              </w:rPr>
            </w:pPr>
            <w:r w:rsidRPr="00410E76">
              <w:rPr>
                <w:rFonts w:ascii="Times New Roman" w:hAnsi="Times New Roman" w:cs="Times New Roman"/>
                <w:b/>
                <w:sz w:val="20"/>
              </w:rPr>
              <w:lastRenderedPageBreak/>
              <w:t>ПП.03 Производственная практика</w:t>
            </w:r>
          </w:p>
          <w:p w14:paraId="0FC867D0" w14:textId="77777777" w:rsidR="00817BB0" w:rsidRPr="00410E76" w:rsidRDefault="00817BB0" w:rsidP="00BB0950">
            <w:pPr>
              <w:rPr>
                <w:rFonts w:ascii="Times New Roman" w:hAnsi="Times New Roman" w:cs="Times New Roman"/>
                <w:b/>
                <w:sz w:val="20"/>
              </w:rPr>
            </w:pPr>
            <w:r w:rsidRPr="00410E76">
              <w:rPr>
                <w:rFonts w:ascii="Times New Roman" w:hAnsi="Times New Roman" w:cs="Times New Roman"/>
                <w:b/>
                <w:sz w:val="20"/>
              </w:rPr>
              <w:t xml:space="preserve">Виды работ: </w:t>
            </w:r>
          </w:p>
          <w:p w14:paraId="1643616B" w14:textId="77777777" w:rsidR="00817BB0" w:rsidRPr="00410E76" w:rsidRDefault="00817BB0" w:rsidP="00BB0950">
            <w:pPr>
              <w:tabs>
                <w:tab w:val="left" w:pos="283"/>
              </w:tabs>
              <w:rPr>
                <w:rFonts w:ascii="Times New Roman" w:hAnsi="Times New Roman" w:cs="Times New Roman"/>
                <w:sz w:val="20"/>
              </w:rPr>
            </w:pPr>
            <w:r w:rsidRPr="00410E76">
              <w:rPr>
                <w:rFonts w:ascii="Times New Roman" w:hAnsi="Times New Roman" w:cs="Times New Roman"/>
                <w:sz w:val="20"/>
              </w:rPr>
              <w:t>1.</w:t>
            </w:r>
            <w:r w:rsidRPr="00410E76">
              <w:rPr>
                <w:rFonts w:ascii="Times New Roman" w:hAnsi="Times New Roman" w:cs="Times New Roman"/>
                <w:sz w:val="20"/>
              </w:rPr>
              <w:tab/>
              <w:t>Планирования работ по монтажу, наладке и техническому обслуживанию систем и средств автоматизации на основе организационно-распорядительных документов и требований технической документации;</w:t>
            </w:r>
          </w:p>
          <w:p w14:paraId="31FD0AF5" w14:textId="77777777" w:rsidR="00817BB0" w:rsidRPr="00410E76" w:rsidRDefault="00817BB0" w:rsidP="00BB0950">
            <w:pPr>
              <w:tabs>
                <w:tab w:val="left" w:pos="283"/>
              </w:tabs>
              <w:rPr>
                <w:rFonts w:ascii="Times New Roman" w:hAnsi="Times New Roman" w:cs="Times New Roman"/>
                <w:sz w:val="20"/>
              </w:rPr>
            </w:pPr>
            <w:r w:rsidRPr="00410E76">
              <w:rPr>
                <w:rFonts w:ascii="Times New Roman" w:hAnsi="Times New Roman" w:cs="Times New Roman"/>
                <w:sz w:val="20"/>
              </w:rPr>
              <w:t>2.</w:t>
            </w:r>
            <w:r w:rsidRPr="00410E76">
              <w:rPr>
                <w:rFonts w:ascii="Times New Roman" w:hAnsi="Times New Roman" w:cs="Times New Roman"/>
                <w:sz w:val="20"/>
              </w:rPr>
              <w:tab/>
              <w:t>Осуществления диагностики неисправностей и отказов систем металлорежущего производственного оборудования в рамках своей компетенции для выбора методов и способов их устранения;</w:t>
            </w:r>
          </w:p>
          <w:p w14:paraId="539A1E9D" w14:textId="77777777" w:rsidR="00817BB0" w:rsidRPr="00410E76" w:rsidRDefault="00817BB0" w:rsidP="00BB0950">
            <w:pPr>
              <w:tabs>
                <w:tab w:val="left" w:pos="283"/>
              </w:tabs>
              <w:rPr>
                <w:rFonts w:ascii="Times New Roman" w:hAnsi="Times New Roman" w:cs="Times New Roman"/>
                <w:sz w:val="20"/>
              </w:rPr>
            </w:pPr>
            <w:r w:rsidRPr="00410E76">
              <w:rPr>
                <w:rFonts w:ascii="Times New Roman" w:hAnsi="Times New Roman" w:cs="Times New Roman"/>
                <w:sz w:val="20"/>
              </w:rPr>
              <w:t>3.</w:t>
            </w:r>
            <w:r w:rsidRPr="00410E76">
              <w:rPr>
                <w:rFonts w:ascii="Times New Roman" w:hAnsi="Times New Roman" w:cs="Times New Roman"/>
                <w:sz w:val="20"/>
              </w:rPr>
              <w:tab/>
              <w:t>Организации работ по устранению неполадок, отказов автоматизированного металлорежущего оборудования и ремонту станочных систем и технологических приспособлений в рамках своей компетенции;</w:t>
            </w:r>
          </w:p>
          <w:p w14:paraId="5A953D0F" w14:textId="77777777" w:rsidR="00817BB0" w:rsidRPr="00410E76" w:rsidRDefault="00817BB0" w:rsidP="00BB0950">
            <w:pPr>
              <w:tabs>
                <w:tab w:val="left" w:pos="283"/>
              </w:tabs>
              <w:rPr>
                <w:rFonts w:ascii="Times New Roman" w:hAnsi="Times New Roman" w:cs="Times New Roman"/>
                <w:sz w:val="20"/>
              </w:rPr>
            </w:pPr>
            <w:r w:rsidRPr="00410E76">
              <w:rPr>
                <w:rFonts w:ascii="Times New Roman" w:hAnsi="Times New Roman" w:cs="Times New Roman"/>
                <w:sz w:val="20"/>
              </w:rPr>
              <w:t>4.</w:t>
            </w:r>
            <w:r w:rsidRPr="00410E76">
              <w:rPr>
                <w:rFonts w:ascii="Times New Roman" w:hAnsi="Times New Roman" w:cs="Times New Roman"/>
                <w:sz w:val="20"/>
              </w:rPr>
              <w:tab/>
              <w:t>Написание управляющей программы, обработка заготовок и деталей на станках с ЧПУ, с использованием CAD/CAM систем;</w:t>
            </w:r>
          </w:p>
          <w:p w14:paraId="2A5441FD" w14:textId="77777777" w:rsidR="00817BB0" w:rsidRPr="00410E76" w:rsidRDefault="00817BB0" w:rsidP="00BB0950">
            <w:pPr>
              <w:tabs>
                <w:tab w:val="left" w:pos="283"/>
              </w:tabs>
              <w:rPr>
                <w:rFonts w:ascii="Times New Roman" w:hAnsi="Times New Roman" w:cs="Times New Roman"/>
                <w:sz w:val="20"/>
              </w:rPr>
            </w:pPr>
            <w:r w:rsidRPr="00410E76">
              <w:rPr>
                <w:rFonts w:ascii="Times New Roman" w:hAnsi="Times New Roman" w:cs="Times New Roman"/>
                <w:sz w:val="20"/>
              </w:rPr>
              <w:t>5.</w:t>
            </w:r>
            <w:r w:rsidRPr="00410E76">
              <w:rPr>
                <w:rFonts w:ascii="Times New Roman" w:hAnsi="Times New Roman" w:cs="Times New Roman"/>
                <w:sz w:val="20"/>
              </w:rPr>
              <w:tab/>
              <w:t>Составление карт наладки, работа с технологической документацией;</w:t>
            </w:r>
          </w:p>
          <w:p w14:paraId="7D746312" w14:textId="77777777" w:rsidR="00817BB0" w:rsidRPr="00410E76" w:rsidRDefault="00817BB0" w:rsidP="00BB0950">
            <w:pPr>
              <w:tabs>
                <w:tab w:val="left" w:pos="283"/>
              </w:tabs>
              <w:rPr>
                <w:rFonts w:ascii="Times New Roman" w:hAnsi="Times New Roman" w:cs="Times New Roman"/>
                <w:color w:val="000000"/>
              </w:rPr>
            </w:pPr>
            <w:r w:rsidRPr="00410E76">
              <w:rPr>
                <w:rFonts w:ascii="Times New Roman" w:hAnsi="Times New Roman" w:cs="Times New Roman"/>
                <w:sz w:val="20"/>
              </w:rPr>
              <w:t>6.</w:t>
            </w:r>
            <w:r w:rsidRPr="00410E76">
              <w:rPr>
                <w:rFonts w:ascii="Times New Roman" w:hAnsi="Times New Roman" w:cs="Times New Roman"/>
                <w:sz w:val="20"/>
              </w:rPr>
              <w:tab/>
              <w:t>Контроль обработки поверхностей деталей контрольно-измерительными инструментами.</w:t>
            </w:r>
          </w:p>
        </w:tc>
        <w:tc>
          <w:tcPr>
            <w:tcW w:w="740" w:type="pct"/>
            <w:vAlign w:val="center"/>
          </w:tcPr>
          <w:p w14:paraId="75099369" w14:textId="77777777" w:rsidR="00817BB0" w:rsidRPr="00410E76" w:rsidRDefault="00817BB0" w:rsidP="00BB0950">
            <w:pPr>
              <w:jc w:val="center"/>
              <w:rPr>
                <w:rFonts w:ascii="Times New Roman" w:hAnsi="Times New Roman" w:cs="Times New Roman"/>
                <w:b/>
              </w:rPr>
            </w:pPr>
            <w:r w:rsidRPr="00410E76">
              <w:rPr>
                <w:rFonts w:ascii="Times New Roman" w:hAnsi="Times New Roman" w:cs="Times New Roman"/>
                <w:b/>
              </w:rPr>
              <w:t>144</w:t>
            </w:r>
          </w:p>
        </w:tc>
        <w:tc>
          <w:tcPr>
            <w:tcW w:w="740" w:type="pct"/>
          </w:tcPr>
          <w:p w14:paraId="0B691650" w14:textId="77777777" w:rsidR="00817BB0" w:rsidRPr="00410E76" w:rsidRDefault="00817BB0" w:rsidP="00BB0950">
            <w:pPr>
              <w:jc w:val="center"/>
              <w:rPr>
                <w:rFonts w:ascii="Times New Roman" w:hAnsi="Times New Roman" w:cs="Times New Roman"/>
              </w:rPr>
            </w:pPr>
            <w:r w:rsidRPr="00410E76">
              <w:rPr>
                <w:rFonts w:ascii="Times New Roman" w:hAnsi="Times New Roman" w:cs="Times New Roman"/>
              </w:rPr>
              <w:t>ПК 3.1, ПК 3.2,</w:t>
            </w:r>
          </w:p>
          <w:p w14:paraId="5989B595" w14:textId="77777777" w:rsidR="00817BB0" w:rsidRPr="00410E76" w:rsidRDefault="00817BB0" w:rsidP="00BB0950">
            <w:pPr>
              <w:jc w:val="center"/>
              <w:rPr>
                <w:rFonts w:ascii="Times New Roman" w:hAnsi="Times New Roman" w:cs="Times New Roman"/>
                <w:b/>
              </w:rPr>
            </w:pPr>
            <w:r w:rsidRPr="00410E76">
              <w:rPr>
                <w:rFonts w:ascii="Times New Roman" w:hAnsi="Times New Roman" w:cs="Times New Roman"/>
              </w:rPr>
              <w:t>ОК 01-05, ОК 07, ОК 09</w:t>
            </w:r>
          </w:p>
        </w:tc>
      </w:tr>
      <w:tr w:rsidR="00817BB0" w:rsidRPr="00410E76" w14:paraId="1F5873F8" w14:textId="77777777" w:rsidTr="00BB0950">
        <w:trPr>
          <w:trHeight w:val="333"/>
        </w:trPr>
        <w:tc>
          <w:tcPr>
            <w:tcW w:w="3520" w:type="pct"/>
            <w:gridSpan w:val="2"/>
          </w:tcPr>
          <w:p w14:paraId="319B5AF3" w14:textId="77777777" w:rsidR="00817BB0" w:rsidRPr="00410E76" w:rsidRDefault="00817BB0" w:rsidP="00BB0950">
            <w:pPr>
              <w:rPr>
                <w:rFonts w:ascii="Times New Roman" w:hAnsi="Times New Roman" w:cs="Times New Roman"/>
                <w:b/>
                <w:sz w:val="20"/>
              </w:rPr>
            </w:pPr>
            <w:r w:rsidRPr="00410E76">
              <w:rPr>
                <w:rFonts w:ascii="Times New Roman" w:hAnsi="Times New Roman" w:cs="Times New Roman"/>
                <w:b/>
                <w:bCs/>
                <w:i/>
              </w:rPr>
              <w:t>Промежуточная аттестация</w:t>
            </w:r>
          </w:p>
        </w:tc>
        <w:tc>
          <w:tcPr>
            <w:tcW w:w="740" w:type="pct"/>
            <w:vAlign w:val="center"/>
          </w:tcPr>
          <w:p w14:paraId="2FFCE75B" w14:textId="77777777" w:rsidR="00817BB0" w:rsidRPr="00410E76" w:rsidRDefault="00817BB0" w:rsidP="00BB0950">
            <w:pPr>
              <w:jc w:val="center"/>
              <w:rPr>
                <w:rFonts w:ascii="Times New Roman" w:hAnsi="Times New Roman" w:cs="Times New Roman"/>
                <w:b/>
              </w:rPr>
            </w:pPr>
            <w:r w:rsidRPr="00410E76">
              <w:rPr>
                <w:rFonts w:ascii="Times New Roman" w:hAnsi="Times New Roman" w:cs="Times New Roman"/>
                <w:b/>
              </w:rPr>
              <w:t>12</w:t>
            </w:r>
          </w:p>
        </w:tc>
        <w:tc>
          <w:tcPr>
            <w:tcW w:w="740" w:type="pct"/>
          </w:tcPr>
          <w:p w14:paraId="1444680D" w14:textId="77777777" w:rsidR="00817BB0" w:rsidRPr="00410E76" w:rsidRDefault="00817BB0" w:rsidP="00BB0950">
            <w:pPr>
              <w:jc w:val="center"/>
              <w:rPr>
                <w:rFonts w:ascii="Times New Roman" w:hAnsi="Times New Roman" w:cs="Times New Roman"/>
                <w:b/>
              </w:rPr>
            </w:pPr>
          </w:p>
        </w:tc>
      </w:tr>
      <w:tr w:rsidR="00817BB0" w:rsidRPr="00410E76" w14:paraId="721D92BF" w14:textId="77777777" w:rsidTr="00BB0950">
        <w:tc>
          <w:tcPr>
            <w:tcW w:w="3520" w:type="pct"/>
            <w:gridSpan w:val="2"/>
          </w:tcPr>
          <w:p w14:paraId="1F65C23E" w14:textId="77777777" w:rsidR="00817BB0" w:rsidRPr="00410E76" w:rsidRDefault="00817BB0" w:rsidP="00BB0950">
            <w:pPr>
              <w:jc w:val="both"/>
              <w:rPr>
                <w:rFonts w:ascii="Times New Roman" w:hAnsi="Times New Roman" w:cs="Times New Roman"/>
                <w:b/>
                <w:bCs/>
              </w:rPr>
            </w:pPr>
            <w:r w:rsidRPr="00410E76">
              <w:rPr>
                <w:rFonts w:ascii="Times New Roman" w:hAnsi="Times New Roman" w:cs="Times New Roman"/>
                <w:b/>
                <w:bCs/>
              </w:rPr>
              <w:t>Всего</w:t>
            </w:r>
          </w:p>
        </w:tc>
        <w:tc>
          <w:tcPr>
            <w:tcW w:w="740" w:type="pct"/>
            <w:vAlign w:val="center"/>
          </w:tcPr>
          <w:p w14:paraId="1DD99380" w14:textId="77777777" w:rsidR="00817BB0" w:rsidRPr="00410E76" w:rsidRDefault="00817BB0" w:rsidP="00BB0950">
            <w:pPr>
              <w:jc w:val="center"/>
              <w:rPr>
                <w:rFonts w:ascii="Times New Roman" w:hAnsi="Times New Roman" w:cs="Times New Roman"/>
                <w:b/>
              </w:rPr>
            </w:pPr>
            <w:r w:rsidRPr="00410E76">
              <w:rPr>
                <w:rFonts w:ascii="Times New Roman" w:hAnsi="Times New Roman" w:cs="Times New Roman"/>
                <w:b/>
              </w:rPr>
              <w:t>515</w:t>
            </w:r>
          </w:p>
        </w:tc>
        <w:tc>
          <w:tcPr>
            <w:tcW w:w="740" w:type="pct"/>
          </w:tcPr>
          <w:p w14:paraId="3EFC5A36" w14:textId="77777777" w:rsidR="00817BB0" w:rsidRPr="00410E76" w:rsidRDefault="00817BB0" w:rsidP="00BB0950">
            <w:pPr>
              <w:jc w:val="center"/>
              <w:rPr>
                <w:rFonts w:ascii="Times New Roman" w:hAnsi="Times New Roman" w:cs="Times New Roman"/>
                <w:b/>
              </w:rPr>
            </w:pPr>
          </w:p>
        </w:tc>
      </w:tr>
    </w:tbl>
    <w:p w14:paraId="73938E03" w14:textId="77777777" w:rsidR="00817BB0" w:rsidRDefault="00817BB0" w:rsidP="00817BB0">
      <w:bookmarkStart w:id="43" w:name="_Toc167962649"/>
    </w:p>
    <w:p w14:paraId="7EBC0731" w14:textId="77777777" w:rsidR="00817BB0" w:rsidRPr="008D2724" w:rsidRDefault="00817BB0" w:rsidP="00817BB0">
      <w:pPr>
        <w:pStyle w:val="114"/>
        <w:jc w:val="both"/>
        <w:rPr>
          <w:rFonts w:ascii="Times New Roman" w:hAnsi="Times New Roman"/>
          <w:i/>
          <w:iCs/>
        </w:rPr>
      </w:pPr>
      <w:r w:rsidRPr="00E11160">
        <w:rPr>
          <w:rFonts w:ascii="Times New Roman" w:hAnsi="Times New Roman"/>
        </w:rPr>
        <w:t>2.4</w:t>
      </w:r>
      <w:r>
        <w:rPr>
          <w:rFonts w:ascii="Times New Roman" w:hAnsi="Times New Roman"/>
        </w:rPr>
        <w:t>.</w:t>
      </w:r>
      <w:r w:rsidRPr="00E11160">
        <w:rPr>
          <w:rFonts w:ascii="Times New Roman" w:hAnsi="Times New Roman"/>
        </w:rPr>
        <w:t xml:space="preserve"> Курсовой проект </w:t>
      </w:r>
      <w:bookmarkEnd w:id="43"/>
    </w:p>
    <w:p w14:paraId="0E6CD79E" w14:textId="77777777" w:rsidR="00817BB0" w:rsidRPr="00C04C99" w:rsidRDefault="00817BB0" w:rsidP="00817BB0">
      <w:pPr>
        <w:suppressAutoHyphens/>
        <w:ind w:firstLine="708"/>
        <w:jc w:val="both"/>
        <w:rPr>
          <w:rFonts w:ascii="Times New Roman" w:hAnsi="Times New Roman" w:cs="Times New Roman"/>
          <w:iCs/>
          <w:sz w:val="24"/>
          <w:szCs w:val="24"/>
        </w:rPr>
      </w:pPr>
      <w:r w:rsidRPr="00C04C99">
        <w:rPr>
          <w:rFonts w:ascii="Times New Roman" w:hAnsi="Times New Roman" w:cs="Times New Roman"/>
          <w:iCs/>
          <w:sz w:val="24"/>
          <w:szCs w:val="24"/>
        </w:rPr>
        <w:t>Выполнение курсового проекта по тематике данного профессионального модуля является обязательным</w:t>
      </w:r>
    </w:p>
    <w:p w14:paraId="009882C6" w14:textId="77777777" w:rsidR="00817BB0" w:rsidRDefault="00817BB0" w:rsidP="00817BB0">
      <w:pPr>
        <w:suppressAutoHyphens/>
        <w:ind w:firstLine="709"/>
        <w:jc w:val="both"/>
        <w:rPr>
          <w:rFonts w:ascii="Times New Roman" w:hAnsi="Times New Roman" w:cs="Times New Roman"/>
          <w:sz w:val="24"/>
          <w:szCs w:val="24"/>
        </w:rPr>
      </w:pPr>
      <w:r w:rsidRPr="00C04C99">
        <w:rPr>
          <w:rFonts w:ascii="Times New Roman" w:hAnsi="Times New Roman" w:cs="Times New Roman"/>
          <w:sz w:val="24"/>
          <w:szCs w:val="24"/>
        </w:rPr>
        <w:t>Те</w:t>
      </w:r>
      <w:r>
        <w:rPr>
          <w:rFonts w:ascii="Times New Roman" w:hAnsi="Times New Roman" w:cs="Times New Roman"/>
          <w:sz w:val="24"/>
          <w:szCs w:val="24"/>
        </w:rPr>
        <w:t>матика курсовых проектов:</w:t>
      </w:r>
    </w:p>
    <w:p w14:paraId="75DD8625" w14:textId="77777777" w:rsidR="00817BB0" w:rsidRPr="002D375A" w:rsidRDefault="00817BB0" w:rsidP="00817BB0">
      <w:pPr>
        <w:suppressAutoHyphens/>
        <w:ind w:firstLine="709"/>
        <w:jc w:val="both"/>
        <w:rPr>
          <w:rFonts w:ascii="Times New Roman" w:hAnsi="Times New Roman" w:cs="Times New Roman"/>
          <w:sz w:val="24"/>
          <w:szCs w:val="24"/>
        </w:rPr>
      </w:pPr>
      <w:r w:rsidRPr="002D375A">
        <w:rPr>
          <w:rFonts w:ascii="Times New Roman" w:hAnsi="Times New Roman" w:cs="Times New Roman"/>
          <w:sz w:val="24"/>
          <w:szCs w:val="24"/>
        </w:rPr>
        <w:t>1 Проект электроснабжения цеха</w:t>
      </w:r>
      <w:r>
        <w:rPr>
          <w:rFonts w:ascii="Times New Roman" w:hAnsi="Times New Roman" w:cs="Times New Roman"/>
          <w:sz w:val="24"/>
          <w:szCs w:val="24"/>
        </w:rPr>
        <w:t>…</w:t>
      </w:r>
    </w:p>
    <w:p w14:paraId="4E703DB1" w14:textId="77777777" w:rsidR="00817BB0" w:rsidRDefault="00817BB0" w:rsidP="00817BB0">
      <w:pPr>
        <w:suppressAutoHyphens/>
        <w:ind w:firstLine="709"/>
        <w:jc w:val="both"/>
        <w:rPr>
          <w:rFonts w:ascii="Times New Roman" w:hAnsi="Times New Roman" w:cs="Times New Roman"/>
          <w:sz w:val="24"/>
          <w:szCs w:val="24"/>
        </w:rPr>
      </w:pPr>
      <w:r>
        <w:rPr>
          <w:rFonts w:ascii="Times New Roman" w:hAnsi="Times New Roman" w:cs="Times New Roman"/>
          <w:sz w:val="24"/>
          <w:szCs w:val="24"/>
        </w:rPr>
        <w:t>2 П</w:t>
      </w:r>
      <w:r w:rsidRPr="002D375A">
        <w:rPr>
          <w:rFonts w:ascii="Times New Roman" w:hAnsi="Times New Roman" w:cs="Times New Roman"/>
          <w:sz w:val="24"/>
          <w:szCs w:val="24"/>
        </w:rPr>
        <w:t>роект электроснабжения завода</w:t>
      </w:r>
      <w:r>
        <w:rPr>
          <w:rFonts w:ascii="Times New Roman" w:hAnsi="Times New Roman" w:cs="Times New Roman"/>
          <w:sz w:val="24"/>
          <w:szCs w:val="24"/>
        </w:rPr>
        <w:t>…</w:t>
      </w:r>
    </w:p>
    <w:p w14:paraId="42FB853E" w14:textId="77777777" w:rsidR="00817BB0" w:rsidRDefault="00817BB0" w:rsidP="00817BB0">
      <w:pPr>
        <w:suppressAutoHyphens/>
        <w:ind w:firstLine="709"/>
        <w:jc w:val="both"/>
        <w:rPr>
          <w:rFonts w:ascii="Times New Roman" w:hAnsi="Times New Roman" w:cs="Times New Roman"/>
          <w:sz w:val="24"/>
          <w:szCs w:val="24"/>
        </w:rPr>
      </w:pPr>
    </w:p>
    <w:p w14:paraId="4633827A" w14:textId="77777777" w:rsidR="00817BB0" w:rsidRDefault="00817BB0" w:rsidP="00817BB0">
      <w:pPr>
        <w:suppressAutoHyphens/>
        <w:ind w:firstLine="709"/>
        <w:jc w:val="both"/>
        <w:rPr>
          <w:rFonts w:ascii="Times New Roman" w:hAnsi="Times New Roman"/>
        </w:rPr>
      </w:pPr>
    </w:p>
    <w:p w14:paraId="41214BD3" w14:textId="77777777" w:rsidR="00817BB0" w:rsidRDefault="00817BB0" w:rsidP="00817BB0">
      <w:pPr>
        <w:pStyle w:val="114"/>
        <w:jc w:val="both"/>
        <w:rPr>
          <w:rFonts w:ascii="Times New Roman" w:hAnsi="Times New Roman"/>
        </w:rPr>
        <w:sectPr w:rsidR="00817BB0" w:rsidSect="004013E3">
          <w:pgSz w:w="16838" w:h="11906" w:orient="landscape"/>
          <w:pgMar w:top="1701" w:right="1134" w:bottom="567" w:left="1134" w:header="709" w:footer="709" w:gutter="0"/>
          <w:cols w:space="708"/>
          <w:docGrid w:linePitch="360"/>
        </w:sectPr>
      </w:pPr>
    </w:p>
    <w:p w14:paraId="3566BEC3" w14:textId="77777777" w:rsidR="00817BB0" w:rsidRPr="00E11160" w:rsidRDefault="00817BB0" w:rsidP="00817BB0">
      <w:pPr>
        <w:pStyle w:val="1f"/>
        <w:rPr>
          <w:rFonts w:ascii="Times New Roman" w:hAnsi="Times New Roman"/>
        </w:rPr>
      </w:pPr>
      <w:bookmarkStart w:id="44" w:name="_Toc167962650"/>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bookmarkEnd w:id="44"/>
    </w:p>
    <w:p w14:paraId="41B101E7" w14:textId="77777777" w:rsidR="00817BB0" w:rsidRPr="00E11160" w:rsidRDefault="00817BB0" w:rsidP="00817BB0">
      <w:pPr>
        <w:pStyle w:val="114"/>
        <w:rPr>
          <w:rFonts w:ascii="Times New Roman" w:hAnsi="Times New Roman"/>
        </w:rPr>
      </w:pPr>
      <w:bookmarkStart w:id="45" w:name="_Toc167962651"/>
      <w:r w:rsidRPr="00E11160">
        <w:rPr>
          <w:rFonts w:ascii="Times New Roman" w:hAnsi="Times New Roman"/>
        </w:rPr>
        <w:t>3.1. Материально-техническое обеспечение</w:t>
      </w:r>
      <w:bookmarkEnd w:id="45"/>
    </w:p>
    <w:p w14:paraId="3EA2C433" w14:textId="77777777" w:rsidR="00817BB0" w:rsidRDefault="00817BB0" w:rsidP="00817BB0">
      <w:pPr>
        <w:suppressAutoHyphens/>
        <w:spacing w:line="276" w:lineRule="auto"/>
        <w:ind w:firstLine="709"/>
        <w:jc w:val="both"/>
        <w:rPr>
          <w:rFonts w:ascii="Times New Roman" w:hAnsi="Times New Roman" w:cs="Times New Roman"/>
          <w:sz w:val="24"/>
        </w:rPr>
      </w:pPr>
      <w:r w:rsidRPr="001808B8">
        <w:rPr>
          <w:rFonts w:ascii="Times New Roman" w:hAnsi="Times New Roman"/>
          <w:sz w:val="24"/>
        </w:rPr>
        <w:t xml:space="preserve">Кабинет </w:t>
      </w:r>
      <w:r w:rsidRPr="004A4B54">
        <w:rPr>
          <w:rFonts w:ascii="Times New Roman" w:hAnsi="Times New Roman"/>
          <w:sz w:val="24"/>
        </w:rPr>
        <w:t>«</w:t>
      </w:r>
      <w:r w:rsidRPr="004A4B54">
        <w:rPr>
          <w:rFonts w:ascii="Times New Roman" w:hAnsi="Times New Roman"/>
          <w:iCs/>
          <w:sz w:val="24"/>
          <w:szCs w:val="24"/>
        </w:rPr>
        <w:t>Эксплуатации электротехнического оборудования</w:t>
      </w:r>
      <w:r w:rsidRPr="004A4B54">
        <w:rPr>
          <w:rFonts w:ascii="Times New Roman" w:hAnsi="Times New Roman"/>
          <w:sz w:val="24"/>
        </w:rPr>
        <w:t>»</w:t>
      </w:r>
      <w:r>
        <w:rPr>
          <w:rFonts w:ascii="Times New Roman" w:hAnsi="Times New Roman"/>
          <w:sz w:val="24"/>
        </w:rPr>
        <w:t>, оснащенный:</w:t>
      </w:r>
      <w:r w:rsidRPr="004C2528">
        <w:rPr>
          <w:rFonts w:ascii="Times New Roman" w:hAnsi="Times New Roman" w:cs="Times New Roman"/>
          <w:sz w:val="24"/>
        </w:rPr>
        <w:t xml:space="preserve"> </w:t>
      </w:r>
    </w:p>
    <w:p w14:paraId="054DA4BC" w14:textId="77777777" w:rsidR="00817BB0" w:rsidRDefault="00817BB0" w:rsidP="00817BB0">
      <w:pPr>
        <w:spacing w:line="276" w:lineRule="auto"/>
        <w:ind w:left="709"/>
        <w:rPr>
          <w:rFonts w:ascii="Times New Roman" w:hAnsi="Times New Roman" w:cs="Times New Roman"/>
          <w:sz w:val="24"/>
        </w:rPr>
      </w:pPr>
      <w:r w:rsidRPr="0005785C">
        <w:rPr>
          <w:rFonts w:ascii="Times New Roman" w:hAnsi="Times New Roman" w:cs="Times New Roman"/>
          <w:sz w:val="24"/>
        </w:rPr>
        <w:t>Стол ученический по количеству обучающихся</w:t>
      </w:r>
      <w:r>
        <w:rPr>
          <w:rFonts w:ascii="Times New Roman" w:hAnsi="Times New Roman" w:cs="Times New Roman"/>
          <w:sz w:val="24"/>
        </w:rPr>
        <w:t>;</w:t>
      </w:r>
    </w:p>
    <w:p w14:paraId="0EB5695C" w14:textId="77777777" w:rsidR="00817BB0" w:rsidRDefault="00817BB0" w:rsidP="00817BB0">
      <w:pPr>
        <w:spacing w:line="276" w:lineRule="auto"/>
        <w:ind w:left="709"/>
        <w:rPr>
          <w:rFonts w:ascii="Times New Roman" w:hAnsi="Times New Roman" w:cs="Times New Roman"/>
          <w:iCs/>
          <w:sz w:val="24"/>
          <w:szCs w:val="28"/>
        </w:rPr>
      </w:pPr>
      <w:r w:rsidRPr="0005785C">
        <w:rPr>
          <w:rFonts w:ascii="Times New Roman" w:hAnsi="Times New Roman" w:cs="Times New Roman"/>
          <w:sz w:val="24"/>
        </w:rPr>
        <w:t>Стул ученический по количеству обучающихся</w:t>
      </w:r>
      <w:r>
        <w:rPr>
          <w:rFonts w:ascii="Times New Roman" w:hAnsi="Times New Roman" w:cs="Times New Roman"/>
          <w:iCs/>
          <w:sz w:val="24"/>
          <w:szCs w:val="28"/>
        </w:rPr>
        <w:t>;</w:t>
      </w:r>
    </w:p>
    <w:p w14:paraId="6097B693" w14:textId="77777777" w:rsidR="00817BB0" w:rsidRDefault="00817BB0" w:rsidP="00817BB0">
      <w:pPr>
        <w:spacing w:line="276" w:lineRule="auto"/>
        <w:ind w:left="709"/>
        <w:rPr>
          <w:rFonts w:ascii="Times New Roman" w:hAnsi="Times New Roman" w:cs="Times New Roman"/>
          <w:iCs/>
          <w:sz w:val="24"/>
          <w:szCs w:val="28"/>
        </w:rPr>
      </w:pPr>
      <w:r w:rsidRPr="0005785C">
        <w:rPr>
          <w:rFonts w:ascii="Times New Roman" w:hAnsi="Times New Roman" w:cs="Times New Roman"/>
          <w:iCs/>
          <w:sz w:val="24"/>
          <w:szCs w:val="28"/>
        </w:rPr>
        <w:t>Стол преподавателя</w:t>
      </w:r>
      <w:r>
        <w:rPr>
          <w:rFonts w:ascii="Times New Roman" w:hAnsi="Times New Roman" w:cs="Times New Roman"/>
          <w:iCs/>
          <w:sz w:val="24"/>
          <w:szCs w:val="28"/>
        </w:rPr>
        <w:t>;</w:t>
      </w:r>
    </w:p>
    <w:p w14:paraId="37442289" w14:textId="77777777" w:rsidR="00817BB0" w:rsidRDefault="00817BB0" w:rsidP="00817BB0">
      <w:pPr>
        <w:spacing w:line="276" w:lineRule="auto"/>
        <w:ind w:left="709"/>
        <w:rPr>
          <w:rFonts w:ascii="Times New Roman" w:hAnsi="Times New Roman"/>
          <w:sz w:val="24"/>
        </w:rPr>
      </w:pPr>
      <w:r w:rsidRPr="0005785C">
        <w:rPr>
          <w:rFonts w:ascii="Times New Roman" w:hAnsi="Times New Roman" w:cs="Times New Roman"/>
          <w:iCs/>
          <w:sz w:val="24"/>
          <w:szCs w:val="28"/>
        </w:rPr>
        <w:t>Стул преподавателя</w:t>
      </w:r>
      <w:r>
        <w:rPr>
          <w:rFonts w:ascii="Times New Roman" w:hAnsi="Times New Roman"/>
          <w:sz w:val="24"/>
        </w:rPr>
        <w:t>;</w:t>
      </w:r>
    </w:p>
    <w:p w14:paraId="4BEDA248" w14:textId="77777777" w:rsidR="00817BB0" w:rsidRDefault="00817BB0" w:rsidP="00817BB0">
      <w:pPr>
        <w:spacing w:line="276" w:lineRule="auto"/>
        <w:ind w:left="709"/>
        <w:rPr>
          <w:rFonts w:ascii="Times New Roman" w:hAnsi="Times New Roman"/>
          <w:szCs w:val="24"/>
        </w:rPr>
      </w:pPr>
      <w:r w:rsidRPr="0005785C">
        <w:rPr>
          <w:rFonts w:ascii="Times New Roman" w:hAnsi="Times New Roman"/>
          <w:sz w:val="24"/>
        </w:rPr>
        <w:t>Доска меловая</w:t>
      </w:r>
      <w:r>
        <w:rPr>
          <w:rFonts w:ascii="Times New Roman" w:hAnsi="Times New Roman"/>
          <w:szCs w:val="24"/>
        </w:rPr>
        <w:t>;</w:t>
      </w:r>
    </w:p>
    <w:p w14:paraId="76778D0E" w14:textId="77777777" w:rsidR="00817BB0" w:rsidRDefault="00817BB0" w:rsidP="00817BB0">
      <w:pPr>
        <w:spacing w:line="276" w:lineRule="auto"/>
        <w:ind w:left="709"/>
        <w:rPr>
          <w:rFonts w:ascii="Times New Roman" w:hAnsi="Times New Roman"/>
          <w:szCs w:val="24"/>
        </w:rPr>
      </w:pPr>
      <w:r w:rsidRPr="0005785C">
        <w:rPr>
          <w:rFonts w:ascii="Times New Roman" w:hAnsi="Times New Roman"/>
          <w:szCs w:val="24"/>
        </w:rPr>
        <w:t>Сетевой фильтр</w:t>
      </w:r>
      <w:r>
        <w:rPr>
          <w:rFonts w:ascii="Times New Roman" w:hAnsi="Times New Roman"/>
          <w:szCs w:val="24"/>
        </w:rPr>
        <w:t>;</w:t>
      </w:r>
    </w:p>
    <w:p w14:paraId="636B3750" w14:textId="77777777" w:rsidR="00817BB0" w:rsidRDefault="00817BB0" w:rsidP="00817BB0">
      <w:pPr>
        <w:suppressAutoHyphens/>
        <w:spacing w:line="276" w:lineRule="auto"/>
        <w:ind w:left="709"/>
        <w:jc w:val="both"/>
        <w:rPr>
          <w:rFonts w:ascii="Times New Roman" w:hAnsi="Times New Roman"/>
          <w:sz w:val="24"/>
        </w:rPr>
      </w:pPr>
      <w:r w:rsidRPr="0005785C">
        <w:rPr>
          <w:rFonts w:ascii="Times New Roman" w:hAnsi="Times New Roman"/>
          <w:szCs w:val="24"/>
        </w:rPr>
        <w:t>Компьютер преподавателя с периферией</w:t>
      </w:r>
      <w:r>
        <w:rPr>
          <w:rFonts w:ascii="Times New Roman" w:hAnsi="Times New Roman"/>
          <w:szCs w:val="24"/>
        </w:rPr>
        <w:t>;</w:t>
      </w:r>
      <w:r w:rsidRPr="004C2528">
        <w:rPr>
          <w:rFonts w:ascii="Times New Roman" w:hAnsi="Times New Roman"/>
          <w:sz w:val="24"/>
        </w:rPr>
        <w:t xml:space="preserve"> </w:t>
      </w:r>
    </w:p>
    <w:p w14:paraId="2335E130" w14:textId="77777777" w:rsidR="00817BB0" w:rsidRDefault="00817BB0" w:rsidP="00817BB0">
      <w:pPr>
        <w:suppressAutoHyphens/>
        <w:spacing w:line="276" w:lineRule="auto"/>
        <w:ind w:left="709"/>
        <w:jc w:val="both"/>
        <w:rPr>
          <w:rFonts w:ascii="Times New Roman" w:hAnsi="Times New Roman"/>
          <w:sz w:val="24"/>
        </w:rPr>
      </w:pPr>
      <w:r w:rsidRPr="00932221">
        <w:rPr>
          <w:rFonts w:ascii="Times New Roman" w:hAnsi="Times New Roman"/>
          <w:sz w:val="24"/>
        </w:rPr>
        <w:t>Демонстрационные образцы электротехнического оборудования специальности</w:t>
      </w:r>
      <w:r>
        <w:rPr>
          <w:rFonts w:ascii="Times New Roman" w:hAnsi="Times New Roman"/>
          <w:sz w:val="24"/>
        </w:rPr>
        <w:t>;</w:t>
      </w:r>
      <w:r w:rsidRPr="004C2528">
        <w:rPr>
          <w:rFonts w:ascii="Times New Roman" w:hAnsi="Times New Roman"/>
          <w:sz w:val="24"/>
        </w:rPr>
        <w:t xml:space="preserve"> </w:t>
      </w:r>
      <w:r>
        <w:rPr>
          <w:rFonts w:ascii="Times New Roman" w:hAnsi="Times New Roman"/>
          <w:sz w:val="24"/>
        </w:rPr>
        <w:t>Методические разработки по выполнению практических и лабораторных занятий.</w:t>
      </w:r>
    </w:p>
    <w:p w14:paraId="650CC235" w14:textId="77777777" w:rsidR="00817BB0" w:rsidRDefault="00817BB0" w:rsidP="00817BB0">
      <w:pPr>
        <w:spacing w:line="276" w:lineRule="auto"/>
        <w:ind w:firstLine="709"/>
        <w:rPr>
          <w:rFonts w:ascii="Times New Roman" w:hAnsi="Times New Roman" w:cs="Times New Roman"/>
        </w:rPr>
      </w:pPr>
      <w:r w:rsidRPr="00AF7EC4">
        <w:rPr>
          <w:rFonts w:ascii="Times New Roman" w:hAnsi="Times New Roman"/>
          <w:sz w:val="24"/>
        </w:rPr>
        <w:t xml:space="preserve">Лаборатория </w:t>
      </w:r>
      <w:r w:rsidRPr="001808B8">
        <w:rPr>
          <w:rFonts w:ascii="Times New Roman" w:hAnsi="Times New Roman"/>
          <w:sz w:val="24"/>
        </w:rPr>
        <w:t>«</w:t>
      </w:r>
      <w:r w:rsidRPr="005322F9">
        <w:rPr>
          <w:rFonts w:ascii="Times New Roman" w:hAnsi="Times New Roman" w:cs="Times New Roman"/>
          <w:bCs/>
          <w:sz w:val="24"/>
          <w:szCs w:val="24"/>
        </w:rPr>
        <w:t>Технической эксплуатации и обслуживания электрического и электромеханического оборудования</w:t>
      </w:r>
      <w:r>
        <w:rPr>
          <w:rFonts w:ascii="Times New Roman" w:hAnsi="Times New Roman"/>
          <w:sz w:val="24"/>
        </w:rPr>
        <w:t>, оснащенная:</w:t>
      </w:r>
      <w:r w:rsidRPr="004C2528">
        <w:rPr>
          <w:rFonts w:ascii="Times New Roman" w:hAnsi="Times New Roman" w:cs="Times New Roman"/>
        </w:rPr>
        <w:t xml:space="preserve"> </w:t>
      </w:r>
    </w:p>
    <w:p w14:paraId="358347F1" w14:textId="77777777" w:rsidR="00817BB0" w:rsidRDefault="00817BB0" w:rsidP="00817BB0">
      <w:pPr>
        <w:spacing w:line="276" w:lineRule="auto"/>
        <w:ind w:left="709"/>
        <w:rPr>
          <w:rFonts w:ascii="Times New Roman" w:hAnsi="Times New Roman" w:cs="Times New Roman"/>
        </w:rPr>
      </w:pPr>
      <w:r w:rsidRPr="00BA0839">
        <w:rPr>
          <w:rFonts w:ascii="Times New Roman" w:hAnsi="Times New Roman" w:cs="Times New Roman"/>
        </w:rPr>
        <w:t>Стол ученический по количеству обучающихся</w:t>
      </w:r>
      <w:r>
        <w:rPr>
          <w:rFonts w:ascii="Times New Roman" w:hAnsi="Times New Roman" w:cs="Times New Roman"/>
        </w:rPr>
        <w:t>;</w:t>
      </w:r>
      <w:r w:rsidRPr="004C2528">
        <w:rPr>
          <w:rFonts w:ascii="Times New Roman" w:hAnsi="Times New Roman" w:cs="Times New Roman"/>
        </w:rPr>
        <w:t xml:space="preserve"> </w:t>
      </w:r>
    </w:p>
    <w:p w14:paraId="086BB67B" w14:textId="77777777" w:rsidR="00817BB0" w:rsidRDefault="00817BB0" w:rsidP="00817BB0">
      <w:pPr>
        <w:spacing w:line="276" w:lineRule="auto"/>
        <w:ind w:left="709"/>
        <w:rPr>
          <w:rFonts w:ascii="Times New Roman" w:hAnsi="Times New Roman" w:cs="Times New Roman"/>
          <w:iCs/>
        </w:rPr>
      </w:pPr>
      <w:r w:rsidRPr="00BA0839">
        <w:rPr>
          <w:rFonts w:ascii="Times New Roman" w:hAnsi="Times New Roman" w:cs="Times New Roman"/>
        </w:rPr>
        <w:t>Стул ученический по количеству обучающихся</w:t>
      </w:r>
      <w:r>
        <w:rPr>
          <w:rFonts w:ascii="Times New Roman" w:hAnsi="Times New Roman" w:cs="Times New Roman"/>
        </w:rPr>
        <w:t>;</w:t>
      </w:r>
      <w:r w:rsidRPr="004C2528">
        <w:rPr>
          <w:rFonts w:ascii="Times New Roman" w:hAnsi="Times New Roman" w:cs="Times New Roman"/>
          <w:iCs/>
        </w:rPr>
        <w:t xml:space="preserve"> </w:t>
      </w:r>
    </w:p>
    <w:p w14:paraId="27443C91" w14:textId="77777777" w:rsidR="00817BB0" w:rsidRDefault="00817BB0" w:rsidP="00817BB0">
      <w:pPr>
        <w:spacing w:line="276" w:lineRule="auto"/>
        <w:ind w:left="709"/>
        <w:rPr>
          <w:rFonts w:ascii="Times New Roman" w:hAnsi="Times New Roman" w:cs="Times New Roman"/>
          <w:iCs/>
        </w:rPr>
      </w:pPr>
      <w:r w:rsidRPr="00BA0839">
        <w:rPr>
          <w:rFonts w:ascii="Times New Roman" w:hAnsi="Times New Roman" w:cs="Times New Roman"/>
          <w:iCs/>
        </w:rPr>
        <w:t>Стол преподавателя</w:t>
      </w:r>
      <w:r>
        <w:rPr>
          <w:rFonts w:ascii="Times New Roman" w:hAnsi="Times New Roman" w:cs="Times New Roman"/>
          <w:iCs/>
        </w:rPr>
        <w:t>;</w:t>
      </w:r>
      <w:r w:rsidRPr="004C2528">
        <w:rPr>
          <w:rFonts w:ascii="Times New Roman" w:hAnsi="Times New Roman" w:cs="Times New Roman"/>
          <w:iCs/>
        </w:rPr>
        <w:t xml:space="preserve"> </w:t>
      </w:r>
    </w:p>
    <w:p w14:paraId="7FD43CC5" w14:textId="77777777" w:rsidR="00817BB0" w:rsidRDefault="00817BB0" w:rsidP="00817BB0">
      <w:pPr>
        <w:spacing w:line="276" w:lineRule="auto"/>
        <w:ind w:left="709"/>
        <w:rPr>
          <w:rFonts w:ascii="Times New Roman" w:hAnsi="Times New Roman"/>
        </w:rPr>
      </w:pPr>
      <w:r w:rsidRPr="00BA0839">
        <w:rPr>
          <w:rFonts w:ascii="Times New Roman" w:hAnsi="Times New Roman" w:cs="Times New Roman"/>
          <w:iCs/>
        </w:rPr>
        <w:t>Стул преподавателя</w:t>
      </w:r>
      <w:r>
        <w:rPr>
          <w:rFonts w:ascii="Times New Roman" w:hAnsi="Times New Roman"/>
        </w:rPr>
        <w:t>;</w:t>
      </w:r>
    </w:p>
    <w:p w14:paraId="0C2C5751" w14:textId="77777777" w:rsidR="00817BB0" w:rsidRDefault="00817BB0" w:rsidP="00817BB0">
      <w:pPr>
        <w:spacing w:line="276" w:lineRule="auto"/>
        <w:ind w:left="709"/>
        <w:rPr>
          <w:rFonts w:ascii="Times New Roman" w:hAnsi="Times New Roman"/>
        </w:rPr>
      </w:pPr>
      <w:r w:rsidRPr="00BA0839">
        <w:rPr>
          <w:rFonts w:ascii="Times New Roman" w:hAnsi="Times New Roman"/>
        </w:rPr>
        <w:t>Доска меловая</w:t>
      </w:r>
      <w:r>
        <w:rPr>
          <w:rFonts w:ascii="Times New Roman" w:hAnsi="Times New Roman"/>
        </w:rPr>
        <w:t>;</w:t>
      </w:r>
    </w:p>
    <w:p w14:paraId="1C1E7ABF" w14:textId="77777777" w:rsidR="00817BB0" w:rsidRPr="00BA0839" w:rsidRDefault="00817BB0" w:rsidP="00817BB0">
      <w:pPr>
        <w:spacing w:line="276" w:lineRule="auto"/>
        <w:ind w:left="709"/>
        <w:rPr>
          <w:rFonts w:ascii="Times New Roman" w:hAnsi="Times New Roman"/>
        </w:rPr>
      </w:pPr>
      <w:r w:rsidRPr="00BA0839">
        <w:rPr>
          <w:rFonts w:ascii="Times New Roman" w:hAnsi="Times New Roman"/>
        </w:rPr>
        <w:t>Сетевой фильтр</w:t>
      </w:r>
      <w:r>
        <w:rPr>
          <w:rFonts w:ascii="Times New Roman" w:hAnsi="Times New Roman"/>
        </w:rPr>
        <w:t>;</w:t>
      </w:r>
    </w:p>
    <w:p w14:paraId="5857AD54" w14:textId="77777777" w:rsidR="00817BB0" w:rsidRDefault="00817BB0" w:rsidP="00817BB0">
      <w:pPr>
        <w:suppressAutoHyphens/>
        <w:spacing w:line="276" w:lineRule="auto"/>
        <w:ind w:left="709"/>
        <w:jc w:val="both"/>
        <w:rPr>
          <w:rFonts w:ascii="Times New Roman" w:hAnsi="Times New Roman"/>
          <w:sz w:val="24"/>
        </w:rPr>
      </w:pPr>
      <w:r w:rsidRPr="00BA0839">
        <w:rPr>
          <w:rFonts w:ascii="Times New Roman" w:hAnsi="Times New Roman"/>
        </w:rPr>
        <w:t>Компьютер преподавателя с периферией</w:t>
      </w:r>
      <w:r>
        <w:rPr>
          <w:rFonts w:ascii="Times New Roman" w:hAnsi="Times New Roman"/>
        </w:rPr>
        <w:t>;</w:t>
      </w:r>
      <w:r w:rsidRPr="004C2528">
        <w:rPr>
          <w:rFonts w:ascii="Times New Roman" w:hAnsi="Times New Roman"/>
          <w:sz w:val="24"/>
        </w:rPr>
        <w:t xml:space="preserve"> </w:t>
      </w:r>
    </w:p>
    <w:p w14:paraId="36A15558" w14:textId="77777777" w:rsidR="00817BB0" w:rsidRDefault="00817BB0" w:rsidP="00817BB0">
      <w:pPr>
        <w:suppressAutoHyphens/>
        <w:spacing w:line="276" w:lineRule="auto"/>
        <w:ind w:left="709"/>
        <w:jc w:val="both"/>
        <w:rPr>
          <w:rFonts w:ascii="Times New Roman" w:hAnsi="Times New Roman"/>
          <w:sz w:val="24"/>
        </w:rPr>
      </w:pPr>
      <w:r w:rsidRPr="00932221">
        <w:rPr>
          <w:rFonts w:ascii="Times New Roman" w:hAnsi="Times New Roman"/>
          <w:sz w:val="24"/>
        </w:rPr>
        <w:t>Демонстрационные образцы электротехнического оборудования специальности</w:t>
      </w:r>
      <w:r>
        <w:rPr>
          <w:rFonts w:ascii="Times New Roman" w:hAnsi="Times New Roman"/>
          <w:sz w:val="24"/>
        </w:rPr>
        <w:t>.</w:t>
      </w:r>
    </w:p>
    <w:p w14:paraId="6653E509" w14:textId="77777777" w:rsidR="00817BB0" w:rsidRDefault="00817BB0" w:rsidP="00817BB0">
      <w:pPr>
        <w:spacing w:line="276" w:lineRule="auto"/>
        <w:ind w:left="709"/>
        <w:rPr>
          <w:rFonts w:ascii="Times New Roman" w:hAnsi="Times New Roman" w:cs="Times New Roman"/>
          <w:sz w:val="24"/>
        </w:rPr>
      </w:pPr>
      <w:r>
        <w:rPr>
          <w:rFonts w:ascii="Times New Roman" w:hAnsi="Times New Roman"/>
          <w:sz w:val="24"/>
        </w:rPr>
        <w:t xml:space="preserve">Мастерская </w:t>
      </w:r>
      <w:r w:rsidRPr="004A4B54">
        <w:rPr>
          <w:rFonts w:ascii="Times New Roman" w:hAnsi="Times New Roman"/>
          <w:sz w:val="24"/>
        </w:rPr>
        <w:t>«</w:t>
      </w:r>
      <w:r>
        <w:rPr>
          <w:rFonts w:ascii="Times New Roman" w:hAnsi="Times New Roman"/>
          <w:iCs/>
          <w:sz w:val="24"/>
          <w:szCs w:val="24"/>
        </w:rPr>
        <w:t>Электромонтажная</w:t>
      </w:r>
      <w:r w:rsidRPr="004A4B54">
        <w:rPr>
          <w:rFonts w:ascii="Times New Roman" w:hAnsi="Times New Roman"/>
          <w:sz w:val="24"/>
        </w:rPr>
        <w:t>»</w:t>
      </w:r>
      <w:r>
        <w:rPr>
          <w:rFonts w:ascii="Times New Roman" w:hAnsi="Times New Roman"/>
          <w:sz w:val="24"/>
        </w:rPr>
        <w:t>, оснащенная:</w:t>
      </w:r>
      <w:r w:rsidRPr="004C2528">
        <w:rPr>
          <w:rFonts w:ascii="Times New Roman" w:hAnsi="Times New Roman" w:cs="Times New Roman"/>
          <w:sz w:val="24"/>
        </w:rPr>
        <w:t xml:space="preserve"> </w:t>
      </w:r>
    </w:p>
    <w:p w14:paraId="3B8682D4" w14:textId="77777777" w:rsidR="00817BB0" w:rsidRDefault="00817BB0" w:rsidP="00817BB0">
      <w:pPr>
        <w:spacing w:line="276" w:lineRule="auto"/>
        <w:ind w:left="709"/>
        <w:rPr>
          <w:rFonts w:ascii="Times New Roman" w:hAnsi="Times New Roman" w:cs="Times New Roman"/>
          <w:sz w:val="24"/>
        </w:rPr>
      </w:pPr>
      <w:r w:rsidRPr="0005785C">
        <w:rPr>
          <w:rFonts w:ascii="Times New Roman" w:hAnsi="Times New Roman" w:cs="Times New Roman"/>
          <w:sz w:val="24"/>
        </w:rPr>
        <w:t>Стол ученический по количеству обучающихся</w:t>
      </w:r>
      <w:r w:rsidRPr="004C2528">
        <w:rPr>
          <w:rFonts w:ascii="Times New Roman" w:hAnsi="Times New Roman" w:cs="Times New Roman"/>
          <w:sz w:val="24"/>
        </w:rPr>
        <w:t xml:space="preserve"> </w:t>
      </w:r>
    </w:p>
    <w:p w14:paraId="3255E2D2" w14:textId="77777777" w:rsidR="00817BB0" w:rsidRDefault="00817BB0" w:rsidP="00817BB0">
      <w:pPr>
        <w:spacing w:line="276" w:lineRule="auto"/>
        <w:ind w:left="709"/>
        <w:rPr>
          <w:rFonts w:ascii="Times New Roman" w:hAnsi="Times New Roman" w:cs="Times New Roman"/>
          <w:iCs/>
          <w:sz w:val="24"/>
          <w:szCs w:val="28"/>
        </w:rPr>
      </w:pPr>
      <w:r w:rsidRPr="0005785C">
        <w:rPr>
          <w:rFonts w:ascii="Times New Roman" w:hAnsi="Times New Roman" w:cs="Times New Roman"/>
          <w:sz w:val="24"/>
        </w:rPr>
        <w:t>Стул ученический по количеству обучающихся</w:t>
      </w:r>
      <w:r w:rsidRPr="004C2528">
        <w:rPr>
          <w:rFonts w:ascii="Times New Roman" w:hAnsi="Times New Roman" w:cs="Times New Roman"/>
          <w:iCs/>
          <w:sz w:val="24"/>
          <w:szCs w:val="28"/>
        </w:rPr>
        <w:t xml:space="preserve"> </w:t>
      </w:r>
    </w:p>
    <w:p w14:paraId="23EB6A08" w14:textId="77777777" w:rsidR="00817BB0" w:rsidRDefault="00817BB0" w:rsidP="00817BB0">
      <w:pPr>
        <w:spacing w:line="276" w:lineRule="auto"/>
        <w:ind w:left="709"/>
        <w:rPr>
          <w:rFonts w:ascii="Times New Roman" w:hAnsi="Times New Roman" w:cs="Times New Roman"/>
          <w:iCs/>
          <w:sz w:val="24"/>
          <w:szCs w:val="28"/>
        </w:rPr>
      </w:pPr>
      <w:r w:rsidRPr="0005785C">
        <w:rPr>
          <w:rFonts w:ascii="Times New Roman" w:hAnsi="Times New Roman" w:cs="Times New Roman"/>
          <w:iCs/>
          <w:sz w:val="24"/>
          <w:szCs w:val="28"/>
        </w:rPr>
        <w:t>Стол преподавателя</w:t>
      </w:r>
      <w:r w:rsidRPr="004C2528">
        <w:rPr>
          <w:rFonts w:ascii="Times New Roman" w:hAnsi="Times New Roman" w:cs="Times New Roman"/>
          <w:iCs/>
          <w:sz w:val="24"/>
          <w:szCs w:val="28"/>
        </w:rPr>
        <w:t xml:space="preserve"> </w:t>
      </w:r>
    </w:p>
    <w:p w14:paraId="194F8349" w14:textId="77777777" w:rsidR="00817BB0" w:rsidRDefault="00817BB0" w:rsidP="00817BB0">
      <w:pPr>
        <w:spacing w:line="276" w:lineRule="auto"/>
        <w:ind w:left="709"/>
        <w:rPr>
          <w:rFonts w:ascii="Times New Roman" w:hAnsi="Times New Roman"/>
          <w:sz w:val="24"/>
        </w:rPr>
      </w:pPr>
      <w:r w:rsidRPr="0005785C">
        <w:rPr>
          <w:rFonts w:ascii="Times New Roman" w:hAnsi="Times New Roman" w:cs="Times New Roman"/>
          <w:iCs/>
          <w:sz w:val="24"/>
          <w:szCs w:val="28"/>
        </w:rPr>
        <w:t>Стул преподавателя</w:t>
      </w:r>
      <w:r w:rsidRPr="004C2528">
        <w:rPr>
          <w:rFonts w:ascii="Times New Roman" w:hAnsi="Times New Roman"/>
          <w:sz w:val="24"/>
        </w:rPr>
        <w:t xml:space="preserve"> </w:t>
      </w:r>
    </w:p>
    <w:p w14:paraId="1A6C3AD9" w14:textId="77777777" w:rsidR="00817BB0" w:rsidRDefault="00817BB0" w:rsidP="00817BB0">
      <w:pPr>
        <w:spacing w:line="276" w:lineRule="auto"/>
        <w:ind w:left="709"/>
        <w:rPr>
          <w:rFonts w:ascii="Times New Roman" w:hAnsi="Times New Roman" w:cs="Times New Roman"/>
          <w:lang w:eastAsia="ru-RU"/>
        </w:rPr>
      </w:pPr>
      <w:r w:rsidRPr="0005785C">
        <w:rPr>
          <w:rFonts w:ascii="Times New Roman" w:hAnsi="Times New Roman"/>
          <w:sz w:val="24"/>
        </w:rPr>
        <w:t>Доска меловая</w:t>
      </w:r>
      <w:r w:rsidRPr="004C2528">
        <w:rPr>
          <w:rFonts w:ascii="Times New Roman" w:hAnsi="Times New Roman" w:cs="Times New Roman"/>
          <w:lang w:eastAsia="ru-RU"/>
        </w:rPr>
        <w:t xml:space="preserve"> </w:t>
      </w:r>
      <w:r w:rsidRPr="00C42E39">
        <w:rPr>
          <w:rFonts w:ascii="Times New Roman" w:hAnsi="Times New Roman" w:cs="Times New Roman"/>
          <w:lang w:eastAsia="ru-RU"/>
        </w:rPr>
        <w:t>панели для сборки схем;</w:t>
      </w:r>
      <w:r w:rsidRPr="004C2528">
        <w:rPr>
          <w:rFonts w:ascii="Times New Roman" w:hAnsi="Times New Roman" w:cs="Times New Roman"/>
          <w:lang w:eastAsia="ru-RU"/>
        </w:rPr>
        <w:t xml:space="preserve"> </w:t>
      </w:r>
    </w:p>
    <w:p w14:paraId="451A5A91" w14:textId="77777777" w:rsidR="00817BB0" w:rsidRDefault="00817BB0" w:rsidP="00817BB0">
      <w:pPr>
        <w:spacing w:line="276" w:lineRule="auto"/>
        <w:ind w:left="709"/>
        <w:rPr>
          <w:rFonts w:ascii="Times New Roman" w:hAnsi="Times New Roman" w:cs="Times New Roman"/>
          <w:lang w:eastAsia="ru-RU"/>
        </w:rPr>
      </w:pPr>
      <w:r>
        <w:rPr>
          <w:rFonts w:ascii="Times New Roman" w:hAnsi="Times New Roman" w:cs="Times New Roman"/>
          <w:lang w:eastAsia="ru-RU"/>
        </w:rPr>
        <w:t>К</w:t>
      </w:r>
      <w:r w:rsidRPr="00C42E39">
        <w:rPr>
          <w:rFonts w:ascii="Times New Roman" w:hAnsi="Times New Roman" w:cs="Times New Roman"/>
          <w:lang w:eastAsia="ru-RU"/>
        </w:rPr>
        <w:t>омплекты ручного и электрифицированного инструмента;</w:t>
      </w:r>
      <w:r w:rsidRPr="004C2528">
        <w:rPr>
          <w:rFonts w:ascii="Times New Roman" w:hAnsi="Times New Roman" w:cs="Times New Roman"/>
          <w:lang w:eastAsia="ru-RU"/>
        </w:rPr>
        <w:t xml:space="preserve"> </w:t>
      </w:r>
    </w:p>
    <w:p w14:paraId="1F114E4F" w14:textId="77777777" w:rsidR="00817BB0" w:rsidRDefault="00817BB0" w:rsidP="00817BB0">
      <w:pPr>
        <w:spacing w:line="276" w:lineRule="auto"/>
        <w:ind w:left="709"/>
        <w:rPr>
          <w:rFonts w:ascii="Times New Roman" w:hAnsi="Times New Roman" w:cs="Times New Roman"/>
          <w:lang w:eastAsia="ru-RU"/>
        </w:rPr>
      </w:pPr>
      <w:r>
        <w:rPr>
          <w:rFonts w:ascii="Times New Roman" w:hAnsi="Times New Roman" w:cs="Times New Roman"/>
          <w:lang w:eastAsia="ru-RU"/>
        </w:rPr>
        <w:t>С</w:t>
      </w:r>
      <w:r w:rsidRPr="00C42E39">
        <w:rPr>
          <w:rFonts w:ascii="Times New Roman" w:hAnsi="Times New Roman" w:cs="Times New Roman"/>
          <w:lang w:eastAsia="ru-RU"/>
        </w:rPr>
        <w:t>борочные приспособления;</w:t>
      </w:r>
      <w:r w:rsidRPr="004C2528">
        <w:rPr>
          <w:rFonts w:ascii="Times New Roman" w:hAnsi="Times New Roman" w:cs="Times New Roman"/>
          <w:lang w:eastAsia="ru-RU"/>
        </w:rPr>
        <w:t xml:space="preserve"> </w:t>
      </w:r>
    </w:p>
    <w:p w14:paraId="75F5FA2C" w14:textId="77777777" w:rsidR="00817BB0" w:rsidRDefault="00817BB0" w:rsidP="00817BB0">
      <w:pPr>
        <w:spacing w:line="276" w:lineRule="auto"/>
        <w:ind w:left="709"/>
        <w:rPr>
          <w:rFonts w:ascii="Times New Roman" w:hAnsi="Times New Roman" w:cs="Times New Roman"/>
          <w:lang w:eastAsia="ru-RU"/>
        </w:rPr>
      </w:pPr>
      <w:r>
        <w:rPr>
          <w:rFonts w:ascii="Times New Roman" w:hAnsi="Times New Roman" w:cs="Times New Roman"/>
          <w:lang w:eastAsia="ru-RU"/>
        </w:rPr>
        <w:t>К</w:t>
      </w:r>
      <w:r w:rsidRPr="00C42E39">
        <w:rPr>
          <w:rFonts w:ascii="Times New Roman" w:hAnsi="Times New Roman" w:cs="Times New Roman"/>
          <w:lang w:eastAsia="ru-RU"/>
        </w:rPr>
        <w:t>онтрольно-измерительные приборы;</w:t>
      </w:r>
      <w:r w:rsidRPr="004C2528">
        <w:rPr>
          <w:rFonts w:ascii="Times New Roman" w:hAnsi="Times New Roman" w:cs="Times New Roman"/>
          <w:lang w:eastAsia="ru-RU"/>
        </w:rPr>
        <w:t xml:space="preserve"> </w:t>
      </w:r>
    </w:p>
    <w:p w14:paraId="788B6324" w14:textId="77777777" w:rsidR="00817BB0" w:rsidRDefault="00817BB0" w:rsidP="00817BB0">
      <w:pPr>
        <w:spacing w:line="276" w:lineRule="auto"/>
        <w:ind w:left="709"/>
        <w:rPr>
          <w:rFonts w:ascii="Times New Roman" w:hAnsi="Times New Roman"/>
          <w:szCs w:val="24"/>
        </w:rPr>
      </w:pPr>
      <w:r>
        <w:rPr>
          <w:rFonts w:ascii="Times New Roman" w:hAnsi="Times New Roman" w:cs="Times New Roman"/>
          <w:lang w:eastAsia="ru-RU"/>
        </w:rPr>
        <w:t>К</w:t>
      </w:r>
      <w:r w:rsidRPr="00C42E39">
        <w:rPr>
          <w:rFonts w:ascii="Times New Roman" w:hAnsi="Times New Roman" w:cs="Times New Roman"/>
          <w:lang w:eastAsia="ru-RU"/>
        </w:rPr>
        <w:t>омплект деталей;</w:t>
      </w:r>
      <w:r w:rsidRPr="004C2528">
        <w:rPr>
          <w:rFonts w:ascii="Times New Roman" w:hAnsi="Times New Roman"/>
          <w:szCs w:val="24"/>
        </w:rPr>
        <w:t xml:space="preserve"> </w:t>
      </w:r>
    </w:p>
    <w:p w14:paraId="16675158" w14:textId="77777777" w:rsidR="00817BB0" w:rsidRDefault="00817BB0" w:rsidP="00817BB0">
      <w:pPr>
        <w:spacing w:line="276" w:lineRule="auto"/>
        <w:ind w:left="709"/>
        <w:rPr>
          <w:rFonts w:ascii="Times New Roman" w:hAnsi="Times New Roman"/>
          <w:szCs w:val="24"/>
        </w:rPr>
      </w:pPr>
      <w:r w:rsidRPr="0005785C">
        <w:rPr>
          <w:rFonts w:ascii="Times New Roman" w:hAnsi="Times New Roman"/>
          <w:szCs w:val="24"/>
        </w:rPr>
        <w:t>Сетевой фильтр</w:t>
      </w:r>
    </w:p>
    <w:p w14:paraId="14A85ACA" w14:textId="77777777" w:rsidR="00817BB0" w:rsidRDefault="00817BB0" w:rsidP="00817BB0">
      <w:pPr>
        <w:spacing w:line="276" w:lineRule="auto"/>
        <w:ind w:left="709"/>
        <w:rPr>
          <w:rFonts w:ascii="Times New Roman" w:hAnsi="Times New Roman"/>
          <w:sz w:val="24"/>
        </w:rPr>
      </w:pPr>
      <w:r w:rsidRPr="0005785C">
        <w:rPr>
          <w:rFonts w:ascii="Times New Roman" w:hAnsi="Times New Roman"/>
          <w:szCs w:val="24"/>
        </w:rPr>
        <w:t>Компьютер преподавателя с периферией</w:t>
      </w:r>
      <w:r w:rsidRPr="004C2528">
        <w:rPr>
          <w:rFonts w:ascii="Times New Roman" w:hAnsi="Times New Roman"/>
          <w:sz w:val="24"/>
        </w:rPr>
        <w:t xml:space="preserve"> </w:t>
      </w:r>
    </w:p>
    <w:p w14:paraId="19AFA53E" w14:textId="77777777" w:rsidR="00817BB0" w:rsidRDefault="00817BB0" w:rsidP="00817BB0">
      <w:pPr>
        <w:spacing w:line="276" w:lineRule="auto"/>
        <w:ind w:left="709"/>
        <w:rPr>
          <w:rFonts w:ascii="Times New Roman" w:hAnsi="Times New Roman"/>
          <w:sz w:val="24"/>
        </w:rPr>
      </w:pPr>
      <w:r>
        <w:rPr>
          <w:rFonts w:ascii="Times New Roman" w:hAnsi="Times New Roman"/>
          <w:sz w:val="24"/>
        </w:rPr>
        <w:t>Плакаты,</w:t>
      </w:r>
    </w:p>
    <w:p w14:paraId="0262F54C" w14:textId="77777777" w:rsidR="00817BB0" w:rsidRDefault="00817BB0" w:rsidP="00817BB0">
      <w:pPr>
        <w:spacing w:line="276" w:lineRule="auto"/>
        <w:ind w:left="709"/>
        <w:rPr>
          <w:rFonts w:ascii="Times New Roman" w:hAnsi="Times New Roman"/>
          <w:sz w:val="24"/>
        </w:rPr>
      </w:pPr>
      <w:r>
        <w:rPr>
          <w:rFonts w:ascii="Times New Roman" w:hAnsi="Times New Roman"/>
          <w:sz w:val="24"/>
        </w:rPr>
        <w:t>Схемы,</w:t>
      </w:r>
    </w:p>
    <w:p w14:paraId="296919CF" w14:textId="77777777" w:rsidR="00817BB0" w:rsidRDefault="00817BB0" w:rsidP="00817BB0">
      <w:pPr>
        <w:spacing w:line="276" w:lineRule="auto"/>
        <w:ind w:left="709"/>
        <w:rPr>
          <w:rFonts w:ascii="Times New Roman" w:hAnsi="Times New Roman"/>
          <w:sz w:val="24"/>
        </w:rPr>
      </w:pPr>
      <w:r>
        <w:rPr>
          <w:rFonts w:ascii="Times New Roman" w:hAnsi="Times New Roman" w:cs="Times New Roman"/>
          <w:lang w:eastAsia="ru-RU"/>
        </w:rPr>
        <w:t>К</w:t>
      </w:r>
      <w:r w:rsidRPr="00C42E39">
        <w:rPr>
          <w:rFonts w:ascii="Times New Roman" w:hAnsi="Times New Roman" w:cs="Times New Roman"/>
          <w:lang w:eastAsia="ru-RU"/>
        </w:rPr>
        <w:t>омплект бланк</w:t>
      </w:r>
      <w:r>
        <w:rPr>
          <w:rFonts w:ascii="Times New Roman" w:hAnsi="Times New Roman" w:cs="Times New Roman"/>
          <w:lang w:eastAsia="ru-RU"/>
        </w:rPr>
        <w:t>ов технологической документации.</w:t>
      </w:r>
    </w:p>
    <w:p w14:paraId="400FF2B1" w14:textId="77777777" w:rsidR="00817BB0" w:rsidRPr="00FA680C" w:rsidRDefault="00817BB0" w:rsidP="00817BB0">
      <w:pPr>
        <w:suppressAutoHyphens/>
        <w:jc w:val="both"/>
        <w:rPr>
          <w:rFonts w:ascii="Times New Roman" w:hAnsi="Times New Roman" w:cs="Times New Roman"/>
          <w:bCs/>
          <w:i/>
          <w:iCs/>
          <w:sz w:val="24"/>
          <w:szCs w:val="24"/>
        </w:rPr>
      </w:pPr>
    </w:p>
    <w:p w14:paraId="3EDE4EA3" w14:textId="77777777" w:rsidR="00817BB0" w:rsidRPr="00E11160" w:rsidRDefault="00817BB0" w:rsidP="00817BB0">
      <w:pPr>
        <w:pStyle w:val="114"/>
        <w:rPr>
          <w:rFonts w:ascii="Times New Roman" w:eastAsia="Times New Roman" w:hAnsi="Times New Roman"/>
        </w:rPr>
      </w:pPr>
      <w:bookmarkStart w:id="46" w:name="_Toc167962652"/>
      <w:r w:rsidRPr="00E11160">
        <w:rPr>
          <w:rFonts w:ascii="Times New Roman" w:hAnsi="Times New Roman"/>
        </w:rPr>
        <w:t>3.2. Учебно-методическое обеспечение</w:t>
      </w:r>
      <w:bookmarkEnd w:id="46"/>
    </w:p>
    <w:p w14:paraId="717B90FD" w14:textId="77777777" w:rsidR="00817BB0" w:rsidRPr="00E11160" w:rsidRDefault="00817BB0" w:rsidP="00817BB0">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2C762895" w14:textId="77777777" w:rsidR="00817BB0" w:rsidRPr="003E4659" w:rsidRDefault="00817BB0" w:rsidP="00817BB0">
      <w:pPr>
        <w:numPr>
          <w:ilvl w:val="0"/>
          <w:numId w:val="40"/>
        </w:numPr>
        <w:tabs>
          <w:tab w:val="left" w:pos="993"/>
        </w:tabs>
        <w:suppressAutoHyphens/>
        <w:spacing w:after="200" w:line="276" w:lineRule="auto"/>
        <w:ind w:left="0" w:firstLine="709"/>
        <w:contextualSpacing/>
        <w:jc w:val="both"/>
        <w:rPr>
          <w:rFonts w:ascii="Times New Roman" w:eastAsia="Times New Roman" w:hAnsi="Times New Roman" w:cs="Times New Roman"/>
          <w:bCs/>
          <w:sz w:val="24"/>
          <w:szCs w:val="24"/>
          <w:lang w:val="x-none" w:eastAsia="ru-RU"/>
        </w:rPr>
      </w:pPr>
      <w:proofErr w:type="spellStart"/>
      <w:r w:rsidRPr="003E4659">
        <w:rPr>
          <w:rFonts w:ascii="Times New Roman" w:eastAsia="Times New Roman" w:hAnsi="Times New Roman" w:cs="Times New Roman"/>
          <w:bCs/>
          <w:sz w:val="24"/>
          <w:szCs w:val="24"/>
          <w:lang w:eastAsia="ru-RU"/>
        </w:rPr>
        <w:t>Грунтович</w:t>
      </w:r>
      <w:proofErr w:type="spellEnd"/>
      <w:r w:rsidRPr="003E4659">
        <w:rPr>
          <w:rFonts w:ascii="Times New Roman" w:eastAsia="Times New Roman" w:hAnsi="Times New Roman" w:cs="Times New Roman"/>
          <w:bCs/>
          <w:sz w:val="24"/>
          <w:szCs w:val="24"/>
          <w:lang w:eastAsia="ru-RU"/>
        </w:rPr>
        <w:t xml:space="preserve">, Н. В. Монтаж, наладка и эксплуатация </w:t>
      </w:r>
      <w:proofErr w:type="gramStart"/>
      <w:r w:rsidRPr="003E4659">
        <w:rPr>
          <w:rFonts w:ascii="Times New Roman" w:eastAsia="Times New Roman" w:hAnsi="Times New Roman" w:cs="Times New Roman"/>
          <w:bCs/>
          <w:sz w:val="24"/>
          <w:szCs w:val="24"/>
          <w:lang w:eastAsia="ru-RU"/>
        </w:rPr>
        <w:t>электрооборудования :</w:t>
      </w:r>
      <w:proofErr w:type="gramEnd"/>
      <w:r w:rsidRPr="003E4659">
        <w:rPr>
          <w:rFonts w:ascii="Times New Roman" w:eastAsia="Times New Roman" w:hAnsi="Times New Roman" w:cs="Times New Roman"/>
          <w:bCs/>
          <w:sz w:val="24"/>
          <w:szCs w:val="24"/>
          <w:lang w:eastAsia="ru-RU"/>
        </w:rPr>
        <w:t xml:space="preserve"> учебное пособие / Н.В. </w:t>
      </w:r>
      <w:proofErr w:type="spellStart"/>
      <w:r w:rsidRPr="003E4659">
        <w:rPr>
          <w:rFonts w:ascii="Times New Roman" w:eastAsia="Times New Roman" w:hAnsi="Times New Roman" w:cs="Times New Roman"/>
          <w:bCs/>
          <w:sz w:val="24"/>
          <w:szCs w:val="24"/>
          <w:lang w:eastAsia="ru-RU"/>
        </w:rPr>
        <w:t>Грунтович</w:t>
      </w:r>
      <w:proofErr w:type="spellEnd"/>
      <w:r w:rsidRPr="003E4659">
        <w:rPr>
          <w:rFonts w:ascii="Times New Roman" w:eastAsia="Times New Roman" w:hAnsi="Times New Roman" w:cs="Times New Roman"/>
          <w:bCs/>
          <w:sz w:val="24"/>
          <w:szCs w:val="24"/>
          <w:lang w:eastAsia="ru-RU"/>
        </w:rPr>
        <w:t xml:space="preserve">. — </w:t>
      </w:r>
      <w:proofErr w:type="gramStart"/>
      <w:r w:rsidRPr="003E4659">
        <w:rPr>
          <w:rFonts w:ascii="Times New Roman" w:eastAsia="Times New Roman" w:hAnsi="Times New Roman" w:cs="Times New Roman"/>
          <w:bCs/>
          <w:sz w:val="24"/>
          <w:szCs w:val="24"/>
          <w:lang w:eastAsia="ru-RU"/>
        </w:rPr>
        <w:t>Минск :</w:t>
      </w:r>
      <w:proofErr w:type="gramEnd"/>
      <w:r w:rsidRPr="003E4659">
        <w:rPr>
          <w:rFonts w:ascii="Times New Roman" w:eastAsia="Times New Roman" w:hAnsi="Times New Roman" w:cs="Times New Roman"/>
          <w:bCs/>
          <w:sz w:val="24"/>
          <w:szCs w:val="24"/>
          <w:lang w:eastAsia="ru-RU"/>
        </w:rPr>
        <w:t xml:space="preserve"> Новое знание ; Москва : ИНФРА-М, 2023. — 271 с. — (Среднее профессиональное образование). - ISBN 978-5-16-015611-8. - </w:t>
      </w:r>
      <w:proofErr w:type="gramStart"/>
      <w:r w:rsidRPr="003E4659">
        <w:rPr>
          <w:rFonts w:ascii="Times New Roman" w:eastAsia="Times New Roman" w:hAnsi="Times New Roman" w:cs="Times New Roman"/>
          <w:bCs/>
          <w:sz w:val="24"/>
          <w:szCs w:val="24"/>
          <w:lang w:eastAsia="ru-RU"/>
        </w:rPr>
        <w:t>Текст :</w:t>
      </w:r>
      <w:proofErr w:type="gramEnd"/>
      <w:r w:rsidRPr="003E4659">
        <w:rPr>
          <w:rFonts w:ascii="Times New Roman" w:eastAsia="Times New Roman" w:hAnsi="Times New Roman" w:cs="Times New Roman"/>
          <w:bCs/>
          <w:sz w:val="24"/>
          <w:szCs w:val="24"/>
          <w:lang w:eastAsia="ru-RU"/>
        </w:rPr>
        <w:t xml:space="preserve"> электронный. - URL: https://znanium.com/catalog/product/1913632</w:t>
      </w:r>
    </w:p>
    <w:p w14:paraId="4BFF9A8B" w14:textId="77777777" w:rsidR="00817BB0" w:rsidRPr="003E4659" w:rsidRDefault="00817BB0" w:rsidP="00817BB0">
      <w:pPr>
        <w:numPr>
          <w:ilvl w:val="0"/>
          <w:numId w:val="40"/>
        </w:numPr>
        <w:tabs>
          <w:tab w:val="left" w:pos="993"/>
        </w:tabs>
        <w:suppressAutoHyphens/>
        <w:spacing w:after="200" w:line="276" w:lineRule="auto"/>
        <w:ind w:left="0" w:firstLine="709"/>
        <w:contextualSpacing/>
        <w:jc w:val="both"/>
        <w:rPr>
          <w:rFonts w:ascii="Times New Roman" w:eastAsia="Times New Roman" w:hAnsi="Times New Roman" w:cs="Times New Roman"/>
          <w:bCs/>
          <w:sz w:val="24"/>
          <w:szCs w:val="24"/>
          <w:lang w:val="x-none" w:eastAsia="ru-RU"/>
        </w:rPr>
      </w:pPr>
      <w:proofErr w:type="spellStart"/>
      <w:r w:rsidRPr="003E4659">
        <w:rPr>
          <w:rFonts w:ascii="Times New Roman" w:eastAsia="Times New Roman" w:hAnsi="Times New Roman" w:cs="Times New Roman"/>
          <w:bCs/>
          <w:sz w:val="24"/>
          <w:szCs w:val="24"/>
          <w:lang w:val="x-none" w:eastAsia="ru-RU"/>
        </w:rPr>
        <w:lastRenderedPageBreak/>
        <w:t>Жуловян</w:t>
      </w:r>
      <w:proofErr w:type="spellEnd"/>
      <w:r w:rsidRPr="003E4659">
        <w:rPr>
          <w:rFonts w:ascii="Times New Roman" w:eastAsia="Times New Roman" w:hAnsi="Times New Roman" w:cs="Times New Roman"/>
          <w:bCs/>
          <w:sz w:val="24"/>
          <w:szCs w:val="24"/>
          <w:lang w:val="x-none" w:eastAsia="ru-RU"/>
        </w:rPr>
        <w:t xml:space="preserve">, В. В.  Электрические машины: электромеханическое преобразование энергии : учебное пособие для среднего профессионального образования / В. В. </w:t>
      </w:r>
      <w:proofErr w:type="spellStart"/>
      <w:r w:rsidRPr="003E4659">
        <w:rPr>
          <w:rFonts w:ascii="Times New Roman" w:eastAsia="Times New Roman" w:hAnsi="Times New Roman" w:cs="Times New Roman"/>
          <w:bCs/>
          <w:sz w:val="24"/>
          <w:szCs w:val="24"/>
          <w:lang w:val="x-none" w:eastAsia="ru-RU"/>
        </w:rPr>
        <w:t>Жуловян</w:t>
      </w:r>
      <w:proofErr w:type="spellEnd"/>
      <w:r w:rsidRPr="003E4659">
        <w:rPr>
          <w:rFonts w:ascii="Times New Roman" w:eastAsia="Times New Roman" w:hAnsi="Times New Roman" w:cs="Times New Roman"/>
          <w:bCs/>
          <w:sz w:val="24"/>
          <w:szCs w:val="24"/>
          <w:lang w:val="x-none" w:eastAsia="ru-RU"/>
        </w:rPr>
        <w:t xml:space="preserve">. — Москва : Издательство </w:t>
      </w:r>
      <w:proofErr w:type="spellStart"/>
      <w:r w:rsidRPr="003E4659">
        <w:rPr>
          <w:rFonts w:ascii="Times New Roman" w:eastAsia="Times New Roman" w:hAnsi="Times New Roman" w:cs="Times New Roman"/>
          <w:bCs/>
          <w:sz w:val="24"/>
          <w:szCs w:val="24"/>
          <w:lang w:val="x-none" w:eastAsia="ru-RU"/>
        </w:rPr>
        <w:t>Юрайт</w:t>
      </w:r>
      <w:proofErr w:type="spellEnd"/>
      <w:r w:rsidRPr="003E4659">
        <w:rPr>
          <w:rFonts w:ascii="Times New Roman" w:eastAsia="Times New Roman" w:hAnsi="Times New Roman" w:cs="Times New Roman"/>
          <w:bCs/>
          <w:sz w:val="24"/>
          <w:szCs w:val="24"/>
          <w:lang w:val="x-none" w:eastAsia="ru-RU"/>
        </w:rPr>
        <w:t xml:space="preserve">, 2022. — 424 с. — (Профессиональное образование). — ISBN 978-5-534-04293-1. — Текст : электронный // Образовательная платформа </w:t>
      </w:r>
      <w:proofErr w:type="spellStart"/>
      <w:r w:rsidRPr="003E4659">
        <w:rPr>
          <w:rFonts w:ascii="Times New Roman" w:eastAsia="Times New Roman" w:hAnsi="Times New Roman" w:cs="Times New Roman"/>
          <w:bCs/>
          <w:sz w:val="24"/>
          <w:szCs w:val="24"/>
          <w:lang w:val="x-none" w:eastAsia="ru-RU"/>
        </w:rPr>
        <w:t>Юрайт</w:t>
      </w:r>
      <w:proofErr w:type="spellEnd"/>
      <w:r w:rsidRPr="003E4659">
        <w:rPr>
          <w:rFonts w:ascii="Times New Roman" w:eastAsia="Times New Roman" w:hAnsi="Times New Roman" w:cs="Times New Roman"/>
          <w:bCs/>
          <w:sz w:val="24"/>
          <w:szCs w:val="24"/>
          <w:lang w:val="x-none" w:eastAsia="ru-RU"/>
        </w:rPr>
        <w:t xml:space="preserve"> [сайт]. — URL: https://urait.ru/bcode/492855</w:t>
      </w:r>
    </w:p>
    <w:p w14:paraId="27D8AC1A" w14:textId="77777777" w:rsidR="00817BB0" w:rsidRPr="003E4659" w:rsidRDefault="00817BB0" w:rsidP="00817BB0">
      <w:pPr>
        <w:numPr>
          <w:ilvl w:val="0"/>
          <w:numId w:val="40"/>
        </w:numPr>
        <w:tabs>
          <w:tab w:val="left" w:pos="993"/>
        </w:tabs>
        <w:suppressAutoHyphens/>
        <w:spacing w:after="200" w:line="276" w:lineRule="auto"/>
        <w:ind w:left="0" w:firstLine="709"/>
        <w:contextualSpacing/>
        <w:jc w:val="both"/>
        <w:rPr>
          <w:rFonts w:ascii="Times New Roman" w:eastAsia="Times New Roman" w:hAnsi="Times New Roman" w:cs="Times New Roman"/>
          <w:bCs/>
          <w:sz w:val="24"/>
          <w:szCs w:val="24"/>
          <w:lang w:val="x-none" w:eastAsia="ru-RU"/>
        </w:rPr>
      </w:pPr>
      <w:r w:rsidRPr="003E4659">
        <w:rPr>
          <w:rFonts w:ascii="Times New Roman" w:eastAsia="Times New Roman" w:hAnsi="Times New Roman" w:cs="Times New Roman"/>
          <w:bCs/>
          <w:sz w:val="24"/>
          <w:szCs w:val="24"/>
          <w:lang w:val="x-none" w:eastAsia="ru-RU"/>
        </w:rPr>
        <w:t xml:space="preserve">Игнатович, В. М.  Электрические машины и трансформаторы : учебное пособие для среднего профессионального образования / В. М. Игнатович, Ш. С. </w:t>
      </w:r>
      <w:proofErr w:type="spellStart"/>
      <w:r w:rsidRPr="003E4659">
        <w:rPr>
          <w:rFonts w:ascii="Times New Roman" w:eastAsia="Times New Roman" w:hAnsi="Times New Roman" w:cs="Times New Roman"/>
          <w:bCs/>
          <w:sz w:val="24"/>
          <w:szCs w:val="24"/>
          <w:lang w:val="x-none" w:eastAsia="ru-RU"/>
        </w:rPr>
        <w:t>Ройз</w:t>
      </w:r>
      <w:proofErr w:type="spellEnd"/>
      <w:r w:rsidRPr="003E4659">
        <w:rPr>
          <w:rFonts w:ascii="Times New Roman" w:eastAsia="Times New Roman" w:hAnsi="Times New Roman" w:cs="Times New Roman"/>
          <w:bCs/>
          <w:sz w:val="24"/>
          <w:szCs w:val="24"/>
          <w:lang w:val="x-none" w:eastAsia="ru-RU"/>
        </w:rPr>
        <w:t xml:space="preserve">. — 6-е изд., </w:t>
      </w:r>
      <w:proofErr w:type="spellStart"/>
      <w:r w:rsidRPr="003E4659">
        <w:rPr>
          <w:rFonts w:ascii="Times New Roman" w:eastAsia="Times New Roman" w:hAnsi="Times New Roman" w:cs="Times New Roman"/>
          <w:bCs/>
          <w:sz w:val="24"/>
          <w:szCs w:val="24"/>
          <w:lang w:val="x-none" w:eastAsia="ru-RU"/>
        </w:rPr>
        <w:t>испр</w:t>
      </w:r>
      <w:proofErr w:type="spellEnd"/>
      <w:r w:rsidRPr="003E4659">
        <w:rPr>
          <w:rFonts w:ascii="Times New Roman" w:eastAsia="Times New Roman" w:hAnsi="Times New Roman" w:cs="Times New Roman"/>
          <w:bCs/>
          <w:sz w:val="24"/>
          <w:szCs w:val="24"/>
          <w:lang w:val="x-none" w:eastAsia="ru-RU"/>
        </w:rPr>
        <w:t xml:space="preserve">. и доп. — Москва : Издательство </w:t>
      </w:r>
      <w:proofErr w:type="spellStart"/>
      <w:r w:rsidRPr="003E4659">
        <w:rPr>
          <w:rFonts w:ascii="Times New Roman" w:eastAsia="Times New Roman" w:hAnsi="Times New Roman" w:cs="Times New Roman"/>
          <w:bCs/>
          <w:sz w:val="24"/>
          <w:szCs w:val="24"/>
          <w:lang w:val="x-none" w:eastAsia="ru-RU"/>
        </w:rPr>
        <w:t>Юрайт</w:t>
      </w:r>
      <w:proofErr w:type="spellEnd"/>
      <w:r w:rsidRPr="003E4659">
        <w:rPr>
          <w:rFonts w:ascii="Times New Roman" w:eastAsia="Times New Roman" w:hAnsi="Times New Roman" w:cs="Times New Roman"/>
          <w:bCs/>
          <w:sz w:val="24"/>
          <w:szCs w:val="24"/>
          <w:lang w:val="x-none" w:eastAsia="ru-RU"/>
        </w:rPr>
        <w:t xml:space="preserve">, 2022. — 181 с. — (Профессиональное образование). — ISBN 978-5-534-00798-5. — Текст : электронный // Образовательная платформа </w:t>
      </w:r>
      <w:proofErr w:type="spellStart"/>
      <w:r w:rsidRPr="003E4659">
        <w:rPr>
          <w:rFonts w:ascii="Times New Roman" w:eastAsia="Times New Roman" w:hAnsi="Times New Roman" w:cs="Times New Roman"/>
          <w:bCs/>
          <w:sz w:val="24"/>
          <w:szCs w:val="24"/>
          <w:lang w:val="x-none" w:eastAsia="ru-RU"/>
        </w:rPr>
        <w:t>Юрайт</w:t>
      </w:r>
      <w:proofErr w:type="spellEnd"/>
      <w:r w:rsidRPr="003E4659">
        <w:rPr>
          <w:rFonts w:ascii="Times New Roman" w:eastAsia="Times New Roman" w:hAnsi="Times New Roman" w:cs="Times New Roman"/>
          <w:bCs/>
          <w:sz w:val="24"/>
          <w:szCs w:val="24"/>
          <w:lang w:val="x-none" w:eastAsia="ru-RU"/>
        </w:rPr>
        <w:t xml:space="preserve"> [сайт]. — URL: https://urait.ru/bcode/491141</w:t>
      </w:r>
    </w:p>
    <w:p w14:paraId="3E4F209C" w14:textId="77777777" w:rsidR="00817BB0" w:rsidRPr="003E4659" w:rsidRDefault="00817BB0" w:rsidP="00817BB0">
      <w:pPr>
        <w:numPr>
          <w:ilvl w:val="0"/>
          <w:numId w:val="40"/>
        </w:numPr>
        <w:tabs>
          <w:tab w:val="left" w:pos="993"/>
        </w:tabs>
        <w:suppressAutoHyphens/>
        <w:spacing w:after="200" w:line="276" w:lineRule="auto"/>
        <w:ind w:left="0" w:firstLine="709"/>
        <w:contextualSpacing/>
        <w:jc w:val="both"/>
        <w:rPr>
          <w:rFonts w:ascii="Times New Roman" w:eastAsia="Times New Roman" w:hAnsi="Times New Roman" w:cs="Times New Roman"/>
          <w:bCs/>
          <w:sz w:val="24"/>
          <w:szCs w:val="24"/>
          <w:lang w:val="x-none" w:eastAsia="ru-RU"/>
        </w:rPr>
      </w:pPr>
      <w:r w:rsidRPr="003E4659">
        <w:rPr>
          <w:rFonts w:ascii="Times New Roman" w:eastAsia="Times New Roman" w:hAnsi="Times New Roman" w:cs="Times New Roman"/>
          <w:bCs/>
          <w:sz w:val="24"/>
          <w:szCs w:val="24"/>
          <w:lang w:eastAsia="ru-RU"/>
        </w:rPr>
        <w:t xml:space="preserve">Олифиренко, Н. А. Проверка и наладка электрооборудования (ПМ.02): Учебное пособие (ФГОС) / Олифиренко Н.А., Галанов К.Д., </w:t>
      </w:r>
      <w:proofErr w:type="spellStart"/>
      <w:r w:rsidRPr="003E4659">
        <w:rPr>
          <w:rFonts w:ascii="Times New Roman" w:eastAsia="Times New Roman" w:hAnsi="Times New Roman" w:cs="Times New Roman"/>
          <w:bCs/>
          <w:sz w:val="24"/>
          <w:szCs w:val="24"/>
          <w:lang w:eastAsia="ru-RU"/>
        </w:rPr>
        <w:t>Овчинникова</w:t>
      </w:r>
      <w:proofErr w:type="spellEnd"/>
      <w:r w:rsidRPr="003E4659">
        <w:rPr>
          <w:rFonts w:ascii="Times New Roman" w:eastAsia="Times New Roman" w:hAnsi="Times New Roman" w:cs="Times New Roman"/>
          <w:bCs/>
          <w:sz w:val="24"/>
          <w:szCs w:val="24"/>
          <w:lang w:eastAsia="ru-RU"/>
        </w:rPr>
        <w:t xml:space="preserve"> И.В. - Ростов-на-</w:t>
      </w:r>
      <w:proofErr w:type="gramStart"/>
      <w:r w:rsidRPr="003E4659">
        <w:rPr>
          <w:rFonts w:ascii="Times New Roman" w:eastAsia="Times New Roman" w:hAnsi="Times New Roman" w:cs="Times New Roman"/>
          <w:bCs/>
          <w:sz w:val="24"/>
          <w:szCs w:val="24"/>
          <w:lang w:eastAsia="ru-RU"/>
        </w:rPr>
        <w:t>Дону :Феникс</w:t>
      </w:r>
      <w:proofErr w:type="gramEnd"/>
      <w:r w:rsidRPr="003E4659">
        <w:rPr>
          <w:rFonts w:ascii="Times New Roman" w:eastAsia="Times New Roman" w:hAnsi="Times New Roman" w:cs="Times New Roman"/>
          <w:bCs/>
          <w:sz w:val="24"/>
          <w:szCs w:val="24"/>
          <w:lang w:eastAsia="ru-RU"/>
        </w:rPr>
        <w:t xml:space="preserve">, 2018. - 279 с. (Среднее профессиональное образование) ISBN 978-5-222-28645-6. - </w:t>
      </w:r>
      <w:proofErr w:type="gramStart"/>
      <w:r w:rsidRPr="003E4659">
        <w:rPr>
          <w:rFonts w:ascii="Times New Roman" w:eastAsia="Times New Roman" w:hAnsi="Times New Roman" w:cs="Times New Roman"/>
          <w:bCs/>
          <w:sz w:val="24"/>
          <w:szCs w:val="24"/>
          <w:lang w:eastAsia="ru-RU"/>
        </w:rPr>
        <w:t>Текст :</w:t>
      </w:r>
      <w:proofErr w:type="gramEnd"/>
      <w:r w:rsidRPr="003E4659">
        <w:rPr>
          <w:rFonts w:ascii="Times New Roman" w:eastAsia="Times New Roman" w:hAnsi="Times New Roman" w:cs="Times New Roman"/>
          <w:bCs/>
          <w:sz w:val="24"/>
          <w:szCs w:val="24"/>
          <w:lang w:eastAsia="ru-RU"/>
        </w:rPr>
        <w:t xml:space="preserve"> электронный. - URL: https://znanium.com/catalog/product/977553</w:t>
      </w:r>
    </w:p>
    <w:p w14:paraId="7CA2DF3A" w14:textId="77777777" w:rsidR="00817BB0" w:rsidRPr="003E4659" w:rsidRDefault="00817BB0" w:rsidP="00817BB0">
      <w:pPr>
        <w:numPr>
          <w:ilvl w:val="0"/>
          <w:numId w:val="40"/>
        </w:numPr>
        <w:tabs>
          <w:tab w:val="left" w:pos="993"/>
        </w:tabs>
        <w:suppressAutoHyphens/>
        <w:spacing w:after="200" w:line="276" w:lineRule="auto"/>
        <w:ind w:left="0" w:firstLine="709"/>
        <w:contextualSpacing/>
        <w:jc w:val="both"/>
        <w:rPr>
          <w:rFonts w:ascii="Times New Roman" w:eastAsia="Times New Roman" w:hAnsi="Times New Roman" w:cs="Times New Roman"/>
          <w:bCs/>
          <w:sz w:val="24"/>
          <w:szCs w:val="24"/>
          <w:lang w:val="x-none" w:eastAsia="ru-RU"/>
        </w:rPr>
      </w:pPr>
      <w:proofErr w:type="spellStart"/>
      <w:r w:rsidRPr="003E4659">
        <w:rPr>
          <w:rFonts w:ascii="Times New Roman" w:eastAsia="Times New Roman" w:hAnsi="Times New Roman" w:cs="Times New Roman"/>
          <w:bCs/>
          <w:sz w:val="24"/>
          <w:szCs w:val="24"/>
          <w:lang w:val="x-none" w:eastAsia="ru-RU"/>
        </w:rPr>
        <w:t>Сибикин</w:t>
      </w:r>
      <w:proofErr w:type="spellEnd"/>
      <w:r w:rsidRPr="003E4659">
        <w:rPr>
          <w:rFonts w:ascii="Times New Roman" w:eastAsia="Times New Roman" w:hAnsi="Times New Roman" w:cs="Times New Roman"/>
          <w:bCs/>
          <w:sz w:val="24"/>
          <w:szCs w:val="24"/>
          <w:lang w:val="x-none" w:eastAsia="ru-RU"/>
        </w:rPr>
        <w:t xml:space="preserve">, М. Ю. Технология электромашиностроения : учебное пособие / М.Ю. </w:t>
      </w:r>
      <w:proofErr w:type="spellStart"/>
      <w:r w:rsidRPr="003E4659">
        <w:rPr>
          <w:rFonts w:ascii="Times New Roman" w:eastAsia="Times New Roman" w:hAnsi="Times New Roman" w:cs="Times New Roman"/>
          <w:bCs/>
          <w:sz w:val="24"/>
          <w:szCs w:val="24"/>
          <w:lang w:val="x-none" w:eastAsia="ru-RU"/>
        </w:rPr>
        <w:t>Сибикин</w:t>
      </w:r>
      <w:proofErr w:type="spellEnd"/>
      <w:r w:rsidRPr="003E4659">
        <w:rPr>
          <w:rFonts w:ascii="Times New Roman" w:eastAsia="Times New Roman" w:hAnsi="Times New Roman" w:cs="Times New Roman"/>
          <w:bCs/>
          <w:sz w:val="24"/>
          <w:szCs w:val="24"/>
          <w:lang w:val="x-none" w:eastAsia="ru-RU"/>
        </w:rPr>
        <w:t xml:space="preserve">, Ю.Д. </w:t>
      </w:r>
      <w:proofErr w:type="spellStart"/>
      <w:r w:rsidRPr="003E4659">
        <w:rPr>
          <w:rFonts w:ascii="Times New Roman" w:eastAsia="Times New Roman" w:hAnsi="Times New Roman" w:cs="Times New Roman"/>
          <w:bCs/>
          <w:sz w:val="24"/>
          <w:szCs w:val="24"/>
          <w:lang w:val="x-none" w:eastAsia="ru-RU"/>
        </w:rPr>
        <w:t>Сибикин</w:t>
      </w:r>
      <w:proofErr w:type="spellEnd"/>
      <w:r w:rsidRPr="003E4659">
        <w:rPr>
          <w:rFonts w:ascii="Times New Roman" w:eastAsia="Times New Roman" w:hAnsi="Times New Roman" w:cs="Times New Roman"/>
          <w:bCs/>
          <w:sz w:val="24"/>
          <w:szCs w:val="24"/>
          <w:lang w:val="x-none" w:eastAsia="ru-RU"/>
        </w:rPr>
        <w:t xml:space="preserve">. — 2-е изд., </w:t>
      </w:r>
      <w:proofErr w:type="spellStart"/>
      <w:r w:rsidRPr="003E4659">
        <w:rPr>
          <w:rFonts w:ascii="Times New Roman" w:eastAsia="Times New Roman" w:hAnsi="Times New Roman" w:cs="Times New Roman"/>
          <w:bCs/>
          <w:sz w:val="24"/>
          <w:szCs w:val="24"/>
          <w:lang w:val="x-none" w:eastAsia="ru-RU"/>
        </w:rPr>
        <w:t>перераб</w:t>
      </w:r>
      <w:proofErr w:type="spellEnd"/>
      <w:r w:rsidRPr="003E4659">
        <w:rPr>
          <w:rFonts w:ascii="Times New Roman" w:eastAsia="Times New Roman" w:hAnsi="Times New Roman" w:cs="Times New Roman"/>
          <w:bCs/>
          <w:sz w:val="24"/>
          <w:szCs w:val="24"/>
          <w:lang w:val="x-none" w:eastAsia="ru-RU"/>
        </w:rPr>
        <w:t>. и доп. — Москва : ИНФРА-М, 2022. — 352 с. — (</w:t>
      </w:r>
      <w:proofErr w:type="spellStart"/>
      <w:r w:rsidRPr="003E4659">
        <w:rPr>
          <w:rFonts w:ascii="Times New Roman" w:eastAsia="Times New Roman" w:hAnsi="Times New Roman" w:cs="Times New Roman"/>
          <w:bCs/>
          <w:sz w:val="24"/>
          <w:szCs w:val="24"/>
          <w:lang w:val="x-none" w:eastAsia="ru-RU"/>
        </w:rPr>
        <w:t>Cреднее</w:t>
      </w:r>
      <w:proofErr w:type="spellEnd"/>
      <w:r w:rsidRPr="003E4659">
        <w:rPr>
          <w:rFonts w:ascii="Times New Roman" w:eastAsia="Times New Roman" w:hAnsi="Times New Roman" w:cs="Times New Roman"/>
          <w:bCs/>
          <w:sz w:val="24"/>
          <w:szCs w:val="24"/>
          <w:lang w:val="x-none" w:eastAsia="ru-RU"/>
        </w:rPr>
        <w:t xml:space="preserve"> профессиональное образование). — DOI 10.12737/textbook_593908e06c7a67.70076983. - ISBN 978-5-16-012566-4. - Текст : электронный. - URL: https://znanium.com/catalog/product/1743578</w:t>
      </w:r>
    </w:p>
    <w:p w14:paraId="0F5ABD1E" w14:textId="77777777" w:rsidR="00817BB0" w:rsidRPr="003E4659" w:rsidRDefault="00817BB0" w:rsidP="00817BB0">
      <w:pPr>
        <w:numPr>
          <w:ilvl w:val="0"/>
          <w:numId w:val="40"/>
        </w:numPr>
        <w:tabs>
          <w:tab w:val="left" w:pos="993"/>
        </w:tabs>
        <w:suppressAutoHyphens/>
        <w:spacing w:after="200" w:line="276" w:lineRule="auto"/>
        <w:ind w:left="0" w:firstLine="709"/>
        <w:contextualSpacing/>
        <w:jc w:val="both"/>
        <w:rPr>
          <w:rFonts w:ascii="Times New Roman" w:eastAsia="Times New Roman" w:hAnsi="Times New Roman" w:cs="Times New Roman"/>
          <w:bCs/>
          <w:sz w:val="24"/>
          <w:szCs w:val="24"/>
          <w:lang w:val="x-none" w:eastAsia="ru-RU"/>
        </w:rPr>
      </w:pPr>
      <w:proofErr w:type="spellStart"/>
      <w:r w:rsidRPr="003E4659">
        <w:rPr>
          <w:rFonts w:ascii="Times New Roman" w:eastAsia="Times New Roman" w:hAnsi="Times New Roman" w:cs="Times New Roman"/>
          <w:bCs/>
          <w:sz w:val="24"/>
          <w:szCs w:val="24"/>
          <w:lang w:eastAsia="ru-RU"/>
        </w:rPr>
        <w:t>Сибикин</w:t>
      </w:r>
      <w:proofErr w:type="spellEnd"/>
      <w:r w:rsidRPr="003E4659">
        <w:rPr>
          <w:rFonts w:ascii="Times New Roman" w:eastAsia="Times New Roman" w:hAnsi="Times New Roman" w:cs="Times New Roman"/>
          <w:bCs/>
          <w:sz w:val="24"/>
          <w:szCs w:val="24"/>
          <w:lang w:eastAsia="ru-RU"/>
        </w:rPr>
        <w:t xml:space="preserve">, Ю. Д. Справочник по эксплуатации электроустановок промышленных </w:t>
      </w:r>
      <w:proofErr w:type="gramStart"/>
      <w:r w:rsidRPr="003E4659">
        <w:rPr>
          <w:rFonts w:ascii="Times New Roman" w:eastAsia="Times New Roman" w:hAnsi="Times New Roman" w:cs="Times New Roman"/>
          <w:bCs/>
          <w:sz w:val="24"/>
          <w:szCs w:val="24"/>
          <w:lang w:eastAsia="ru-RU"/>
        </w:rPr>
        <w:t>предприятий :</w:t>
      </w:r>
      <w:proofErr w:type="gramEnd"/>
      <w:r w:rsidRPr="003E4659">
        <w:rPr>
          <w:rFonts w:ascii="Times New Roman" w:eastAsia="Times New Roman" w:hAnsi="Times New Roman" w:cs="Times New Roman"/>
          <w:bCs/>
          <w:sz w:val="24"/>
          <w:szCs w:val="24"/>
          <w:lang w:eastAsia="ru-RU"/>
        </w:rPr>
        <w:t xml:space="preserve"> учебное пособие / Ю.Д. </w:t>
      </w:r>
      <w:proofErr w:type="spellStart"/>
      <w:r w:rsidRPr="003E4659">
        <w:rPr>
          <w:rFonts w:ascii="Times New Roman" w:eastAsia="Times New Roman" w:hAnsi="Times New Roman" w:cs="Times New Roman"/>
          <w:bCs/>
          <w:sz w:val="24"/>
          <w:szCs w:val="24"/>
          <w:lang w:eastAsia="ru-RU"/>
        </w:rPr>
        <w:t>Сибикин</w:t>
      </w:r>
      <w:proofErr w:type="spellEnd"/>
      <w:r w:rsidRPr="003E4659">
        <w:rPr>
          <w:rFonts w:ascii="Times New Roman" w:eastAsia="Times New Roman" w:hAnsi="Times New Roman" w:cs="Times New Roman"/>
          <w:bCs/>
          <w:sz w:val="24"/>
          <w:szCs w:val="24"/>
          <w:lang w:eastAsia="ru-RU"/>
        </w:rPr>
        <w:t xml:space="preserve">, М.Ю. </w:t>
      </w:r>
      <w:proofErr w:type="spellStart"/>
      <w:r w:rsidRPr="003E4659">
        <w:rPr>
          <w:rFonts w:ascii="Times New Roman" w:eastAsia="Times New Roman" w:hAnsi="Times New Roman" w:cs="Times New Roman"/>
          <w:bCs/>
          <w:sz w:val="24"/>
          <w:szCs w:val="24"/>
          <w:lang w:eastAsia="ru-RU"/>
        </w:rPr>
        <w:t>Сибикин</w:t>
      </w:r>
      <w:proofErr w:type="spellEnd"/>
      <w:r w:rsidRPr="003E4659">
        <w:rPr>
          <w:rFonts w:ascii="Times New Roman" w:eastAsia="Times New Roman" w:hAnsi="Times New Roman" w:cs="Times New Roman"/>
          <w:bCs/>
          <w:sz w:val="24"/>
          <w:szCs w:val="24"/>
          <w:lang w:eastAsia="ru-RU"/>
        </w:rPr>
        <w:t xml:space="preserve">. — 7-е изд., </w:t>
      </w:r>
      <w:proofErr w:type="spellStart"/>
      <w:r w:rsidRPr="003E4659">
        <w:rPr>
          <w:rFonts w:ascii="Times New Roman" w:eastAsia="Times New Roman" w:hAnsi="Times New Roman" w:cs="Times New Roman"/>
          <w:bCs/>
          <w:sz w:val="24"/>
          <w:szCs w:val="24"/>
          <w:lang w:eastAsia="ru-RU"/>
        </w:rPr>
        <w:t>испр</w:t>
      </w:r>
      <w:proofErr w:type="spellEnd"/>
      <w:r w:rsidRPr="003E4659">
        <w:rPr>
          <w:rFonts w:ascii="Times New Roman" w:eastAsia="Times New Roman" w:hAnsi="Times New Roman" w:cs="Times New Roman"/>
          <w:bCs/>
          <w:sz w:val="24"/>
          <w:szCs w:val="24"/>
          <w:lang w:eastAsia="ru-RU"/>
        </w:rPr>
        <w:t xml:space="preserve">. и доп. — </w:t>
      </w:r>
      <w:proofErr w:type="gramStart"/>
      <w:r w:rsidRPr="003E4659">
        <w:rPr>
          <w:rFonts w:ascii="Times New Roman" w:eastAsia="Times New Roman" w:hAnsi="Times New Roman" w:cs="Times New Roman"/>
          <w:bCs/>
          <w:sz w:val="24"/>
          <w:szCs w:val="24"/>
          <w:lang w:eastAsia="ru-RU"/>
        </w:rPr>
        <w:t>Москва :</w:t>
      </w:r>
      <w:proofErr w:type="gramEnd"/>
      <w:r w:rsidRPr="003E4659">
        <w:rPr>
          <w:rFonts w:ascii="Times New Roman" w:eastAsia="Times New Roman" w:hAnsi="Times New Roman" w:cs="Times New Roman"/>
          <w:bCs/>
          <w:sz w:val="24"/>
          <w:szCs w:val="24"/>
          <w:lang w:eastAsia="ru-RU"/>
        </w:rPr>
        <w:t xml:space="preserve"> ФОРУМ : ИНФРА-М, 2022. — 400 </w:t>
      </w:r>
      <w:proofErr w:type="gramStart"/>
      <w:r w:rsidRPr="003E4659">
        <w:rPr>
          <w:rFonts w:ascii="Times New Roman" w:eastAsia="Times New Roman" w:hAnsi="Times New Roman" w:cs="Times New Roman"/>
          <w:bCs/>
          <w:sz w:val="24"/>
          <w:szCs w:val="24"/>
          <w:lang w:eastAsia="ru-RU"/>
        </w:rPr>
        <w:t>с. :</w:t>
      </w:r>
      <w:proofErr w:type="gramEnd"/>
      <w:r w:rsidRPr="003E4659">
        <w:rPr>
          <w:rFonts w:ascii="Times New Roman" w:eastAsia="Times New Roman" w:hAnsi="Times New Roman" w:cs="Times New Roman"/>
          <w:bCs/>
          <w:sz w:val="24"/>
          <w:szCs w:val="24"/>
          <w:lang w:eastAsia="ru-RU"/>
        </w:rPr>
        <w:t xml:space="preserve"> ил. — (Профессиональное образование). - ISBN 978-5-91134-844-1. - </w:t>
      </w:r>
      <w:proofErr w:type="gramStart"/>
      <w:r w:rsidRPr="003E4659">
        <w:rPr>
          <w:rFonts w:ascii="Times New Roman" w:eastAsia="Times New Roman" w:hAnsi="Times New Roman" w:cs="Times New Roman"/>
          <w:bCs/>
          <w:sz w:val="24"/>
          <w:szCs w:val="24"/>
          <w:lang w:eastAsia="ru-RU"/>
        </w:rPr>
        <w:t>Текст :</w:t>
      </w:r>
      <w:proofErr w:type="gramEnd"/>
      <w:r w:rsidRPr="003E4659">
        <w:rPr>
          <w:rFonts w:ascii="Times New Roman" w:eastAsia="Times New Roman" w:hAnsi="Times New Roman" w:cs="Times New Roman"/>
          <w:bCs/>
          <w:sz w:val="24"/>
          <w:szCs w:val="24"/>
          <w:lang w:eastAsia="ru-RU"/>
        </w:rPr>
        <w:t xml:space="preserve"> электронный. - URL: https://znanium.com/catalog/product/1138794</w:t>
      </w:r>
    </w:p>
    <w:p w14:paraId="2715E3EB" w14:textId="77777777" w:rsidR="00817BB0" w:rsidRPr="003E4659" w:rsidRDefault="00817BB0" w:rsidP="00817BB0">
      <w:pPr>
        <w:suppressAutoHyphens/>
        <w:spacing w:after="200" w:line="276" w:lineRule="auto"/>
        <w:ind w:firstLine="709"/>
        <w:contextualSpacing/>
        <w:rPr>
          <w:rFonts w:ascii="Times New Roman" w:eastAsia="Times New Roman" w:hAnsi="Times New Roman" w:cs="Times New Roman"/>
          <w:b/>
          <w:sz w:val="24"/>
          <w:szCs w:val="24"/>
          <w:lang w:eastAsia="ru-RU"/>
        </w:rPr>
      </w:pPr>
    </w:p>
    <w:p w14:paraId="0DD574CF" w14:textId="77777777" w:rsidR="00817BB0" w:rsidRPr="003E4659" w:rsidRDefault="00817BB0" w:rsidP="00817BB0">
      <w:pPr>
        <w:suppressAutoHyphens/>
        <w:spacing w:after="200" w:line="276" w:lineRule="auto"/>
        <w:ind w:firstLine="709"/>
        <w:contextualSpacing/>
        <w:rPr>
          <w:rFonts w:ascii="Times New Roman" w:eastAsia="Times New Roman" w:hAnsi="Times New Roman" w:cs="Times New Roman"/>
          <w:bCs/>
          <w:i/>
          <w:sz w:val="24"/>
          <w:szCs w:val="24"/>
          <w:lang w:eastAsia="ru-RU"/>
        </w:rPr>
      </w:pPr>
      <w:r w:rsidRPr="003E4659">
        <w:rPr>
          <w:rFonts w:ascii="Times New Roman" w:eastAsia="Times New Roman" w:hAnsi="Times New Roman" w:cs="Times New Roman"/>
          <w:b/>
          <w:bCs/>
          <w:sz w:val="24"/>
          <w:szCs w:val="24"/>
          <w:lang w:eastAsia="ru-RU"/>
        </w:rPr>
        <w:t>3.2.2. Дополнительные источники</w:t>
      </w:r>
    </w:p>
    <w:p w14:paraId="50EED2C9" w14:textId="77777777" w:rsidR="00817BB0" w:rsidRPr="003E4659" w:rsidRDefault="00817BB0" w:rsidP="00817BB0">
      <w:pPr>
        <w:numPr>
          <w:ilvl w:val="0"/>
          <w:numId w:val="41"/>
        </w:numPr>
        <w:tabs>
          <w:tab w:val="left" w:pos="993"/>
        </w:tabs>
        <w:suppressAutoHyphens/>
        <w:spacing w:after="200" w:line="360" w:lineRule="auto"/>
        <w:ind w:left="0" w:firstLine="709"/>
        <w:contextualSpacing/>
        <w:jc w:val="both"/>
        <w:rPr>
          <w:rFonts w:ascii="Times New Roman" w:eastAsia="Times New Roman" w:hAnsi="Times New Roman" w:cs="Times New Roman"/>
          <w:bCs/>
          <w:sz w:val="24"/>
          <w:szCs w:val="24"/>
          <w:lang w:val="x-none" w:eastAsia="ru-RU"/>
        </w:rPr>
      </w:pPr>
      <w:r w:rsidRPr="003E4659">
        <w:rPr>
          <w:rFonts w:ascii="Times New Roman" w:eastAsia="Times New Roman" w:hAnsi="Times New Roman" w:cs="Times New Roman"/>
          <w:bCs/>
          <w:sz w:val="24"/>
          <w:szCs w:val="24"/>
          <w:lang w:val="x-none" w:eastAsia="ru-RU"/>
        </w:rPr>
        <w:t>Портал ГАРАНТ.РУ (Garant.ru): информационно-правовой портал [Электронный ресурс]. — Режим доступа: https://www.garant.ru/</w:t>
      </w:r>
    </w:p>
    <w:p w14:paraId="75193B96" w14:textId="77777777" w:rsidR="00817BB0" w:rsidRPr="003E4659" w:rsidRDefault="00817BB0" w:rsidP="00817BB0">
      <w:pPr>
        <w:numPr>
          <w:ilvl w:val="0"/>
          <w:numId w:val="41"/>
        </w:numPr>
        <w:tabs>
          <w:tab w:val="left" w:pos="993"/>
        </w:tabs>
        <w:suppressAutoHyphens/>
        <w:spacing w:after="200" w:line="360" w:lineRule="auto"/>
        <w:ind w:left="0" w:firstLine="709"/>
        <w:contextualSpacing/>
        <w:jc w:val="both"/>
        <w:rPr>
          <w:rFonts w:ascii="Times New Roman" w:eastAsia="Times New Roman" w:hAnsi="Times New Roman" w:cs="Times New Roman"/>
          <w:bCs/>
          <w:sz w:val="24"/>
          <w:szCs w:val="24"/>
          <w:lang w:val="x-none" w:eastAsia="ru-RU"/>
        </w:rPr>
      </w:pPr>
      <w:proofErr w:type="spellStart"/>
      <w:r w:rsidRPr="003E4659">
        <w:rPr>
          <w:rFonts w:ascii="Times New Roman" w:eastAsia="Times New Roman" w:hAnsi="Times New Roman" w:cs="Times New Roman"/>
          <w:bCs/>
          <w:sz w:val="24"/>
          <w:szCs w:val="24"/>
          <w:lang w:val="x-none" w:eastAsia="ru-RU"/>
        </w:rPr>
        <w:t>Техэксперт</w:t>
      </w:r>
      <w:proofErr w:type="spellEnd"/>
      <w:r w:rsidRPr="003E4659">
        <w:rPr>
          <w:rFonts w:ascii="Times New Roman" w:eastAsia="Times New Roman" w:hAnsi="Times New Roman" w:cs="Times New Roman"/>
          <w:bCs/>
          <w:sz w:val="24"/>
          <w:szCs w:val="24"/>
          <w:lang w:val="x-none" w:eastAsia="ru-RU"/>
        </w:rPr>
        <w:t>: электронный фонд нормативно-технической и нормативно-правовой информации [Электронный ресурс]. — Режим доступа: https://cntd.ru/"</w:t>
      </w:r>
    </w:p>
    <w:p w14:paraId="640FF023" w14:textId="77777777" w:rsidR="00817BB0" w:rsidRPr="003E4659" w:rsidRDefault="00817BB0" w:rsidP="00817BB0">
      <w:pPr>
        <w:spacing w:after="200" w:line="276" w:lineRule="auto"/>
        <w:ind w:firstLine="709"/>
        <w:jc w:val="both"/>
        <w:rPr>
          <w:rFonts w:ascii="Times New Roman" w:eastAsia="Times New Roman" w:hAnsi="Times New Roman" w:cs="Times New Roman"/>
          <w:i/>
          <w:iCs/>
          <w:sz w:val="24"/>
          <w:szCs w:val="24"/>
          <w:lang w:eastAsia="ru-RU"/>
        </w:rPr>
      </w:pPr>
    </w:p>
    <w:p w14:paraId="527C584A" w14:textId="77777777" w:rsidR="00817BB0" w:rsidRPr="00FA680C" w:rsidRDefault="00817BB0" w:rsidP="00817BB0">
      <w:pPr>
        <w:pStyle w:val="1f"/>
        <w:rPr>
          <w:rFonts w:ascii="Times New Roman" w:hAnsi="Times New Roman"/>
          <w:b w:val="0"/>
          <w:bCs w:val="0"/>
        </w:rPr>
      </w:pPr>
      <w:bookmarkStart w:id="47" w:name="_Toc152334674"/>
      <w:bookmarkStart w:id="48" w:name="_Toc167962653"/>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bookmarkEnd w:id="47"/>
      <w:bookmarkEnd w:id="4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8"/>
        <w:gridCol w:w="5306"/>
        <w:gridCol w:w="2785"/>
      </w:tblGrid>
      <w:tr w:rsidR="00817BB0" w:rsidRPr="008D2724" w14:paraId="11AD581F" w14:textId="77777777" w:rsidTr="00BB0950">
        <w:trPr>
          <w:trHeight w:val="23"/>
        </w:trPr>
        <w:tc>
          <w:tcPr>
            <w:tcW w:w="799" w:type="pct"/>
          </w:tcPr>
          <w:p w14:paraId="0753E61A" w14:textId="77777777" w:rsidR="00817BB0" w:rsidRPr="008D2724" w:rsidRDefault="00817BB0" w:rsidP="00BB0950">
            <w:pPr>
              <w:suppressAutoHyphens/>
              <w:contextualSpacing/>
              <w:jc w:val="center"/>
              <w:rPr>
                <w:rFonts w:ascii="Times New Roman" w:hAnsi="Times New Roman" w:cs="Times New Roman"/>
                <w:b/>
                <w:iCs/>
                <w:sz w:val="24"/>
                <w:szCs w:val="24"/>
              </w:rPr>
            </w:pPr>
            <w:bookmarkStart w:id="49" w:name="_Hlk152334357"/>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755" w:type="pct"/>
            <w:vAlign w:val="center"/>
          </w:tcPr>
          <w:p w14:paraId="38AF3768" w14:textId="77777777" w:rsidR="00817BB0" w:rsidRPr="008D2724" w:rsidRDefault="00817BB0" w:rsidP="00BB0950">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446" w:type="pct"/>
            <w:vAlign w:val="center"/>
          </w:tcPr>
          <w:p w14:paraId="34ED60F5" w14:textId="77777777" w:rsidR="00817BB0" w:rsidRPr="008D2724" w:rsidRDefault="00817BB0" w:rsidP="00BB0950">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817BB0" w:rsidRPr="008D2724" w14:paraId="5EACC2FC" w14:textId="77777777" w:rsidTr="00BB0950">
        <w:trPr>
          <w:trHeight w:val="23"/>
        </w:trPr>
        <w:tc>
          <w:tcPr>
            <w:tcW w:w="799" w:type="pct"/>
          </w:tcPr>
          <w:p w14:paraId="421A4AD1" w14:textId="77777777" w:rsidR="00817BB0" w:rsidRPr="008D2724" w:rsidRDefault="00817BB0" w:rsidP="00BB0950">
            <w:pPr>
              <w:suppressAutoHyphens/>
              <w:contextualSpacing/>
              <w:rPr>
                <w:rFonts w:ascii="Times New Roman" w:hAnsi="Times New Roman" w:cs="Times New Roman"/>
                <w:i/>
                <w:sz w:val="24"/>
                <w:szCs w:val="24"/>
              </w:rPr>
            </w:pPr>
            <w:r>
              <w:rPr>
                <w:rFonts w:ascii="Times New Roman" w:hAnsi="Times New Roman" w:cs="Times New Roman"/>
                <w:i/>
                <w:sz w:val="24"/>
                <w:szCs w:val="24"/>
              </w:rPr>
              <w:t>ПК 3.1</w:t>
            </w:r>
          </w:p>
        </w:tc>
        <w:tc>
          <w:tcPr>
            <w:tcW w:w="2755" w:type="pct"/>
          </w:tcPr>
          <w:p w14:paraId="05B51E8D" w14:textId="77777777" w:rsidR="00817BB0" w:rsidRPr="003E4659" w:rsidRDefault="00817BB0" w:rsidP="00817BB0">
            <w:pPr>
              <w:numPr>
                <w:ilvl w:val="0"/>
                <w:numId w:val="25"/>
              </w:numPr>
              <w:tabs>
                <w:tab w:val="left" w:pos="296"/>
              </w:tabs>
              <w:spacing w:after="200" w:line="276" w:lineRule="auto"/>
              <w:ind w:left="365" w:hanging="365"/>
              <w:contextualSpacing/>
              <w:rPr>
                <w:rFonts w:ascii="Times New Roman" w:eastAsia="Times New Roman" w:hAnsi="Times New Roman" w:cs="Times New Roman"/>
                <w:iCs/>
                <w:lang w:val="x-none" w:eastAsia="ru-RU"/>
              </w:rPr>
            </w:pPr>
            <w:r w:rsidRPr="003E4659">
              <w:rPr>
                <w:rFonts w:ascii="Times New Roman" w:eastAsia="Times New Roman" w:hAnsi="Times New Roman" w:cs="Times New Roman"/>
                <w:iCs/>
                <w:lang w:val="x-none" w:eastAsia="ru-RU"/>
              </w:rPr>
              <w:t>демонстр</w:t>
            </w:r>
            <w:r>
              <w:rPr>
                <w:rFonts w:ascii="Times New Roman" w:eastAsia="Times New Roman" w:hAnsi="Times New Roman" w:cs="Times New Roman"/>
                <w:iCs/>
                <w:lang w:eastAsia="ru-RU"/>
              </w:rPr>
              <w:t>ирует</w:t>
            </w:r>
            <w:r w:rsidRPr="003E4659">
              <w:rPr>
                <w:rFonts w:ascii="Times New Roman" w:eastAsia="Times New Roman" w:hAnsi="Times New Roman" w:cs="Times New Roman"/>
                <w:iCs/>
                <w:lang w:val="x-none" w:eastAsia="ru-RU"/>
              </w:rPr>
              <w:t xml:space="preserve"> </w:t>
            </w:r>
            <w:r w:rsidRPr="003E4659">
              <w:rPr>
                <w:rFonts w:ascii="Times New Roman" w:eastAsia="Times New Roman" w:hAnsi="Times New Roman" w:cs="Times New Roman"/>
                <w:iCs/>
                <w:lang w:eastAsia="ru-RU"/>
              </w:rPr>
              <w:t>умени</w:t>
            </w:r>
            <w:r>
              <w:rPr>
                <w:rFonts w:ascii="Times New Roman" w:eastAsia="Times New Roman" w:hAnsi="Times New Roman" w:cs="Times New Roman"/>
                <w:iCs/>
                <w:lang w:eastAsia="ru-RU"/>
              </w:rPr>
              <w:t>я</w:t>
            </w:r>
            <w:r w:rsidRPr="003E4659">
              <w:rPr>
                <w:rFonts w:ascii="Times New Roman" w:eastAsia="Times New Roman" w:hAnsi="Times New Roman" w:cs="Times New Roman"/>
                <w:iCs/>
                <w:lang w:val="x-none" w:eastAsia="ru-RU"/>
              </w:rPr>
              <w:t xml:space="preserve"> оценки производственно-технических показателей работы энергоустановок в штатном и аварийном режимах,</w:t>
            </w:r>
          </w:p>
          <w:p w14:paraId="1061CCE9" w14:textId="77777777" w:rsidR="00817BB0" w:rsidRPr="003E4659" w:rsidRDefault="00817BB0" w:rsidP="00817BB0">
            <w:pPr>
              <w:numPr>
                <w:ilvl w:val="0"/>
                <w:numId w:val="25"/>
              </w:numPr>
              <w:tabs>
                <w:tab w:val="left" w:pos="296"/>
              </w:tabs>
              <w:spacing w:after="200" w:line="276" w:lineRule="auto"/>
              <w:ind w:left="332" w:hanging="332"/>
              <w:contextualSpacing/>
              <w:rPr>
                <w:rFonts w:ascii="Times New Roman" w:eastAsia="Times New Roman" w:hAnsi="Times New Roman" w:cs="Times New Roman"/>
                <w:iCs/>
                <w:lang w:val="x-none" w:eastAsia="ru-RU"/>
              </w:rPr>
            </w:pPr>
            <w:r w:rsidRPr="003E4659">
              <w:rPr>
                <w:rFonts w:ascii="Times New Roman" w:eastAsia="Times New Roman" w:hAnsi="Times New Roman" w:cs="Times New Roman"/>
                <w:iCs/>
                <w:lang w:val="x-none" w:eastAsia="ru-RU"/>
              </w:rPr>
              <w:t>демонстр</w:t>
            </w:r>
            <w:r>
              <w:rPr>
                <w:rFonts w:ascii="Times New Roman" w:eastAsia="Times New Roman" w:hAnsi="Times New Roman" w:cs="Times New Roman"/>
                <w:iCs/>
                <w:lang w:eastAsia="ru-RU"/>
              </w:rPr>
              <w:t>ирует</w:t>
            </w:r>
            <w:r w:rsidRPr="003E4659">
              <w:rPr>
                <w:rFonts w:ascii="Times New Roman" w:eastAsia="Times New Roman" w:hAnsi="Times New Roman" w:cs="Times New Roman"/>
                <w:iCs/>
                <w:lang w:val="x-none" w:eastAsia="ru-RU"/>
              </w:rPr>
              <w:t xml:space="preserve"> умени</w:t>
            </w:r>
            <w:r>
              <w:rPr>
                <w:rFonts w:ascii="Times New Roman" w:eastAsia="Times New Roman" w:hAnsi="Times New Roman" w:cs="Times New Roman"/>
                <w:iCs/>
                <w:lang w:eastAsia="ru-RU"/>
              </w:rPr>
              <w:t>я</w:t>
            </w:r>
            <w:r w:rsidRPr="003E4659">
              <w:rPr>
                <w:rFonts w:ascii="Times New Roman" w:eastAsia="Times New Roman" w:hAnsi="Times New Roman" w:cs="Times New Roman"/>
                <w:iCs/>
                <w:lang w:val="x-none" w:eastAsia="ru-RU"/>
              </w:rPr>
              <w:t xml:space="preserve"> проведения визуального наблюдения, инструментального обследования и испытания энергоустановок, оценки их технического состояния</w:t>
            </w:r>
            <w:r w:rsidRPr="003E4659">
              <w:rPr>
                <w:rFonts w:ascii="Times New Roman" w:eastAsia="Times New Roman" w:hAnsi="Times New Roman" w:cs="Times New Roman"/>
                <w:iCs/>
                <w:lang w:eastAsia="ru-RU"/>
              </w:rPr>
              <w:t>,</w:t>
            </w:r>
          </w:p>
          <w:p w14:paraId="12FEB747" w14:textId="77777777" w:rsidR="00817BB0" w:rsidRPr="003E4659" w:rsidRDefault="00817BB0" w:rsidP="00817BB0">
            <w:pPr>
              <w:numPr>
                <w:ilvl w:val="0"/>
                <w:numId w:val="25"/>
              </w:numPr>
              <w:tabs>
                <w:tab w:val="left" w:pos="296"/>
              </w:tabs>
              <w:spacing w:after="200" w:line="276" w:lineRule="auto"/>
              <w:ind w:left="365" w:hanging="365"/>
              <w:contextualSpacing/>
              <w:rPr>
                <w:rFonts w:ascii="Times New Roman" w:eastAsia="Times New Roman" w:hAnsi="Times New Roman" w:cs="Times New Roman"/>
                <w:iCs/>
                <w:lang w:val="x-none" w:eastAsia="ru-RU"/>
              </w:rPr>
            </w:pPr>
            <w:r w:rsidRPr="003E4659">
              <w:rPr>
                <w:rFonts w:ascii="Times New Roman" w:eastAsia="Times New Roman" w:hAnsi="Times New Roman" w:cs="Times New Roman"/>
                <w:iCs/>
                <w:lang w:val="x-none" w:eastAsia="ru-RU"/>
              </w:rPr>
              <w:lastRenderedPageBreak/>
              <w:t>демонстр</w:t>
            </w:r>
            <w:r>
              <w:rPr>
                <w:rFonts w:ascii="Times New Roman" w:eastAsia="Times New Roman" w:hAnsi="Times New Roman" w:cs="Times New Roman"/>
                <w:iCs/>
                <w:lang w:eastAsia="ru-RU"/>
              </w:rPr>
              <w:t xml:space="preserve">ирует </w:t>
            </w:r>
            <w:r w:rsidRPr="003E4659">
              <w:rPr>
                <w:rFonts w:ascii="Times New Roman" w:eastAsia="Times New Roman" w:hAnsi="Times New Roman" w:cs="Times New Roman"/>
                <w:iCs/>
                <w:lang w:val="x-none" w:eastAsia="ru-RU"/>
              </w:rPr>
              <w:t>знани</w:t>
            </w:r>
            <w:r>
              <w:rPr>
                <w:rFonts w:ascii="Times New Roman" w:eastAsia="Times New Roman" w:hAnsi="Times New Roman" w:cs="Times New Roman"/>
                <w:iCs/>
                <w:lang w:eastAsia="ru-RU"/>
              </w:rPr>
              <w:t>я</w:t>
            </w:r>
            <w:r w:rsidRPr="003E4659">
              <w:rPr>
                <w:rFonts w:ascii="Times New Roman" w:eastAsia="Times New Roman" w:hAnsi="Times New Roman" w:cs="Times New Roman"/>
                <w:iCs/>
                <w:lang w:val="x-none" w:eastAsia="ru-RU"/>
              </w:rPr>
              <w:t xml:space="preserve"> документов, регламентирующих деятельность по эксплуатации энергоустановок;</w:t>
            </w:r>
          </w:p>
          <w:p w14:paraId="50C9CDD9" w14:textId="77777777" w:rsidR="00817BB0" w:rsidRDefault="00817BB0" w:rsidP="00817BB0">
            <w:pPr>
              <w:numPr>
                <w:ilvl w:val="0"/>
                <w:numId w:val="25"/>
              </w:numPr>
              <w:tabs>
                <w:tab w:val="left" w:pos="296"/>
              </w:tabs>
              <w:spacing w:after="200" w:line="276" w:lineRule="auto"/>
              <w:ind w:left="365" w:hanging="365"/>
              <w:contextualSpacing/>
              <w:rPr>
                <w:rFonts w:ascii="Times New Roman" w:eastAsia="Times New Roman" w:hAnsi="Times New Roman" w:cs="Times New Roman"/>
                <w:iCs/>
                <w:lang w:val="x-none" w:eastAsia="ru-RU"/>
              </w:rPr>
            </w:pPr>
            <w:r w:rsidRPr="003E4659">
              <w:rPr>
                <w:rFonts w:ascii="Times New Roman" w:eastAsia="Times New Roman" w:hAnsi="Times New Roman" w:cs="Times New Roman"/>
                <w:iCs/>
                <w:lang w:val="x-none" w:eastAsia="ru-RU"/>
              </w:rPr>
              <w:t>демонстр</w:t>
            </w:r>
            <w:r>
              <w:rPr>
                <w:rFonts w:ascii="Times New Roman" w:eastAsia="Times New Roman" w:hAnsi="Times New Roman" w:cs="Times New Roman"/>
                <w:iCs/>
                <w:lang w:eastAsia="ru-RU"/>
              </w:rPr>
              <w:t>ирует</w:t>
            </w:r>
            <w:r>
              <w:rPr>
                <w:rFonts w:ascii="Times New Roman" w:eastAsia="Times New Roman" w:hAnsi="Times New Roman" w:cs="Times New Roman"/>
                <w:iCs/>
                <w:lang w:val="x-none" w:eastAsia="ru-RU"/>
              </w:rPr>
              <w:t xml:space="preserve"> знания</w:t>
            </w:r>
            <w:r w:rsidRPr="003E4659">
              <w:rPr>
                <w:rFonts w:ascii="Times New Roman" w:eastAsia="Times New Roman" w:hAnsi="Times New Roman" w:cs="Times New Roman"/>
                <w:iCs/>
                <w:lang w:val="x-none" w:eastAsia="ru-RU"/>
              </w:rPr>
              <w:t xml:space="preserve"> правил эксплуатации электротехнических установок,</w:t>
            </w:r>
          </w:p>
          <w:p w14:paraId="68EADA5E" w14:textId="77777777" w:rsidR="00817BB0" w:rsidRPr="00625659" w:rsidRDefault="00817BB0" w:rsidP="00817BB0">
            <w:pPr>
              <w:numPr>
                <w:ilvl w:val="0"/>
                <w:numId w:val="25"/>
              </w:numPr>
              <w:tabs>
                <w:tab w:val="left" w:pos="296"/>
              </w:tabs>
              <w:spacing w:after="200" w:line="276" w:lineRule="auto"/>
              <w:ind w:left="365" w:hanging="365"/>
              <w:contextualSpacing/>
              <w:rPr>
                <w:rFonts w:ascii="Times New Roman" w:eastAsia="Times New Roman" w:hAnsi="Times New Roman" w:cs="Times New Roman"/>
                <w:iCs/>
                <w:lang w:val="x-none" w:eastAsia="ru-RU"/>
              </w:rPr>
            </w:pPr>
            <w:r w:rsidRPr="00625659">
              <w:rPr>
                <w:rFonts w:ascii="Times New Roman" w:eastAsia="Times New Roman" w:hAnsi="Times New Roman" w:cs="Times New Roman"/>
                <w:iCs/>
                <w:lang w:val="x-none" w:eastAsia="ru-RU"/>
              </w:rPr>
              <w:t>демонстр</w:t>
            </w:r>
            <w:r>
              <w:rPr>
                <w:rFonts w:ascii="Times New Roman" w:eastAsia="Times New Roman" w:hAnsi="Times New Roman" w:cs="Times New Roman"/>
                <w:iCs/>
                <w:lang w:eastAsia="ru-RU"/>
              </w:rPr>
              <w:t>ирует</w:t>
            </w:r>
            <w:r w:rsidRPr="00625659">
              <w:rPr>
                <w:rFonts w:ascii="Times New Roman" w:eastAsia="Times New Roman" w:hAnsi="Times New Roman" w:cs="Times New Roman"/>
                <w:iCs/>
                <w:lang w:val="x-none" w:eastAsia="ru-RU"/>
              </w:rPr>
              <w:t xml:space="preserve"> знани</w:t>
            </w:r>
            <w:r>
              <w:rPr>
                <w:rFonts w:ascii="Times New Roman" w:eastAsia="Times New Roman" w:hAnsi="Times New Roman" w:cs="Times New Roman"/>
                <w:iCs/>
                <w:lang w:eastAsia="ru-RU"/>
              </w:rPr>
              <w:t>я</w:t>
            </w:r>
            <w:r w:rsidRPr="00625659">
              <w:rPr>
                <w:rFonts w:ascii="Times New Roman" w:eastAsia="Times New Roman" w:hAnsi="Times New Roman" w:cs="Times New Roman"/>
                <w:iCs/>
                <w:lang w:val="x-none" w:eastAsia="ru-RU"/>
              </w:rPr>
              <w:t xml:space="preserve"> технологии производства работ по техническому обслуживанию и ремонту энергоустановок.</w:t>
            </w:r>
          </w:p>
        </w:tc>
        <w:tc>
          <w:tcPr>
            <w:tcW w:w="1446" w:type="pct"/>
            <w:vMerge w:val="restart"/>
          </w:tcPr>
          <w:p w14:paraId="14C82E81" w14:textId="77777777" w:rsidR="00817BB0" w:rsidRPr="004C2528" w:rsidRDefault="00817BB0" w:rsidP="00BB0950">
            <w:pPr>
              <w:suppressAutoHyphens/>
              <w:contextualSpacing/>
              <w:rPr>
                <w:rFonts w:ascii="Times New Roman" w:hAnsi="Times New Roman" w:cs="Times New Roman"/>
                <w:sz w:val="24"/>
                <w:szCs w:val="24"/>
              </w:rPr>
            </w:pPr>
            <w:r w:rsidRPr="004C2528">
              <w:rPr>
                <w:rFonts w:ascii="Times New Roman" w:hAnsi="Times New Roman" w:cs="Times New Roman"/>
                <w:sz w:val="24"/>
                <w:szCs w:val="24"/>
              </w:rPr>
              <w:lastRenderedPageBreak/>
              <w:t xml:space="preserve">Контрольные работы, зачеты, квалификационные испытания, защита курсового проекта экзамены. Интерпретация </w:t>
            </w:r>
            <w:r w:rsidRPr="004C2528">
              <w:rPr>
                <w:rFonts w:ascii="Times New Roman" w:hAnsi="Times New Roman" w:cs="Times New Roman"/>
                <w:sz w:val="24"/>
                <w:szCs w:val="24"/>
              </w:rPr>
              <w:lastRenderedPageBreak/>
              <w:t>результатов выполнения практических и лабораторных заданий, оценка решения ситуационных задач, оценка тестового контроля.</w:t>
            </w:r>
          </w:p>
        </w:tc>
      </w:tr>
      <w:tr w:rsidR="00817BB0" w:rsidRPr="008D2724" w14:paraId="5506889B" w14:textId="77777777" w:rsidTr="00BB0950">
        <w:trPr>
          <w:trHeight w:val="23"/>
        </w:trPr>
        <w:tc>
          <w:tcPr>
            <w:tcW w:w="799" w:type="pct"/>
          </w:tcPr>
          <w:p w14:paraId="24C11943" w14:textId="77777777" w:rsidR="00817BB0" w:rsidRPr="008D2724" w:rsidRDefault="00817BB0" w:rsidP="00BB0950">
            <w:pPr>
              <w:suppressAutoHyphens/>
              <w:contextualSpacing/>
              <w:rPr>
                <w:rFonts w:ascii="Times New Roman" w:hAnsi="Times New Roman" w:cs="Times New Roman"/>
                <w:i/>
                <w:sz w:val="24"/>
                <w:szCs w:val="24"/>
              </w:rPr>
            </w:pPr>
            <w:r>
              <w:rPr>
                <w:rFonts w:ascii="Times New Roman" w:hAnsi="Times New Roman" w:cs="Times New Roman"/>
                <w:i/>
                <w:sz w:val="24"/>
                <w:szCs w:val="24"/>
              </w:rPr>
              <w:lastRenderedPageBreak/>
              <w:t>ПК 3.2</w:t>
            </w:r>
          </w:p>
        </w:tc>
        <w:tc>
          <w:tcPr>
            <w:tcW w:w="2755" w:type="pct"/>
          </w:tcPr>
          <w:p w14:paraId="1EF2DF68" w14:textId="77777777" w:rsidR="00817BB0" w:rsidRPr="00625659" w:rsidRDefault="00817BB0" w:rsidP="00817BB0">
            <w:pPr>
              <w:numPr>
                <w:ilvl w:val="0"/>
                <w:numId w:val="25"/>
              </w:numPr>
              <w:tabs>
                <w:tab w:val="left" w:pos="296"/>
              </w:tabs>
              <w:spacing w:after="200" w:line="276" w:lineRule="auto"/>
              <w:ind w:left="365" w:hanging="365"/>
              <w:contextualSpacing/>
              <w:rPr>
                <w:rFonts w:ascii="Times New Roman" w:eastAsia="Times New Roman" w:hAnsi="Times New Roman" w:cs="Times New Roman"/>
                <w:iCs/>
                <w:lang w:val="x-none" w:eastAsia="ru-RU"/>
              </w:rPr>
            </w:pPr>
            <w:r w:rsidRPr="00625659">
              <w:rPr>
                <w:rFonts w:ascii="Times New Roman" w:eastAsia="Times New Roman" w:hAnsi="Times New Roman" w:cs="Times New Roman"/>
                <w:iCs/>
                <w:lang w:val="x-none" w:eastAsia="ru-RU"/>
              </w:rPr>
              <w:t>демонстр</w:t>
            </w:r>
            <w:r>
              <w:rPr>
                <w:rFonts w:ascii="Times New Roman" w:eastAsia="Times New Roman" w:hAnsi="Times New Roman" w:cs="Times New Roman"/>
                <w:iCs/>
                <w:lang w:eastAsia="ru-RU"/>
              </w:rPr>
              <w:t>ирует</w:t>
            </w:r>
            <w:r w:rsidRPr="00625659">
              <w:rPr>
                <w:rFonts w:ascii="Times New Roman" w:eastAsia="Times New Roman" w:hAnsi="Times New Roman" w:cs="Times New Roman"/>
                <w:iCs/>
                <w:lang w:val="x-none" w:eastAsia="ru-RU"/>
              </w:rPr>
              <w:t xml:space="preserve"> </w:t>
            </w:r>
            <w:r w:rsidRPr="00625659">
              <w:rPr>
                <w:rFonts w:ascii="Times New Roman" w:eastAsia="Times New Roman" w:hAnsi="Times New Roman" w:cs="Times New Roman"/>
                <w:iCs/>
                <w:lang w:eastAsia="ru-RU"/>
              </w:rPr>
              <w:t>умени</w:t>
            </w:r>
            <w:r>
              <w:rPr>
                <w:rFonts w:ascii="Times New Roman" w:eastAsia="Times New Roman" w:hAnsi="Times New Roman" w:cs="Times New Roman"/>
                <w:iCs/>
                <w:lang w:eastAsia="ru-RU"/>
              </w:rPr>
              <w:t>я</w:t>
            </w:r>
            <w:r w:rsidRPr="00625659">
              <w:rPr>
                <w:rFonts w:ascii="Times New Roman" w:eastAsia="Times New Roman" w:hAnsi="Times New Roman" w:cs="Times New Roman"/>
                <w:iCs/>
                <w:lang w:val="x-none" w:eastAsia="ru-RU"/>
              </w:rPr>
              <w:t xml:space="preserve"> использования технической и технологической документацией при проведении работ по техническому обслуживанию и ремонту электрооборудования энергоустановок,</w:t>
            </w:r>
          </w:p>
          <w:p w14:paraId="667157DE" w14:textId="77777777" w:rsidR="00817BB0" w:rsidRPr="00625659" w:rsidRDefault="00817BB0" w:rsidP="00817BB0">
            <w:pPr>
              <w:numPr>
                <w:ilvl w:val="0"/>
                <w:numId w:val="25"/>
              </w:numPr>
              <w:tabs>
                <w:tab w:val="left" w:pos="296"/>
              </w:tabs>
              <w:spacing w:after="200" w:line="276" w:lineRule="auto"/>
              <w:ind w:left="365" w:hanging="365"/>
              <w:contextualSpacing/>
              <w:rPr>
                <w:rFonts w:ascii="Times New Roman" w:eastAsia="Times New Roman" w:hAnsi="Times New Roman" w:cs="Times New Roman"/>
                <w:iCs/>
                <w:lang w:val="x-none" w:eastAsia="ru-RU"/>
              </w:rPr>
            </w:pPr>
            <w:r w:rsidRPr="00625659">
              <w:rPr>
                <w:rFonts w:ascii="Times New Roman" w:eastAsia="Times New Roman" w:hAnsi="Times New Roman" w:cs="Times New Roman"/>
                <w:iCs/>
                <w:lang w:val="x-none" w:eastAsia="ru-RU"/>
              </w:rPr>
              <w:t>демонстр</w:t>
            </w:r>
            <w:r>
              <w:rPr>
                <w:rFonts w:ascii="Times New Roman" w:eastAsia="Times New Roman" w:hAnsi="Times New Roman" w:cs="Times New Roman"/>
                <w:iCs/>
                <w:lang w:eastAsia="ru-RU"/>
              </w:rPr>
              <w:t>ирует</w:t>
            </w:r>
            <w:r w:rsidRPr="00625659">
              <w:rPr>
                <w:rFonts w:ascii="Times New Roman" w:eastAsia="Times New Roman" w:hAnsi="Times New Roman" w:cs="Times New Roman"/>
                <w:iCs/>
                <w:lang w:val="x-none" w:eastAsia="ru-RU"/>
              </w:rPr>
              <w:t xml:space="preserve"> </w:t>
            </w:r>
            <w:r w:rsidRPr="00625659">
              <w:rPr>
                <w:rFonts w:ascii="Times New Roman" w:eastAsia="Times New Roman" w:hAnsi="Times New Roman" w:cs="Times New Roman"/>
                <w:iCs/>
                <w:lang w:eastAsia="ru-RU"/>
              </w:rPr>
              <w:t>умени</w:t>
            </w:r>
            <w:r>
              <w:rPr>
                <w:rFonts w:ascii="Times New Roman" w:eastAsia="Times New Roman" w:hAnsi="Times New Roman" w:cs="Times New Roman"/>
                <w:iCs/>
                <w:lang w:eastAsia="ru-RU"/>
              </w:rPr>
              <w:t>я</w:t>
            </w:r>
            <w:r w:rsidRPr="00625659">
              <w:rPr>
                <w:rFonts w:ascii="Times New Roman" w:eastAsia="Times New Roman" w:hAnsi="Times New Roman" w:cs="Times New Roman"/>
                <w:iCs/>
                <w:lang w:val="x-none" w:eastAsia="ru-RU"/>
              </w:rPr>
              <w:t xml:space="preserve"> проведения работ по техническому обслуживанию и ремонту электрооборудования энергоустановок,</w:t>
            </w:r>
          </w:p>
          <w:p w14:paraId="2544DD9B" w14:textId="77777777" w:rsidR="00817BB0" w:rsidRPr="00625659" w:rsidRDefault="00817BB0" w:rsidP="00817BB0">
            <w:pPr>
              <w:numPr>
                <w:ilvl w:val="0"/>
                <w:numId w:val="25"/>
              </w:numPr>
              <w:tabs>
                <w:tab w:val="left" w:pos="296"/>
              </w:tabs>
              <w:spacing w:after="200" w:line="276" w:lineRule="auto"/>
              <w:ind w:left="365" w:hanging="365"/>
              <w:contextualSpacing/>
              <w:rPr>
                <w:rFonts w:ascii="Times New Roman" w:eastAsia="Times New Roman" w:hAnsi="Times New Roman" w:cs="Times New Roman"/>
                <w:iCs/>
                <w:lang w:val="x-none" w:eastAsia="ru-RU"/>
              </w:rPr>
            </w:pPr>
            <w:r w:rsidRPr="00625659">
              <w:rPr>
                <w:rFonts w:ascii="Times New Roman" w:eastAsia="Times New Roman" w:hAnsi="Times New Roman" w:cs="Times New Roman"/>
                <w:iCs/>
                <w:lang w:val="x-none" w:eastAsia="ru-RU"/>
              </w:rPr>
              <w:t>демонстр</w:t>
            </w:r>
            <w:r>
              <w:rPr>
                <w:rFonts w:ascii="Times New Roman" w:eastAsia="Times New Roman" w:hAnsi="Times New Roman" w:cs="Times New Roman"/>
                <w:iCs/>
                <w:lang w:eastAsia="ru-RU"/>
              </w:rPr>
              <w:t>ирует</w:t>
            </w:r>
            <w:r w:rsidRPr="00625659">
              <w:rPr>
                <w:rFonts w:ascii="Times New Roman" w:eastAsia="Times New Roman" w:hAnsi="Times New Roman" w:cs="Times New Roman"/>
                <w:iCs/>
                <w:lang w:val="x-none" w:eastAsia="ru-RU"/>
              </w:rPr>
              <w:t xml:space="preserve"> знани</w:t>
            </w:r>
            <w:r>
              <w:rPr>
                <w:rFonts w:ascii="Times New Roman" w:eastAsia="Times New Roman" w:hAnsi="Times New Roman" w:cs="Times New Roman"/>
                <w:iCs/>
                <w:lang w:eastAsia="ru-RU"/>
              </w:rPr>
              <w:t>я</w:t>
            </w:r>
            <w:r w:rsidRPr="00625659">
              <w:rPr>
                <w:rFonts w:ascii="Times New Roman" w:eastAsia="Times New Roman" w:hAnsi="Times New Roman" w:cs="Times New Roman"/>
                <w:iCs/>
                <w:lang w:val="x-none" w:eastAsia="ru-RU"/>
              </w:rPr>
              <w:t xml:space="preserve"> документов, регламентирующих деятельность по эксплуатации энергоустановок</w:t>
            </w:r>
            <w:r w:rsidRPr="00625659">
              <w:rPr>
                <w:rFonts w:ascii="Times New Roman" w:eastAsia="Times New Roman" w:hAnsi="Times New Roman" w:cs="Times New Roman"/>
                <w:iCs/>
                <w:lang w:eastAsia="ru-RU"/>
              </w:rPr>
              <w:t>,</w:t>
            </w:r>
          </w:p>
          <w:p w14:paraId="5DF643BF" w14:textId="77777777" w:rsidR="00817BB0" w:rsidRPr="00EB5D17" w:rsidRDefault="00817BB0" w:rsidP="00817BB0">
            <w:pPr>
              <w:numPr>
                <w:ilvl w:val="0"/>
                <w:numId w:val="25"/>
              </w:numPr>
              <w:tabs>
                <w:tab w:val="left" w:pos="296"/>
              </w:tabs>
              <w:spacing w:after="200" w:line="276" w:lineRule="auto"/>
              <w:ind w:left="365" w:hanging="365"/>
              <w:contextualSpacing/>
              <w:rPr>
                <w:rFonts w:ascii="Times New Roman" w:hAnsi="Times New Roman" w:cs="Times New Roman"/>
                <w:i/>
                <w:sz w:val="24"/>
                <w:szCs w:val="24"/>
              </w:rPr>
            </w:pPr>
            <w:r w:rsidRPr="00625659">
              <w:rPr>
                <w:rFonts w:ascii="Times New Roman" w:eastAsia="Times New Roman" w:hAnsi="Times New Roman" w:cs="Times New Roman"/>
                <w:iCs/>
                <w:lang w:val="x-none" w:eastAsia="ru-RU"/>
              </w:rPr>
              <w:t>демонстр</w:t>
            </w:r>
            <w:r>
              <w:rPr>
                <w:rFonts w:ascii="Times New Roman" w:eastAsia="Times New Roman" w:hAnsi="Times New Roman" w:cs="Times New Roman"/>
                <w:iCs/>
                <w:lang w:eastAsia="ru-RU"/>
              </w:rPr>
              <w:t>ирует</w:t>
            </w:r>
            <w:r w:rsidRPr="00625659">
              <w:rPr>
                <w:rFonts w:ascii="Times New Roman" w:eastAsia="Times New Roman" w:hAnsi="Times New Roman" w:cs="Times New Roman"/>
                <w:iCs/>
                <w:lang w:val="x-none" w:eastAsia="ru-RU"/>
              </w:rPr>
              <w:t xml:space="preserve"> знани</w:t>
            </w:r>
            <w:r>
              <w:rPr>
                <w:rFonts w:ascii="Times New Roman" w:eastAsia="Times New Roman" w:hAnsi="Times New Roman" w:cs="Times New Roman"/>
                <w:iCs/>
                <w:lang w:eastAsia="ru-RU"/>
              </w:rPr>
              <w:t>я</w:t>
            </w:r>
            <w:r w:rsidRPr="00625659">
              <w:rPr>
                <w:rFonts w:ascii="Times New Roman" w:eastAsia="Times New Roman" w:hAnsi="Times New Roman" w:cs="Times New Roman"/>
                <w:iCs/>
                <w:lang w:val="x-none" w:eastAsia="ru-RU"/>
              </w:rPr>
              <w:t xml:space="preserve"> правил эксплуатации электротехнических установок,</w:t>
            </w:r>
            <w:r>
              <w:rPr>
                <w:rFonts w:ascii="Times New Roman" w:eastAsia="Times New Roman" w:hAnsi="Times New Roman" w:cs="Times New Roman"/>
                <w:iCs/>
                <w:lang w:eastAsia="ru-RU"/>
              </w:rPr>
              <w:t xml:space="preserve"> </w:t>
            </w:r>
          </w:p>
          <w:p w14:paraId="4B91D851" w14:textId="77777777" w:rsidR="00817BB0" w:rsidRPr="008D2724" w:rsidRDefault="00817BB0" w:rsidP="00817BB0">
            <w:pPr>
              <w:numPr>
                <w:ilvl w:val="0"/>
                <w:numId w:val="25"/>
              </w:numPr>
              <w:tabs>
                <w:tab w:val="left" w:pos="296"/>
              </w:tabs>
              <w:spacing w:after="200" w:line="276" w:lineRule="auto"/>
              <w:ind w:left="365" w:hanging="365"/>
              <w:contextualSpacing/>
              <w:rPr>
                <w:rFonts w:ascii="Times New Roman" w:hAnsi="Times New Roman" w:cs="Times New Roman"/>
                <w:i/>
                <w:sz w:val="24"/>
                <w:szCs w:val="24"/>
              </w:rPr>
            </w:pPr>
            <w:r w:rsidRPr="00625659">
              <w:rPr>
                <w:rFonts w:ascii="Times New Roman" w:eastAsia="Times New Roman" w:hAnsi="Times New Roman" w:cs="Times New Roman"/>
                <w:iCs/>
                <w:lang w:val="x-none" w:eastAsia="ru-RU"/>
              </w:rPr>
              <w:t>демонстр</w:t>
            </w:r>
            <w:r>
              <w:rPr>
                <w:rFonts w:ascii="Times New Roman" w:eastAsia="Times New Roman" w:hAnsi="Times New Roman" w:cs="Times New Roman"/>
                <w:iCs/>
                <w:lang w:eastAsia="ru-RU"/>
              </w:rPr>
              <w:t>ирует</w:t>
            </w:r>
            <w:r w:rsidRPr="00625659">
              <w:rPr>
                <w:rFonts w:ascii="Times New Roman" w:eastAsia="Times New Roman" w:hAnsi="Times New Roman" w:cs="Times New Roman"/>
                <w:iCs/>
                <w:lang w:val="x-none" w:eastAsia="ru-RU"/>
              </w:rPr>
              <w:t xml:space="preserve"> знани</w:t>
            </w:r>
            <w:r>
              <w:rPr>
                <w:rFonts w:ascii="Times New Roman" w:eastAsia="Times New Roman" w:hAnsi="Times New Roman" w:cs="Times New Roman"/>
                <w:iCs/>
                <w:lang w:eastAsia="ru-RU"/>
              </w:rPr>
              <w:t>я</w:t>
            </w:r>
            <w:r w:rsidRPr="00625659">
              <w:rPr>
                <w:rFonts w:ascii="Times New Roman" w:eastAsia="Times New Roman" w:hAnsi="Times New Roman" w:cs="Times New Roman"/>
                <w:iCs/>
                <w:lang w:val="x-none" w:eastAsia="ru-RU"/>
              </w:rPr>
              <w:t xml:space="preserve"> технологии производства работ по техническому обслуживанию и ремонту энергоустановок.</w:t>
            </w:r>
          </w:p>
        </w:tc>
        <w:tc>
          <w:tcPr>
            <w:tcW w:w="1446" w:type="pct"/>
            <w:vMerge/>
          </w:tcPr>
          <w:p w14:paraId="352484C7" w14:textId="77777777" w:rsidR="00817BB0" w:rsidRPr="008D2724" w:rsidDel="009D5E3A" w:rsidRDefault="00817BB0" w:rsidP="00BB0950">
            <w:pPr>
              <w:suppressAutoHyphens/>
              <w:contextualSpacing/>
              <w:rPr>
                <w:rFonts w:ascii="Times New Roman" w:hAnsi="Times New Roman" w:cs="Times New Roman"/>
                <w:i/>
                <w:sz w:val="24"/>
                <w:szCs w:val="24"/>
              </w:rPr>
            </w:pPr>
          </w:p>
        </w:tc>
      </w:tr>
      <w:tr w:rsidR="00817BB0" w:rsidRPr="008D2724" w14:paraId="574C8BB5" w14:textId="77777777" w:rsidTr="00BB0950">
        <w:trPr>
          <w:trHeight w:val="23"/>
        </w:trPr>
        <w:tc>
          <w:tcPr>
            <w:tcW w:w="799" w:type="pct"/>
          </w:tcPr>
          <w:p w14:paraId="76B372A1" w14:textId="77777777" w:rsidR="00817BB0" w:rsidRPr="008D2724" w:rsidRDefault="00817BB0" w:rsidP="00BB0950">
            <w:pPr>
              <w:suppressAutoHyphens/>
              <w:contextualSpacing/>
              <w:rPr>
                <w:rFonts w:ascii="Times New Roman" w:hAnsi="Times New Roman" w:cs="Times New Roman"/>
                <w:i/>
                <w:sz w:val="24"/>
                <w:szCs w:val="24"/>
              </w:rPr>
            </w:pPr>
            <w:r>
              <w:rPr>
                <w:rFonts w:ascii="Times New Roman" w:hAnsi="Times New Roman" w:cs="Times New Roman"/>
                <w:i/>
                <w:sz w:val="24"/>
                <w:szCs w:val="24"/>
              </w:rPr>
              <w:t>ОК 01</w:t>
            </w:r>
          </w:p>
        </w:tc>
        <w:tc>
          <w:tcPr>
            <w:tcW w:w="2755" w:type="pct"/>
          </w:tcPr>
          <w:p w14:paraId="5D417FE6" w14:textId="77777777" w:rsidR="00817BB0" w:rsidRPr="00EB5D17" w:rsidRDefault="00817BB0" w:rsidP="00817BB0">
            <w:pPr>
              <w:numPr>
                <w:ilvl w:val="0"/>
                <w:numId w:val="25"/>
              </w:numPr>
              <w:tabs>
                <w:tab w:val="left" w:pos="296"/>
              </w:tabs>
              <w:spacing w:after="200" w:line="276" w:lineRule="auto"/>
              <w:ind w:left="365" w:hanging="365"/>
              <w:contextualSpacing/>
              <w:rPr>
                <w:rFonts w:ascii="Times New Roman" w:eastAsia="Times New Roman" w:hAnsi="Times New Roman" w:cs="Times New Roman"/>
                <w:iCs/>
                <w:lang w:val="x-none" w:eastAsia="ru-RU"/>
              </w:rPr>
            </w:pPr>
            <w:r w:rsidRPr="00EB5D17">
              <w:rPr>
                <w:rFonts w:ascii="Times New Roman" w:eastAsia="Times New Roman" w:hAnsi="Times New Roman" w:cs="Times New Roman"/>
                <w:iCs/>
                <w:lang w:val="x-none" w:eastAsia="ru-RU"/>
              </w:rPr>
              <w:t>демонстр</w:t>
            </w:r>
            <w:r>
              <w:rPr>
                <w:rFonts w:ascii="Times New Roman" w:eastAsia="Times New Roman" w:hAnsi="Times New Roman" w:cs="Times New Roman"/>
                <w:iCs/>
                <w:lang w:eastAsia="ru-RU"/>
              </w:rPr>
              <w:t>ирует</w:t>
            </w:r>
            <w:r>
              <w:rPr>
                <w:rFonts w:ascii="Times New Roman" w:eastAsia="Times New Roman" w:hAnsi="Times New Roman" w:cs="Times New Roman"/>
                <w:iCs/>
                <w:lang w:val="x-none" w:eastAsia="ru-RU"/>
              </w:rPr>
              <w:t xml:space="preserve"> знания</w:t>
            </w:r>
            <w:r w:rsidRPr="00EB5D17">
              <w:rPr>
                <w:rFonts w:ascii="Times New Roman" w:eastAsia="Times New Roman" w:hAnsi="Times New Roman" w:cs="Times New Roman"/>
                <w:iCs/>
                <w:lang w:val="x-none" w:eastAsia="ru-RU"/>
              </w:rPr>
              <w:t xml:space="preserve"> основных источников информации и ресурсов для решения профессиональных задач;</w:t>
            </w:r>
          </w:p>
          <w:p w14:paraId="34D48CAC" w14:textId="77777777" w:rsidR="00817BB0" w:rsidRPr="00EB5D17" w:rsidRDefault="00817BB0" w:rsidP="00817BB0">
            <w:pPr>
              <w:numPr>
                <w:ilvl w:val="0"/>
                <w:numId w:val="25"/>
              </w:numPr>
              <w:tabs>
                <w:tab w:val="left" w:pos="296"/>
              </w:tabs>
              <w:spacing w:after="200" w:line="276" w:lineRule="auto"/>
              <w:ind w:left="365" w:hanging="365"/>
              <w:contextualSpacing/>
              <w:rPr>
                <w:rFonts w:ascii="Times New Roman" w:eastAsia="Times New Roman" w:hAnsi="Times New Roman" w:cs="Times New Roman"/>
                <w:iCs/>
                <w:lang w:val="x-none" w:eastAsia="ru-RU"/>
              </w:rPr>
            </w:pPr>
            <w:proofErr w:type="spellStart"/>
            <w:r>
              <w:rPr>
                <w:rFonts w:ascii="Times New Roman" w:eastAsia="Times New Roman" w:hAnsi="Times New Roman" w:cs="Times New Roman"/>
                <w:iCs/>
                <w:lang w:val="x-none" w:eastAsia="ru-RU"/>
              </w:rPr>
              <w:t>демонструет</w:t>
            </w:r>
            <w:proofErr w:type="spellEnd"/>
            <w:r w:rsidRPr="00EB5D17">
              <w:rPr>
                <w:rFonts w:ascii="Times New Roman" w:eastAsia="Times New Roman" w:hAnsi="Times New Roman" w:cs="Times New Roman"/>
                <w:iCs/>
                <w:lang w:val="x-none" w:eastAsia="ru-RU"/>
              </w:rPr>
              <w:t xml:space="preserve"> знания алгоритма выполнения работ;</w:t>
            </w:r>
          </w:p>
          <w:p w14:paraId="59256E76" w14:textId="77777777" w:rsidR="00817BB0" w:rsidRPr="00EB5D17" w:rsidRDefault="00817BB0" w:rsidP="00817BB0">
            <w:pPr>
              <w:numPr>
                <w:ilvl w:val="0"/>
                <w:numId w:val="25"/>
              </w:numPr>
              <w:tabs>
                <w:tab w:val="left" w:pos="296"/>
              </w:tabs>
              <w:spacing w:after="200" w:line="276" w:lineRule="auto"/>
              <w:ind w:left="365" w:hanging="365"/>
              <w:contextualSpacing/>
              <w:rPr>
                <w:rFonts w:ascii="Times New Roman" w:hAnsi="Times New Roman" w:cs="Times New Roman"/>
                <w:i/>
                <w:sz w:val="24"/>
                <w:szCs w:val="24"/>
              </w:rPr>
            </w:pPr>
            <w:r w:rsidRPr="00EB5D17">
              <w:rPr>
                <w:rFonts w:ascii="Times New Roman" w:eastAsia="Times New Roman" w:hAnsi="Times New Roman" w:cs="Times New Roman"/>
                <w:iCs/>
                <w:lang w:val="x-none" w:eastAsia="ru-RU"/>
              </w:rPr>
              <w:t>распозна</w:t>
            </w:r>
            <w:r>
              <w:rPr>
                <w:rFonts w:ascii="Times New Roman" w:eastAsia="Times New Roman" w:hAnsi="Times New Roman" w:cs="Times New Roman"/>
                <w:iCs/>
                <w:lang w:eastAsia="ru-RU"/>
              </w:rPr>
              <w:t>ет</w:t>
            </w:r>
            <w:r w:rsidRPr="00EB5D17">
              <w:rPr>
                <w:rFonts w:ascii="Times New Roman" w:eastAsia="Times New Roman" w:hAnsi="Times New Roman" w:cs="Times New Roman"/>
                <w:iCs/>
                <w:lang w:val="x-none" w:eastAsia="ru-RU"/>
              </w:rPr>
              <w:t xml:space="preserve"> задачу или проблему в сфере профессиональной деятельности;</w:t>
            </w:r>
            <w:r>
              <w:rPr>
                <w:rFonts w:ascii="Times New Roman" w:eastAsia="Times New Roman" w:hAnsi="Times New Roman" w:cs="Times New Roman"/>
                <w:iCs/>
                <w:lang w:eastAsia="ru-RU"/>
              </w:rPr>
              <w:t xml:space="preserve"> </w:t>
            </w:r>
          </w:p>
          <w:p w14:paraId="0C0B85C1" w14:textId="77777777" w:rsidR="00817BB0" w:rsidRPr="008D2724" w:rsidRDefault="00817BB0" w:rsidP="00817BB0">
            <w:pPr>
              <w:numPr>
                <w:ilvl w:val="0"/>
                <w:numId w:val="25"/>
              </w:numPr>
              <w:tabs>
                <w:tab w:val="left" w:pos="296"/>
              </w:tabs>
              <w:spacing w:after="200" w:line="276" w:lineRule="auto"/>
              <w:ind w:left="365" w:hanging="365"/>
              <w:contextualSpacing/>
              <w:rPr>
                <w:rFonts w:ascii="Times New Roman" w:hAnsi="Times New Roman" w:cs="Times New Roman"/>
                <w:i/>
                <w:sz w:val="24"/>
                <w:szCs w:val="24"/>
              </w:rPr>
            </w:pPr>
            <w:proofErr w:type="spellStart"/>
            <w:r>
              <w:rPr>
                <w:rFonts w:ascii="Times New Roman" w:eastAsia="Times New Roman" w:hAnsi="Times New Roman" w:cs="Times New Roman"/>
                <w:iCs/>
                <w:lang w:val="x-none" w:eastAsia="ru-RU"/>
              </w:rPr>
              <w:t>определияет</w:t>
            </w:r>
            <w:proofErr w:type="spellEnd"/>
            <w:r w:rsidRPr="00EB5D17">
              <w:rPr>
                <w:rFonts w:ascii="Times New Roman" w:eastAsia="Times New Roman" w:hAnsi="Times New Roman" w:cs="Times New Roman"/>
                <w:iCs/>
                <w:lang w:val="x-none" w:eastAsia="ru-RU"/>
              </w:rPr>
              <w:t xml:space="preserve"> этапы решения задачи</w:t>
            </w:r>
          </w:p>
        </w:tc>
        <w:tc>
          <w:tcPr>
            <w:tcW w:w="1446" w:type="pct"/>
            <w:vMerge/>
          </w:tcPr>
          <w:p w14:paraId="3116EB45" w14:textId="77777777" w:rsidR="00817BB0" w:rsidRPr="008D2724" w:rsidRDefault="00817BB0" w:rsidP="00BB0950">
            <w:pPr>
              <w:suppressAutoHyphens/>
              <w:contextualSpacing/>
              <w:rPr>
                <w:rFonts w:ascii="Times New Roman" w:hAnsi="Times New Roman" w:cs="Times New Roman"/>
                <w:i/>
                <w:sz w:val="24"/>
                <w:szCs w:val="24"/>
              </w:rPr>
            </w:pPr>
          </w:p>
        </w:tc>
      </w:tr>
      <w:tr w:rsidR="00817BB0" w:rsidRPr="008D2724" w14:paraId="167F9470" w14:textId="77777777" w:rsidTr="00BB0950">
        <w:trPr>
          <w:trHeight w:val="23"/>
        </w:trPr>
        <w:tc>
          <w:tcPr>
            <w:tcW w:w="799" w:type="pct"/>
          </w:tcPr>
          <w:p w14:paraId="2E989032" w14:textId="77777777" w:rsidR="00817BB0" w:rsidRPr="008D2724" w:rsidRDefault="00817BB0" w:rsidP="00BB0950">
            <w:pPr>
              <w:suppressAutoHyphens/>
              <w:contextualSpacing/>
              <w:rPr>
                <w:rFonts w:ascii="Times New Roman" w:hAnsi="Times New Roman" w:cs="Times New Roman"/>
                <w:i/>
                <w:sz w:val="24"/>
                <w:szCs w:val="24"/>
              </w:rPr>
            </w:pPr>
            <w:r>
              <w:rPr>
                <w:rFonts w:ascii="Times New Roman" w:hAnsi="Times New Roman" w:cs="Times New Roman"/>
                <w:i/>
                <w:sz w:val="24"/>
                <w:szCs w:val="24"/>
              </w:rPr>
              <w:t>ОК 02</w:t>
            </w:r>
          </w:p>
        </w:tc>
        <w:tc>
          <w:tcPr>
            <w:tcW w:w="2755" w:type="pct"/>
          </w:tcPr>
          <w:p w14:paraId="2DE0A828" w14:textId="77777777" w:rsidR="00817BB0" w:rsidRPr="002475D3" w:rsidRDefault="00817BB0" w:rsidP="00817BB0">
            <w:pPr>
              <w:numPr>
                <w:ilvl w:val="0"/>
                <w:numId w:val="25"/>
              </w:numPr>
              <w:tabs>
                <w:tab w:val="left" w:pos="296"/>
              </w:tabs>
              <w:ind w:left="365" w:hanging="365"/>
              <w:contextualSpacing/>
              <w:rPr>
                <w:rFonts w:ascii="Times New Roman" w:hAnsi="Times New Roman" w:cs="Times New Roman"/>
                <w:iCs/>
                <w:lang w:val="x-none"/>
              </w:rPr>
            </w:pPr>
            <w:r w:rsidRPr="002475D3">
              <w:rPr>
                <w:rFonts w:ascii="Times New Roman" w:hAnsi="Times New Roman" w:cs="Times New Roman"/>
                <w:iCs/>
                <w:lang w:val="x-none"/>
              </w:rPr>
              <w:t>демонстр</w:t>
            </w:r>
            <w:r>
              <w:rPr>
                <w:rFonts w:ascii="Times New Roman" w:hAnsi="Times New Roman" w:cs="Times New Roman"/>
                <w:iCs/>
              </w:rPr>
              <w:t>ирует</w:t>
            </w:r>
            <w:r>
              <w:rPr>
                <w:rFonts w:ascii="Times New Roman" w:hAnsi="Times New Roman" w:cs="Times New Roman"/>
                <w:iCs/>
                <w:lang w:val="x-none"/>
              </w:rPr>
              <w:t xml:space="preserve"> знания</w:t>
            </w:r>
            <w:r w:rsidRPr="002475D3">
              <w:rPr>
                <w:rFonts w:ascii="Times New Roman" w:hAnsi="Times New Roman" w:cs="Times New Roman"/>
                <w:iCs/>
                <w:lang w:val="x-none"/>
              </w:rPr>
              <w:t xml:space="preserve"> приемов структурирования информации;</w:t>
            </w:r>
          </w:p>
          <w:p w14:paraId="1E9FBFC7" w14:textId="77777777" w:rsidR="00817BB0" w:rsidRPr="002475D3" w:rsidRDefault="00817BB0" w:rsidP="00817BB0">
            <w:pPr>
              <w:numPr>
                <w:ilvl w:val="0"/>
                <w:numId w:val="25"/>
              </w:numPr>
              <w:tabs>
                <w:tab w:val="left" w:pos="296"/>
              </w:tabs>
              <w:ind w:left="365" w:hanging="365"/>
              <w:contextualSpacing/>
              <w:rPr>
                <w:rFonts w:ascii="Times New Roman" w:hAnsi="Times New Roman" w:cs="Times New Roman"/>
                <w:iCs/>
                <w:lang w:val="x-none"/>
              </w:rPr>
            </w:pPr>
            <w:r>
              <w:rPr>
                <w:rFonts w:ascii="Times New Roman" w:hAnsi="Times New Roman" w:cs="Times New Roman"/>
                <w:iCs/>
                <w:lang w:val="x-none"/>
              </w:rPr>
              <w:t>демонстр</w:t>
            </w:r>
            <w:r>
              <w:rPr>
                <w:rFonts w:ascii="Times New Roman" w:hAnsi="Times New Roman" w:cs="Times New Roman"/>
                <w:iCs/>
              </w:rPr>
              <w:t>ирует</w:t>
            </w:r>
            <w:r w:rsidRPr="002475D3">
              <w:rPr>
                <w:rFonts w:ascii="Times New Roman" w:hAnsi="Times New Roman" w:cs="Times New Roman"/>
                <w:iCs/>
                <w:lang w:val="x-none"/>
              </w:rPr>
              <w:t xml:space="preserve"> знания правил оформления результатов поиска информации;</w:t>
            </w:r>
          </w:p>
          <w:p w14:paraId="718D0670" w14:textId="77777777" w:rsidR="00817BB0" w:rsidRPr="002475D3" w:rsidRDefault="00817BB0" w:rsidP="00817BB0">
            <w:pPr>
              <w:numPr>
                <w:ilvl w:val="0"/>
                <w:numId w:val="25"/>
              </w:numPr>
              <w:tabs>
                <w:tab w:val="left" w:pos="296"/>
              </w:tabs>
              <w:ind w:left="365" w:hanging="365"/>
              <w:contextualSpacing/>
              <w:rPr>
                <w:rFonts w:ascii="Times New Roman" w:hAnsi="Times New Roman" w:cs="Times New Roman"/>
                <w:iCs/>
                <w:lang w:val="x-none"/>
              </w:rPr>
            </w:pPr>
            <w:r w:rsidRPr="002475D3">
              <w:rPr>
                <w:rFonts w:ascii="Times New Roman" w:hAnsi="Times New Roman" w:cs="Times New Roman"/>
                <w:iCs/>
                <w:lang w:val="x-none"/>
              </w:rPr>
              <w:t xml:space="preserve"> определя</w:t>
            </w:r>
            <w:r>
              <w:rPr>
                <w:rFonts w:ascii="Times New Roman" w:hAnsi="Times New Roman" w:cs="Times New Roman"/>
                <w:iCs/>
              </w:rPr>
              <w:t>ет</w:t>
            </w:r>
            <w:r w:rsidRPr="002475D3">
              <w:rPr>
                <w:rFonts w:ascii="Times New Roman" w:hAnsi="Times New Roman" w:cs="Times New Roman"/>
                <w:iCs/>
                <w:lang w:val="x-none"/>
              </w:rPr>
              <w:t xml:space="preserve"> задачи для поиска информации; </w:t>
            </w:r>
          </w:p>
          <w:p w14:paraId="4A3CEC06" w14:textId="77777777" w:rsidR="00817BB0" w:rsidRPr="002475D3" w:rsidRDefault="00817BB0" w:rsidP="00817BB0">
            <w:pPr>
              <w:numPr>
                <w:ilvl w:val="0"/>
                <w:numId w:val="25"/>
              </w:numPr>
              <w:tabs>
                <w:tab w:val="left" w:pos="296"/>
              </w:tabs>
              <w:ind w:left="365" w:hanging="365"/>
              <w:contextualSpacing/>
              <w:rPr>
                <w:rFonts w:ascii="Times New Roman" w:hAnsi="Times New Roman" w:cs="Times New Roman"/>
                <w:i/>
                <w:sz w:val="24"/>
                <w:szCs w:val="24"/>
              </w:rPr>
            </w:pPr>
            <w:r w:rsidRPr="002475D3">
              <w:rPr>
                <w:rFonts w:ascii="Times New Roman" w:hAnsi="Times New Roman" w:cs="Times New Roman"/>
                <w:iCs/>
                <w:lang w:val="x-none"/>
              </w:rPr>
              <w:t xml:space="preserve"> определя</w:t>
            </w:r>
            <w:r>
              <w:rPr>
                <w:rFonts w:ascii="Times New Roman" w:hAnsi="Times New Roman" w:cs="Times New Roman"/>
                <w:iCs/>
              </w:rPr>
              <w:t>ет</w:t>
            </w:r>
            <w:r w:rsidRPr="002475D3">
              <w:rPr>
                <w:rFonts w:ascii="Times New Roman" w:hAnsi="Times New Roman" w:cs="Times New Roman"/>
                <w:iCs/>
                <w:lang w:val="x-none"/>
              </w:rPr>
              <w:t xml:space="preserve"> необходимые источники информации; </w:t>
            </w:r>
          </w:p>
          <w:p w14:paraId="1E378D68" w14:textId="77777777" w:rsidR="00817BB0" w:rsidRPr="002475D3" w:rsidRDefault="00817BB0" w:rsidP="00817BB0">
            <w:pPr>
              <w:numPr>
                <w:ilvl w:val="0"/>
                <w:numId w:val="25"/>
              </w:numPr>
              <w:tabs>
                <w:tab w:val="left" w:pos="296"/>
              </w:tabs>
              <w:ind w:left="365" w:hanging="365"/>
              <w:contextualSpacing/>
              <w:rPr>
                <w:rFonts w:ascii="Times New Roman" w:hAnsi="Times New Roman" w:cs="Times New Roman"/>
                <w:i/>
                <w:sz w:val="24"/>
                <w:szCs w:val="24"/>
              </w:rPr>
            </w:pPr>
            <w:r>
              <w:rPr>
                <w:rFonts w:ascii="Times New Roman" w:hAnsi="Times New Roman" w:cs="Times New Roman"/>
                <w:iCs/>
                <w:lang w:val="x-none"/>
              </w:rPr>
              <w:t xml:space="preserve"> планирует</w:t>
            </w:r>
            <w:r w:rsidRPr="002475D3">
              <w:rPr>
                <w:rFonts w:ascii="Times New Roman" w:hAnsi="Times New Roman" w:cs="Times New Roman"/>
                <w:iCs/>
                <w:lang w:val="x-none"/>
              </w:rPr>
              <w:t xml:space="preserve"> процесс поиска, структурировать получаемую информацию</w:t>
            </w:r>
          </w:p>
        </w:tc>
        <w:tc>
          <w:tcPr>
            <w:tcW w:w="1446" w:type="pct"/>
            <w:vMerge/>
          </w:tcPr>
          <w:p w14:paraId="54387F7C" w14:textId="77777777" w:rsidR="00817BB0" w:rsidRPr="008D2724" w:rsidDel="009D5E3A" w:rsidRDefault="00817BB0" w:rsidP="00BB0950">
            <w:pPr>
              <w:suppressAutoHyphens/>
              <w:contextualSpacing/>
              <w:rPr>
                <w:rFonts w:ascii="Times New Roman" w:hAnsi="Times New Roman" w:cs="Times New Roman"/>
                <w:i/>
                <w:sz w:val="24"/>
                <w:szCs w:val="24"/>
              </w:rPr>
            </w:pPr>
          </w:p>
        </w:tc>
      </w:tr>
      <w:tr w:rsidR="00817BB0" w:rsidRPr="008D2724" w14:paraId="0C813CAB" w14:textId="77777777" w:rsidTr="00BB0950">
        <w:trPr>
          <w:trHeight w:val="23"/>
        </w:trPr>
        <w:tc>
          <w:tcPr>
            <w:tcW w:w="799" w:type="pct"/>
          </w:tcPr>
          <w:p w14:paraId="376E3EBE" w14:textId="77777777" w:rsidR="00817BB0" w:rsidRDefault="00817BB0" w:rsidP="00BB0950">
            <w:pPr>
              <w:suppressAutoHyphens/>
              <w:contextualSpacing/>
              <w:rPr>
                <w:rFonts w:ascii="Times New Roman" w:hAnsi="Times New Roman" w:cs="Times New Roman"/>
                <w:i/>
                <w:sz w:val="24"/>
                <w:szCs w:val="24"/>
              </w:rPr>
            </w:pPr>
            <w:r>
              <w:rPr>
                <w:rFonts w:ascii="Times New Roman" w:hAnsi="Times New Roman" w:cs="Times New Roman"/>
                <w:i/>
                <w:sz w:val="24"/>
                <w:szCs w:val="24"/>
              </w:rPr>
              <w:t>ОК 03</w:t>
            </w:r>
          </w:p>
        </w:tc>
        <w:tc>
          <w:tcPr>
            <w:tcW w:w="2755" w:type="pct"/>
          </w:tcPr>
          <w:p w14:paraId="1B69BF64" w14:textId="77777777" w:rsidR="00817BB0" w:rsidRPr="002475D3" w:rsidRDefault="00817BB0" w:rsidP="00817BB0">
            <w:pPr>
              <w:numPr>
                <w:ilvl w:val="0"/>
                <w:numId w:val="25"/>
              </w:numPr>
              <w:tabs>
                <w:tab w:val="left" w:pos="296"/>
              </w:tabs>
              <w:ind w:left="365" w:hanging="365"/>
              <w:contextualSpacing/>
              <w:rPr>
                <w:rFonts w:ascii="Times New Roman" w:hAnsi="Times New Roman" w:cs="Times New Roman"/>
                <w:iCs/>
                <w:lang w:val="x-none"/>
              </w:rPr>
            </w:pPr>
            <w:r w:rsidRPr="002475D3">
              <w:rPr>
                <w:rFonts w:ascii="Times New Roman" w:hAnsi="Times New Roman" w:cs="Times New Roman"/>
                <w:iCs/>
                <w:lang w:val="x-none"/>
              </w:rPr>
              <w:t>демонстр</w:t>
            </w:r>
            <w:r>
              <w:rPr>
                <w:rFonts w:ascii="Times New Roman" w:hAnsi="Times New Roman" w:cs="Times New Roman"/>
                <w:iCs/>
              </w:rPr>
              <w:t>ирует</w:t>
            </w:r>
            <w:r w:rsidRPr="002475D3">
              <w:rPr>
                <w:rFonts w:ascii="Times New Roman" w:hAnsi="Times New Roman" w:cs="Times New Roman"/>
                <w:iCs/>
                <w:lang w:val="x-none"/>
              </w:rPr>
              <w:t xml:space="preserve"> знани</w:t>
            </w:r>
            <w:r>
              <w:rPr>
                <w:rFonts w:ascii="Times New Roman" w:hAnsi="Times New Roman" w:cs="Times New Roman"/>
                <w:iCs/>
              </w:rPr>
              <w:t>я</w:t>
            </w:r>
            <w:r w:rsidRPr="002475D3">
              <w:rPr>
                <w:rFonts w:ascii="Times New Roman" w:hAnsi="Times New Roman" w:cs="Times New Roman"/>
                <w:iCs/>
                <w:lang w:val="x-none"/>
              </w:rPr>
              <w:t xml:space="preserve"> содержания актуальной нормативно-правовой документации;</w:t>
            </w:r>
          </w:p>
          <w:p w14:paraId="42E013EE" w14:textId="77777777" w:rsidR="00817BB0" w:rsidRPr="002475D3" w:rsidRDefault="00817BB0" w:rsidP="00817BB0">
            <w:pPr>
              <w:numPr>
                <w:ilvl w:val="0"/>
                <w:numId w:val="25"/>
              </w:numPr>
              <w:tabs>
                <w:tab w:val="left" w:pos="296"/>
              </w:tabs>
              <w:ind w:left="365" w:hanging="365"/>
              <w:contextualSpacing/>
              <w:rPr>
                <w:rFonts w:ascii="Times New Roman" w:hAnsi="Times New Roman" w:cs="Times New Roman"/>
                <w:iCs/>
                <w:lang w:val="x-none"/>
              </w:rPr>
            </w:pPr>
            <w:r w:rsidRPr="002475D3">
              <w:rPr>
                <w:rFonts w:ascii="Times New Roman" w:hAnsi="Times New Roman" w:cs="Times New Roman"/>
                <w:iCs/>
                <w:lang w:val="x-none"/>
              </w:rPr>
              <w:t xml:space="preserve"> определя</w:t>
            </w:r>
            <w:r>
              <w:rPr>
                <w:rFonts w:ascii="Times New Roman" w:hAnsi="Times New Roman" w:cs="Times New Roman"/>
                <w:iCs/>
              </w:rPr>
              <w:t>ет</w:t>
            </w:r>
            <w:r w:rsidRPr="002475D3">
              <w:rPr>
                <w:rFonts w:ascii="Times New Roman" w:hAnsi="Times New Roman" w:cs="Times New Roman"/>
                <w:iCs/>
                <w:lang w:val="x-none"/>
              </w:rPr>
              <w:t xml:space="preserve"> актуальность нормативно-правовой документации в профессиональной деятельности;</w:t>
            </w:r>
          </w:p>
          <w:p w14:paraId="29695892" w14:textId="77777777" w:rsidR="00817BB0" w:rsidRPr="002475D3" w:rsidRDefault="00817BB0" w:rsidP="00817BB0">
            <w:pPr>
              <w:numPr>
                <w:ilvl w:val="0"/>
                <w:numId w:val="25"/>
              </w:numPr>
              <w:tabs>
                <w:tab w:val="left" w:pos="296"/>
              </w:tabs>
              <w:ind w:left="365" w:hanging="365"/>
              <w:contextualSpacing/>
              <w:rPr>
                <w:rFonts w:ascii="Times New Roman" w:hAnsi="Times New Roman" w:cs="Times New Roman"/>
                <w:iCs/>
                <w:lang w:val="x-none"/>
              </w:rPr>
            </w:pPr>
            <w:r w:rsidRPr="002475D3">
              <w:rPr>
                <w:rFonts w:ascii="Times New Roman" w:hAnsi="Times New Roman" w:cs="Times New Roman"/>
                <w:iCs/>
                <w:lang w:val="x-none"/>
              </w:rPr>
              <w:t>применя</w:t>
            </w:r>
            <w:r>
              <w:rPr>
                <w:rFonts w:ascii="Times New Roman" w:hAnsi="Times New Roman" w:cs="Times New Roman"/>
                <w:iCs/>
              </w:rPr>
              <w:t>ет</w:t>
            </w:r>
            <w:r w:rsidRPr="002475D3">
              <w:rPr>
                <w:rFonts w:ascii="Times New Roman" w:hAnsi="Times New Roman" w:cs="Times New Roman"/>
                <w:iCs/>
                <w:lang w:val="x-none"/>
              </w:rPr>
              <w:t xml:space="preserve"> современную научную профессиональную терминологию</w:t>
            </w:r>
          </w:p>
        </w:tc>
        <w:tc>
          <w:tcPr>
            <w:tcW w:w="1446" w:type="pct"/>
            <w:vMerge/>
          </w:tcPr>
          <w:p w14:paraId="49779AFA" w14:textId="77777777" w:rsidR="00817BB0" w:rsidRPr="008D2724" w:rsidDel="009D5E3A" w:rsidRDefault="00817BB0" w:rsidP="00BB0950">
            <w:pPr>
              <w:suppressAutoHyphens/>
              <w:contextualSpacing/>
              <w:rPr>
                <w:rFonts w:ascii="Times New Roman" w:hAnsi="Times New Roman" w:cs="Times New Roman"/>
                <w:i/>
                <w:sz w:val="24"/>
                <w:szCs w:val="24"/>
              </w:rPr>
            </w:pPr>
          </w:p>
        </w:tc>
      </w:tr>
      <w:tr w:rsidR="00817BB0" w:rsidRPr="008D2724" w14:paraId="75E3DEF2" w14:textId="77777777" w:rsidTr="00BB0950">
        <w:trPr>
          <w:trHeight w:val="23"/>
        </w:trPr>
        <w:tc>
          <w:tcPr>
            <w:tcW w:w="799" w:type="pct"/>
          </w:tcPr>
          <w:p w14:paraId="55012969" w14:textId="77777777" w:rsidR="00817BB0" w:rsidRDefault="00817BB0" w:rsidP="00BB0950">
            <w:pPr>
              <w:suppressAutoHyphens/>
              <w:contextualSpacing/>
              <w:rPr>
                <w:rFonts w:ascii="Times New Roman" w:hAnsi="Times New Roman" w:cs="Times New Roman"/>
                <w:i/>
                <w:sz w:val="24"/>
                <w:szCs w:val="24"/>
              </w:rPr>
            </w:pPr>
            <w:r>
              <w:rPr>
                <w:rFonts w:ascii="Times New Roman" w:hAnsi="Times New Roman" w:cs="Times New Roman"/>
                <w:i/>
                <w:sz w:val="24"/>
                <w:szCs w:val="24"/>
              </w:rPr>
              <w:t>ОК 04</w:t>
            </w:r>
          </w:p>
        </w:tc>
        <w:tc>
          <w:tcPr>
            <w:tcW w:w="2755" w:type="pct"/>
          </w:tcPr>
          <w:p w14:paraId="289E9150" w14:textId="77777777" w:rsidR="00817BB0" w:rsidRPr="002475D3" w:rsidRDefault="00817BB0" w:rsidP="00817BB0">
            <w:pPr>
              <w:numPr>
                <w:ilvl w:val="0"/>
                <w:numId w:val="25"/>
              </w:numPr>
              <w:tabs>
                <w:tab w:val="left" w:pos="296"/>
              </w:tabs>
              <w:ind w:left="365" w:hanging="365"/>
              <w:contextualSpacing/>
              <w:rPr>
                <w:rFonts w:ascii="Times New Roman" w:hAnsi="Times New Roman" w:cs="Times New Roman"/>
                <w:iCs/>
                <w:lang w:val="x-none"/>
              </w:rPr>
            </w:pPr>
            <w:r w:rsidRPr="002475D3">
              <w:rPr>
                <w:rFonts w:ascii="Times New Roman" w:hAnsi="Times New Roman" w:cs="Times New Roman"/>
                <w:iCs/>
                <w:lang w:val="x-none"/>
              </w:rPr>
              <w:t>демонстр</w:t>
            </w:r>
            <w:r>
              <w:rPr>
                <w:rFonts w:ascii="Times New Roman" w:hAnsi="Times New Roman" w:cs="Times New Roman"/>
                <w:iCs/>
              </w:rPr>
              <w:t>ирует</w:t>
            </w:r>
            <w:r>
              <w:rPr>
                <w:rFonts w:ascii="Times New Roman" w:hAnsi="Times New Roman" w:cs="Times New Roman"/>
                <w:iCs/>
                <w:lang w:val="x-none"/>
              </w:rPr>
              <w:t xml:space="preserve"> знания</w:t>
            </w:r>
            <w:r w:rsidRPr="002475D3">
              <w:rPr>
                <w:rFonts w:ascii="Times New Roman" w:hAnsi="Times New Roman" w:cs="Times New Roman"/>
                <w:iCs/>
                <w:lang w:val="x-none"/>
              </w:rPr>
              <w:t xml:space="preserve"> основ проектной деятельности;</w:t>
            </w:r>
          </w:p>
          <w:p w14:paraId="663980AD" w14:textId="77777777" w:rsidR="00817BB0" w:rsidRPr="002475D3" w:rsidRDefault="00817BB0" w:rsidP="00817BB0">
            <w:pPr>
              <w:numPr>
                <w:ilvl w:val="0"/>
                <w:numId w:val="25"/>
              </w:numPr>
              <w:tabs>
                <w:tab w:val="left" w:pos="296"/>
              </w:tabs>
              <w:ind w:left="365" w:hanging="365"/>
              <w:contextualSpacing/>
              <w:rPr>
                <w:rFonts w:ascii="Times New Roman" w:hAnsi="Times New Roman" w:cs="Times New Roman"/>
                <w:iCs/>
                <w:lang w:val="x-none"/>
              </w:rPr>
            </w:pPr>
            <w:r>
              <w:rPr>
                <w:rFonts w:ascii="Times New Roman" w:hAnsi="Times New Roman" w:cs="Times New Roman"/>
                <w:iCs/>
                <w:lang w:val="x-none"/>
              </w:rPr>
              <w:t xml:space="preserve"> организует</w:t>
            </w:r>
            <w:r w:rsidRPr="002475D3">
              <w:rPr>
                <w:rFonts w:ascii="Times New Roman" w:hAnsi="Times New Roman" w:cs="Times New Roman"/>
                <w:iCs/>
                <w:lang w:val="x-none"/>
              </w:rPr>
              <w:t xml:space="preserve"> работу коллектива и команды</w:t>
            </w:r>
          </w:p>
        </w:tc>
        <w:tc>
          <w:tcPr>
            <w:tcW w:w="1446" w:type="pct"/>
            <w:vMerge/>
          </w:tcPr>
          <w:p w14:paraId="470A6C27" w14:textId="77777777" w:rsidR="00817BB0" w:rsidRPr="008D2724" w:rsidDel="009D5E3A" w:rsidRDefault="00817BB0" w:rsidP="00BB0950">
            <w:pPr>
              <w:suppressAutoHyphens/>
              <w:contextualSpacing/>
              <w:rPr>
                <w:rFonts w:ascii="Times New Roman" w:hAnsi="Times New Roman" w:cs="Times New Roman"/>
                <w:i/>
                <w:sz w:val="24"/>
                <w:szCs w:val="24"/>
              </w:rPr>
            </w:pPr>
          </w:p>
        </w:tc>
      </w:tr>
      <w:tr w:rsidR="00817BB0" w:rsidRPr="008D2724" w14:paraId="56868CDD" w14:textId="77777777" w:rsidTr="00BB0950">
        <w:trPr>
          <w:trHeight w:val="23"/>
        </w:trPr>
        <w:tc>
          <w:tcPr>
            <w:tcW w:w="799" w:type="pct"/>
          </w:tcPr>
          <w:p w14:paraId="41ECCE65" w14:textId="77777777" w:rsidR="00817BB0" w:rsidRDefault="00817BB0" w:rsidP="00BB0950">
            <w:pPr>
              <w:suppressAutoHyphens/>
              <w:contextualSpacing/>
              <w:rPr>
                <w:rFonts w:ascii="Times New Roman" w:hAnsi="Times New Roman" w:cs="Times New Roman"/>
                <w:i/>
                <w:sz w:val="24"/>
                <w:szCs w:val="24"/>
              </w:rPr>
            </w:pPr>
            <w:r>
              <w:rPr>
                <w:rFonts w:ascii="Times New Roman" w:hAnsi="Times New Roman" w:cs="Times New Roman"/>
                <w:i/>
                <w:sz w:val="24"/>
                <w:szCs w:val="24"/>
              </w:rPr>
              <w:lastRenderedPageBreak/>
              <w:t>ОК 05</w:t>
            </w:r>
          </w:p>
        </w:tc>
        <w:tc>
          <w:tcPr>
            <w:tcW w:w="2755" w:type="pct"/>
          </w:tcPr>
          <w:p w14:paraId="34B6C27F" w14:textId="77777777" w:rsidR="00817BB0" w:rsidRPr="002475D3" w:rsidRDefault="00817BB0" w:rsidP="00817BB0">
            <w:pPr>
              <w:numPr>
                <w:ilvl w:val="0"/>
                <w:numId w:val="25"/>
              </w:numPr>
              <w:tabs>
                <w:tab w:val="left" w:pos="296"/>
              </w:tabs>
              <w:ind w:left="365" w:hanging="365"/>
              <w:contextualSpacing/>
              <w:rPr>
                <w:rFonts w:ascii="Times New Roman" w:hAnsi="Times New Roman" w:cs="Times New Roman"/>
                <w:lang w:val="x-none"/>
              </w:rPr>
            </w:pPr>
            <w:r>
              <w:rPr>
                <w:rFonts w:ascii="Times New Roman" w:hAnsi="Times New Roman" w:cs="Times New Roman"/>
                <w:iCs/>
                <w:lang w:val="x-none"/>
              </w:rPr>
              <w:t>демонстрирует  знания</w:t>
            </w:r>
            <w:r w:rsidRPr="002475D3">
              <w:rPr>
                <w:rFonts w:ascii="Times New Roman" w:hAnsi="Times New Roman" w:cs="Times New Roman"/>
                <w:iCs/>
                <w:lang w:val="x-none"/>
              </w:rPr>
              <w:t xml:space="preserve"> </w:t>
            </w:r>
            <w:r w:rsidRPr="002475D3">
              <w:rPr>
                <w:rFonts w:ascii="Times New Roman" w:hAnsi="Times New Roman" w:cs="Times New Roman"/>
                <w:lang w:val="x-none"/>
              </w:rPr>
              <w:t>правила оформления документов и построения устных сообщений;</w:t>
            </w:r>
          </w:p>
          <w:p w14:paraId="625058C1" w14:textId="77777777" w:rsidR="00817BB0" w:rsidRPr="002475D3" w:rsidRDefault="00817BB0" w:rsidP="00817BB0">
            <w:pPr>
              <w:numPr>
                <w:ilvl w:val="0"/>
                <w:numId w:val="25"/>
              </w:numPr>
              <w:tabs>
                <w:tab w:val="left" w:pos="296"/>
              </w:tabs>
              <w:ind w:left="365" w:hanging="365"/>
              <w:contextualSpacing/>
              <w:rPr>
                <w:rFonts w:ascii="Times New Roman" w:hAnsi="Times New Roman" w:cs="Times New Roman"/>
                <w:iCs/>
                <w:lang w:val="x-none"/>
              </w:rPr>
            </w:pPr>
            <w:r w:rsidRPr="002475D3">
              <w:rPr>
                <w:rFonts w:ascii="Times New Roman" w:hAnsi="Times New Roman" w:cs="Times New Roman"/>
                <w:iCs/>
                <w:lang w:val="x-none"/>
              </w:rPr>
              <w:t xml:space="preserve">способность </w:t>
            </w:r>
            <w:r w:rsidRPr="002475D3">
              <w:rPr>
                <w:rFonts w:ascii="Times New Roman" w:hAnsi="Times New Roman" w:cs="Times New Roman"/>
                <w:lang w:val="x-none"/>
              </w:rPr>
              <w:t>грамотно излагать свои мысли и оформлять документы по профессиональной тематике на государственном языке</w:t>
            </w:r>
          </w:p>
        </w:tc>
        <w:tc>
          <w:tcPr>
            <w:tcW w:w="1446" w:type="pct"/>
            <w:vMerge/>
          </w:tcPr>
          <w:p w14:paraId="3F69BD0E" w14:textId="77777777" w:rsidR="00817BB0" w:rsidRPr="008D2724" w:rsidDel="009D5E3A" w:rsidRDefault="00817BB0" w:rsidP="00BB0950">
            <w:pPr>
              <w:suppressAutoHyphens/>
              <w:contextualSpacing/>
              <w:rPr>
                <w:rFonts w:ascii="Times New Roman" w:hAnsi="Times New Roman" w:cs="Times New Roman"/>
                <w:i/>
                <w:sz w:val="24"/>
                <w:szCs w:val="24"/>
              </w:rPr>
            </w:pPr>
          </w:p>
        </w:tc>
      </w:tr>
      <w:tr w:rsidR="00817BB0" w:rsidRPr="008D2724" w14:paraId="25B9EF82" w14:textId="77777777" w:rsidTr="00BB0950">
        <w:trPr>
          <w:trHeight w:val="23"/>
        </w:trPr>
        <w:tc>
          <w:tcPr>
            <w:tcW w:w="799" w:type="pct"/>
          </w:tcPr>
          <w:p w14:paraId="02D6DEC5" w14:textId="77777777" w:rsidR="00817BB0" w:rsidRDefault="00817BB0" w:rsidP="00BB0950">
            <w:pPr>
              <w:suppressAutoHyphens/>
              <w:contextualSpacing/>
              <w:rPr>
                <w:rFonts w:ascii="Times New Roman" w:hAnsi="Times New Roman" w:cs="Times New Roman"/>
                <w:i/>
                <w:sz w:val="24"/>
                <w:szCs w:val="24"/>
              </w:rPr>
            </w:pPr>
            <w:r>
              <w:rPr>
                <w:rFonts w:ascii="Times New Roman" w:hAnsi="Times New Roman" w:cs="Times New Roman"/>
                <w:i/>
                <w:sz w:val="24"/>
                <w:szCs w:val="24"/>
              </w:rPr>
              <w:lastRenderedPageBreak/>
              <w:t>ОК 07</w:t>
            </w:r>
          </w:p>
        </w:tc>
        <w:tc>
          <w:tcPr>
            <w:tcW w:w="2755" w:type="pct"/>
          </w:tcPr>
          <w:p w14:paraId="082CCEF0" w14:textId="77777777" w:rsidR="00817BB0" w:rsidRPr="002475D3" w:rsidRDefault="00817BB0" w:rsidP="00817BB0">
            <w:pPr>
              <w:numPr>
                <w:ilvl w:val="0"/>
                <w:numId w:val="25"/>
              </w:numPr>
              <w:tabs>
                <w:tab w:val="left" w:pos="296"/>
              </w:tabs>
              <w:ind w:left="365" w:hanging="365"/>
              <w:contextualSpacing/>
              <w:rPr>
                <w:rFonts w:ascii="Times New Roman" w:hAnsi="Times New Roman" w:cs="Times New Roman"/>
                <w:iCs/>
                <w:lang w:val="x-none"/>
              </w:rPr>
            </w:pPr>
            <w:r>
              <w:rPr>
                <w:rFonts w:ascii="Times New Roman" w:hAnsi="Times New Roman" w:cs="Times New Roman"/>
                <w:iCs/>
                <w:lang w:val="x-none"/>
              </w:rPr>
              <w:t>демонстрирует знания</w:t>
            </w:r>
            <w:r w:rsidRPr="002475D3">
              <w:rPr>
                <w:rFonts w:ascii="Times New Roman" w:hAnsi="Times New Roman" w:cs="Times New Roman"/>
                <w:iCs/>
                <w:lang w:val="x-none"/>
              </w:rPr>
              <w:t xml:space="preserve"> принципов бережливого производства; </w:t>
            </w:r>
          </w:p>
          <w:p w14:paraId="3A0B767A" w14:textId="77777777" w:rsidR="00817BB0" w:rsidRPr="002475D3" w:rsidRDefault="00817BB0" w:rsidP="00817BB0">
            <w:pPr>
              <w:numPr>
                <w:ilvl w:val="0"/>
                <w:numId w:val="25"/>
              </w:numPr>
              <w:tabs>
                <w:tab w:val="left" w:pos="296"/>
              </w:tabs>
              <w:ind w:left="365" w:hanging="365"/>
              <w:contextualSpacing/>
              <w:rPr>
                <w:rFonts w:ascii="Times New Roman" w:hAnsi="Times New Roman" w:cs="Times New Roman"/>
                <w:iCs/>
                <w:lang w:val="x-none"/>
              </w:rPr>
            </w:pPr>
            <w:r>
              <w:rPr>
                <w:rFonts w:ascii="Times New Roman" w:hAnsi="Times New Roman" w:cs="Times New Roman"/>
                <w:iCs/>
              </w:rPr>
              <w:t xml:space="preserve">демонстрирует </w:t>
            </w:r>
            <w:r w:rsidRPr="002475D3">
              <w:rPr>
                <w:rFonts w:ascii="Times New Roman" w:hAnsi="Times New Roman" w:cs="Times New Roman"/>
                <w:iCs/>
                <w:lang w:val="x-none"/>
              </w:rPr>
              <w:t>способность осуществлять работу с соблюдением принципов бережливого производства</w:t>
            </w:r>
          </w:p>
        </w:tc>
        <w:tc>
          <w:tcPr>
            <w:tcW w:w="1446" w:type="pct"/>
            <w:vMerge/>
          </w:tcPr>
          <w:p w14:paraId="64CCF402" w14:textId="77777777" w:rsidR="00817BB0" w:rsidRPr="008D2724" w:rsidDel="009D5E3A" w:rsidRDefault="00817BB0" w:rsidP="00BB0950">
            <w:pPr>
              <w:suppressAutoHyphens/>
              <w:contextualSpacing/>
              <w:rPr>
                <w:rFonts w:ascii="Times New Roman" w:hAnsi="Times New Roman" w:cs="Times New Roman"/>
                <w:i/>
                <w:sz w:val="24"/>
                <w:szCs w:val="24"/>
              </w:rPr>
            </w:pPr>
          </w:p>
        </w:tc>
      </w:tr>
      <w:tr w:rsidR="00817BB0" w:rsidRPr="008D2724" w14:paraId="0E1F1672" w14:textId="77777777" w:rsidTr="00BB0950">
        <w:trPr>
          <w:trHeight w:val="23"/>
        </w:trPr>
        <w:tc>
          <w:tcPr>
            <w:tcW w:w="799" w:type="pct"/>
          </w:tcPr>
          <w:p w14:paraId="69260E96" w14:textId="77777777" w:rsidR="00817BB0" w:rsidRDefault="00817BB0" w:rsidP="00BB0950">
            <w:pPr>
              <w:suppressAutoHyphens/>
              <w:contextualSpacing/>
              <w:rPr>
                <w:rFonts w:ascii="Times New Roman" w:hAnsi="Times New Roman" w:cs="Times New Roman"/>
                <w:i/>
                <w:sz w:val="24"/>
                <w:szCs w:val="24"/>
              </w:rPr>
            </w:pPr>
            <w:r>
              <w:rPr>
                <w:rFonts w:ascii="Times New Roman" w:hAnsi="Times New Roman" w:cs="Times New Roman"/>
                <w:i/>
                <w:sz w:val="24"/>
                <w:szCs w:val="24"/>
              </w:rPr>
              <w:t>ОК 09</w:t>
            </w:r>
          </w:p>
        </w:tc>
        <w:tc>
          <w:tcPr>
            <w:tcW w:w="2755" w:type="pct"/>
          </w:tcPr>
          <w:p w14:paraId="740A91D1" w14:textId="77777777" w:rsidR="00817BB0" w:rsidRPr="002475D3" w:rsidRDefault="00817BB0" w:rsidP="00817BB0">
            <w:pPr>
              <w:numPr>
                <w:ilvl w:val="0"/>
                <w:numId w:val="25"/>
              </w:numPr>
              <w:tabs>
                <w:tab w:val="left" w:pos="296"/>
              </w:tabs>
              <w:ind w:left="365" w:hanging="365"/>
              <w:contextualSpacing/>
              <w:rPr>
                <w:rFonts w:ascii="Times New Roman" w:hAnsi="Times New Roman" w:cs="Times New Roman"/>
                <w:iCs/>
                <w:lang w:val="x-none"/>
              </w:rPr>
            </w:pPr>
            <w:r>
              <w:rPr>
                <w:rFonts w:ascii="Times New Roman" w:hAnsi="Times New Roman" w:cs="Times New Roman"/>
                <w:iCs/>
                <w:lang w:val="x-none"/>
              </w:rPr>
              <w:t>демонстрирует знания</w:t>
            </w:r>
            <w:r w:rsidRPr="002475D3">
              <w:rPr>
                <w:rFonts w:ascii="Times New Roman" w:hAnsi="Times New Roman" w:cs="Times New Roman"/>
                <w:iCs/>
                <w:lang w:val="x-none"/>
              </w:rPr>
              <w:t xml:space="preserve"> правил построения простых и сложных предложений на профессиональные темы;</w:t>
            </w:r>
          </w:p>
          <w:p w14:paraId="5488EC65" w14:textId="77777777" w:rsidR="00817BB0" w:rsidRDefault="00817BB0" w:rsidP="00817BB0">
            <w:pPr>
              <w:numPr>
                <w:ilvl w:val="0"/>
                <w:numId w:val="25"/>
              </w:numPr>
              <w:tabs>
                <w:tab w:val="left" w:pos="296"/>
              </w:tabs>
              <w:ind w:left="365" w:hanging="365"/>
              <w:contextualSpacing/>
              <w:rPr>
                <w:rFonts w:ascii="Times New Roman" w:hAnsi="Times New Roman" w:cs="Times New Roman"/>
                <w:iCs/>
                <w:lang w:val="x-none"/>
              </w:rPr>
            </w:pPr>
            <w:r>
              <w:rPr>
                <w:rFonts w:ascii="Times New Roman" w:hAnsi="Times New Roman" w:cs="Times New Roman"/>
                <w:iCs/>
              </w:rPr>
              <w:t xml:space="preserve">демонстрирует </w:t>
            </w:r>
            <w:r w:rsidRPr="002475D3">
              <w:rPr>
                <w:rFonts w:ascii="Times New Roman" w:hAnsi="Times New Roman" w:cs="Times New Roman"/>
                <w:iCs/>
                <w:lang w:val="x-none"/>
              </w:rPr>
              <w:t>способность понимать тексты на базовые профессиональные темы;</w:t>
            </w:r>
          </w:p>
          <w:p w14:paraId="23E1C712" w14:textId="77777777" w:rsidR="00817BB0" w:rsidRPr="002475D3" w:rsidRDefault="00817BB0" w:rsidP="00817BB0">
            <w:pPr>
              <w:numPr>
                <w:ilvl w:val="0"/>
                <w:numId w:val="25"/>
              </w:numPr>
              <w:tabs>
                <w:tab w:val="left" w:pos="296"/>
              </w:tabs>
              <w:ind w:left="365" w:hanging="365"/>
              <w:contextualSpacing/>
              <w:rPr>
                <w:rFonts w:ascii="Times New Roman" w:hAnsi="Times New Roman" w:cs="Times New Roman"/>
                <w:iCs/>
                <w:lang w:val="x-none"/>
              </w:rPr>
            </w:pPr>
            <w:r>
              <w:rPr>
                <w:rFonts w:ascii="Times New Roman" w:hAnsi="Times New Roman" w:cs="Times New Roman"/>
                <w:iCs/>
                <w:lang w:val="x-none"/>
              </w:rPr>
              <w:t>участвует</w:t>
            </w:r>
            <w:r w:rsidRPr="002475D3">
              <w:rPr>
                <w:rFonts w:ascii="Times New Roman" w:hAnsi="Times New Roman" w:cs="Times New Roman"/>
                <w:iCs/>
                <w:lang w:val="x-none"/>
              </w:rPr>
              <w:t xml:space="preserve"> в диалогах на знакомые общие и профессиональные темы</w:t>
            </w:r>
          </w:p>
        </w:tc>
        <w:tc>
          <w:tcPr>
            <w:tcW w:w="1446" w:type="pct"/>
            <w:vMerge/>
          </w:tcPr>
          <w:p w14:paraId="279EB1FE" w14:textId="77777777" w:rsidR="00817BB0" w:rsidRPr="008D2724" w:rsidDel="009D5E3A" w:rsidRDefault="00817BB0" w:rsidP="00BB0950">
            <w:pPr>
              <w:suppressAutoHyphens/>
              <w:contextualSpacing/>
              <w:rPr>
                <w:rFonts w:ascii="Times New Roman" w:hAnsi="Times New Roman" w:cs="Times New Roman"/>
                <w:i/>
                <w:sz w:val="24"/>
                <w:szCs w:val="24"/>
              </w:rPr>
            </w:pPr>
          </w:p>
        </w:tc>
      </w:tr>
      <w:bookmarkEnd w:id="49"/>
    </w:tbl>
    <w:p w14:paraId="59ACDD98" w14:textId="77777777" w:rsidR="00817BB0" w:rsidRPr="00FB50A0" w:rsidRDefault="00817BB0" w:rsidP="00817BB0">
      <w:pPr>
        <w:rPr>
          <w:rFonts w:ascii="Times New Roman" w:hAnsi="Times New Roman" w:cs="Times New Roman"/>
          <w:b/>
          <w:bCs/>
          <w:sz w:val="18"/>
          <w:szCs w:val="18"/>
        </w:rPr>
      </w:pPr>
    </w:p>
    <w:p w14:paraId="57BDE350" w14:textId="77777777" w:rsidR="00817BB0" w:rsidRDefault="00817BB0" w:rsidP="00817BB0">
      <w:pPr>
        <w:rPr>
          <w:rFonts w:ascii="Times New Roman" w:hAnsi="Times New Roman" w:cs="Times New Roman"/>
          <w:b/>
          <w:bCs/>
          <w:sz w:val="20"/>
          <w:szCs w:val="20"/>
        </w:rPr>
      </w:pPr>
    </w:p>
    <w:p w14:paraId="0CED593B" w14:textId="77777777" w:rsidR="00817BB0" w:rsidRDefault="00817BB0">
      <w:pP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br w:type="page"/>
      </w:r>
    </w:p>
    <w:p w14:paraId="3EF9761F" w14:textId="4FF88AB0" w:rsidR="00BA5E8D" w:rsidRPr="00BA5E8D" w:rsidRDefault="00BA5E8D" w:rsidP="00BA5E8D">
      <w:pPr>
        <w:jc w:val="right"/>
        <w:rPr>
          <w:rFonts w:ascii="Times New Roman" w:eastAsia="Calibri" w:hAnsi="Times New Roman" w:cs="Times New Roman"/>
          <w:b/>
          <w:bCs/>
          <w:sz w:val="24"/>
          <w:szCs w:val="24"/>
          <w:lang w:eastAsia="ru-RU"/>
        </w:rPr>
      </w:pPr>
      <w:r w:rsidRPr="00BA5E8D">
        <w:rPr>
          <w:rFonts w:ascii="Times New Roman" w:eastAsia="Calibri" w:hAnsi="Times New Roman" w:cs="Times New Roman"/>
          <w:b/>
          <w:bCs/>
          <w:sz w:val="24"/>
          <w:szCs w:val="24"/>
          <w:lang w:eastAsia="ru-RU"/>
        </w:rPr>
        <w:lastRenderedPageBreak/>
        <w:t>Приложение 1.4</w:t>
      </w:r>
    </w:p>
    <w:p w14:paraId="03354906" w14:textId="77777777" w:rsidR="00BA5E8D" w:rsidRPr="00BA5E8D" w:rsidRDefault="00BA5E8D" w:rsidP="00BA5E8D">
      <w:pPr>
        <w:keepNext/>
        <w:jc w:val="right"/>
        <w:outlineLvl w:val="0"/>
        <w:rPr>
          <w:rFonts w:ascii="Times New Roman" w:eastAsia="Times New Roman" w:hAnsi="Times New Roman" w:cs="Times New Roman"/>
          <w:b/>
          <w:bCs/>
          <w:kern w:val="32"/>
          <w:sz w:val="24"/>
          <w:szCs w:val="24"/>
          <w:lang w:eastAsia="x-none"/>
        </w:rPr>
      </w:pPr>
      <w:r w:rsidRPr="00BA5E8D">
        <w:rPr>
          <w:rFonts w:ascii="Times New Roman" w:eastAsia="Calibri" w:hAnsi="Times New Roman" w:cs="Times New Roman"/>
          <w:b/>
          <w:bCs/>
          <w:sz w:val="24"/>
          <w:szCs w:val="24"/>
          <w:lang w:eastAsia="ru-RU"/>
        </w:rPr>
        <w:t xml:space="preserve">к ОПОП-П </w:t>
      </w:r>
      <w:r w:rsidRPr="00BA5E8D">
        <w:rPr>
          <w:rFonts w:ascii="Times New Roman" w:eastAsia="Times New Roman" w:hAnsi="Times New Roman" w:cs="Times New Roman"/>
          <w:b/>
          <w:bCs/>
          <w:kern w:val="32"/>
          <w:sz w:val="24"/>
          <w:szCs w:val="24"/>
          <w:lang w:eastAsia="x-none"/>
        </w:rPr>
        <w:t xml:space="preserve">по специальности </w:t>
      </w:r>
    </w:p>
    <w:p w14:paraId="2E3F2E3E" w14:textId="77777777" w:rsidR="00BA5E8D" w:rsidRPr="00BA5E8D" w:rsidRDefault="00BA5E8D" w:rsidP="00BA5E8D">
      <w:pPr>
        <w:keepNext/>
        <w:jc w:val="right"/>
        <w:outlineLvl w:val="0"/>
        <w:rPr>
          <w:rFonts w:ascii="Times New Roman" w:eastAsia="Times New Roman" w:hAnsi="Times New Roman" w:cs="Times New Roman"/>
          <w:b/>
          <w:bCs/>
          <w:kern w:val="32"/>
          <w:sz w:val="24"/>
          <w:szCs w:val="24"/>
          <w:lang w:eastAsia="x-none"/>
        </w:rPr>
      </w:pPr>
      <w:r w:rsidRPr="00BA5E8D">
        <w:rPr>
          <w:rFonts w:ascii="Times New Roman" w:eastAsia="Times New Roman" w:hAnsi="Times New Roman" w:cs="Times New Roman"/>
          <w:b/>
          <w:bCs/>
          <w:kern w:val="32"/>
          <w:sz w:val="24"/>
          <w:szCs w:val="24"/>
          <w:lang w:eastAsia="x-none"/>
        </w:rPr>
        <w:t xml:space="preserve">13.02.13 «Эксплуатация и обслуживание </w:t>
      </w:r>
    </w:p>
    <w:p w14:paraId="48DDC9CE" w14:textId="77777777" w:rsidR="00BA5E8D" w:rsidRPr="00BA5E8D" w:rsidRDefault="00BA5E8D" w:rsidP="00BA5E8D">
      <w:pPr>
        <w:keepNext/>
        <w:jc w:val="right"/>
        <w:outlineLvl w:val="0"/>
        <w:rPr>
          <w:rFonts w:ascii="Times New Roman" w:eastAsia="Times New Roman" w:hAnsi="Times New Roman" w:cs="Times New Roman"/>
          <w:b/>
          <w:bCs/>
          <w:kern w:val="32"/>
          <w:sz w:val="24"/>
          <w:szCs w:val="24"/>
          <w:lang w:eastAsia="x-none"/>
        </w:rPr>
      </w:pPr>
      <w:r w:rsidRPr="00BA5E8D">
        <w:rPr>
          <w:rFonts w:ascii="Times New Roman" w:eastAsia="Times New Roman" w:hAnsi="Times New Roman" w:cs="Times New Roman"/>
          <w:b/>
          <w:bCs/>
          <w:kern w:val="32"/>
          <w:sz w:val="24"/>
          <w:szCs w:val="24"/>
          <w:lang w:eastAsia="x-none"/>
        </w:rPr>
        <w:t xml:space="preserve">электрического и электромеханического </w:t>
      </w:r>
    </w:p>
    <w:p w14:paraId="7F93C70A" w14:textId="77777777" w:rsidR="00BA5E8D" w:rsidRPr="00BA5E8D" w:rsidRDefault="00BA5E8D" w:rsidP="00BA5E8D">
      <w:pPr>
        <w:keepNext/>
        <w:jc w:val="right"/>
        <w:outlineLvl w:val="0"/>
        <w:rPr>
          <w:rFonts w:ascii="Times New Roman" w:eastAsia="Times New Roman" w:hAnsi="Times New Roman" w:cs="Times New Roman"/>
          <w:b/>
          <w:bCs/>
          <w:kern w:val="32"/>
          <w:sz w:val="24"/>
          <w:szCs w:val="24"/>
          <w:lang w:eastAsia="x-none"/>
        </w:rPr>
      </w:pPr>
      <w:r w:rsidRPr="00BA5E8D">
        <w:rPr>
          <w:rFonts w:ascii="Times New Roman" w:eastAsia="Times New Roman" w:hAnsi="Times New Roman" w:cs="Times New Roman"/>
          <w:b/>
          <w:bCs/>
          <w:kern w:val="32"/>
          <w:sz w:val="24"/>
          <w:szCs w:val="24"/>
          <w:lang w:eastAsia="x-none"/>
        </w:rPr>
        <w:t>оборудования (по отраслям)»</w:t>
      </w:r>
    </w:p>
    <w:p w14:paraId="6347B75A" w14:textId="77777777" w:rsidR="00BA5E8D" w:rsidRPr="00817BB0" w:rsidRDefault="00BA5E8D" w:rsidP="00BA5E8D">
      <w:pPr>
        <w:jc w:val="right"/>
        <w:rPr>
          <w:rFonts w:ascii="Times New Roman" w:eastAsia="Calibri" w:hAnsi="Times New Roman" w:cs="Times New Roman"/>
          <w:b/>
          <w:bCs/>
          <w:sz w:val="24"/>
          <w:szCs w:val="24"/>
        </w:rPr>
      </w:pPr>
    </w:p>
    <w:p w14:paraId="5151E71D" w14:textId="77777777" w:rsidR="00BA5E8D" w:rsidRPr="00817BB0" w:rsidRDefault="00BA5E8D" w:rsidP="00BA5E8D">
      <w:pPr>
        <w:jc w:val="right"/>
        <w:rPr>
          <w:rFonts w:ascii="Times New Roman" w:eastAsia="Calibri" w:hAnsi="Times New Roman" w:cs="Times New Roman"/>
          <w:b/>
          <w:bCs/>
          <w:sz w:val="24"/>
          <w:szCs w:val="24"/>
        </w:rPr>
      </w:pPr>
    </w:p>
    <w:p w14:paraId="4E1C2132" w14:textId="77777777" w:rsidR="00BA5E8D" w:rsidRPr="00817BB0" w:rsidRDefault="00BA5E8D" w:rsidP="00BA5E8D">
      <w:pPr>
        <w:jc w:val="right"/>
        <w:rPr>
          <w:rFonts w:ascii="Times New Roman" w:eastAsia="Calibri" w:hAnsi="Times New Roman" w:cs="Times New Roman"/>
          <w:b/>
          <w:bCs/>
          <w:sz w:val="24"/>
          <w:szCs w:val="24"/>
        </w:rPr>
      </w:pPr>
    </w:p>
    <w:p w14:paraId="283256F4" w14:textId="77777777" w:rsidR="00BA5E8D" w:rsidRPr="00817BB0" w:rsidRDefault="00BA5E8D" w:rsidP="00BA5E8D">
      <w:pPr>
        <w:jc w:val="right"/>
        <w:rPr>
          <w:rFonts w:ascii="Times New Roman" w:eastAsia="Calibri" w:hAnsi="Times New Roman" w:cs="Times New Roman"/>
          <w:b/>
          <w:bCs/>
          <w:sz w:val="24"/>
          <w:szCs w:val="24"/>
        </w:rPr>
      </w:pPr>
    </w:p>
    <w:p w14:paraId="2E3E95AD" w14:textId="77777777" w:rsidR="00BA5E8D" w:rsidRPr="00817BB0" w:rsidRDefault="00BA5E8D" w:rsidP="00BA5E8D">
      <w:pPr>
        <w:jc w:val="right"/>
        <w:rPr>
          <w:rFonts w:ascii="Times New Roman" w:eastAsia="Calibri" w:hAnsi="Times New Roman" w:cs="Times New Roman"/>
          <w:b/>
          <w:bCs/>
          <w:sz w:val="24"/>
          <w:szCs w:val="24"/>
        </w:rPr>
      </w:pPr>
    </w:p>
    <w:p w14:paraId="3200C8D1" w14:textId="77777777" w:rsidR="00BA5E8D" w:rsidRPr="00817BB0" w:rsidRDefault="00BA5E8D" w:rsidP="00BA5E8D">
      <w:pPr>
        <w:jc w:val="right"/>
        <w:rPr>
          <w:rFonts w:ascii="Times New Roman" w:eastAsia="Calibri" w:hAnsi="Times New Roman" w:cs="Times New Roman"/>
          <w:b/>
          <w:bCs/>
          <w:sz w:val="24"/>
          <w:szCs w:val="24"/>
        </w:rPr>
      </w:pPr>
    </w:p>
    <w:p w14:paraId="6324D1E4" w14:textId="77777777" w:rsidR="00BA5E8D" w:rsidRPr="00817BB0" w:rsidRDefault="00BA5E8D" w:rsidP="00BA5E8D">
      <w:pPr>
        <w:jc w:val="right"/>
        <w:rPr>
          <w:rFonts w:ascii="Times New Roman" w:eastAsia="Calibri" w:hAnsi="Times New Roman" w:cs="Times New Roman"/>
          <w:b/>
          <w:bCs/>
          <w:sz w:val="24"/>
          <w:szCs w:val="24"/>
        </w:rPr>
      </w:pPr>
    </w:p>
    <w:p w14:paraId="1694FB1C" w14:textId="77777777" w:rsidR="00BA5E8D" w:rsidRPr="00817BB0" w:rsidRDefault="00BA5E8D" w:rsidP="00BA5E8D">
      <w:pPr>
        <w:jc w:val="right"/>
        <w:rPr>
          <w:rFonts w:ascii="Times New Roman" w:eastAsia="Calibri" w:hAnsi="Times New Roman" w:cs="Times New Roman"/>
          <w:b/>
          <w:bCs/>
          <w:sz w:val="24"/>
          <w:szCs w:val="24"/>
        </w:rPr>
      </w:pPr>
    </w:p>
    <w:p w14:paraId="6C722E7F" w14:textId="77777777" w:rsidR="00BA5E8D" w:rsidRPr="00817BB0" w:rsidRDefault="00BA5E8D" w:rsidP="00BA5E8D">
      <w:pPr>
        <w:jc w:val="right"/>
        <w:rPr>
          <w:rFonts w:ascii="Times New Roman" w:eastAsia="Calibri" w:hAnsi="Times New Roman" w:cs="Times New Roman"/>
          <w:b/>
          <w:bCs/>
          <w:sz w:val="24"/>
          <w:szCs w:val="24"/>
        </w:rPr>
      </w:pPr>
    </w:p>
    <w:p w14:paraId="736EA95B" w14:textId="77777777" w:rsidR="00BA5E8D" w:rsidRPr="00817BB0" w:rsidRDefault="00BA5E8D" w:rsidP="00BA5E8D">
      <w:pPr>
        <w:jc w:val="right"/>
        <w:rPr>
          <w:rFonts w:ascii="Times New Roman" w:eastAsia="Calibri" w:hAnsi="Times New Roman" w:cs="Times New Roman"/>
          <w:b/>
          <w:bCs/>
          <w:sz w:val="24"/>
          <w:szCs w:val="24"/>
        </w:rPr>
      </w:pPr>
    </w:p>
    <w:p w14:paraId="7764058F" w14:textId="77777777" w:rsidR="00BA5E8D" w:rsidRPr="00817BB0" w:rsidRDefault="00BA5E8D" w:rsidP="00BA5E8D">
      <w:pPr>
        <w:jc w:val="right"/>
        <w:rPr>
          <w:rFonts w:ascii="Times New Roman" w:eastAsia="Calibri" w:hAnsi="Times New Roman" w:cs="Times New Roman"/>
          <w:b/>
          <w:bCs/>
          <w:sz w:val="24"/>
          <w:szCs w:val="24"/>
        </w:rPr>
      </w:pPr>
    </w:p>
    <w:p w14:paraId="533648BE" w14:textId="77777777" w:rsidR="00BA5E8D" w:rsidRPr="00BA5E8D" w:rsidRDefault="00BA5E8D" w:rsidP="00BA5E8D">
      <w:pPr>
        <w:jc w:val="center"/>
        <w:rPr>
          <w:rFonts w:ascii="Times New Roman" w:eastAsia="Calibri" w:hAnsi="Times New Roman" w:cs="Times New Roman"/>
          <w:b/>
          <w:bCs/>
          <w:sz w:val="24"/>
          <w:szCs w:val="24"/>
        </w:rPr>
      </w:pPr>
      <w:r w:rsidRPr="00BA5E8D">
        <w:rPr>
          <w:rFonts w:ascii="Times New Roman" w:eastAsia="Calibri" w:hAnsi="Times New Roman" w:cs="Times New Roman"/>
          <w:b/>
          <w:bCs/>
          <w:sz w:val="24"/>
          <w:szCs w:val="24"/>
        </w:rPr>
        <w:t>Рабочая программа профессионального модуля</w:t>
      </w:r>
    </w:p>
    <w:p w14:paraId="64917C5C" w14:textId="77777777" w:rsidR="00BA5E8D" w:rsidRPr="00BA5E8D" w:rsidRDefault="00BA5E8D" w:rsidP="00BA5E8D">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BA5E8D">
        <w:rPr>
          <w:rFonts w:ascii="Times New Roman" w:eastAsia="Times New Roman" w:hAnsi="Times New Roman" w:cs="Times New Roman"/>
          <w:b/>
          <w:bCs/>
          <w:kern w:val="36"/>
          <w:sz w:val="24"/>
          <w:szCs w:val="24"/>
          <w:lang w:eastAsia="ru-RU"/>
        </w:rPr>
        <w:t>ПМ.04 ОСВОЕНИЕ РАБОТ ПО ПРОФЕССИИ 185690 «СЛЕСАРЬ-ЭЛЕКТРИК ПО РЕМОНТУ ЭЛЕКТРООБОРУДОВАНИЯ»</w:t>
      </w:r>
    </w:p>
    <w:p w14:paraId="3C5CBF5F" w14:textId="77777777" w:rsidR="00BA5E8D" w:rsidRPr="00BA5E8D" w:rsidRDefault="00BA5E8D" w:rsidP="00BA5E8D">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D267335" w14:textId="77777777" w:rsidR="00BA5E8D" w:rsidRPr="00BA5E8D" w:rsidRDefault="00BA5E8D" w:rsidP="00BA5E8D">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71E8DF9" w14:textId="77777777" w:rsidR="00BA5E8D" w:rsidRPr="00BA5E8D" w:rsidRDefault="00BA5E8D" w:rsidP="00BA5E8D">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A395B81" w14:textId="77777777" w:rsidR="00BA5E8D" w:rsidRPr="00BA5E8D" w:rsidRDefault="00BA5E8D" w:rsidP="00BA5E8D">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57839BC" w14:textId="77777777" w:rsidR="00BA5E8D" w:rsidRPr="00BA5E8D" w:rsidRDefault="00BA5E8D" w:rsidP="00BA5E8D">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04B9AEB" w14:textId="77777777" w:rsidR="00BA5E8D" w:rsidRPr="00BA5E8D" w:rsidRDefault="00BA5E8D" w:rsidP="00BA5E8D">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F82F700" w14:textId="77777777" w:rsidR="00BA5E8D" w:rsidRPr="00BA5E8D" w:rsidRDefault="00BA5E8D" w:rsidP="00BA5E8D">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E4A755E" w14:textId="77777777" w:rsidR="00BA5E8D" w:rsidRPr="00BA5E8D" w:rsidRDefault="00BA5E8D" w:rsidP="00BA5E8D">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9858419" w14:textId="77777777" w:rsidR="00BA5E8D" w:rsidRPr="00BA5E8D" w:rsidRDefault="00BA5E8D" w:rsidP="00BA5E8D">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2296A9B" w14:textId="77777777" w:rsidR="00BA5E8D" w:rsidRPr="00BA5E8D" w:rsidRDefault="00BA5E8D" w:rsidP="00BA5E8D">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9EB86A2" w14:textId="77777777" w:rsidR="00BA5E8D" w:rsidRPr="00BA5E8D" w:rsidRDefault="00BA5E8D" w:rsidP="00BA5E8D">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B98FC3F" w14:textId="77777777" w:rsidR="00BA5E8D" w:rsidRPr="00BA5E8D" w:rsidRDefault="00BA5E8D" w:rsidP="00BA5E8D">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711DF6C" w14:textId="77777777" w:rsidR="00BA5E8D" w:rsidRPr="00BA5E8D" w:rsidRDefault="00BA5E8D" w:rsidP="00BA5E8D">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3B4E03E" w14:textId="77777777" w:rsidR="00BA5E8D" w:rsidRPr="00BA5E8D" w:rsidRDefault="00BA5E8D" w:rsidP="00BA5E8D">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D0B723A" w14:textId="77777777" w:rsidR="00BA5E8D" w:rsidRPr="00BA5E8D" w:rsidRDefault="00BA5E8D" w:rsidP="00BA5E8D">
      <w:pPr>
        <w:jc w:val="center"/>
        <w:rPr>
          <w:rFonts w:ascii="Times New Roman" w:eastAsia="Calibri" w:hAnsi="Times New Roman" w:cs="Times New Roman"/>
          <w:b/>
          <w:bCs/>
          <w:sz w:val="24"/>
          <w:szCs w:val="24"/>
        </w:rPr>
      </w:pPr>
      <w:r w:rsidRPr="00BA5E8D">
        <w:rPr>
          <w:rFonts w:ascii="Times New Roman" w:eastAsia="Calibri" w:hAnsi="Times New Roman" w:cs="Times New Roman"/>
          <w:b/>
          <w:bCs/>
          <w:sz w:val="24"/>
          <w:szCs w:val="24"/>
        </w:rPr>
        <w:t>2024 г.</w:t>
      </w:r>
    </w:p>
    <w:p w14:paraId="6B2A14C0" w14:textId="77777777" w:rsidR="00BA5E8D" w:rsidRPr="00BA5E8D" w:rsidRDefault="00BA5E8D" w:rsidP="00BA5E8D">
      <w:pPr>
        <w:rPr>
          <w:rFonts w:ascii="Times New Roman" w:eastAsia="Calibri" w:hAnsi="Times New Roman" w:cs="Times New Roman"/>
          <w:b/>
          <w:bCs/>
          <w:sz w:val="24"/>
          <w:szCs w:val="24"/>
        </w:rPr>
      </w:pPr>
      <w:r w:rsidRPr="00BA5E8D">
        <w:rPr>
          <w:rFonts w:ascii="Times New Roman" w:eastAsia="Calibri" w:hAnsi="Times New Roman" w:cs="Times New Roman"/>
          <w:b/>
          <w:bCs/>
          <w:sz w:val="24"/>
          <w:szCs w:val="24"/>
        </w:rPr>
        <w:br w:type="page"/>
      </w:r>
    </w:p>
    <w:p w14:paraId="486B095A" w14:textId="77777777" w:rsidR="00BA5E8D" w:rsidRPr="00BA5E8D" w:rsidRDefault="00BA5E8D" w:rsidP="00BA5E8D">
      <w:pPr>
        <w:jc w:val="center"/>
        <w:rPr>
          <w:rFonts w:ascii="Times New Roman" w:eastAsia="Calibri" w:hAnsi="Times New Roman" w:cs="Times New Roman"/>
          <w:b/>
          <w:bCs/>
        </w:rPr>
      </w:pPr>
      <w:r w:rsidRPr="00BA5E8D">
        <w:rPr>
          <w:rFonts w:ascii="Times New Roman" w:eastAsia="Calibri" w:hAnsi="Times New Roman" w:cs="Times New Roman"/>
          <w:b/>
          <w:bCs/>
        </w:rPr>
        <w:lastRenderedPageBreak/>
        <w:t>СОДЕРЖАНИЕ ПРОГРАММЫ</w:t>
      </w:r>
    </w:p>
    <w:p w14:paraId="4D52A86C" w14:textId="77777777" w:rsidR="00BA5E8D" w:rsidRPr="00BA5E8D" w:rsidRDefault="00BA5E8D" w:rsidP="00BA5E8D">
      <w:pPr>
        <w:jc w:val="center"/>
        <w:rPr>
          <w:rFonts w:ascii="Times New Roman" w:eastAsia="Calibri" w:hAnsi="Times New Roman" w:cs="Times New Roman"/>
          <w:b/>
          <w:bCs/>
        </w:rPr>
      </w:pPr>
    </w:p>
    <w:p w14:paraId="77141232" w14:textId="77777777" w:rsidR="00BA5E8D" w:rsidRPr="00BA5E8D" w:rsidRDefault="00BA5E8D" w:rsidP="00BA5E8D">
      <w:pPr>
        <w:tabs>
          <w:tab w:val="right" w:leader="dot" w:pos="9639"/>
        </w:tabs>
        <w:spacing w:before="120" w:line="276" w:lineRule="auto"/>
        <w:rPr>
          <w:rFonts w:ascii="Calibri" w:eastAsia="Times New Roman" w:hAnsi="Calibri" w:cs="Times New Roman"/>
          <w:noProof/>
          <w:lang w:eastAsia="ru-RU"/>
        </w:rPr>
      </w:pPr>
      <w:r w:rsidRPr="00BA5E8D">
        <w:rPr>
          <w:rFonts w:ascii="Times New Roman" w:eastAsia="Calibri" w:hAnsi="Times New Roman" w:cs="Times New Roman"/>
          <w:noProof/>
        </w:rPr>
        <w:fldChar w:fldCharType="begin"/>
      </w:r>
      <w:r w:rsidRPr="00BA5E8D">
        <w:rPr>
          <w:rFonts w:ascii="Times New Roman" w:eastAsia="Calibri" w:hAnsi="Times New Roman" w:cs="Times New Roman"/>
          <w:noProof/>
        </w:rPr>
        <w:instrText xml:space="preserve"> TOC \h \z \t "Раздел 1;1;Раздел 1.1;2" </w:instrText>
      </w:r>
      <w:r w:rsidRPr="00BA5E8D">
        <w:rPr>
          <w:rFonts w:ascii="Times New Roman" w:eastAsia="Calibri" w:hAnsi="Times New Roman" w:cs="Times New Roman"/>
          <w:noProof/>
        </w:rPr>
        <w:fldChar w:fldCharType="separate"/>
      </w:r>
      <w:hyperlink w:anchor="_Toc162370387" w:history="1">
        <w:r w:rsidRPr="00BA5E8D">
          <w:rPr>
            <w:rFonts w:ascii="Times New Roman" w:eastAsia="Calibri" w:hAnsi="Times New Roman" w:cs="Times New Roman"/>
            <w:b/>
            <w:bCs/>
            <w:noProof/>
          </w:rPr>
          <w:t>1. Общая характеристика РАБОЧЕЙ ПРОГРАММЫ ПРОФЕССИОНАЛЬНОГО МОДУЛЯ</w:t>
        </w:r>
        <w:r w:rsidRPr="00BA5E8D">
          <w:rPr>
            <w:rFonts w:ascii="Times New Roman" w:eastAsia="Calibri" w:hAnsi="Times New Roman" w:cs="Times New Roman"/>
            <w:b/>
            <w:bCs/>
            <w:noProof/>
            <w:webHidden/>
          </w:rPr>
          <w:tab/>
          <w:t>3</w:t>
        </w:r>
      </w:hyperlink>
    </w:p>
    <w:p w14:paraId="580AF5A2" w14:textId="77777777" w:rsidR="00BA5E8D" w:rsidRPr="00BA5E8D" w:rsidRDefault="001B2C54" w:rsidP="00BA5E8D">
      <w:pPr>
        <w:tabs>
          <w:tab w:val="left" w:pos="426"/>
          <w:tab w:val="right" w:leader="dot" w:pos="9639"/>
        </w:tabs>
        <w:spacing w:before="120"/>
        <w:rPr>
          <w:rFonts w:ascii="Calibri" w:eastAsia="Times New Roman" w:hAnsi="Calibri" w:cs="Times New Roman"/>
          <w:noProof/>
          <w:lang w:eastAsia="ru-RU"/>
        </w:rPr>
      </w:pPr>
      <w:hyperlink w:anchor="_Toc162370388" w:history="1">
        <w:r w:rsidR="00BA5E8D" w:rsidRPr="00BA5E8D">
          <w:rPr>
            <w:rFonts w:ascii="Times New Roman" w:eastAsia="Times New Roman" w:hAnsi="Times New Roman" w:cs="Times New Roman"/>
            <w:iCs/>
            <w:noProof/>
            <w:sz w:val="24"/>
            <w:szCs w:val="24"/>
            <w:lang w:eastAsia="ru-RU"/>
          </w:rPr>
          <w:t>1.1.</w:t>
        </w:r>
        <w:r w:rsidR="00BA5E8D" w:rsidRPr="00BA5E8D">
          <w:rPr>
            <w:rFonts w:ascii="Calibri" w:eastAsia="Times New Roman" w:hAnsi="Calibri" w:cs="Times New Roman"/>
            <w:noProof/>
            <w:lang w:eastAsia="ru-RU"/>
          </w:rPr>
          <w:tab/>
        </w:r>
        <w:r w:rsidR="00BA5E8D" w:rsidRPr="00BA5E8D">
          <w:rPr>
            <w:rFonts w:ascii="Times New Roman" w:eastAsia="Times New Roman" w:hAnsi="Times New Roman" w:cs="Times New Roman"/>
            <w:iCs/>
            <w:noProof/>
            <w:sz w:val="24"/>
            <w:szCs w:val="24"/>
            <w:lang w:eastAsia="ru-RU"/>
          </w:rPr>
          <w:t>Цель и место профессионального модуля в структуре образовательной программы</w:t>
        </w:r>
        <w:r w:rsidR="00BA5E8D" w:rsidRPr="00BA5E8D">
          <w:rPr>
            <w:rFonts w:ascii="Times New Roman" w:eastAsia="Times New Roman" w:hAnsi="Times New Roman" w:cs="Times New Roman"/>
            <w:iCs/>
            <w:noProof/>
            <w:webHidden/>
            <w:sz w:val="24"/>
            <w:szCs w:val="24"/>
            <w:lang w:eastAsia="ru-RU"/>
          </w:rPr>
          <w:tab/>
          <w:t>3</w:t>
        </w:r>
      </w:hyperlink>
    </w:p>
    <w:p w14:paraId="377E303A" w14:textId="77777777" w:rsidR="00BA5E8D" w:rsidRPr="00BA5E8D" w:rsidRDefault="001B2C54" w:rsidP="00BA5E8D">
      <w:pPr>
        <w:tabs>
          <w:tab w:val="left" w:pos="426"/>
          <w:tab w:val="right" w:leader="dot" w:pos="9639"/>
        </w:tabs>
        <w:spacing w:before="120"/>
        <w:rPr>
          <w:rFonts w:ascii="Calibri" w:eastAsia="Times New Roman" w:hAnsi="Calibri" w:cs="Times New Roman"/>
          <w:noProof/>
          <w:lang w:eastAsia="ru-RU"/>
        </w:rPr>
      </w:pPr>
      <w:hyperlink w:anchor="_Toc162370389" w:history="1">
        <w:r w:rsidR="00BA5E8D" w:rsidRPr="00BA5E8D">
          <w:rPr>
            <w:rFonts w:ascii="Times New Roman" w:eastAsia="Times New Roman" w:hAnsi="Times New Roman" w:cs="Times New Roman"/>
            <w:iCs/>
            <w:noProof/>
            <w:sz w:val="24"/>
            <w:szCs w:val="24"/>
            <w:lang w:eastAsia="ru-RU"/>
          </w:rPr>
          <w:t>1.2.</w:t>
        </w:r>
        <w:r w:rsidR="00BA5E8D" w:rsidRPr="00BA5E8D">
          <w:rPr>
            <w:rFonts w:ascii="Calibri" w:eastAsia="Times New Roman" w:hAnsi="Calibri" w:cs="Times New Roman"/>
            <w:noProof/>
            <w:lang w:eastAsia="ru-RU"/>
          </w:rPr>
          <w:tab/>
        </w:r>
        <w:r w:rsidR="00BA5E8D" w:rsidRPr="00BA5E8D">
          <w:rPr>
            <w:rFonts w:ascii="Times New Roman" w:eastAsia="Times New Roman" w:hAnsi="Times New Roman" w:cs="Times New Roman"/>
            <w:iCs/>
            <w:noProof/>
            <w:sz w:val="24"/>
            <w:szCs w:val="24"/>
            <w:lang w:eastAsia="ru-RU"/>
          </w:rPr>
          <w:t>Планируемые результаты освоения профессионального модуля</w:t>
        </w:r>
        <w:r w:rsidR="00BA5E8D" w:rsidRPr="00BA5E8D">
          <w:rPr>
            <w:rFonts w:ascii="Times New Roman" w:eastAsia="Times New Roman" w:hAnsi="Times New Roman" w:cs="Times New Roman"/>
            <w:iCs/>
            <w:noProof/>
            <w:webHidden/>
            <w:sz w:val="24"/>
            <w:szCs w:val="24"/>
            <w:lang w:eastAsia="ru-RU"/>
          </w:rPr>
          <w:tab/>
          <w:t>3</w:t>
        </w:r>
      </w:hyperlink>
    </w:p>
    <w:p w14:paraId="7F0CFBE1" w14:textId="77777777" w:rsidR="00BA5E8D" w:rsidRPr="00BA5E8D" w:rsidRDefault="001B2C54" w:rsidP="00BA5E8D">
      <w:pPr>
        <w:tabs>
          <w:tab w:val="left" w:pos="426"/>
          <w:tab w:val="right" w:leader="dot" w:pos="9639"/>
        </w:tabs>
        <w:spacing w:before="120"/>
        <w:rPr>
          <w:rFonts w:ascii="Calibri" w:eastAsia="Times New Roman" w:hAnsi="Calibri" w:cs="Times New Roman"/>
          <w:noProof/>
          <w:lang w:eastAsia="ru-RU"/>
        </w:rPr>
      </w:pPr>
      <w:hyperlink w:anchor="_Toc162370390" w:history="1">
        <w:r w:rsidR="00BA5E8D" w:rsidRPr="00BA5E8D">
          <w:rPr>
            <w:rFonts w:ascii="Times New Roman" w:eastAsia="Times New Roman" w:hAnsi="Times New Roman" w:cs="Times New Roman"/>
            <w:iCs/>
            <w:noProof/>
            <w:sz w:val="24"/>
            <w:szCs w:val="24"/>
            <w:lang w:eastAsia="ru-RU"/>
          </w:rPr>
          <w:t>1.3.</w:t>
        </w:r>
        <w:r w:rsidR="00BA5E8D" w:rsidRPr="00BA5E8D">
          <w:rPr>
            <w:rFonts w:ascii="Calibri" w:eastAsia="Times New Roman" w:hAnsi="Calibri" w:cs="Times New Roman"/>
            <w:noProof/>
            <w:lang w:eastAsia="ru-RU"/>
          </w:rPr>
          <w:tab/>
        </w:r>
        <w:r w:rsidR="00BA5E8D" w:rsidRPr="00BA5E8D">
          <w:rPr>
            <w:rFonts w:ascii="Times New Roman" w:eastAsia="Times New Roman" w:hAnsi="Times New Roman" w:cs="Times New Roman"/>
            <w:iCs/>
            <w:noProof/>
            <w:sz w:val="24"/>
            <w:szCs w:val="24"/>
            <w:lang w:eastAsia="ru-RU"/>
          </w:rPr>
          <w:t>Обоснование часов вариативной части ОПОП-П</w:t>
        </w:r>
        <w:r w:rsidR="00BA5E8D" w:rsidRPr="00BA5E8D">
          <w:rPr>
            <w:rFonts w:ascii="Times New Roman" w:eastAsia="Times New Roman" w:hAnsi="Times New Roman" w:cs="Times New Roman"/>
            <w:iCs/>
            <w:noProof/>
            <w:webHidden/>
            <w:sz w:val="24"/>
            <w:szCs w:val="24"/>
            <w:lang w:eastAsia="ru-RU"/>
          </w:rPr>
          <w:tab/>
          <w:t>9</w:t>
        </w:r>
      </w:hyperlink>
    </w:p>
    <w:p w14:paraId="3027ECA3" w14:textId="77777777" w:rsidR="00BA5E8D" w:rsidRPr="00BA5E8D" w:rsidRDefault="001B2C54" w:rsidP="00BA5E8D">
      <w:pPr>
        <w:tabs>
          <w:tab w:val="left" w:pos="426"/>
          <w:tab w:val="right" w:leader="dot" w:pos="9639"/>
        </w:tabs>
        <w:spacing w:before="120" w:line="276" w:lineRule="auto"/>
        <w:rPr>
          <w:rFonts w:ascii="Calibri" w:eastAsia="Times New Roman" w:hAnsi="Calibri" w:cs="Times New Roman"/>
          <w:noProof/>
          <w:lang w:eastAsia="ru-RU"/>
        </w:rPr>
      </w:pPr>
      <w:hyperlink w:anchor="_Toc162370391" w:history="1">
        <w:r w:rsidR="00BA5E8D" w:rsidRPr="00BA5E8D">
          <w:rPr>
            <w:rFonts w:ascii="Times New Roman" w:eastAsia="Calibri" w:hAnsi="Times New Roman" w:cs="Times New Roman"/>
            <w:b/>
            <w:bCs/>
            <w:noProof/>
          </w:rPr>
          <w:t>2. Структура и содержание профессионального модуля</w:t>
        </w:r>
        <w:r w:rsidR="00BA5E8D" w:rsidRPr="00BA5E8D">
          <w:rPr>
            <w:rFonts w:ascii="Times New Roman" w:eastAsia="Calibri" w:hAnsi="Times New Roman" w:cs="Times New Roman"/>
            <w:b/>
            <w:bCs/>
            <w:noProof/>
            <w:webHidden/>
          </w:rPr>
          <w:tab/>
          <w:t>11</w:t>
        </w:r>
      </w:hyperlink>
    </w:p>
    <w:p w14:paraId="06ADF379" w14:textId="77777777" w:rsidR="00BA5E8D" w:rsidRPr="00BA5E8D" w:rsidRDefault="001B2C54" w:rsidP="00BA5E8D">
      <w:pPr>
        <w:tabs>
          <w:tab w:val="left" w:pos="426"/>
          <w:tab w:val="right" w:leader="dot" w:pos="9639"/>
        </w:tabs>
        <w:spacing w:before="120"/>
        <w:rPr>
          <w:rFonts w:ascii="Calibri" w:eastAsia="Times New Roman" w:hAnsi="Calibri" w:cs="Times New Roman"/>
          <w:noProof/>
          <w:lang w:eastAsia="ru-RU"/>
        </w:rPr>
      </w:pPr>
      <w:hyperlink w:anchor="_Toc162370392" w:history="1">
        <w:r w:rsidR="00BA5E8D" w:rsidRPr="00BA5E8D">
          <w:rPr>
            <w:rFonts w:ascii="Times New Roman" w:eastAsia="Times New Roman" w:hAnsi="Times New Roman" w:cs="Times New Roman"/>
            <w:iCs/>
            <w:noProof/>
            <w:sz w:val="24"/>
            <w:szCs w:val="24"/>
            <w:lang w:eastAsia="ru-RU"/>
          </w:rPr>
          <w:t>2.1. Трудоемкость освоения модуля</w:t>
        </w:r>
        <w:r w:rsidR="00BA5E8D" w:rsidRPr="00BA5E8D">
          <w:rPr>
            <w:rFonts w:ascii="Times New Roman" w:eastAsia="Times New Roman" w:hAnsi="Times New Roman" w:cs="Times New Roman"/>
            <w:iCs/>
            <w:noProof/>
            <w:webHidden/>
            <w:sz w:val="24"/>
            <w:szCs w:val="24"/>
            <w:lang w:eastAsia="ru-RU"/>
          </w:rPr>
          <w:tab/>
          <w:t>11</w:t>
        </w:r>
      </w:hyperlink>
    </w:p>
    <w:p w14:paraId="5A621CA8" w14:textId="77777777" w:rsidR="00BA5E8D" w:rsidRPr="00BA5E8D" w:rsidRDefault="001B2C54" w:rsidP="00BA5E8D">
      <w:pPr>
        <w:tabs>
          <w:tab w:val="left" w:pos="426"/>
          <w:tab w:val="right" w:leader="dot" w:pos="9639"/>
        </w:tabs>
        <w:spacing w:before="120"/>
        <w:rPr>
          <w:rFonts w:ascii="Calibri" w:eastAsia="Times New Roman" w:hAnsi="Calibri" w:cs="Times New Roman"/>
          <w:noProof/>
          <w:lang w:eastAsia="ru-RU"/>
        </w:rPr>
      </w:pPr>
      <w:hyperlink w:anchor="_Toc162370393" w:history="1">
        <w:r w:rsidR="00BA5E8D" w:rsidRPr="00BA5E8D">
          <w:rPr>
            <w:rFonts w:ascii="Times New Roman" w:eastAsia="Times New Roman" w:hAnsi="Times New Roman" w:cs="Times New Roman"/>
            <w:iCs/>
            <w:noProof/>
            <w:sz w:val="24"/>
            <w:szCs w:val="24"/>
            <w:lang w:eastAsia="ru-RU"/>
          </w:rPr>
          <w:t>2.2. Структура профессионального модуля</w:t>
        </w:r>
        <w:r w:rsidR="00BA5E8D" w:rsidRPr="00BA5E8D">
          <w:rPr>
            <w:rFonts w:ascii="Times New Roman" w:eastAsia="Times New Roman" w:hAnsi="Times New Roman" w:cs="Times New Roman"/>
            <w:iCs/>
            <w:noProof/>
            <w:webHidden/>
            <w:sz w:val="24"/>
            <w:szCs w:val="24"/>
            <w:lang w:eastAsia="ru-RU"/>
          </w:rPr>
          <w:tab/>
          <w:t>12</w:t>
        </w:r>
      </w:hyperlink>
    </w:p>
    <w:p w14:paraId="00F23F9D" w14:textId="77777777" w:rsidR="00BA5E8D" w:rsidRPr="00BA5E8D" w:rsidRDefault="001B2C54" w:rsidP="00BA5E8D">
      <w:pPr>
        <w:tabs>
          <w:tab w:val="left" w:pos="426"/>
          <w:tab w:val="right" w:leader="dot" w:pos="9639"/>
        </w:tabs>
        <w:spacing w:before="120"/>
        <w:rPr>
          <w:rFonts w:ascii="Calibri" w:eastAsia="Times New Roman" w:hAnsi="Calibri" w:cs="Times New Roman"/>
          <w:noProof/>
          <w:lang w:eastAsia="ru-RU"/>
        </w:rPr>
      </w:pPr>
      <w:hyperlink w:anchor="_Toc162370394" w:history="1">
        <w:r w:rsidR="00BA5E8D" w:rsidRPr="00BA5E8D">
          <w:rPr>
            <w:rFonts w:ascii="Times New Roman" w:eastAsia="Times New Roman" w:hAnsi="Times New Roman" w:cs="Times New Roman"/>
            <w:iCs/>
            <w:noProof/>
            <w:sz w:val="24"/>
            <w:szCs w:val="24"/>
            <w:lang w:eastAsia="ru-RU"/>
          </w:rPr>
          <w:t>2.3. Содержание профессионального модуля</w:t>
        </w:r>
        <w:r w:rsidR="00BA5E8D" w:rsidRPr="00BA5E8D">
          <w:rPr>
            <w:rFonts w:ascii="Times New Roman" w:eastAsia="Times New Roman" w:hAnsi="Times New Roman" w:cs="Times New Roman"/>
            <w:iCs/>
            <w:noProof/>
            <w:webHidden/>
            <w:sz w:val="24"/>
            <w:szCs w:val="24"/>
            <w:lang w:eastAsia="ru-RU"/>
          </w:rPr>
          <w:tab/>
          <w:t>13</w:t>
        </w:r>
      </w:hyperlink>
    </w:p>
    <w:p w14:paraId="687F10B2" w14:textId="77777777" w:rsidR="00BA5E8D" w:rsidRPr="00BA5E8D" w:rsidRDefault="001B2C54" w:rsidP="00BA5E8D">
      <w:pPr>
        <w:tabs>
          <w:tab w:val="left" w:pos="426"/>
          <w:tab w:val="right" w:leader="dot" w:pos="9639"/>
        </w:tabs>
        <w:spacing w:before="120" w:line="276" w:lineRule="auto"/>
        <w:rPr>
          <w:rFonts w:ascii="Calibri" w:eastAsia="Times New Roman" w:hAnsi="Calibri" w:cs="Times New Roman"/>
          <w:noProof/>
          <w:lang w:eastAsia="ru-RU"/>
        </w:rPr>
      </w:pPr>
      <w:hyperlink w:anchor="_Toc162370397" w:history="1">
        <w:r w:rsidR="00BA5E8D" w:rsidRPr="00BA5E8D">
          <w:rPr>
            <w:rFonts w:ascii="Times New Roman" w:eastAsia="Calibri" w:hAnsi="Times New Roman" w:cs="Times New Roman"/>
            <w:b/>
            <w:bCs/>
            <w:noProof/>
          </w:rPr>
          <w:t>3. Условия реализации профессионального модуля</w:t>
        </w:r>
        <w:r w:rsidR="00BA5E8D" w:rsidRPr="00BA5E8D">
          <w:rPr>
            <w:rFonts w:ascii="Times New Roman" w:eastAsia="Calibri" w:hAnsi="Times New Roman" w:cs="Times New Roman"/>
            <w:b/>
            <w:bCs/>
            <w:noProof/>
            <w:webHidden/>
          </w:rPr>
          <w:tab/>
          <w:t>1</w:t>
        </w:r>
        <w:r w:rsidR="00BA5E8D" w:rsidRPr="00BA5E8D">
          <w:rPr>
            <w:rFonts w:ascii="Times New Roman" w:eastAsia="Calibri" w:hAnsi="Times New Roman" w:cs="Times New Roman"/>
            <w:b/>
            <w:bCs/>
            <w:noProof/>
            <w:webHidden/>
          </w:rPr>
          <w:fldChar w:fldCharType="begin"/>
        </w:r>
        <w:r w:rsidR="00BA5E8D" w:rsidRPr="00BA5E8D">
          <w:rPr>
            <w:rFonts w:ascii="Times New Roman" w:eastAsia="Calibri" w:hAnsi="Times New Roman" w:cs="Times New Roman"/>
            <w:b/>
            <w:bCs/>
            <w:noProof/>
            <w:webHidden/>
          </w:rPr>
          <w:instrText xml:space="preserve"> PAGEREF _Toc162370397 \h </w:instrText>
        </w:r>
        <w:r w:rsidR="00BA5E8D" w:rsidRPr="00BA5E8D">
          <w:rPr>
            <w:rFonts w:ascii="Times New Roman" w:eastAsia="Calibri" w:hAnsi="Times New Roman" w:cs="Times New Roman"/>
            <w:b/>
            <w:bCs/>
            <w:noProof/>
            <w:webHidden/>
          </w:rPr>
        </w:r>
        <w:r w:rsidR="00BA5E8D" w:rsidRPr="00BA5E8D">
          <w:rPr>
            <w:rFonts w:ascii="Times New Roman" w:eastAsia="Calibri" w:hAnsi="Times New Roman" w:cs="Times New Roman"/>
            <w:b/>
            <w:bCs/>
            <w:noProof/>
            <w:webHidden/>
          </w:rPr>
          <w:fldChar w:fldCharType="separate"/>
        </w:r>
        <w:r w:rsidR="00BA5E8D" w:rsidRPr="00BA5E8D">
          <w:rPr>
            <w:rFonts w:ascii="Times New Roman" w:eastAsia="Calibri" w:hAnsi="Times New Roman" w:cs="Times New Roman"/>
            <w:b/>
            <w:bCs/>
            <w:noProof/>
            <w:webHidden/>
          </w:rPr>
          <w:t>8</w:t>
        </w:r>
        <w:r w:rsidR="00BA5E8D" w:rsidRPr="00BA5E8D">
          <w:rPr>
            <w:rFonts w:ascii="Times New Roman" w:eastAsia="Calibri" w:hAnsi="Times New Roman" w:cs="Times New Roman"/>
            <w:b/>
            <w:bCs/>
            <w:noProof/>
            <w:webHidden/>
          </w:rPr>
          <w:fldChar w:fldCharType="end"/>
        </w:r>
      </w:hyperlink>
    </w:p>
    <w:p w14:paraId="6DB07260" w14:textId="77777777" w:rsidR="00BA5E8D" w:rsidRPr="00BA5E8D" w:rsidRDefault="001B2C54" w:rsidP="00BA5E8D">
      <w:pPr>
        <w:tabs>
          <w:tab w:val="left" w:pos="426"/>
          <w:tab w:val="right" w:leader="dot" w:pos="9639"/>
        </w:tabs>
        <w:spacing w:before="120"/>
        <w:rPr>
          <w:rFonts w:ascii="Calibri" w:eastAsia="Times New Roman" w:hAnsi="Calibri" w:cs="Times New Roman"/>
          <w:noProof/>
          <w:lang w:eastAsia="ru-RU"/>
        </w:rPr>
      </w:pPr>
      <w:hyperlink w:anchor="_Toc162370398" w:history="1">
        <w:r w:rsidR="00BA5E8D" w:rsidRPr="00BA5E8D">
          <w:rPr>
            <w:rFonts w:ascii="Times New Roman" w:eastAsia="Times New Roman" w:hAnsi="Times New Roman" w:cs="Times New Roman"/>
            <w:iCs/>
            <w:noProof/>
            <w:sz w:val="24"/>
            <w:szCs w:val="24"/>
            <w:lang w:eastAsia="ru-RU"/>
          </w:rPr>
          <w:t>3.1. Материально-техническое обеспечение</w:t>
        </w:r>
        <w:r w:rsidR="00BA5E8D" w:rsidRPr="00BA5E8D">
          <w:rPr>
            <w:rFonts w:ascii="Times New Roman" w:eastAsia="Times New Roman" w:hAnsi="Times New Roman" w:cs="Times New Roman"/>
            <w:iCs/>
            <w:noProof/>
            <w:webHidden/>
            <w:sz w:val="24"/>
            <w:szCs w:val="24"/>
            <w:lang w:eastAsia="ru-RU"/>
          </w:rPr>
          <w:tab/>
          <w:t>1</w:t>
        </w:r>
        <w:r w:rsidR="00BA5E8D" w:rsidRPr="00BA5E8D">
          <w:rPr>
            <w:rFonts w:ascii="Times New Roman" w:eastAsia="Times New Roman" w:hAnsi="Times New Roman" w:cs="Times New Roman"/>
            <w:iCs/>
            <w:noProof/>
            <w:webHidden/>
            <w:sz w:val="24"/>
            <w:szCs w:val="24"/>
            <w:lang w:eastAsia="ru-RU"/>
          </w:rPr>
          <w:fldChar w:fldCharType="begin"/>
        </w:r>
        <w:r w:rsidR="00BA5E8D" w:rsidRPr="00BA5E8D">
          <w:rPr>
            <w:rFonts w:ascii="Times New Roman" w:eastAsia="Times New Roman" w:hAnsi="Times New Roman" w:cs="Times New Roman"/>
            <w:iCs/>
            <w:noProof/>
            <w:webHidden/>
            <w:sz w:val="24"/>
            <w:szCs w:val="24"/>
            <w:lang w:eastAsia="ru-RU"/>
          </w:rPr>
          <w:instrText xml:space="preserve"> PAGEREF _Toc162370398 \h </w:instrText>
        </w:r>
        <w:r w:rsidR="00BA5E8D" w:rsidRPr="00BA5E8D">
          <w:rPr>
            <w:rFonts w:ascii="Times New Roman" w:eastAsia="Times New Roman" w:hAnsi="Times New Roman" w:cs="Times New Roman"/>
            <w:iCs/>
            <w:noProof/>
            <w:webHidden/>
            <w:sz w:val="24"/>
            <w:szCs w:val="24"/>
            <w:lang w:eastAsia="ru-RU"/>
          </w:rPr>
        </w:r>
        <w:r w:rsidR="00BA5E8D" w:rsidRPr="00BA5E8D">
          <w:rPr>
            <w:rFonts w:ascii="Times New Roman" w:eastAsia="Times New Roman" w:hAnsi="Times New Roman" w:cs="Times New Roman"/>
            <w:iCs/>
            <w:noProof/>
            <w:webHidden/>
            <w:sz w:val="24"/>
            <w:szCs w:val="24"/>
            <w:lang w:eastAsia="ru-RU"/>
          </w:rPr>
          <w:fldChar w:fldCharType="separate"/>
        </w:r>
        <w:r w:rsidR="00BA5E8D" w:rsidRPr="00BA5E8D">
          <w:rPr>
            <w:rFonts w:ascii="Times New Roman" w:eastAsia="Times New Roman" w:hAnsi="Times New Roman" w:cs="Times New Roman"/>
            <w:iCs/>
            <w:noProof/>
            <w:webHidden/>
            <w:sz w:val="24"/>
            <w:szCs w:val="24"/>
            <w:lang w:eastAsia="ru-RU"/>
          </w:rPr>
          <w:t>8</w:t>
        </w:r>
        <w:r w:rsidR="00BA5E8D" w:rsidRPr="00BA5E8D">
          <w:rPr>
            <w:rFonts w:ascii="Times New Roman" w:eastAsia="Times New Roman" w:hAnsi="Times New Roman" w:cs="Times New Roman"/>
            <w:iCs/>
            <w:noProof/>
            <w:webHidden/>
            <w:sz w:val="24"/>
            <w:szCs w:val="24"/>
            <w:lang w:eastAsia="ru-RU"/>
          </w:rPr>
          <w:fldChar w:fldCharType="end"/>
        </w:r>
      </w:hyperlink>
    </w:p>
    <w:p w14:paraId="2520BFE4" w14:textId="77777777" w:rsidR="00BA5E8D" w:rsidRPr="00BA5E8D" w:rsidRDefault="001B2C54" w:rsidP="00BA5E8D">
      <w:pPr>
        <w:tabs>
          <w:tab w:val="left" w:pos="426"/>
          <w:tab w:val="right" w:leader="dot" w:pos="9639"/>
        </w:tabs>
        <w:spacing w:before="120"/>
        <w:rPr>
          <w:rFonts w:ascii="Calibri" w:eastAsia="Times New Roman" w:hAnsi="Calibri" w:cs="Times New Roman"/>
          <w:noProof/>
          <w:lang w:eastAsia="ru-RU"/>
        </w:rPr>
      </w:pPr>
      <w:hyperlink w:anchor="_Toc162370399" w:history="1">
        <w:r w:rsidR="00BA5E8D" w:rsidRPr="00BA5E8D">
          <w:rPr>
            <w:rFonts w:ascii="Times New Roman" w:eastAsia="Times New Roman" w:hAnsi="Times New Roman" w:cs="Times New Roman"/>
            <w:iCs/>
            <w:noProof/>
            <w:sz w:val="24"/>
            <w:szCs w:val="24"/>
            <w:lang w:eastAsia="ru-RU"/>
          </w:rPr>
          <w:t>3.2. Учебно-методическое обеспечение</w:t>
        </w:r>
        <w:r w:rsidR="00BA5E8D" w:rsidRPr="00BA5E8D">
          <w:rPr>
            <w:rFonts w:ascii="Times New Roman" w:eastAsia="Times New Roman" w:hAnsi="Times New Roman" w:cs="Times New Roman"/>
            <w:iCs/>
            <w:noProof/>
            <w:webHidden/>
            <w:sz w:val="24"/>
            <w:szCs w:val="24"/>
            <w:lang w:eastAsia="ru-RU"/>
          </w:rPr>
          <w:tab/>
          <w:t>1</w:t>
        </w:r>
        <w:r w:rsidR="00BA5E8D" w:rsidRPr="00BA5E8D">
          <w:rPr>
            <w:rFonts w:ascii="Times New Roman" w:eastAsia="Times New Roman" w:hAnsi="Times New Roman" w:cs="Times New Roman"/>
            <w:iCs/>
            <w:noProof/>
            <w:webHidden/>
            <w:sz w:val="24"/>
            <w:szCs w:val="24"/>
            <w:lang w:eastAsia="ru-RU"/>
          </w:rPr>
          <w:fldChar w:fldCharType="begin"/>
        </w:r>
        <w:r w:rsidR="00BA5E8D" w:rsidRPr="00BA5E8D">
          <w:rPr>
            <w:rFonts w:ascii="Times New Roman" w:eastAsia="Times New Roman" w:hAnsi="Times New Roman" w:cs="Times New Roman"/>
            <w:iCs/>
            <w:noProof/>
            <w:webHidden/>
            <w:sz w:val="24"/>
            <w:szCs w:val="24"/>
            <w:lang w:eastAsia="ru-RU"/>
          </w:rPr>
          <w:instrText xml:space="preserve"> PAGEREF _Toc162370399 \h </w:instrText>
        </w:r>
        <w:r w:rsidR="00BA5E8D" w:rsidRPr="00BA5E8D">
          <w:rPr>
            <w:rFonts w:ascii="Times New Roman" w:eastAsia="Times New Roman" w:hAnsi="Times New Roman" w:cs="Times New Roman"/>
            <w:iCs/>
            <w:noProof/>
            <w:webHidden/>
            <w:sz w:val="24"/>
            <w:szCs w:val="24"/>
            <w:lang w:eastAsia="ru-RU"/>
          </w:rPr>
        </w:r>
        <w:r w:rsidR="00BA5E8D" w:rsidRPr="00BA5E8D">
          <w:rPr>
            <w:rFonts w:ascii="Times New Roman" w:eastAsia="Times New Roman" w:hAnsi="Times New Roman" w:cs="Times New Roman"/>
            <w:iCs/>
            <w:noProof/>
            <w:webHidden/>
            <w:sz w:val="24"/>
            <w:szCs w:val="24"/>
            <w:lang w:eastAsia="ru-RU"/>
          </w:rPr>
          <w:fldChar w:fldCharType="separate"/>
        </w:r>
        <w:r w:rsidR="00BA5E8D" w:rsidRPr="00BA5E8D">
          <w:rPr>
            <w:rFonts w:ascii="Times New Roman" w:eastAsia="Times New Roman" w:hAnsi="Times New Roman" w:cs="Times New Roman"/>
            <w:iCs/>
            <w:noProof/>
            <w:webHidden/>
            <w:sz w:val="24"/>
            <w:szCs w:val="24"/>
            <w:lang w:eastAsia="ru-RU"/>
          </w:rPr>
          <w:t>8</w:t>
        </w:r>
        <w:r w:rsidR="00BA5E8D" w:rsidRPr="00BA5E8D">
          <w:rPr>
            <w:rFonts w:ascii="Times New Roman" w:eastAsia="Times New Roman" w:hAnsi="Times New Roman" w:cs="Times New Roman"/>
            <w:iCs/>
            <w:noProof/>
            <w:webHidden/>
            <w:sz w:val="24"/>
            <w:szCs w:val="24"/>
            <w:lang w:eastAsia="ru-RU"/>
          </w:rPr>
          <w:fldChar w:fldCharType="end"/>
        </w:r>
      </w:hyperlink>
    </w:p>
    <w:p w14:paraId="746E60C5" w14:textId="77777777" w:rsidR="00BA5E8D" w:rsidRPr="00BA5E8D" w:rsidRDefault="001B2C54" w:rsidP="00BA5E8D">
      <w:pPr>
        <w:tabs>
          <w:tab w:val="right" w:leader="dot" w:pos="9639"/>
        </w:tabs>
        <w:spacing w:before="120" w:line="276" w:lineRule="auto"/>
        <w:rPr>
          <w:rFonts w:ascii="Calibri" w:eastAsia="Times New Roman" w:hAnsi="Calibri" w:cs="Times New Roman"/>
          <w:noProof/>
          <w:lang w:eastAsia="ru-RU"/>
        </w:rPr>
      </w:pPr>
      <w:hyperlink w:anchor="_Toc162370400" w:history="1">
        <w:r w:rsidR="00BA5E8D" w:rsidRPr="00BA5E8D">
          <w:rPr>
            <w:rFonts w:ascii="Times New Roman" w:eastAsia="Calibri" w:hAnsi="Times New Roman" w:cs="Times New Roman"/>
            <w:b/>
            <w:bCs/>
            <w:noProof/>
          </w:rPr>
          <w:t>4. Контроль и оценка результатов освоения  профессионального модуля</w:t>
        </w:r>
        <w:r w:rsidR="00BA5E8D" w:rsidRPr="00BA5E8D">
          <w:rPr>
            <w:rFonts w:ascii="Times New Roman" w:eastAsia="Calibri" w:hAnsi="Times New Roman" w:cs="Times New Roman"/>
            <w:b/>
            <w:bCs/>
            <w:noProof/>
            <w:webHidden/>
          </w:rPr>
          <w:tab/>
          <w:t>20</w:t>
        </w:r>
      </w:hyperlink>
    </w:p>
    <w:p w14:paraId="498368B1" w14:textId="77777777" w:rsidR="00BA5E8D" w:rsidRPr="00BA5E8D" w:rsidRDefault="00BA5E8D" w:rsidP="00BA5E8D">
      <w:pPr>
        <w:jc w:val="center"/>
        <w:rPr>
          <w:rFonts w:ascii="Times New Roman" w:eastAsia="Calibri" w:hAnsi="Times New Roman" w:cs="Times New Roman"/>
          <w:b/>
          <w:bCs/>
        </w:rPr>
      </w:pPr>
      <w:r w:rsidRPr="00BA5E8D">
        <w:rPr>
          <w:rFonts w:ascii="Times New Roman" w:eastAsia="Calibri" w:hAnsi="Times New Roman" w:cs="Times New Roman"/>
          <w:b/>
          <w:bCs/>
        </w:rPr>
        <w:fldChar w:fldCharType="end"/>
      </w:r>
    </w:p>
    <w:p w14:paraId="51542358" w14:textId="77777777" w:rsidR="00BA5E8D" w:rsidRPr="00BA5E8D" w:rsidRDefault="00BA5E8D" w:rsidP="00BA5E8D">
      <w:pPr>
        <w:jc w:val="center"/>
        <w:rPr>
          <w:rFonts w:ascii="Times New Roman" w:eastAsia="Calibri" w:hAnsi="Times New Roman" w:cs="Times New Roman"/>
          <w:b/>
          <w:bCs/>
        </w:rPr>
      </w:pPr>
      <w:r w:rsidRPr="00BA5E8D">
        <w:rPr>
          <w:rFonts w:ascii="Times New Roman" w:eastAsia="Calibri" w:hAnsi="Times New Roman" w:cs="Times New Roman"/>
          <w:b/>
          <w:bCs/>
        </w:rPr>
        <w:br w:type="page"/>
      </w:r>
    </w:p>
    <w:p w14:paraId="23DCC707" w14:textId="77777777" w:rsidR="00BA5E8D" w:rsidRPr="00BA5E8D" w:rsidRDefault="00BA5E8D" w:rsidP="00BA5E8D">
      <w:pPr>
        <w:jc w:val="center"/>
        <w:rPr>
          <w:rFonts w:ascii="Times New Roman" w:eastAsia="Times New Roman" w:hAnsi="Times New Roman" w:cs="Times New Roman"/>
          <w:b/>
          <w:sz w:val="24"/>
          <w:szCs w:val="24"/>
          <w:lang w:eastAsia="ru-RU"/>
        </w:rPr>
      </w:pPr>
      <w:r w:rsidRPr="00BA5E8D">
        <w:rPr>
          <w:rFonts w:ascii="Times New Roman" w:eastAsia="Times New Roman" w:hAnsi="Times New Roman" w:cs="Times New Roman"/>
          <w:b/>
          <w:sz w:val="24"/>
          <w:szCs w:val="24"/>
          <w:lang w:eastAsia="ru-RU"/>
        </w:rPr>
        <w:lastRenderedPageBreak/>
        <w:t>. ОБЩАЯ</w:t>
      </w:r>
      <w:r w:rsidRPr="00BA5E8D">
        <w:rPr>
          <w:rFonts w:ascii="Times New Roman" w:eastAsia="Times New Roman" w:hAnsi="Times New Roman" w:cs="Times New Roman"/>
          <w:b/>
          <w:i/>
          <w:sz w:val="24"/>
          <w:szCs w:val="24"/>
          <w:lang w:eastAsia="ru-RU"/>
        </w:rPr>
        <w:t xml:space="preserve"> </w:t>
      </w:r>
      <w:r w:rsidRPr="00BA5E8D">
        <w:rPr>
          <w:rFonts w:ascii="Times New Roman" w:eastAsia="Times New Roman" w:hAnsi="Times New Roman" w:cs="Times New Roman"/>
          <w:b/>
          <w:sz w:val="24"/>
          <w:szCs w:val="24"/>
          <w:lang w:eastAsia="ru-RU"/>
        </w:rPr>
        <w:t>ХАРАКТЕРИСТИКА</w:t>
      </w:r>
      <w:r w:rsidRPr="00BA5E8D">
        <w:rPr>
          <w:rFonts w:ascii="Times New Roman" w:eastAsia="Times New Roman" w:hAnsi="Times New Roman" w:cs="Times New Roman"/>
          <w:b/>
          <w:i/>
          <w:sz w:val="24"/>
          <w:szCs w:val="24"/>
          <w:lang w:eastAsia="ru-RU"/>
        </w:rPr>
        <w:t xml:space="preserve"> </w:t>
      </w:r>
      <w:r w:rsidRPr="00BA5E8D">
        <w:rPr>
          <w:rFonts w:ascii="Times New Roman" w:eastAsia="Times New Roman" w:hAnsi="Times New Roman" w:cs="Times New Roman"/>
          <w:b/>
          <w:sz w:val="24"/>
          <w:szCs w:val="24"/>
          <w:lang w:eastAsia="ru-RU"/>
        </w:rPr>
        <w:t>РАБОЧЕЙ ПРОГРАММЫ</w:t>
      </w:r>
    </w:p>
    <w:p w14:paraId="67CC2C23" w14:textId="77777777" w:rsidR="00BA5E8D" w:rsidRPr="00BA5E8D" w:rsidRDefault="00BA5E8D" w:rsidP="00BA5E8D">
      <w:pPr>
        <w:jc w:val="center"/>
        <w:rPr>
          <w:rFonts w:ascii="Times New Roman" w:eastAsia="Times New Roman" w:hAnsi="Times New Roman" w:cs="Times New Roman"/>
          <w:b/>
          <w:sz w:val="24"/>
          <w:szCs w:val="24"/>
          <w:lang w:eastAsia="ru-RU"/>
        </w:rPr>
      </w:pPr>
      <w:r w:rsidRPr="00BA5E8D">
        <w:rPr>
          <w:rFonts w:ascii="Times New Roman" w:eastAsia="Times New Roman" w:hAnsi="Times New Roman" w:cs="Times New Roman"/>
          <w:b/>
          <w:sz w:val="24"/>
          <w:szCs w:val="24"/>
          <w:lang w:eastAsia="ru-RU"/>
        </w:rPr>
        <w:t xml:space="preserve">ПРОФЕССИОНАЛЬНОГО МОДУЛЯ </w:t>
      </w:r>
    </w:p>
    <w:p w14:paraId="1EC61754" w14:textId="77777777" w:rsidR="00BA5E8D" w:rsidRPr="00BA5E8D" w:rsidRDefault="00BA5E8D" w:rsidP="00BA5E8D">
      <w:pPr>
        <w:jc w:val="center"/>
        <w:rPr>
          <w:rFonts w:ascii="Times New Roman" w:eastAsia="Times New Roman" w:hAnsi="Times New Roman" w:cs="Times New Roman"/>
          <w:b/>
          <w:sz w:val="24"/>
          <w:szCs w:val="24"/>
          <w:lang w:eastAsia="ru-RU"/>
        </w:rPr>
      </w:pPr>
    </w:p>
    <w:p w14:paraId="3079B879" w14:textId="77777777" w:rsidR="00BA5E8D" w:rsidRPr="00BA5E8D" w:rsidRDefault="00BA5E8D" w:rsidP="00BA5E8D">
      <w:pPr>
        <w:jc w:val="center"/>
        <w:rPr>
          <w:rFonts w:ascii="Times New Roman" w:eastAsia="Times New Roman" w:hAnsi="Times New Roman" w:cs="Times New Roman"/>
          <w:b/>
          <w:sz w:val="24"/>
          <w:szCs w:val="24"/>
          <w:lang w:eastAsia="ru-RU"/>
        </w:rPr>
      </w:pPr>
      <w:r w:rsidRPr="00BA5E8D">
        <w:rPr>
          <w:rFonts w:ascii="Times New Roman" w:eastAsia="Times New Roman" w:hAnsi="Times New Roman" w:cs="Times New Roman"/>
          <w:b/>
          <w:sz w:val="24"/>
          <w:szCs w:val="24"/>
          <w:lang w:eastAsia="ru-RU"/>
        </w:rPr>
        <w:t xml:space="preserve"> ПМ.04 Освоение работ по профессии 185690 «Слесарь-электрик по ремонту электрооборудования»</w:t>
      </w:r>
    </w:p>
    <w:p w14:paraId="48A6D452" w14:textId="77777777" w:rsidR="00BA5E8D" w:rsidRPr="00BA5E8D" w:rsidRDefault="00BA5E8D" w:rsidP="00BA5E8D">
      <w:pPr>
        <w:jc w:val="center"/>
        <w:rPr>
          <w:rFonts w:ascii="Times New Roman" w:eastAsia="Times New Roman" w:hAnsi="Times New Roman" w:cs="Times New Roman"/>
          <w:b/>
          <w:sz w:val="24"/>
          <w:szCs w:val="24"/>
          <w:lang w:eastAsia="ru-RU"/>
        </w:rPr>
      </w:pPr>
    </w:p>
    <w:p w14:paraId="432C29E0" w14:textId="0C5D877E" w:rsidR="00BA5E8D" w:rsidRPr="00BA5E8D" w:rsidRDefault="00BA5E8D" w:rsidP="00BA5E8D">
      <w:pPr>
        <w:spacing w:after="120" w:line="276" w:lineRule="auto"/>
        <w:ind w:left="709"/>
        <w:jc w:val="both"/>
        <w:outlineLvl w:val="1"/>
        <w:rPr>
          <w:rFonts w:ascii="Times New Roman" w:eastAsia="Calibri" w:hAnsi="Times New Roman" w:cs="Times New Roman"/>
          <w:b/>
          <w:bCs/>
          <w:sz w:val="24"/>
          <w:szCs w:val="24"/>
          <w:lang w:eastAsia="ru-RU"/>
        </w:rPr>
      </w:pPr>
      <w:r w:rsidRPr="00BA5E8D">
        <w:rPr>
          <w:rFonts w:ascii="Times New Roman" w:eastAsia="Calibri" w:hAnsi="Times New Roman" w:cs="Times New Roman"/>
          <w:b/>
          <w:bCs/>
          <w:sz w:val="24"/>
          <w:szCs w:val="24"/>
          <w:lang w:eastAsia="ru-RU"/>
        </w:rPr>
        <w:t>1.1</w:t>
      </w:r>
      <w:r>
        <w:rPr>
          <w:rFonts w:ascii="Times New Roman" w:eastAsia="Calibri" w:hAnsi="Times New Roman" w:cs="Times New Roman"/>
          <w:bCs/>
          <w:sz w:val="24"/>
          <w:szCs w:val="24"/>
          <w:lang w:eastAsia="ru-RU"/>
        </w:rPr>
        <w:t xml:space="preserve"> </w:t>
      </w:r>
      <w:r w:rsidRPr="00BA5E8D">
        <w:rPr>
          <w:rFonts w:ascii="Times New Roman" w:eastAsia="Calibri" w:hAnsi="Times New Roman" w:cs="Times New Roman"/>
          <w:b/>
          <w:bCs/>
          <w:sz w:val="24"/>
          <w:szCs w:val="24"/>
          <w:lang w:eastAsia="ru-RU"/>
        </w:rPr>
        <w:t xml:space="preserve">Цель и место профессионального модуля в структуре образовательной программы </w:t>
      </w:r>
    </w:p>
    <w:p w14:paraId="104F5949" w14:textId="1F117C80" w:rsidR="00BA5E8D" w:rsidRPr="00BA5E8D" w:rsidRDefault="00BA5E8D" w:rsidP="00BA5E8D">
      <w:pPr>
        <w:spacing w:line="276" w:lineRule="auto"/>
        <w:ind w:firstLine="708"/>
        <w:jc w:val="both"/>
        <w:rPr>
          <w:rFonts w:ascii="Times New Roman" w:eastAsia="Calibri" w:hAnsi="Times New Roman" w:cs="Times New Roman"/>
          <w:sz w:val="24"/>
          <w:szCs w:val="24"/>
        </w:rPr>
      </w:pPr>
      <w:r w:rsidRPr="00BA5E8D">
        <w:rPr>
          <w:rFonts w:ascii="Times New Roman" w:eastAsia="Calibri" w:hAnsi="Times New Roman" w:cs="Times New Roman"/>
          <w:sz w:val="24"/>
          <w:szCs w:val="24"/>
        </w:rPr>
        <w:t>Цель профессионального модуля «ПМ.04 Освоение работ по профессии 185690 слесарь-электрик по ремонту электрооборудования» - овладение видом профессиональной деятельности - освоение</w:t>
      </w:r>
      <w:ins w:id="50" w:author="Uvarovohk" w:date="2022-12-22T11:04:00Z">
        <w:r w:rsidRPr="00BA5E8D">
          <w:rPr>
            <w:rFonts w:ascii="Times New Roman" w:eastAsia="Calibri" w:hAnsi="Times New Roman" w:cs="Times New Roman"/>
            <w:sz w:val="24"/>
            <w:szCs w:val="24"/>
          </w:rPr>
          <w:t xml:space="preserve"> работ по профессии </w:t>
        </w:r>
      </w:ins>
      <w:r w:rsidRPr="00BA5E8D">
        <w:rPr>
          <w:rFonts w:ascii="Times New Roman" w:eastAsia="Calibri" w:hAnsi="Times New Roman" w:cs="Times New Roman"/>
          <w:sz w:val="24"/>
          <w:szCs w:val="24"/>
        </w:rPr>
        <w:t>185690 «С</w:t>
      </w:r>
      <w:ins w:id="51" w:author="Uvarovohk" w:date="2022-12-22T11:04:00Z">
        <w:r w:rsidRPr="00BA5E8D">
          <w:rPr>
            <w:rFonts w:ascii="Times New Roman" w:eastAsia="Calibri" w:hAnsi="Times New Roman" w:cs="Times New Roman"/>
            <w:sz w:val="24"/>
            <w:szCs w:val="24"/>
          </w:rPr>
          <w:t>лесарь-электрик по ремонту электрооборудования</w:t>
        </w:r>
      </w:ins>
      <w:r w:rsidRPr="00BA5E8D">
        <w:rPr>
          <w:rFonts w:ascii="Times New Roman" w:eastAsia="Calibri" w:hAnsi="Times New Roman" w:cs="Times New Roman"/>
          <w:sz w:val="24"/>
          <w:szCs w:val="24"/>
        </w:rPr>
        <w:t>»</w:t>
      </w:r>
      <w:r>
        <w:rPr>
          <w:rFonts w:ascii="Times New Roman" w:eastAsia="Calibri" w:hAnsi="Times New Roman" w:cs="Times New Roman"/>
          <w:sz w:val="24"/>
          <w:szCs w:val="24"/>
        </w:rPr>
        <w:t>.</w:t>
      </w:r>
    </w:p>
    <w:p w14:paraId="0C697E0B" w14:textId="182F1B9B" w:rsidR="00BA5E8D" w:rsidRDefault="00BA5E8D" w:rsidP="00BA5E8D">
      <w:pPr>
        <w:spacing w:line="276"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П</w:t>
      </w:r>
      <w:del w:id="52" w:author="Uvarovohk" w:date="2022-12-22T11:04:00Z">
        <w:r w:rsidRPr="00BA5E8D">
          <w:rPr>
            <w:rFonts w:ascii="Times New Roman" w:eastAsia="Calibri" w:hAnsi="Times New Roman" w:cs="Times New Roman"/>
            <w:sz w:val="24"/>
            <w:szCs w:val="24"/>
          </w:rPr>
          <w:delText>П</w:delText>
        </w:r>
      </w:del>
      <w:r w:rsidRPr="00BA5E8D">
        <w:rPr>
          <w:rFonts w:ascii="Times New Roman" w:eastAsia="Calibri" w:hAnsi="Times New Roman" w:cs="Times New Roman"/>
          <w:sz w:val="24"/>
          <w:szCs w:val="24"/>
        </w:rPr>
        <w:t>рограмма профессионального модуля «</w:t>
      </w:r>
      <w:ins w:id="53" w:author="Uvarovohk" w:date="2022-12-22T11:04:00Z">
        <w:r w:rsidRPr="00BA5E8D">
          <w:rPr>
            <w:rFonts w:ascii="Times New Roman" w:eastAsia="Calibri" w:hAnsi="Times New Roman" w:cs="Times New Roman"/>
            <w:sz w:val="24"/>
            <w:szCs w:val="24"/>
          </w:rPr>
          <w:t>ПМ.04</w:t>
        </w:r>
      </w:ins>
      <w:r w:rsidRPr="00BA5E8D">
        <w:rPr>
          <w:rFonts w:ascii="Times New Roman" w:eastAsia="Calibri" w:hAnsi="Times New Roman" w:cs="Times New Roman"/>
          <w:sz w:val="24"/>
          <w:szCs w:val="24"/>
        </w:rPr>
        <w:t xml:space="preserve"> Освоение</w:t>
      </w:r>
      <w:ins w:id="54" w:author="Uvarovohk" w:date="2022-12-22T11:04:00Z">
        <w:r w:rsidRPr="00BA5E8D">
          <w:rPr>
            <w:rFonts w:ascii="Times New Roman" w:eastAsia="Calibri" w:hAnsi="Times New Roman" w:cs="Times New Roman"/>
            <w:sz w:val="24"/>
            <w:szCs w:val="24"/>
          </w:rPr>
          <w:t xml:space="preserve"> работ по профессии </w:t>
        </w:r>
      </w:ins>
      <w:r w:rsidRPr="00BA5E8D">
        <w:rPr>
          <w:rFonts w:ascii="Times New Roman" w:eastAsia="Calibri" w:hAnsi="Times New Roman" w:cs="Times New Roman"/>
          <w:sz w:val="24"/>
          <w:szCs w:val="24"/>
        </w:rPr>
        <w:t>185690 «С</w:t>
      </w:r>
      <w:ins w:id="55" w:author="Uvarovohk" w:date="2022-12-22T11:04:00Z">
        <w:r w:rsidRPr="00BA5E8D">
          <w:rPr>
            <w:rFonts w:ascii="Times New Roman" w:eastAsia="Calibri" w:hAnsi="Times New Roman" w:cs="Times New Roman"/>
            <w:sz w:val="24"/>
            <w:szCs w:val="24"/>
          </w:rPr>
          <w:t xml:space="preserve">лесарь-электрик по ремонту </w:t>
        </w:r>
      </w:ins>
      <w:r>
        <w:rPr>
          <w:rFonts w:ascii="Times New Roman" w:eastAsia="Calibri" w:hAnsi="Times New Roman" w:cs="Times New Roman"/>
          <w:sz w:val="24"/>
          <w:szCs w:val="24"/>
        </w:rPr>
        <w:t xml:space="preserve">электрооборудования </w:t>
      </w:r>
      <w:r w:rsidRPr="00BA5E8D">
        <w:rPr>
          <w:rFonts w:ascii="Times New Roman" w:eastAsia="Calibri" w:hAnsi="Times New Roman" w:cs="Times New Roman"/>
          <w:sz w:val="24"/>
          <w:szCs w:val="24"/>
        </w:rPr>
        <w:t xml:space="preserve">является частью основной образовательной программы в соответствии с ФГОС СПО и включена в профессиональный цикл учебного плана программы подготовки специалистов среднего звена, реализуемой по специальности: </w:t>
      </w:r>
      <w:ins w:id="56" w:author="Uvarovohk" w:date="2022-12-22T11:04:00Z">
        <w:r w:rsidRPr="00BA5E8D">
          <w:rPr>
            <w:rFonts w:ascii="Times New Roman" w:eastAsia="Calibri" w:hAnsi="Times New Roman" w:cs="Times New Roman"/>
            <w:sz w:val="24"/>
            <w:szCs w:val="24"/>
          </w:rPr>
          <w:t>13.02.1</w:t>
        </w:r>
      </w:ins>
      <w:r w:rsidRPr="00BA5E8D">
        <w:rPr>
          <w:rFonts w:ascii="Times New Roman" w:eastAsia="Calibri" w:hAnsi="Times New Roman" w:cs="Times New Roman"/>
          <w:sz w:val="24"/>
          <w:szCs w:val="24"/>
        </w:rPr>
        <w:t>3</w:t>
      </w:r>
      <w:ins w:id="57" w:author="Uvarovohk" w:date="2022-12-22T11:04:00Z">
        <w:r w:rsidRPr="00BA5E8D">
          <w:rPr>
            <w:rFonts w:ascii="Times New Roman" w:eastAsia="Calibri" w:hAnsi="Times New Roman" w:cs="Times New Roman"/>
            <w:sz w:val="24"/>
            <w:szCs w:val="24"/>
          </w:rPr>
          <w:t xml:space="preserve"> </w:t>
        </w:r>
      </w:ins>
      <w:r w:rsidRPr="00BA5E8D">
        <w:rPr>
          <w:rFonts w:ascii="Times New Roman" w:eastAsia="Calibri" w:hAnsi="Times New Roman" w:cs="Times New Roman"/>
          <w:sz w:val="24"/>
          <w:szCs w:val="24"/>
        </w:rPr>
        <w:t>Э</w:t>
      </w:r>
      <w:ins w:id="58" w:author="Uvarovohk" w:date="2022-12-22T11:04:00Z">
        <w:r w:rsidRPr="00BA5E8D">
          <w:rPr>
            <w:rFonts w:ascii="Times New Roman" w:eastAsia="Calibri" w:hAnsi="Times New Roman" w:cs="Times New Roman"/>
            <w:sz w:val="24"/>
            <w:szCs w:val="24"/>
          </w:rPr>
          <w:t>ксплуатация и обслуживание электрического и электромеханического оборудования (по отраслям)</w:t>
        </w:r>
      </w:ins>
      <w:r>
        <w:rPr>
          <w:rFonts w:ascii="Times New Roman" w:eastAsia="Calibri" w:hAnsi="Times New Roman" w:cs="Times New Roman"/>
          <w:sz w:val="24"/>
          <w:szCs w:val="24"/>
        </w:rPr>
        <w:t xml:space="preserve">. </w:t>
      </w:r>
    </w:p>
    <w:p w14:paraId="3DA42FD4" w14:textId="184645B0" w:rsidR="00BA5E8D" w:rsidRPr="00BA5E8D" w:rsidRDefault="00BA5E8D" w:rsidP="00BA5E8D">
      <w:pPr>
        <w:spacing w:line="276" w:lineRule="auto"/>
        <w:ind w:firstLine="708"/>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1.2 </w:t>
      </w:r>
      <w:r w:rsidRPr="00BA5E8D">
        <w:rPr>
          <w:rFonts w:ascii="Times New Roman" w:eastAsia="Calibri" w:hAnsi="Times New Roman" w:cs="Times New Roman"/>
          <w:b/>
          <w:bCs/>
          <w:sz w:val="24"/>
          <w:szCs w:val="24"/>
          <w:lang w:eastAsia="ru-RU"/>
        </w:rPr>
        <w:t>Планируемые результаты освоения профессионального модуля</w:t>
      </w:r>
    </w:p>
    <w:p w14:paraId="305593D5" w14:textId="77777777" w:rsidR="00BA5E8D" w:rsidRDefault="00BA5E8D" w:rsidP="00BA5E8D">
      <w:pPr>
        <w:spacing w:line="276" w:lineRule="auto"/>
        <w:ind w:firstLine="709"/>
        <w:jc w:val="both"/>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ОПОП-П).</w:t>
      </w:r>
    </w:p>
    <w:p w14:paraId="5ECBAD35" w14:textId="1BAE39C4" w:rsidR="00BA5E8D" w:rsidRPr="00BA5E8D" w:rsidRDefault="00BA5E8D" w:rsidP="00BA5E8D">
      <w:pPr>
        <w:spacing w:line="276" w:lineRule="auto"/>
        <w:ind w:firstLine="709"/>
        <w:jc w:val="both"/>
        <w:rPr>
          <w:rFonts w:ascii="Times New Roman" w:eastAsia="Times New Roman" w:hAnsi="Times New Roman" w:cs="Times New Roman"/>
          <w:sz w:val="24"/>
          <w:szCs w:val="24"/>
          <w:lang w:eastAsia="ru-RU"/>
        </w:rPr>
      </w:pPr>
      <w:r w:rsidRPr="00BA5E8D">
        <w:rPr>
          <w:rFonts w:ascii="Times New Roman" w:eastAsia="Times New Roman" w:hAnsi="Times New Roman" w:cs="Times New Roman"/>
          <w:bCs/>
          <w:sz w:val="24"/>
          <w:szCs w:val="24"/>
          <w:lang w:eastAsia="ru-RU"/>
        </w:rPr>
        <w:t>В результате освоения профессионального модуля обучающийся должен:</w:t>
      </w:r>
    </w:p>
    <w:p w14:paraId="46C0B840" w14:textId="77777777" w:rsidR="00BA5E8D" w:rsidRPr="00BA5E8D" w:rsidRDefault="00BA5E8D" w:rsidP="00BA5E8D">
      <w:pPr>
        <w:suppressAutoHyphens/>
        <w:jc w:val="center"/>
        <w:rPr>
          <w:rFonts w:ascii="Times New Roman" w:eastAsia="Times New Roman" w:hAnsi="Times New Roman" w:cs="Times New Roman"/>
          <w:b/>
          <w:sz w:val="24"/>
          <w:szCs w:val="24"/>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9"/>
        <w:gridCol w:w="2618"/>
        <w:gridCol w:w="2412"/>
        <w:gridCol w:w="2344"/>
      </w:tblGrid>
      <w:tr w:rsidR="00BA5E8D" w:rsidRPr="00BA5E8D" w14:paraId="4F3C7823" w14:textId="77777777" w:rsidTr="0097440A">
        <w:tc>
          <w:tcPr>
            <w:tcW w:w="2549" w:type="dxa"/>
            <w:shd w:val="clear" w:color="auto" w:fill="auto"/>
          </w:tcPr>
          <w:p w14:paraId="6A693B9A" w14:textId="77777777" w:rsidR="00BA5E8D" w:rsidRPr="00BA5E8D" w:rsidRDefault="00BA5E8D" w:rsidP="00BA5E8D">
            <w:pPr>
              <w:jc w:val="center"/>
              <w:rPr>
                <w:rFonts w:ascii="Times New Roman" w:eastAsia="Times New Roman" w:hAnsi="Times New Roman" w:cs="Times New Roman"/>
                <w:b/>
                <w:sz w:val="24"/>
                <w:szCs w:val="24"/>
                <w:lang w:eastAsia="ru-RU"/>
              </w:rPr>
            </w:pPr>
            <w:r w:rsidRPr="00BA5E8D">
              <w:rPr>
                <w:rFonts w:ascii="Times New Roman" w:eastAsia="Times New Roman" w:hAnsi="Times New Roman" w:cs="Times New Roman"/>
                <w:b/>
                <w:bCs/>
                <w:sz w:val="24"/>
                <w:szCs w:val="24"/>
                <w:lang w:eastAsia="ru-RU"/>
              </w:rPr>
              <w:t>Наименование</w:t>
            </w:r>
          </w:p>
          <w:p w14:paraId="6220604E" w14:textId="77777777" w:rsidR="00BA5E8D" w:rsidRPr="00BA5E8D" w:rsidRDefault="00BA5E8D" w:rsidP="00BA5E8D">
            <w:pPr>
              <w:suppressAutoHyphens/>
              <w:jc w:val="center"/>
              <w:rPr>
                <w:rFonts w:ascii="Times New Roman" w:eastAsia="Times New Roman" w:hAnsi="Times New Roman" w:cs="Times New Roman"/>
                <w:b/>
                <w:sz w:val="24"/>
                <w:szCs w:val="24"/>
                <w:lang w:eastAsia="ru-RU"/>
              </w:rPr>
            </w:pPr>
            <w:r w:rsidRPr="00BA5E8D">
              <w:rPr>
                <w:rFonts w:ascii="Times New Roman" w:eastAsia="Times New Roman" w:hAnsi="Times New Roman" w:cs="Times New Roman"/>
                <w:b/>
                <w:bCs/>
                <w:sz w:val="24"/>
                <w:szCs w:val="24"/>
                <w:lang w:eastAsia="ru-RU"/>
              </w:rPr>
              <w:t>компетенции</w:t>
            </w:r>
          </w:p>
        </w:tc>
        <w:tc>
          <w:tcPr>
            <w:tcW w:w="2727" w:type="dxa"/>
            <w:shd w:val="clear" w:color="auto" w:fill="auto"/>
          </w:tcPr>
          <w:p w14:paraId="0F1B769E" w14:textId="77777777" w:rsidR="00BA5E8D" w:rsidRPr="00BA5E8D" w:rsidRDefault="00BA5E8D" w:rsidP="00BA5E8D">
            <w:pPr>
              <w:shd w:val="clear" w:color="auto" w:fill="FFFFFF"/>
              <w:jc w:val="center"/>
              <w:rPr>
                <w:rFonts w:ascii="Times New Roman" w:eastAsia="Times New Roman" w:hAnsi="Times New Roman" w:cs="Times New Roman"/>
                <w:b/>
                <w:sz w:val="24"/>
                <w:szCs w:val="24"/>
                <w:lang w:eastAsia="ru-RU"/>
              </w:rPr>
            </w:pPr>
            <w:r w:rsidRPr="00BA5E8D">
              <w:rPr>
                <w:rFonts w:ascii="Times New Roman" w:eastAsia="Times New Roman" w:hAnsi="Times New Roman" w:cs="Times New Roman"/>
                <w:b/>
                <w:iCs/>
                <w:spacing w:val="-2"/>
                <w:sz w:val="24"/>
                <w:szCs w:val="24"/>
                <w:lang w:eastAsia="ru-RU"/>
              </w:rPr>
              <w:t>Знать</w:t>
            </w:r>
          </w:p>
        </w:tc>
        <w:tc>
          <w:tcPr>
            <w:tcW w:w="2553" w:type="dxa"/>
            <w:shd w:val="clear" w:color="auto" w:fill="auto"/>
          </w:tcPr>
          <w:p w14:paraId="2BA23C8E" w14:textId="77777777" w:rsidR="00BA5E8D" w:rsidRPr="00BA5E8D" w:rsidRDefault="00BA5E8D" w:rsidP="00BA5E8D">
            <w:pPr>
              <w:suppressAutoHyphens/>
              <w:jc w:val="center"/>
              <w:rPr>
                <w:rFonts w:ascii="Times New Roman" w:eastAsia="Times New Roman" w:hAnsi="Times New Roman" w:cs="Times New Roman"/>
                <w:b/>
                <w:sz w:val="24"/>
                <w:szCs w:val="24"/>
                <w:lang w:eastAsia="ru-RU"/>
              </w:rPr>
            </w:pPr>
            <w:r w:rsidRPr="00BA5E8D">
              <w:rPr>
                <w:rFonts w:ascii="Times New Roman" w:eastAsia="Times New Roman" w:hAnsi="Times New Roman" w:cs="Times New Roman"/>
                <w:b/>
                <w:iCs/>
                <w:sz w:val="24"/>
                <w:szCs w:val="24"/>
                <w:lang w:eastAsia="ru-RU"/>
              </w:rPr>
              <w:t>Уметь</w:t>
            </w:r>
          </w:p>
        </w:tc>
        <w:tc>
          <w:tcPr>
            <w:tcW w:w="2094" w:type="dxa"/>
            <w:shd w:val="clear" w:color="auto" w:fill="auto"/>
          </w:tcPr>
          <w:p w14:paraId="09F9CD0F" w14:textId="77777777" w:rsidR="00BA5E8D" w:rsidRPr="00BA5E8D" w:rsidRDefault="00BA5E8D" w:rsidP="00BA5E8D">
            <w:pPr>
              <w:suppressAutoHyphens/>
              <w:jc w:val="center"/>
              <w:rPr>
                <w:rFonts w:ascii="Times New Roman" w:eastAsia="Times New Roman" w:hAnsi="Times New Roman" w:cs="Times New Roman"/>
                <w:b/>
                <w:sz w:val="24"/>
                <w:szCs w:val="24"/>
                <w:lang w:eastAsia="ru-RU"/>
              </w:rPr>
            </w:pPr>
            <w:r w:rsidRPr="00BA5E8D">
              <w:rPr>
                <w:rFonts w:ascii="Times New Roman" w:eastAsia="Times New Roman" w:hAnsi="Times New Roman" w:cs="Times New Roman"/>
                <w:b/>
                <w:iCs/>
                <w:sz w:val="24"/>
                <w:szCs w:val="24"/>
                <w:lang w:eastAsia="ru-RU"/>
              </w:rPr>
              <w:t>Владеть навыками</w:t>
            </w:r>
          </w:p>
        </w:tc>
      </w:tr>
      <w:tr w:rsidR="00BA5E8D" w:rsidRPr="00BA5E8D" w14:paraId="3FCB9DF0" w14:textId="77777777" w:rsidTr="0097440A">
        <w:tc>
          <w:tcPr>
            <w:tcW w:w="2549" w:type="dxa"/>
            <w:shd w:val="clear" w:color="auto" w:fill="auto"/>
          </w:tcPr>
          <w:p w14:paraId="5DD9BFB0" w14:textId="77777777" w:rsidR="00BA5E8D" w:rsidRPr="00BA5E8D" w:rsidRDefault="00BA5E8D" w:rsidP="00BA5E8D">
            <w:pPr>
              <w:suppressAutoHyphens/>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ОК 1 Выбирать способы решения задач профессиональной деятельности применительно к различным контекстам.</w:t>
            </w:r>
          </w:p>
        </w:tc>
        <w:tc>
          <w:tcPr>
            <w:tcW w:w="2727" w:type="dxa"/>
            <w:shd w:val="clear" w:color="auto" w:fill="auto"/>
          </w:tcPr>
          <w:p w14:paraId="059BAF23" w14:textId="77777777" w:rsidR="00BA5E8D" w:rsidRPr="00BA5E8D" w:rsidRDefault="00BA5E8D" w:rsidP="00BA5E8D">
            <w:pPr>
              <w:suppressAutoHyphens/>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актуальный профессиональный и социальный контекст, в котором приходится работать и жить </w:t>
            </w:r>
          </w:p>
          <w:p w14:paraId="409A9048" w14:textId="77777777" w:rsidR="00BA5E8D" w:rsidRPr="00BA5E8D" w:rsidRDefault="00BA5E8D" w:rsidP="00BA5E8D">
            <w:pPr>
              <w:suppressAutoHyphens/>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структура плана для решения задач, алгоритмы выполнения работ в профессиональной и смежных областях</w:t>
            </w:r>
          </w:p>
          <w:p w14:paraId="049DE756" w14:textId="77777777" w:rsidR="00BA5E8D" w:rsidRPr="00BA5E8D" w:rsidRDefault="00BA5E8D" w:rsidP="00BA5E8D">
            <w:pPr>
              <w:suppressAutoHyphens/>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основные источники информации и ресурсы для решения задач и/или проблем в профессиональном и/или социальном контексте</w:t>
            </w:r>
          </w:p>
          <w:p w14:paraId="38C0852A" w14:textId="77777777" w:rsidR="00BA5E8D" w:rsidRPr="00BA5E8D" w:rsidRDefault="00BA5E8D" w:rsidP="00BA5E8D">
            <w:pPr>
              <w:suppressAutoHyphens/>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методы работы в профессиональной и смежных сферах</w:t>
            </w:r>
          </w:p>
          <w:p w14:paraId="4CC17B91" w14:textId="77777777" w:rsidR="00BA5E8D" w:rsidRPr="00BA5E8D" w:rsidRDefault="00BA5E8D" w:rsidP="00BA5E8D">
            <w:pPr>
              <w:suppressAutoHyphens/>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lastRenderedPageBreak/>
              <w:t>порядок оценки результатов решения задач профессиональной деятельности</w:t>
            </w:r>
          </w:p>
        </w:tc>
        <w:tc>
          <w:tcPr>
            <w:tcW w:w="2553" w:type="dxa"/>
            <w:shd w:val="clear" w:color="auto" w:fill="auto"/>
          </w:tcPr>
          <w:p w14:paraId="35AE4550" w14:textId="77777777" w:rsidR="00BA5E8D" w:rsidRPr="00BA5E8D" w:rsidRDefault="00BA5E8D" w:rsidP="00BA5E8D">
            <w:pPr>
              <w:suppressAutoHyphens/>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lastRenderedPageBreak/>
              <w:t>распознавать задачу и/или проблему в профессиональном и/или социальном контексте, анализировать и выделять её составные части</w:t>
            </w:r>
          </w:p>
          <w:p w14:paraId="79A5ED85" w14:textId="77777777" w:rsidR="00BA5E8D" w:rsidRPr="00BA5E8D" w:rsidRDefault="00BA5E8D" w:rsidP="00BA5E8D">
            <w:pPr>
              <w:suppressAutoHyphens/>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определять этапы решения задачи, составлять план действия, реализовывать составленный план, определять необходимые ресурсы</w:t>
            </w:r>
          </w:p>
          <w:p w14:paraId="6D95F0E3" w14:textId="77777777" w:rsidR="00BA5E8D" w:rsidRPr="00BA5E8D" w:rsidRDefault="00BA5E8D" w:rsidP="00BA5E8D">
            <w:pPr>
              <w:suppressAutoHyphens/>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выявлять и эффективно искать информацию, необходимую для </w:t>
            </w:r>
            <w:r w:rsidRPr="00BA5E8D">
              <w:rPr>
                <w:rFonts w:ascii="Times New Roman" w:eastAsia="Times New Roman" w:hAnsi="Times New Roman" w:cs="Times New Roman"/>
                <w:sz w:val="24"/>
                <w:szCs w:val="24"/>
                <w:lang w:eastAsia="ru-RU"/>
              </w:rPr>
              <w:lastRenderedPageBreak/>
              <w:t>решения задачи и/или проблемы</w:t>
            </w:r>
          </w:p>
          <w:p w14:paraId="2C47321F" w14:textId="77777777" w:rsidR="00BA5E8D" w:rsidRPr="00BA5E8D" w:rsidRDefault="00BA5E8D" w:rsidP="00BA5E8D">
            <w:pPr>
              <w:suppressAutoHyphens/>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владеть актуальными методами работы в профессиональной и смежных сферах</w:t>
            </w:r>
          </w:p>
          <w:p w14:paraId="425A9A44" w14:textId="77777777" w:rsidR="00BA5E8D" w:rsidRPr="00BA5E8D" w:rsidRDefault="00BA5E8D" w:rsidP="00BA5E8D">
            <w:pPr>
              <w:suppressAutoHyphens/>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оценивать результат и последствия своих действий (самостоятельно или с помощью наставника)</w:t>
            </w:r>
          </w:p>
        </w:tc>
        <w:tc>
          <w:tcPr>
            <w:tcW w:w="2094" w:type="dxa"/>
            <w:shd w:val="clear" w:color="auto" w:fill="auto"/>
          </w:tcPr>
          <w:p w14:paraId="28DCF5BA" w14:textId="77777777" w:rsidR="00BA5E8D" w:rsidRPr="00BA5E8D" w:rsidRDefault="00BA5E8D" w:rsidP="00BA5E8D">
            <w:pPr>
              <w:suppressAutoHyphens/>
              <w:jc w:val="cente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lastRenderedPageBreak/>
              <w:t>-</w:t>
            </w:r>
          </w:p>
        </w:tc>
      </w:tr>
      <w:tr w:rsidR="00BA5E8D" w:rsidRPr="00BA5E8D" w14:paraId="05C9A4DC" w14:textId="77777777" w:rsidTr="0097440A">
        <w:tc>
          <w:tcPr>
            <w:tcW w:w="2549" w:type="dxa"/>
            <w:shd w:val="clear" w:color="auto" w:fill="auto"/>
          </w:tcPr>
          <w:p w14:paraId="0176D0F7"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lastRenderedPageBreak/>
              <w:t xml:space="preserve">ОК 2 Использовать современные средства поиска, анализа и </w:t>
            </w:r>
            <w:proofErr w:type="gramStart"/>
            <w:r w:rsidRPr="00BA5E8D">
              <w:rPr>
                <w:rFonts w:ascii="Times New Roman" w:eastAsia="Times New Roman" w:hAnsi="Times New Roman" w:cs="Times New Roman"/>
                <w:color w:val="000000"/>
                <w:sz w:val="24"/>
                <w:szCs w:val="24"/>
                <w:lang w:eastAsia="ru-RU"/>
              </w:rPr>
              <w:t>интерпретации информации</w:t>
            </w:r>
            <w:proofErr w:type="gramEnd"/>
            <w:r w:rsidRPr="00BA5E8D">
              <w:rPr>
                <w:rFonts w:ascii="Times New Roman" w:eastAsia="Times New Roman" w:hAnsi="Times New Roman" w:cs="Times New Roman"/>
                <w:color w:val="000000"/>
                <w:sz w:val="24"/>
                <w:szCs w:val="24"/>
                <w:lang w:eastAsia="ru-RU"/>
              </w:rPr>
              <w:t xml:space="preserve"> и информационные технологии для выполнения задач профессиональной деятельности</w:t>
            </w:r>
          </w:p>
          <w:p w14:paraId="463B3FDD" w14:textId="77777777" w:rsidR="00BA5E8D" w:rsidRPr="00BA5E8D" w:rsidRDefault="00BA5E8D" w:rsidP="00BA5E8D">
            <w:pPr>
              <w:suppressAutoHyphens/>
              <w:rPr>
                <w:rFonts w:ascii="Times New Roman" w:eastAsia="Times New Roman" w:hAnsi="Times New Roman" w:cs="Times New Roman"/>
                <w:sz w:val="24"/>
                <w:szCs w:val="24"/>
                <w:lang w:eastAsia="ru-RU"/>
              </w:rPr>
            </w:pPr>
          </w:p>
        </w:tc>
        <w:tc>
          <w:tcPr>
            <w:tcW w:w="2727" w:type="dxa"/>
            <w:shd w:val="clear" w:color="auto" w:fill="auto"/>
          </w:tcPr>
          <w:p w14:paraId="6A0DDA99"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номенклатура информационных источников, применяемых в профессиональной деятельности</w:t>
            </w:r>
          </w:p>
          <w:p w14:paraId="308818AB"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приемы структурирования информации</w:t>
            </w:r>
          </w:p>
          <w:p w14:paraId="70271FFA"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формат оформления результатов поиска информации</w:t>
            </w:r>
          </w:p>
          <w:p w14:paraId="28029B14"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 xml:space="preserve">современные средства и устройства информатизации, порядок их применения и </w:t>
            </w:r>
          </w:p>
          <w:p w14:paraId="07041F6B"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программное обеспечение в профессиональной деятельности, в том числе цифровые средства</w:t>
            </w:r>
          </w:p>
        </w:tc>
        <w:tc>
          <w:tcPr>
            <w:tcW w:w="2553" w:type="dxa"/>
            <w:shd w:val="clear" w:color="auto" w:fill="auto"/>
          </w:tcPr>
          <w:p w14:paraId="4435F47B"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определять задачи для поиска информации, планировать процесс поиска, выбирать необходимые источники информации</w:t>
            </w:r>
          </w:p>
          <w:p w14:paraId="64F0FDC1"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выделять наиболее значимое в перечне информации, структурировать получаемую информацию, оформлять результаты поиска</w:t>
            </w:r>
          </w:p>
          <w:p w14:paraId="0C43C49C"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оценивать практическую значимость результатов поиска</w:t>
            </w:r>
          </w:p>
          <w:p w14:paraId="1EDA52F1"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применять средства информационных технологий для решения профессиональных задач</w:t>
            </w:r>
          </w:p>
          <w:p w14:paraId="38AC98DB"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использовать современное программное обеспечение в профессиональной деятельности</w:t>
            </w:r>
          </w:p>
          <w:p w14:paraId="5070D0F7"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использовать различные цифровые средства для решения профессиональных задач</w:t>
            </w:r>
          </w:p>
        </w:tc>
        <w:tc>
          <w:tcPr>
            <w:tcW w:w="2094" w:type="dxa"/>
            <w:shd w:val="clear" w:color="auto" w:fill="auto"/>
          </w:tcPr>
          <w:p w14:paraId="130D718B" w14:textId="77777777" w:rsidR="00BA5E8D" w:rsidRPr="00BA5E8D" w:rsidRDefault="00BA5E8D" w:rsidP="00BA5E8D">
            <w:pPr>
              <w:autoSpaceDE w:val="0"/>
              <w:autoSpaceDN w:val="0"/>
              <w:adjustRightInd w:val="0"/>
              <w:jc w:val="center"/>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w:t>
            </w:r>
          </w:p>
        </w:tc>
      </w:tr>
      <w:tr w:rsidR="00BA5E8D" w:rsidRPr="00BA5E8D" w14:paraId="008DB6EB" w14:textId="77777777" w:rsidTr="0097440A">
        <w:tc>
          <w:tcPr>
            <w:tcW w:w="2549" w:type="dxa"/>
            <w:shd w:val="clear" w:color="auto" w:fill="auto"/>
          </w:tcPr>
          <w:p w14:paraId="23C64AB7"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lastRenderedPageBreak/>
              <w:t>ОК 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727" w:type="dxa"/>
            <w:shd w:val="clear" w:color="auto" w:fill="auto"/>
          </w:tcPr>
          <w:p w14:paraId="092D0A34" w14:textId="77777777" w:rsidR="00BA5E8D" w:rsidRPr="00BA5E8D" w:rsidRDefault="00BA5E8D" w:rsidP="00BA5E8D">
            <w:pPr>
              <w:shd w:val="clear" w:color="auto" w:fill="FFFFFF"/>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 содержание актуальной нормативно-правовой документации</w:t>
            </w:r>
          </w:p>
          <w:p w14:paraId="1FED1774" w14:textId="77777777" w:rsidR="00BA5E8D" w:rsidRPr="00BA5E8D" w:rsidRDefault="00BA5E8D" w:rsidP="00BA5E8D">
            <w:pPr>
              <w:shd w:val="clear" w:color="auto" w:fill="FFFFFF"/>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современная научная и профессиональная терминология</w:t>
            </w:r>
          </w:p>
          <w:p w14:paraId="65A97735" w14:textId="77777777" w:rsidR="00BA5E8D" w:rsidRPr="00BA5E8D" w:rsidRDefault="00BA5E8D" w:rsidP="00BA5E8D">
            <w:pPr>
              <w:shd w:val="clear" w:color="auto" w:fill="FFFFFF"/>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возможные траектории профессионального развития и самообразования</w:t>
            </w:r>
          </w:p>
          <w:p w14:paraId="314F23B1" w14:textId="77777777" w:rsidR="00BA5E8D" w:rsidRPr="00BA5E8D" w:rsidRDefault="00BA5E8D" w:rsidP="00BA5E8D">
            <w:pPr>
              <w:shd w:val="clear" w:color="auto" w:fill="FFFFFF"/>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основы предпринимательской деятельности, правовой и финансовой грамотности</w:t>
            </w:r>
          </w:p>
          <w:p w14:paraId="4419054F" w14:textId="77777777" w:rsidR="00BA5E8D" w:rsidRPr="00BA5E8D" w:rsidRDefault="00BA5E8D" w:rsidP="00BA5E8D">
            <w:pPr>
              <w:shd w:val="clear" w:color="auto" w:fill="FFFFFF"/>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правила разработки презентации</w:t>
            </w:r>
          </w:p>
          <w:p w14:paraId="0EED7088" w14:textId="77777777" w:rsidR="00BA5E8D" w:rsidRPr="00BA5E8D" w:rsidRDefault="00BA5E8D" w:rsidP="00BA5E8D">
            <w:pPr>
              <w:shd w:val="clear" w:color="auto" w:fill="FFFFFF"/>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основные этапы разработки и реализации проекта</w:t>
            </w:r>
          </w:p>
        </w:tc>
        <w:tc>
          <w:tcPr>
            <w:tcW w:w="2553" w:type="dxa"/>
            <w:shd w:val="clear" w:color="auto" w:fill="auto"/>
          </w:tcPr>
          <w:p w14:paraId="4602DA29" w14:textId="77777777" w:rsidR="00BA5E8D" w:rsidRPr="00BA5E8D" w:rsidRDefault="00BA5E8D" w:rsidP="00BA5E8D">
            <w:pPr>
              <w:shd w:val="clear" w:color="auto" w:fill="FFFFFF"/>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 определять актуальность нормативно-правовой документации в профессиональной деятельности</w:t>
            </w:r>
          </w:p>
          <w:p w14:paraId="76783F0B" w14:textId="77777777" w:rsidR="00BA5E8D" w:rsidRPr="00BA5E8D" w:rsidRDefault="00BA5E8D" w:rsidP="00BA5E8D">
            <w:pPr>
              <w:shd w:val="clear" w:color="auto" w:fill="FFFFFF"/>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применять современную научную профессиональную терминологию</w:t>
            </w:r>
          </w:p>
          <w:p w14:paraId="7E177544" w14:textId="77777777" w:rsidR="00BA5E8D" w:rsidRPr="00BA5E8D" w:rsidRDefault="00BA5E8D" w:rsidP="00BA5E8D">
            <w:pPr>
              <w:shd w:val="clear" w:color="auto" w:fill="FFFFFF"/>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определять и выстраивать траектории профессионального развития и самообразования</w:t>
            </w:r>
          </w:p>
          <w:p w14:paraId="64FA9DAC" w14:textId="77777777" w:rsidR="00BA5E8D" w:rsidRPr="00BA5E8D" w:rsidRDefault="00BA5E8D" w:rsidP="00BA5E8D">
            <w:pPr>
              <w:shd w:val="clear" w:color="auto" w:fill="FFFFFF"/>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выявлять достоинства и недостатки коммерческой идеи</w:t>
            </w:r>
          </w:p>
          <w:p w14:paraId="7D7FC5F1" w14:textId="77777777" w:rsidR="00BA5E8D" w:rsidRPr="00BA5E8D" w:rsidRDefault="00BA5E8D" w:rsidP="00BA5E8D">
            <w:pPr>
              <w:shd w:val="clear" w:color="auto" w:fill="FFFFFF"/>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29D9B56C" w14:textId="77777777" w:rsidR="00BA5E8D" w:rsidRPr="00BA5E8D" w:rsidRDefault="00BA5E8D" w:rsidP="00BA5E8D">
            <w:pPr>
              <w:shd w:val="clear" w:color="auto" w:fill="FFFFFF"/>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презентовать идеи открытия собственного дела в профессиональной деятельности</w:t>
            </w:r>
          </w:p>
          <w:p w14:paraId="2011C847" w14:textId="77777777" w:rsidR="00BA5E8D" w:rsidRPr="00BA5E8D" w:rsidRDefault="00BA5E8D" w:rsidP="00BA5E8D">
            <w:pPr>
              <w:shd w:val="clear" w:color="auto" w:fill="FFFFFF"/>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определять источники достоверной правовой информации</w:t>
            </w:r>
          </w:p>
          <w:p w14:paraId="653D0FAD" w14:textId="77777777" w:rsidR="00BA5E8D" w:rsidRPr="00BA5E8D" w:rsidRDefault="00BA5E8D" w:rsidP="00BA5E8D">
            <w:pPr>
              <w:shd w:val="clear" w:color="auto" w:fill="FFFFFF"/>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составлять различные правовые документы</w:t>
            </w:r>
          </w:p>
          <w:p w14:paraId="728F4F6A" w14:textId="77777777" w:rsidR="00BA5E8D" w:rsidRPr="00BA5E8D" w:rsidRDefault="00BA5E8D" w:rsidP="00BA5E8D">
            <w:pPr>
              <w:shd w:val="clear" w:color="auto" w:fill="FFFFFF"/>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находить интересные проектные идеи, грамотно их формулировать и документировать</w:t>
            </w:r>
          </w:p>
          <w:p w14:paraId="7EE6811A" w14:textId="77777777" w:rsidR="00BA5E8D" w:rsidRPr="00BA5E8D" w:rsidRDefault="00BA5E8D" w:rsidP="00BA5E8D">
            <w:pPr>
              <w:shd w:val="clear" w:color="auto" w:fill="FFFFFF"/>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lastRenderedPageBreak/>
              <w:t>оценивать жизнеспособность проектной идеи, составлять план проекта</w:t>
            </w:r>
          </w:p>
        </w:tc>
        <w:tc>
          <w:tcPr>
            <w:tcW w:w="2094" w:type="dxa"/>
            <w:shd w:val="clear" w:color="auto" w:fill="auto"/>
          </w:tcPr>
          <w:p w14:paraId="6BF3BC5A" w14:textId="77777777" w:rsidR="00BA5E8D" w:rsidRPr="00BA5E8D" w:rsidRDefault="00BA5E8D" w:rsidP="00BA5E8D">
            <w:pPr>
              <w:shd w:val="clear" w:color="auto" w:fill="FFFFFF"/>
              <w:jc w:val="cente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lastRenderedPageBreak/>
              <w:t>-</w:t>
            </w:r>
          </w:p>
        </w:tc>
      </w:tr>
      <w:tr w:rsidR="00BA5E8D" w:rsidRPr="00BA5E8D" w14:paraId="08AC9CC0" w14:textId="77777777" w:rsidTr="0097440A">
        <w:tc>
          <w:tcPr>
            <w:tcW w:w="2549" w:type="dxa"/>
            <w:shd w:val="clear" w:color="auto" w:fill="auto"/>
          </w:tcPr>
          <w:p w14:paraId="57AF1057"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lastRenderedPageBreak/>
              <w:t>ОК 4 Эффективно взаимодействовать и работать в коллективе и команде</w:t>
            </w:r>
          </w:p>
        </w:tc>
        <w:tc>
          <w:tcPr>
            <w:tcW w:w="2727" w:type="dxa"/>
            <w:shd w:val="clear" w:color="auto" w:fill="auto"/>
          </w:tcPr>
          <w:p w14:paraId="7212B192"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психологические основы деятельности коллектива</w:t>
            </w:r>
          </w:p>
          <w:p w14:paraId="52331CC8"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психологические особенности личности</w:t>
            </w:r>
          </w:p>
        </w:tc>
        <w:tc>
          <w:tcPr>
            <w:tcW w:w="2553" w:type="dxa"/>
            <w:shd w:val="clear" w:color="auto" w:fill="auto"/>
          </w:tcPr>
          <w:p w14:paraId="0DE4107B"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организовывать работу коллектива и команды</w:t>
            </w:r>
          </w:p>
          <w:p w14:paraId="015900C6"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взаимодействовать с коллегами, руководством, клиентами в ходе профессиональной деятельности</w:t>
            </w:r>
          </w:p>
        </w:tc>
        <w:tc>
          <w:tcPr>
            <w:tcW w:w="2094" w:type="dxa"/>
            <w:shd w:val="clear" w:color="auto" w:fill="auto"/>
          </w:tcPr>
          <w:p w14:paraId="4E7F6759" w14:textId="77777777" w:rsidR="00BA5E8D" w:rsidRPr="00BA5E8D" w:rsidRDefault="00BA5E8D" w:rsidP="00BA5E8D">
            <w:pPr>
              <w:autoSpaceDE w:val="0"/>
              <w:autoSpaceDN w:val="0"/>
              <w:adjustRightInd w:val="0"/>
              <w:jc w:val="center"/>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w:t>
            </w:r>
          </w:p>
        </w:tc>
      </w:tr>
      <w:tr w:rsidR="00BA5E8D" w:rsidRPr="00BA5E8D" w14:paraId="459A2D95" w14:textId="77777777" w:rsidTr="0097440A">
        <w:trPr>
          <w:trHeight w:val="1915"/>
        </w:trPr>
        <w:tc>
          <w:tcPr>
            <w:tcW w:w="2549" w:type="dxa"/>
            <w:shd w:val="clear" w:color="auto" w:fill="auto"/>
          </w:tcPr>
          <w:p w14:paraId="61062167"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 xml:space="preserve">ОК 5 Осуществлять устную и письменную коммуникацию на государственном языке с учетом особенностей социального и культурного контекста. </w:t>
            </w:r>
          </w:p>
          <w:p w14:paraId="433C5A57"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p>
        </w:tc>
        <w:tc>
          <w:tcPr>
            <w:tcW w:w="2727" w:type="dxa"/>
            <w:shd w:val="clear" w:color="auto" w:fill="auto"/>
          </w:tcPr>
          <w:p w14:paraId="7D6280FC"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 xml:space="preserve">правила оформления документов </w:t>
            </w:r>
          </w:p>
          <w:p w14:paraId="46FB4B64"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правила построения устных сообщений</w:t>
            </w:r>
          </w:p>
          <w:p w14:paraId="3188214F"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особенности социального и культурного контекста</w:t>
            </w:r>
          </w:p>
        </w:tc>
        <w:tc>
          <w:tcPr>
            <w:tcW w:w="2553" w:type="dxa"/>
            <w:shd w:val="clear" w:color="auto" w:fill="auto"/>
          </w:tcPr>
          <w:p w14:paraId="4E728F57"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грамотно излагать свои мысли и оформлять документы по профессиональной тематике на государственном языке</w:t>
            </w:r>
          </w:p>
          <w:p w14:paraId="1BF1ECED"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проявлять толерантность в рабочем коллективе</w:t>
            </w:r>
          </w:p>
        </w:tc>
        <w:tc>
          <w:tcPr>
            <w:tcW w:w="2094" w:type="dxa"/>
            <w:shd w:val="clear" w:color="auto" w:fill="auto"/>
          </w:tcPr>
          <w:p w14:paraId="2B1AFE4A" w14:textId="77777777" w:rsidR="00BA5E8D" w:rsidRPr="00BA5E8D" w:rsidRDefault="00BA5E8D" w:rsidP="00BA5E8D">
            <w:pPr>
              <w:autoSpaceDE w:val="0"/>
              <w:autoSpaceDN w:val="0"/>
              <w:adjustRightInd w:val="0"/>
              <w:jc w:val="center"/>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w:t>
            </w:r>
          </w:p>
        </w:tc>
      </w:tr>
      <w:tr w:rsidR="00BA5E8D" w:rsidRPr="00BA5E8D" w14:paraId="13E25E70" w14:textId="77777777" w:rsidTr="0097440A">
        <w:tc>
          <w:tcPr>
            <w:tcW w:w="2549" w:type="dxa"/>
            <w:shd w:val="clear" w:color="auto" w:fill="auto"/>
          </w:tcPr>
          <w:p w14:paraId="46D378A8"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ОК 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27" w:type="dxa"/>
            <w:shd w:val="clear" w:color="auto" w:fill="auto"/>
          </w:tcPr>
          <w:p w14:paraId="39C8A278"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 xml:space="preserve"> правила экологической безопасности при ведении профессиональной деятельности </w:t>
            </w:r>
          </w:p>
          <w:p w14:paraId="610D9C79"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основные ресурсы, задействованные в профессиональной деятельности</w:t>
            </w:r>
          </w:p>
          <w:p w14:paraId="6238C7B7"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пути обеспечения ресурсосбережения</w:t>
            </w:r>
          </w:p>
          <w:p w14:paraId="375297B0"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принципы бережливого производства</w:t>
            </w:r>
          </w:p>
          <w:p w14:paraId="76921D77"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основные направления изменения климатических условий региона</w:t>
            </w:r>
          </w:p>
          <w:p w14:paraId="5E8158F6"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правила поведения в чрезвычайных ситуациях</w:t>
            </w:r>
          </w:p>
        </w:tc>
        <w:tc>
          <w:tcPr>
            <w:tcW w:w="2553" w:type="dxa"/>
            <w:shd w:val="clear" w:color="auto" w:fill="auto"/>
          </w:tcPr>
          <w:p w14:paraId="233EC397"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 xml:space="preserve"> соблюдать нормы экологической безопасности</w:t>
            </w:r>
          </w:p>
          <w:p w14:paraId="39E232C0"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определять направления ресурсосбережения в рамках профессиональной деятельности по специальности</w:t>
            </w:r>
          </w:p>
          <w:p w14:paraId="35C1C0C0"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организовывать профессиональную деятельность с соблюдением принципов бережливого производства</w:t>
            </w:r>
          </w:p>
          <w:p w14:paraId="650C46C9"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организовывать профессиональную деятельность с учетом знаний об изменении климатических условий региона</w:t>
            </w:r>
          </w:p>
          <w:p w14:paraId="23048056"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 xml:space="preserve">эффективно действовать в </w:t>
            </w:r>
            <w:r w:rsidRPr="00BA5E8D">
              <w:rPr>
                <w:rFonts w:ascii="Times New Roman" w:eastAsia="Times New Roman" w:hAnsi="Times New Roman" w:cs="Times New Roman"/>
                <w:color w:val="000000"/>
                <w:sz w:val="24"/>
                <w:szCs w:val="24"/>
                <w:lang w:eastAsia="ru-RU"/>
              </w:rPr>
              <w:lastRenderedPageBreak/>
              <w:t>чрезвычайных ситуациях</w:t>
            </w:r>
          </w:p>
        </w:tc>
        <w:tc>
          <w:tcPr>
            <w:tcW w:w="2094" w:type="dxa"/>
            <w:shd w:val="clear" w:color="auto" w:fill="auto"/>
          </w:tcPr>
          <w:p w14:paraId="7EBC2B9F" w14:textId="77777777" w:rsidR="00BA5E8D" w:rsidRPr="00BA5E8D" w:rsidRDefault="00BA5E8D" w:rsidP="00BA5E8D">
            <w:pPr>
              <w:autoSpaceDE w:val="0"/>
              <w:autoSpaceDN w:val="0"/>
              <w:adjustRightInd w:val="0"/>
              <w:jc w:val="center"/>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lastRenderedPageBreak/>
              <w:t>-</w:t>
            </w:r>
          </w:p>
        </w:tc>
      </w:tr>
      <w:tr w:rsidR="00BA5E8D" w:rsidRPr="00BA5E8D" w14:paraId="3E799775" w14:textId="77777777" w:rsidTr="0097440A">
        <w:tc>
          <w:tcPr>
            <w:tcW w:w="2549" w:type="dxa"/>
            <w:shd w:val="clear" w:color="auto" w:fill="auto"/>
          </w:tcPr>
          <w:p w14:paraId="6E4DA2E9" w14:textId="77777777" w:rsidR="00BA5E8D" w:rsidRPr="00BA5E8D" w:rsidRDefault="00BA5E8D" w:rsidP="00BA5E8D">
            <w:pPr>
              <w:autoSpaceDE w:val="0"/>
              <w:autoSpaceDN w:val="0"/>
              <w:adjustRightInd w:val="0"/>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lastRenderedPageBreak/>
              <w:t>ОК 9 Пользоваться профессиональной документацией на государственном и иностранном языках.</w:t>
            </w:r>
          </w:p>
        </w:tc>
        <w:tc>
          <w:tcPr>
            <w:tcW w:w="2727" w:type="dxa"/>
            <w:shd w:val="clear" w:color="auto" w:fill="auto"/>
          </w:tcPr>
          <w:p w14:paraId="336FB5A3" w14:textId="77777777" w:rsidR="00BA5E8D" w:rsidRPr="00BA5E8D" w:rsidRDefault="00BA5E8D" w:rsidP="00BA5E8D">
            <w:pPr>
              <w:shd w:val="clear" w:color="auto" w:fill="FFFFFF"/>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 правила построения простых и сложных предложений на профессиональные темы</w:t>
            </w:r>
          </w:p>
          <w:p w14:paraId="5F9804C1" w14:textId="77777777" w:rsidR="00BA5E8D" w:rsidRPr="00BA5E8D" w:rsidRDefault="00BA5E8D" w:rsidP="00BA5E8D">
            <w:pPr>
              <w:shd w:val="clear" w:color="auto" w:fill="FFFFFF"/>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основные общеупотребительные глаголы (бытовая и профессиональная лексика)</w:t>
            </w:r>
          </w:p>
          <w:p w14:paraId="65FB5872" w14:textId="77777777" w:rsidR="00BA5E8D" w:rsidRPr="00BA5E8D" w:rsidRDefault="00BA5E8D" w:rsidP="00BA5E8D">
            <w:pPr>
              <w:shd w:val="clear" w:color="auto" w:fill="FFFFFF"/>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лексический минимум, относящийся к описанию предметов, средств и процессов профессиональной деятельности</w:t>
            </w:r>
          </w:p>
          <w:p w14:paraId="767D02AD" w14:textId="77777777" w:rsidR="00BA5E8D" w:rsidRPr="00BA5E8D" w:rsidRDefault="00BA5E8D" w:rsidP="00BA5E8D">
            <w:pPr>
              <w:shd w:val="clear" w:color="auto" w:fill="FFFFFF"/>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особенности произношения</w:t>
            </w:r>
          </w:p>
          <w:p w14:paraId="34DC8AF4" w14:textId="77777777" w:rsidR="00BA5E8D" w:rsidRPr="00BA5E8D" w:rsidRDefault="00BA5E8D" w:rsidP="00BA5E8D">
            <w:pPr>
              <w:shd w:val="clear" w:color="auto" w:fill="FFFFFF"/>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правила чтения текстов профессиональной направленности</w:t>
            </w:r>
          </w:p>
          <w:p w14:paraId="0BCB7FE5" w14:textId="77777777" w:rsidR="00BA5E8D" w:rsidRPr="00BA5E8D" w:rsidRDefault="00BA5E8D" w:rsidP="00BA5E8D">
            <w:pPr>
              <w:shd w:val="clear" w:color="auto" w:fill="FFFFFF"/>
              <w:rPr>
                <w:rFonts w:ascii="Times New Roman" w:eastAsia="Times New Roman" w:hAnsi="Times New Roman" w:cs="Times New Roman"/>
                <w:sz w:val="24"/>
                <w:szCs w:val="24"/>
                <w:lang w:eastAsia="ru-RU"/>
              </w:rPr>
            </w:pPr>
          </w:p>
        </w:tc>
        <w:tc>
          <w:tcPr>
            <w:tcW w:w="2553" w:type="dxa"/>
            <w:shd w:val="clear" w:color="auto" w:fill="auto"/>
          </w:tcPr>
          <w:p w14:paraId="18F63216" w14:textId="77777777" w:rsidR="00BA5E8D" w:rsidRPr="00BA5E8D" w:rsidRDefault="00BA5E8D" w:rsidP="00BA5E8D">
            <w:pPr>
              <w:shd w:val="clear" w:color="auto" w:fill="FFFFFF"/>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37EC2AD1" w14:textId="77777777" w:rsidR="00BA5E8D" w:rsidRPr="00BA5E8D" w:rsidRDefault="00BA5E8D" w:rsidP="00BA5E8D">
            <w:pPr>
              <w:shd w:val="clear" w:color="auto" w:fill="FFFFFF"/>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участвовать в диалогах на знакомые общие и профессиональные темы</w:t>
            </w:r>
          </w:p>
          <w:p w14:paraId="7A336FEF" w14:textId="77777777" w:rsidR="00BA5E8D" w:rsidRPr="00BA5E8D" w:rsidRDefault="00BA5E8D" w:rsidP="00BA5E8D">
            <w:pPr>
              <w:shd w:val="clear" w:color="auto" w:fill="FFFFFF"/>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строить простые высказывания о себе и о своей профессиональной деятельности</w:t>
            </w:r>
          </w:p>
          <w:p w14:paraId="225A2620" w14:textId="77777777" w:rsidR="00BA5E8D" w:rsidRPr="00BA5E8D" w:rsidRDefault="00BA5E8D" w:rsidP="00BA5E8D">
            <w:pPr>
              <w:shd w:val="clear" w:color="auto" w:fill="FFFFFF"/>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кратко обосновывать и объяснять свои действия (текущие и планируемые)</w:t>
            </w:r>
          </w:p>
          <w:p w14:paraId="77756EAA" w14:textId="77777777" w:rsidR="00BA5E8D" w:rsidRPr="00BA5E8D" w:rsidRDefault="00BA5E8D" w:rsidP="00BA5E8D">
            <w:pPr>
              <w:shd w:val="clear" w:color="auto" w:fill="FFFFFF"/>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писать простые связные сообщения на знакомые или интересующие профессиональные темы</w:t>
            </w:r>
          </w:p>
        </w:tc>
        <w:tc>
          <w:tcPr>
            <w:tcW w:w="2094" w:type="dxa"/>
            <w:shd w:val="clear" w:color="auto" w:fill="auto"/>
          </w:tcPr>
          <w:p w14:paraId="6F23762D" w14:textId="77777777" w:rsidR="00BA5E8D" w:rsidRPr="00BA5E8D" w:rsidRDefault="00BA5E8D" w:rsidP="00BA5E8D">
            <w:pPr>
              <w:shd w:val="clear" w:color="auto" w:fill="FFFFFF"/>
              <w:jc w:val="cente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w:t>
            </w:r>
          </w:p>
        </w:tc>
      </w:tr>
      <w:tr w:rsidR="00BA5E8D" w:rsidRPr="00BA5E8D" w14:paraId="31BC819B" w14:textId="77777777" w:rsidTr="0097440A">
        <w:tc>
          <w:tcPr>
            <w:tcW w:w="2549" w:type="dxa"/>
            <w:shd w:val="clear" w:color="auto" w:fill="auto"/>
          </w:tcPr>
          <w:p w14:paraId="59B427C3" w14:textId="77777777" w:rsidR="00BA5E8D" w:rsidRPr="00BA5E8D" w:rsidRDefault="00BA5E8D" w:rsidP="00BA5E8D">
            <w:pPr>
              <w:ind w:right="-76"/>
              <w:rPr>
                <w:rFonts w:ascii="Times New Roman" w:eastAsia="Times New Roman" w:hAnsi="Times New Roman" w:cs="Times New Roman"/>
                <w:lang w:eastAsia="ru-RU"/>
              </w:rPr>
            </w:pPr>
            <w:r w:rsidRPr="00BA5E8D">
              <w:rPr>
                <w:rFonts w:ascii="Times New Roman" w:eastAsia="Times New Roman" w:hAnsi="Times New Roman" w:cs="Times New Roman"/>
                <w:bCs/>
                <w:sz w:val="24"/>
                <w:szCs w:val="24"/>
                <w:lang w:eastAsia="ru-RU"/>
              </w:rPr>
              <w:t>ПК 4.1</w:t>
            </w:r>
            <w:r w:rsidRPr="00BA5E8D">
              <w:rPr>
                <w:rFonts w:ascii="Times New Roman" w:eastAsia="Times New Roman" w:hAnsi="Times New Roman" w:cs="Times New Roman"/>
                <w:b/>
                <w:bCs/>
                <w:lang w:eastAsia="ru-RU"/>
              </w:rPr>
              <w:t xml:space="preserve"> </w:t>
            </w:r>
            <w:r w:rsidRPr="00BA5E8D">
              <w:rPr>
                <w:rFonts w:ascii="Times New Roman" w:eastAsia="Times New Roman" w:hAnsi="Times New Roman" w:cs="Times New Roman"/>
                <w:bCs/>
                <w:iCs/>
                <w:lang w:eastAsia="ru-RU"/>
              </w:rPr>
              <w:t>Организовывать и выполнять работы по эксплуатации, обслуживанию и ремонту электрического оборудования</w:t>
            </w:r>
            <w:r w:rsidRPr="00BA5E8D">
              <w:rPr>
                <w:rFonts w:ascii="Times New Roman" w:eastAsia="Times New Roman" w:hAnsi="Times New Roman" w:cs="Times New Roman"/>
                <w:b/>
                <w:bCs/>
                <w:lang w:eastAsia="ru-RU"/>
              </w:rPr>
              <w:t xml:space="preserve"> </w:t>
            </w:r>
          </w:p>
          <w:p w14:paraId="6F664FE2" w14:textId="77777777" w:rsidR="00BA5E8D" w:rsidRPr="00BA5E8D" w:rsidRDefault="00BA5E8D" w:rsidP="00BA5E8D">
            <w:pPr>
              <w:shd w:val="clear" w:color="auto" w:fill="FFFFFF"/>
              <w:textAlignment w:val="baseline"/>
              <w:rPr>
                <w:rFonts w:ascii="Times New Roman" w:eastAsia="Times New Roman" w:hAnsi="Times New Roman" w:cs="Times New Roman"/>
                <w:lang w:eastAsia="ru-RU"/>
              </w:rPr>
            </w:pPr>
          </w:p>
        </w:tc>
        <w:tc>
          <w:tcPr>
            <w:tcW w:w="2727" w:type="dxa"/>
            <w:shd w:val="clear" w:color="auto" w:fill="auto"/>
          </w:tcPr>
          <w:p w14:paraId="43138E75" w14:textId="77777777" w:rsidR="00BA5E8D" w:rsidRPr="00BA5E8D" w:rsidRDefault="00BA5E8D" w:rsidP="00BA5E8D">
            <w:pPr>
              <w:shd w:val="clear" w:color="auto" w:fill="FFFFFF"/>
              <w:rPr>
                <w:rFonts w:ascii="Times New Roman" w:eastAsia="Times New Roman" w:hAnsi="Times New Roman" w:cs="Times New Roman"/>
                <w:iCs/>
                <w:lang w:eastAsia="ru-RU"/>
              </w:rPr>
            </w:pPr>
            <w:r w:rsidRPr="00BA5E8D">
              <w:rPr>
                <w:rFonts w:ascii="Times New Roman" w:eastAsia="Times New Roman" w:hAnsi="Times New Roman" w:cs="Times New Roman"/>
                <w:iCs/>
                <w:lang w:eastAsia="ru-RU"/>
              </w:rPr>
              <w:t xml:space="preserve">- электрические аппараты переменного и постоянного тока. Устройства для пуска, торможения и регулирования скорости электроприводов. </w:t>
            </w:r>
          </w:p>
          <w:p w14:paraId="604CF3FF" w14:textId="77777777" w:rsidR="00BA5E8D" w:rsidRPr="00BA5E8D" w:rsidRDefault="00BA5E8D" w:rsidP="00BA5E8D">
            <w:pPr>
              <w:shd w:val="clear" w:color="auto" w:fill="FFFFFF"/>
              <w:rPr>
                <w:rFonts w:ascii="Times New Roman" w:eastAsia="Times New Roman" w:hAnsi="Times New Roman" w:cs="Times New Roman"/>
                <w:iCs/>
                <w:lang w:eastAsia="ru-RU"/>
              </w:rPr>
            </w:pPr>
            <w:r w:rsidRPr="00BA5E8D">
              <w:rPr>
                <w:rFonts w:ascii="Times New Roman" w:eastAsia="Times New Roman" w:hAnsi="Times New Roman" w:cs="Times New Roman"/>
                <w:iCs/>
                <w:lang w:eastAsia="ru-RU"/>
              </w:rPr>
              <w:t>- правила техники безопасности при ремонте и обслуживании электрооборудования</w:t>
            </w:r>
          </w:p>
          <w:p w14:paraId="03396125" w14:textId="77777777" w:rsidR="00BA5E8D" w:rsidRPr="00BA5E8D" w:rsidRDefault="00BA5E8D" w:rsidP="00BA5E8D">
            <w:pPr>
              <w:shd w:val="clear" w:color="auto" w:fill="FFFFFF"/>
              <w:rPr>
                <w:rFonts w:ascii="Times New Roman" w:eastAsia="Times New Roman" w:hAnsi="Times New Roman" w:cs="Times New Roman"/>
                <w:iCs/>
                <w:lang w:eastAsia="ru-RU"/>
              </w:rPr>
            </w:pPr>
            <w:r w:rsidRPr="00BA5E8D">
              <w:rPr>
                <w:rFonts w:ascii="Times New Roman" w:eastAsia="Times New Roman" w:hAnsi="Times New Roman" w:cs="Times New Roman"/>
                <w:iCs/>
                <w:lang w:eastAsia="ru-RU"/>
              </w:rPr>
              <w:t xml:space="preserve">- типы светильников и </w:t>
            </w:r>
            <w:proofErr w:type="spellStart"/>
            <w:r w:rsidRPr="00BA5E8D">
              <w:rPr>
                <w:rFonts w:ascii="Times New Roman" w:eastAsia="Times New Roman" w:hAnsi="Times New Roman" w:cs="Times New Roman"/>
                <w:iCs/>
                <w:lang w:eastAsia="ru-RU"/>
              </w:rPr>
              <w:t>электроустановочных</w:t>
            </w:r>
            <w:proofErr w:type="spellEnd"/>
            <w:r w:rsidRPr="00BA5E8D">
              <w:rPr>
                <w:rFonts w:ascii="Times New Roman" w:eastAsia="Times New Roman" w:hAnsi="Times New Roman" w:cs="Times New Roman"/>
                <w:iCs/>
                <w:lang w:eastAsia="ru-RU"/>
              </w:rPr>
              <w:t xml:space="preserve"> изделий. Типы осветительных щитков. </w:t>
            </w:r>
          </w:p>
          <w:p w14:paraId="4B50844F" w14:textId="77777777" w:rsidR="00BA5E8D" w:rsidRPr="00BA5E8D" w:rsidRDefault="00BA5E8D" w:rsidP="00BA5E8D">
            <w:pPr>
              <w:shd w:val="clear" w:color="auto" w:fill="FFFFFF"/>
              <w:rPr>
                <w:rFonts w:ascii="Times New Roman" w:eastAsia="Times New Roman" w:hAnsi="Times New Roman" w:cs="Times New Roman"/>
                <w:iCs/>
                <w:lang w:eastAsia="ru-RU"/>
              </w:rPr>
            </w:pPr>
            <w:r w:rsidRPr="00BA5E8D">
              <w:rPr>
                <w:rFonts w:ascii="Times New Roman" w:eastAsia="Times New Roman" w:hAnsi="Times New Roman" w:cs="Times New Roman"/>
                <w:iCs/>
                <w:lang w:eastAsia="ru-RU"/>
              </w:rPr>
              <w:t xml:space="preserve">- устройство и принцип действия электрических машин постоянного и переменного тока. </w:t>
            </w:r>
          </w:p>
          <w:p w14:paraId="6AF0A98F" w14:textId="77777777" w:rsidR="00BA5E8D" w:rsidRPr="00BA5E8D" w:rsidRDefault="00BA5E8D" w:rsidP="00BA5E8D">
            <w:pPr>
              <w:shd w:val="clear" w:color="auto" w:fill="FFFFFF"/>
              <w:rPr>
                <w:rFonts w:ascii="Times New Roman" w:eastAsia="Times New Roman" w:hAnsi="Times New Roman" w:cs="Times New Roman"/>
                <w:iCs/>
                <w:lang w:eastAsia="ru-RU"/>
              </w:rPr>
            </w:pPr>
            <w:r w:rsidRPr="00BA5E8D">
              <w:rPr>
                <w:rFonts w:ascii="Times New Roman" w:eastAsia="Times New Roman" w:hAnsi="Times New Roman" w:cs="Times New Roman"/>
                <w:iCs/>
                <w:lang w:eastAsia="ru-RU"/>
              </w:rPr>
              <w:lastRenderedPageBreak/>
              <w:t xml:space="preserve">- виды электропроводки. Способы прокладки проводов и кабелей, их особенности, применение. Зарядка светильников. Типы осветительных щитков. Ремонт светильников. </w:t>
            </w:r>
          </w:p>
          <w:p w14:paraId="2DA5C225" w14:textId="77777777" w:rsidR="00BA5E8D" w:rsidRPr="00BA5E8D" w:rsidRDefault="00BA5E8D" w:rsidP="00BA5E8D">
            <w:pPr>
              <w:shd w:val="clear" w:color="auto" w:fill="FFFFFF"/>
              <w:rPr>
                <w:rFonts w:ascii="Times New Roman" w:eastAsia="Times New Roman" w:hAnsi="Times New Roman" w:cs="Times New Roman"/>
                <w:iCs/>
                <w:lang w:eastAsia="ru-RU"/>
              </w:rPr>
            </w:pPr>
            <w:r w:rsidRPr="00BA5E8D">
              <w:rPr>
                <w:rFonts w:ascii="Times New Roman" w:eastAsia="Times New Roman" w:hAnsi="Times New Roman" w:cs="Times New Roman"/>
                <w:iCs/>
                <w:lang w:eastAsia="ru-RU"/>
              </w:rPr>
              <w:t xml:space="preserve">- назначение, типы и устройство электрических аппаратов напряжением до 1000 В. Техническое обслуживание и ремонт электрических аппаратов напряжением до 1000 В. Оборудование, инструмент, приспособления, применяемые для ремонта электрических аппаратов. </w:t>
            </w:r>
          </w:p>
          <w:p w14:paraId="4B15CE32" w14:textId="77777777" w:rsidR="00BA5E8D" w:rsidRPr="00BA5E8D" w:rsidRDefault="00BA5E8D" w:rsidP="00BA5E8D">
            <w:pPr>
              <w:shd w:val="clear" w:color="auto" w:fill="FFFFFF"/>
              <w:rPr>
                <w:rFonts w:ascii="Times New Roman" w:eastAsia="Times New Roman" w:hAnsi="Times New Roman" w:cs="Times New Roman"/>
                <w:iCs/>
                <w:lang w:eastAsia="ru-RU"/>
              </w:rPr>
            </w:pPr>
            <w:r w:rsidRPr="00BA5E8D">
              <w:rPr>
                <w:rFonts w:ascii="Times New Roman" w:eastAsia="Times New Roman" w:hAnsi="Times New Roman" w:cs="Times New Roman"/>
                <w:iCs/>
                <w:lang w:eastAsia="ru-RU"/>
              </w:rPr>
              <w:t xml:space="preserve">- схемы электроснабжения цеха (участка), силовых цепей, освещения, связи, сигнализации, защиты и измерения. Электромонтажные материалы и изделия. Назначение и конструкции силовых кабелей, кабельной аппаратуры и вводных устройств. Выбор проводов и кабелей, вида электропроводки и способа прокладки. Способы </w:t>
            </w:r>
            <w:proofErr w:type="spellStart"/>
            <w:r w:rsidRPr="00BA5E8D">
              <w:rPr>
                <w:rFonts w:ascii="Times New Roman" w:eastAsia="Times New Roman" w:hAnsi="Times New Roman" w:cs="Times New Roman"/>
                <w:iCs/>
                <w:lang w:eastAsia="ru-RU"/>
              </w:rPr>
              <w:t>оконцевания</w:t>
            </w:r>
            <w:proofErr w:type="spellEnd"/>
            <w:r w:rsidRPr="00BA5E8D">
              <w:rPr>
                <w:rFonts w:ascii="Times New Roman" w:eastAsia="Times New Roman" w:hAnsi="Times New Roman" w:cs="Times New Roman"/>
                <w:iCs/>
                <w:lang w:eastAsia="ru-RU"/>
              </w:rPr>
              <w:t xml:space="preserve">, соединения, и ответвления жил изолированных проводов и кабелей. Монтаж соединительных муфт и концевых заделок. Механизмы, инструменты, приспособления, применяемые для. соединения и </w:t>
            </w:r>
            <w:proofErr w:type="spellStart"/>
            <w:r w:rsidRPr="00BA5E8D">
              <w:rPr>
                <w:rFonts w:ascii="Times New Roman" w:eastAsia="Times New Roman" w:hAnsi="Times New Roman" w:cs="Times New Roman"/>
                <w:iCs/>
                <w:lang w:eastAsia="ru-RU"/>
              </w:rPr>
              <w:t>оконцевания</w:t>
            </w:r>
            <w:proofErr w:type="spellEnd"/>
            <w:r w:rsidRPr="00BA5E8D">
              <w:rPr>
                <w:rFonts w:ascii="Times New Roman" w:eastAsia="Times New Roman" w:hAnsi="Times New Roman" w:cs="Times New Roman"/>
                <w:iCs/>
                <w:lang w:eastAsia="ru-RU"/>
              </w:rPr>
              <w:t xml:space="preserve"> жил, монтажа электропроводки и кабельных линий.</w:t>
            </w:r>
          </w:p>
          <w:p w14:paraId="1E943C51" w14:textId="77777777" w:rsidR="00BA5E8D" w:rsidRPr="00BA5E8D" w:rsidRDefault="00BA5E8D" w:rsidP="00BA5E8D">
            <w:pPr>
              <w:shd w:val="clear" w:color="auto" w:fill="FFFFFF"/>
              <w:rPr>
                <w:rFonts w:ascii="Times New Roman" w:eastAsia="Times New Roman" w:hAnsi="Times New Roman" w:cs="Times New Roman"/>
                <w:iCs/>
                <w:lang w:eastAsia="ru-RU"/>
              </w:rPr>
            </w:pPr>
            <w:r w:rsidRPr="00BA5E8D">
              <w:rPr>
                <w:rFonts w:ascii="Times New Roman" w:eastAsia="Times New Roman" w:hAnsi="Times New Roman" w:cs="Times New Roman"/>
                <w:iCs/>
                <w:lang w:eastAsia="ru-RU"/>
              </w:rPr>
              <w:lastRenderedPageBreak/>
              <w:t>- условные обозначения в электрических схемах и чертежах;</w:t>
            </w:r>
          </w:p>
          <w:p w14:paraId="37DAB556" w14:textId="77777777" w:rsidR="00BA5E8D" w:rsidRPr="00BA5E8D" w:rsidRDefault="00BA5E8D" w:rsidP="00BA5E8D">
            <w:pPr>
              <w:shd w:val="clear" w:color="auto" w:fill="FFFFFF"/>
              <w:rPr>
                <w:rFonts w:ascii="Times New Roman" w:eastAsia="Times New Roman" w:hAnsi="Times New Roman" w:cs="Times New Roman"/>
                <w:iCs/>
                <w:lang w:eastAsia="ru-RU"/>
              </w:rPr>
            </w:pPr>
            <w:r w:rsidRPr="00BA5E8D">
              <w:rPr>
                <w:rFonts w:ascii="Times New Roman" w:eastAsia="Times New Roman" w:hAnsi="Times New Roman" w:cs="Times New Roman"/>
                <w:iCs/>
                <w:lang w:eastAsia="ru-RU"/>
              </w:rPr>
              <w:t>- устройство и назначение электрического оборудования;</w:t>
            </w:r>
          </w:p>
          <w:p w14:paraId="5C6B69C6" w14:textId="77777777" w:rsidR="00BA5E8D" w:rsidRPr="00BA5E8D" w:rsidRDefault="00BA5E8D" w:rsidP="00BA5E8D">
            <w:pPr>
              <w:shd w:val="clear" w:color="auto" w:fill="FFFFFF"/>
              <w:rPr>
                <w:rFonts w:ascii="Times New Roman" w:eastAsia="Times New Roman" w:hAnsi="Times New Roman" w:cs="Times New Roman"/>
                <w:iCs/>
                <w:lang w:eastAsia="ru-RU"/>
              </w:rPr>
            </w:pPr>
            <w:r w:rsidRPr="00BA5E8D">
              <w:rPr>
                <w:rFonts w:ascii="Times New Roman" w:eastAsia="Times New Roman" w:hAnsi="Times New Roman" w:cs="Times New Roman"/>
                <w:iCs/>
                <w:lang w:eastAsia="ru-RU"/>
              </w:rPr>
              <w:t>- сложность ремонта оборудования;</w:t>
            </w:r>
          </w:p>
          <w:p w14:paraId="1FC5C05A" w14:textId="77777777" w:rsidR="00BA5E8D" w:rsidRPr="00BA5E8D" w:rsidRDefault="00BA5E8D" w:rsidP="00BA5E8D">
            <w:pPr>
              <w:shd w:val="clear" w:color="auto" w:fill="FFFFFF"/>
              <w:rPr>
                <w:rFonts w:ascii="Times New Roman" w:eastAsia="Times New Roman" w:hAnsi="Times New Roman" w:cs="Times New Roman"/>
                <w:iCs/>
                <w:lang w:eastAsia="ru-RU"/>
              </w:rPr>
            </w:pPr>
            <w:r w:rsidRPr="00BA5E8D">
              <w:rPr>
                <w:rFonts w:ascii="Times New Roman" w:eastAsia="Times New Roman" w:hAnsi="Times New Roman" w:cs="Times New Roman"/>
                <w:iCs/>
                <w:lang w:eastAsia="ru-RU"/>
              </w:rPr>
              <w:t>- средства коллективной и индивидуальной защиты.</w:t>
            </w:r>
          </w:p>
        </w:tc>
        <w:tc>
          <w:tcPr>
            <w:tcW w:w="2553" w:type="dxa"/>
            <w:shd w:val="clear" w:color="auto" w:fill="auto"/>
          </w:tcPr>
          <w:p w14:paraId="0070F3FF" w14:textId="77777777" w:rsidR="00BA5E8D" w:rsidRPr="00BA5E8D" w:rsidRDefault="00BA5E8D" w:rsidP="00BA5E8D">
            <w:pPr>
              <w:shd w:val="clear" w:color="auto" w:fill="FFFFFF"/>
              <w:ind w:left="38" w:right="-72"/>
              <w:rPr>
                <w:rFonts w:ascii="Times New Roman" w:eastAsia="Times New Roman" w:hAnsi="Times New Roman" w:cs="Times New Roman"/>
                <w:iCs/>
                <w:lang w:eastAsia="ru-RU"/>
              </w:rPr>
            </w:pPr>
            <w:r w:rsidRPr="00BA5E8D">
              <w:rPr>
                <w:rFonts w:ascii="Times New Roman" w:eastAsia="Times New Roman" w:hAnsi="Times New Roman" w:cs="Times New Roman"/>
                <w:iCs/>
                <w:lang w:eastAsia="ru-RU"/>
              </w:rPr>
              <w:lastRenderedPageBreak/>
              <w:t>- составлять схемы монтажных работ;</w:t>
            </w:r>
          </w:p>
          <w:p w14:paraId="084D3310" w14:textId="77777777" w:rsidR="00BA5E8D" w:rsidRPr="00BA5E8D" w:rsidRDefault="00BA5E8D" w:rsidP="00BA5E8D">
            <w:pPr>
              <w:shd w:val="clear" w:color="auto" w:fill="FFFFFF"/>
              <w:ind w:left="38" w:right="-72"/>
              <w:rPr>
                <w:rFonts w:ascii="Times New Roman" w:eastAsia="Times New Roman" w:hAnsi="Times New Roman" w:cs="Times New Roman"/>
                <w:iCs/>
                <w:lang w:eastAsia="ru-RU"/>
              </w:rPr>
            </w:pPr>
            <w:r w:rsidRPr="00BA5E8D">
              <w:rPr>
                <w:rFonts w:ascii="Times New Roman" w:eastAsia="Times New Roman" w:hAnsi="Times New Roman" w:cs="Times New Roman"/>
                <w:iCs/>
                <w:lang w:eastAsia="ru-RU"/>
              </w:rPr>
              <w:t>- организовывать пусконаладочные работы электрического оборудования;</w:t>
            </w:r>
          </w:p>
          <w:p w14:paraId="14ACB3D9" w14:textId="77777777" w:rsidR="00BA5E8D" w:rsidRPr="00BA5E8D" w:rsidRDefault="00BA5E8D" w:rsidP="00BA5E8D">
            <w:pPr>
              <w:shd w:val="clear" w:color="auto" w:fill="FFFFFF"/>
              <w:ind w:left="38" w:right="-72"/>
              <w:rPr>
                <w:rFonts w:ascii="Times New Roman" w:eastAsia="Times New Roman" w:hAnsi="Times New Roman" w:cs="Times New Roman"/>
                <w:iCs/>
                <w:lang w:eastAsia="ru-RU"/>
              </w:rPr>
            </w:pPr>
            <w:r w:rsidRPr="00BA5E8D">
              <w:rPr>
                <w:rFonts w:ascii="Times New Roman" w:eastAsia="Times New Roman" w:hAnsi="Times New Roman" w:cs="Times New Roman"/>
                <w:iCs/>
                <w:lang w:eastAsia="ru-RU"/>
              </w:rPr>
              <w:t>- выполнять работы по устройству сложных и скрытых электропроводок; производить ремонт и монтаж схем люминесцентного освещения, взрывобезопасной арматуры;</w:t>
            </w:r>
          </w:p>
          <w:p w14:paraId="407C524D" w14:textId="77777777" w:rsidR="00BA5E8D" w:rsidRPr="00BA5E8D" w:rsidRDefault="00BA5E8D" w:rsidP="00BA5E8D">
            <w:pPr>
              <w:shd w:val="clear" w:color="auto" w:fill="FFFFFF"/>
              <w:ind w:left="38" w:right="-72"/>
              <w:rPr>
                <w:rFonts w:ascii="Times New Roman" w:eastAsia="Times New Roman" w:hAnsi="Times New Roman" w:cs="Times New Roman"/>
                <w:iCs/>
                <w:lang w:eastAsia="ru-RU"/>
              </w:rPr>
            </w:pPr>
            <w:r w:rsidRPr="00BA5E8D">
              <w:rPr>
                <w:rFonts w:ascii="Times New Roman" w:eastAsia="Times New Roman" w:hAnsi="Times New Roman" w:cs="Times New Roman"/>
                <w:iCs/>
                <w:lang w:eastAsia="ru-RU"/>
              </w:rPr>
              <w:t xml:space="preserve">- выполнять работы по снятию и установке, разборке, ремонту и </w:t>
            </w:r>
            <w:r w:rsidRPr="00BA5E8D">
              <w:rPr>
                <w:rFonts w:ascii="Times New Roman" w:eastAsia="Times New Roman" w:hAnsi="Times New Roman" w:cs="Times New Roman"/>
                <w:iCs/>
                <w:lang w:eastAsia="ru-RU"/>
              </w:rPr>
              <w:lastRenderedPageBreak/>
              <w:t xml:space="preserve">сборке простых электрических аппаратов и аппаратов группы средней сложности напряжением до 1000 </w:t>
            </w:r>
            <w:proofErr w:type="gramStart"/>
            <w:r w:rsidRPr="00BA5E8D">
              <w:rPr>
                <w:rFonts w:ascii="Times New Roman" w:eastAsia="Times New Roman" w:hAnsi="Times New Roman" w:cs="Times New Roman"/>
                <w:iCs/>
                <w:lang w:eastAsia="ru-RU"/>
              </w:rPr>
              <w:t>В</w:t>
            </w:r>
            <w:proofErr w:type="gramEnd"/>
            <w:r w:rsidRPr="00BA5E8D">
              <w:rPr>
                <w:rFonts w:ascii="Times New Roman" w:eastAsia="Times New Roman" w:hAnsi="Times New Roman" w:cs="Times New Roman"/>
                <w:iCs/>
                <w:lang w:eastAsia="ru-RU"/>
              </w:rPr>
              <w:t>;</w:t>
            </w:r>
          </w:p>
          <w:p w14:paraId="7C6E3A95" w14:textId="77777777" w:rsidR="00BA5E8D" w:rsidRPr="00BA5E8D" w:rsidRDefault="00BA5E8D" w:rsidP="00BA5E8D">
            <w:pPr>
              <w:shd w:val="clear" w:color="auto" w:fill="FFFFFF"/>
              <w:ind w:left="38" w:right="-72"/>
              <w:rPr>
                <w:rFonts w:ascii="Times New Roman" w:eastAsia="Times New Roman" w:hAnsi="Times New Roman" w:cs="Times New Roman"/>
                <w:iCs/>
                <w:lang w:eastAsia="ru-RU"/>
              </w:rPr>
            </w:pPr>
            <w:r w:rsidRPr="00BA5E8D">
              <w:rPr>
                <w:rFonts w:ascii="Times New Roman" w:eastAsia="Times New Roman" w:hAnsi="Times New Roman" w:cs="Times New Roman"/>
                <w:iCs/>
                <w:lang w:eastAsia="ru-RU"/>
              </w:rPr>
              <w:t xml:space="preserve">- устранять повреждения внутрицеховых электрических и кабельных сетей; производить замену ламп; выполнять разборку, ремонт, сборку и монтаж светильников и </w:t>
            </w:r>
            <w:proofErr w:type="spellStart"/>
            <w:r w:rsidRPr="00BA5E8D">
              <w:rPr>
                <w:rFonts w:ascii="Times New Roman" w:eastAsia="Times New Roman" w:hAnsi="Times New Roman" w:cs="Times New Roman"/>
                <w:iCs/>
                <w:lang w:eastAsia="ru-RU"/>
              </w:rPr>
              <w:t>электроустановочных</w:t>
            </w:r>
            <w:proofErr w:type="spellEnd"/>
            <w:r w:rsidRPr="00BA5E8D">
              <w:rPr>
                <w:rFonts w:ascii="Times New Roman" w:eastAsia="Times New Roman" w:hAnsi="Times New Roman" w:cs="Times New Roman"/>
                <w:iCs/>
                <w:lang w:eastAsia="ru-RU"/>
              </w:rPr>
              <w:t xml:space="preserve"> изделий;</w:t>
            </w:r>
          </w:p>
        </w:tc>
        <w:tc>
          <w:tcPr>
            <w:tcW w:w="2094" w:type="dxa"/>
            <w:shd w:val="clear" w:color="auto" w:fill="auto"/>
          </w:tcPr>
          <w:p w14:paraId="2BCA7026" w14:textId="77777777" w:rsidR="00BA5E8D" w:rsidRPr="00BA5E8D" w:rsidRDefault="00BA5E8D" w:rsidP="00BA5E8D">
            <w:pPr>
              <w:rPr>
                <w:rFonts w:ascii="Times New Roman" w:eastAsia="Times New Roman" w:hAnsi="Times New Roman" w:cs="Times New Roman"/>
                <w:lang w:eastAsia="ru-RU"/>
              </w:rPr>
            </w:pPr>
            <w:r w:rsidRPr="00BA5E8D">
              <w:rPr>
                <w:rFonts w:ascii="Times New Roman" w:eastAsia="Times New Roman" w:hAnsi="Times New Roman" w:cs="Times New Roman"/>
                <w:lang w:eastAsia="ru-RU"/>
              </w:rPr>
              <w:lastRenderedPageBreak/>
              <w:t>- выполнения наладки, регулировки и проверки электрического и электромеханического оборудования;</w:t>
            </w:r>
          </w:p>
          <w:p w14:paraId="103D2BC3" w14:textId="77777777" w:rsidR="00BA5E8D" w:rsidRPr="00BA5E8D" w:rsidRDefault="00BA5E8D" w:rsidP="00BA5E8D">
            <w:pPr>
              <w:rPr>
                <w:rFonts w:ascii="Times New Roman" w:eastAsia="Times New Roman" w:hAnsi="Times New Roman" w:cs="Times New Roman"/>
                <w:lang w:eastAsia="ru-RU"/>
              </w:rPr>
            </w:pPr>
            <w:r w:rsidRPr="00BA5E8D">
              <w:rPr>
                <w:rFonts w:ascii="Times New Roman" w:eastAsia="Times New Roman" w:hAnsi="Times New Roman" w:cs="Times New Roman"/>
                <w:lang w:eastAsia="ru-RU"/>
              </w:rPr>
              <w:t>- организации и выполнения технического обслуживания и ремонта электрического и электромеханического оборудования;</w:t>
            </w:r>
          </w:p>
          <w:p w14:paraId="15C49609" w14:textId="77777777" w:rsidR="00BA5E8D" w:rsidRPr="00BA5E8D" w:rsidRDefault="00BA5E8D" w:rsidP="00BA5E8D">
            <w:pPr>
              <w:rPr>
                <w:rFonts w:ascii="Times New Roman" w:eastAsia="Times New Roman" w:hAnsi="Times New Roman" w:cs="Times New Roman"/>
                <w:lang w:eastAsia="ru-RU"/>
              </w:rPr>
            </w:pPr>
            <w:r w:rsidRPr="00BA5E8D">
              <w:rPr>
                <w:rFonts w:ascii="Times New Roman" w:eastAsia="Times New Roman" w:hAnsi="Times New Roman" w:cs="Times New Roman"/>
                <w:lang w:eastAsia="ru-RU"/>
              </w:rPr>
              <w:t xml:space="preserve">- составления отчетной документации по техническому обслуживанию и </w:t>
            </w:r>
            <w:r w:rsidRPr="00BA5E8D">
              <w:rPr>
                <w:rFonts w:ascii="Times New Roman" w:eastAsia="Times New Roman" w:hAnsi="Times New Roman" w:cs="Times New Roman"/>
                <w:lang w:eastAsia="ru-RU"/>
              </w:rPr>
              <w:lastRenderedPageBreak/>
              <w:t>ремонту электрического и электромеханического оборудования</w:t>
            </w:r>
          </w:p>
        </w:tc>
      </w:tr>
      <w:tr w:rsidR="00BA5E8D" w:rsidRPr="00BA5E8D" w14:paraId="769B156D" w14:textId="77777777" w:rsidTr="0097440A">
        <w:tc>
          <w:tcPr>
            <w:tcW w:w="2549" w:type="dxa"/>
            <w:shd w:val="clear" w:color="auto" w:fill="auto"/>
          </w:tcPr>
          <w:p w14:paraId="27C4E2D7" w14:textId="77777777" w:rsidR="00BA5E8D" w:rsidRPr="00BA5E8D" w:rsidRDefault="00BA5E8D" w:rsidP="00BA5E8D">
            <w:pPr>
              <w:rPr>
                <w:rFonts w:ascii="Times New Roman" w:eastAsia="Times New Roman" w:hAnsi="Times New Roman" w:cs="Times New Roman"/>
                <w:lang w:eastAsia="ru-RU"/>
              </w:rPr>
            </w:pPr>
            <w:r w:rsidRPr="00BA5E8D">
              <w:rPr>
                <w:rFonts w:ascii="Times New Roman" w:eastAsia="Times New Roman" w:hAnsi="Times New Roman" w:cs="Times New Roman"/>
                <w:bCs/>
                <w:sz w:val="24"/>
                <w:szCs w:val="24"/>
                <w:lang w:eastAsia="ru-RU"/>
              </w:rPr>
              <w:lastRenderedPageBreak/>
              <w:t>ПК 4.2</w:t>
            </w:r>
            <w:r w:rsidRPr="00BA5E8D">
              <w:rPr>
                <w:rFonts w:ascii="Times New Roman" w:eastAsia="Times New Roman" w:hAnsi="Times New Roman" w:cs="Times New Roman"/>
                <w:b/>
                <w:bCs/>
                <w:lang w:eastAsia="ru-RU"/>
              </w:rPr>
              <w:t xml:space="preserve"> </w:t>
            </w:r>
            <w:r w:rsidRPr="00BA5E8D">
              <w:rPr>
                <w:rFonts w:ascii="Times New Roman" w:eastAsia="Times New Roman" w:hAnsi="Times New Roman" w:cs="Times New Roman"/>
                <w:bCs/>
                <w:iCs/>
                <w:lang w:eastAsia="ru-RU"/>
              </w:rPr>
              <w:t>Осуществлять диагностику и контроль технического состояния электрического оборудования</w:t>
            </w:r>
            <w:r w:rsidRPr="00BA5E8D">
              <w:rPr>
                <w:rFonts w:ascii="Times New Roman" w:eastAsia="Times New Roman" w:hAnsi="Times New Roman" w:cs="Times New Roman"/>
                <w:b/>
                <w:bCs/>
                <w:lang w:eastAsia="ru-RU"/>
              </w:rPr>
              <w:t>.</w:t>
            </w:r>
          </w:p>
          <w:p w14:paraId="473F092D" w14:textId="77777777" w:rsidR="00BA5E8D" w:rsidRPr="00BA5E8D" w:rsidRDefault="00BA5E8D" w:rsidP="00BA5E8D">
            <w:pPr>
              <w:shd w:val="clear" w:color="auto" w:fill="FFFFFF"/>
              <w:textAlignment w:val="baseline"/>
              <w:rPr>
                <w:rFonts w:ascii="Times New Roman" w:eastAsia="Times New Roman" w:hAnsi="Times New Roman" w:cs="Times New Roman"/>
                <w:lang w:eastAsia="ru-RU"/>
              </w:rPr>
            </w:pPr>
          </w:p>
        </w:tc>
        <w:tc>
          <w:tcPr>
            <w:tcW w:w="2727" w:type="dxa"/>
            <w:shd w:val="clear" w:color="auto" w:fill="auto"/>
          </w:tcPr>
          <w:p w14:paraId="584FF098" w14:textId="77777777" w:rsidR="00BA5E8D" w:rsidRPr="00BA5E8D" w:rsidRDefault="00BA5E8D" w:rsidP="00BA5E8D">
            <w:pPr>
              <w:shd w:val="clear" w:color="auto" w:fill="FFFFFF"/>
              <w:rPr>
                <w:rFonts w:ascii="Times New Roman" w:eastAsia="Times New Roman" w:hAnsi="Times New Roman" w:cs="Times New Roman"/>
                <w:iCs/>
                <w:lang w:eastAsia="ru-RU"/>
              </w:rPr>
            </w:pPr>
            <w:r w:rsidRPr="00BA5E8D">
              <w:rPr>
                <w:rFonts w:ascii="Times New Roman" w:eastAsia="Times New Roman" w:hAnsi="Times New Roman" w:cs="Times New Roman"/>
                <w:iCs/>
                <w:lang w:eastAsia="ru-RU"/>
              </w:rPr>
              <w:t>- основные виды неисправностей в электродвигателях и причины их возникновения. Аварийные отключения электродвигателей.</w:t>
            </w:r>
          </w:p>
          <w:p w14:paraId="0DCDCA9E" w14:textId="77777777" w:rsidR="00BA5E8D" w:rsidRPr="00BA5E8D" w:rsidRDefault="00BA5E8D" w:rsidP="00BA5E8D">
            <w:pPr>
              <w:shd w:val="clear" w:color="auto" w:fill="FFFFFF"/>
              <w:rPr>
                <w:rFonts w:ascii="Times New Roman" w:eastAsia="Times New Roman" w:hAnsi="Times New Roman" w:cs="Times New Roman"/>
                <w:iCs/>
                <w:lang w:eastAsia="ru-RU"/>
              </w:rPr>
            </w:pPr>
            <w:r w:rsidRPr="00BA5E8D">
              <w:rPr>
                <w:rFonts w:ascii="Times New Roman" w:eastAsia="Times New Roman" w:hAnsi="Times New Roman" w:cs="Times New Roman"/>
                <w:iCs/>
                <w:lang w:eastAsia="ru-RU"/>
              </w:rPr>
              <w:t>- последовательность разборки, ремонта и сборки электрических аппаратов.</w:t>
            </w:r>
          </w:p>
          <w:p w14:paraId="2AE2C93F" w14:textId="77777777" w:rsidR="00BA5E8D" w:rsidRPr="00BA5E8D" w:rsidRDefault="00BA5E8D" w:rsidP="00BA5E8D">
            <w:pPr>
              <w:shd w:val="clear" w:color="auto" w:fill="FFFFFF"/>
              <w:rPr>
                <w:rFonts w:ascii="Times New Roman" w:eastAsia="Times New Roman" w:hAnsi="Times New Roman" w:cs="Times New Roman"/>
                <w:iCs/>
                <w:lang w:eastAsia="ru-RU"/>
              </w:rPr>
            </w:pPr>
            <w:r w:rsidRPr="00BA5E8D">
              <w:rPr>
                <w:rFonts w:ascii="Times New Roman" w:eastAsia="Times New Roman" w:hAnsi="Times New Roman" w:cs="Times New Roman"/>
                <w:iCs/>
                <w:lang w:eastAsia="ru-RU"/>
              </w:rPr>
              <w:t>- последовательность выполнения и средства контроля при пусконаладочных работах;</w:t>
            </w:r>
          </w:p>
        </w:tc>
        <w:tc>
          <w:tcPr>
            <w:tcW w:w="2553" w:type="dxa"/>
            <w:shd w:val="clear" w:color="auto" w:fill="auto"/>
          </w:tcPr>
          <w:p w14:paraId="594F320E" w14:textId="77777777" w:rsidR="00BA5E8D" w:rsidRPr="00BA5E8D" w:rsidRDefault="00BA5E8D" w:rsidP="00BA5E8D">
            <w:pPr>
              <w:rPr>
                <w:rFonts w:ascii="Times New Roman" w:eastAsia="Times New Roman" w:hAnsi="Times New Roman" w:cs="Times New Roman"/>
                <w:iCs/>
                <w:lang w:eastAsia="ru-RU"/>
              </w:rPr>
            </w:pPr>
            <w:r w:rsidRPr="00BA5E8D">
              <w:rPr>
                <w:rFonts w:ascii="Times New Roman" w:eastAsia="Times New Roman" w:hAnsi="Times New Roman" w:cs="Times New Roman"/>
                <w:iCs/>
                <w:lang w:eastAsia="ru-RU"/>
              </w:rPr>
              <w:t>- производить проверку и профилактический ремонт пускорегулирующей аппаратуры электродвигателей; определять неисправности включающих катушек релейно-контакторной аппаратуры; проводить проверку состояния изоляции токоведущих частей.</w:t>
            </w:r>
          </w:p>
          <w:p w14:paraId="4E401774" w14:textId="77777777" w:rsidR="00BA5E8D" w:rsidRPr="00BA5E8D" w:rsidRDefault="00BA5E8D" w:rsidP="00BA5E8D">
            <w:pPr>
              <w:rPr>
                <w:rFonts w:ascii="Times New Roman" w:eastAsia="Times New Roman" w:hAnsi="Times New Roman" w:cs="Times New Roman"/>
                <w:iCs/>
                <w:lang w:eastAsia="ru-RU"/>
              </w:rPr>
            </w:pPr>
            <w:r w:rsidRPr="00BA5E8D">
              <w:rPr>
                <w:rFonts w:ascii="Times New Roman" w:eastAsia="Times New Roman" w:hAnsi="Times New Roman" w:cs="Times New Roman"/>
                <w:iCs/>
                <w:lang w:eastAsia="ru-RU"/>
              </w:rPr>
              <w:t>- организовать работы по испытанию электрического оборудования после ремонта и монтажа;</w:t>
            </w:r>
          </w:p>
          <w:p w14:paraId="0BD0AB37" w14:textId="77777777" w:rsidR="00BA5E8D" w:rsidRPr="00BA5E8D" w:rsidRDefault="00BA5E8D" w:rsidP="00BA5E8D">
            <w:pPr>
              <w:rPr>
                <w:rFonts w:ascii="Times New Roman" w:eastAsia="Times New Roman" w:hAnsi="Times New Roman" w:cs="Times New Roman"/>
                <w:iCs/>
                <w:lang w:eastAsia="ru-RU"/>
              </w:rPr>
            </w:pPr>
            <w:r w:rsidRPr="00BA5E8D">
              <w:rPr>
                <w:rFonts w:ascii="Times New Roman" w:eastAsia="Times New Roman" w:hAnsi="Times New Roman" w:cs="Times New Roman"/>
                <w:iCs/>
                <w:lang w:eastAsia="ru-RU"/>
              </w:rPr>
              <w:t>- пользоваться измерительным инструментом;</w:t>
            </w:r>
          </w:p>
        </w:tc>
        <w:tc>
          <w:tcPr>
            <w:tcW w:w="2094" w:type="dxa"/>
            <w:shd w:val="clear" w:color="auto" w:fill="auto"/>
          </w:tcPr>
          <w:p w14:paraId="5F4509F0" w14:textId="77777777" w:rsidR="00BA5E8D" w:rsidRPr="00BA5E8D" w:rsidRDefault="00BA5E8D" w:rsidP="00BA5E8D">
            <w:pPr>
              <w:rPr>
                <w:rFonts w:ascii="Times New Roman" w:eastAsia="Times New Roman" w:hAnsi="Times New Roman" w:cs="Times New Roman"/>
                <w:lang w:eastAsia="ru-RU"/>
              </w:rPr>
            </w:pPr>
            <w:r w:rsidRPr="00BA5E8D">
              <w:rPr>
                <w:rFonts w:ascii="Times New Roman" w:eastAsia="Times New Roman" w:hAnsi="Times New Roman" w:cs="Times New Roman"/>
                <w:lang w:eastAsia="ru-RU"/>
              </w:rPr>
              <w:t>- осуществления диагностики и технического контроля при эксплуатации электрического и электромеханического оборудования;</w:t>
            </w:r>
          </w:p>
        </w:tc>
      </w:tr>
      <w:tr w:rsidR="00BA5E8D" w:rsidRPr="00BA5E8D" w14:paraId="7768C62D" w14:textId="77777777" w:rsidTr="0097440A">
        <w:tc>
          <w:tcPr>
            <w:tcW w:w="2549" w:type="dxa"/>
            <w:shd w:val="clear" w:color="auto" w:fill="auto"/>
          </w:tcPr>
          <w:p w14:paraId="3691DD40" w14:textId="77777777" w:rsidR="00BA5E8D" w:rsidRPr="00BA5E8D" w:rsidRDefault="00BA5E8D" w:rsidP="00BA5E8D">
            <w:pPr>
              <w:rPr>
                <w:rFonts w:ascii="Times New Roman" w:eastAsia="Times New Roman" w:hAnsi="Times New Roman" w:cs="Times New Roman"/>
                <w:b/>
                <w:lang w:eastAsia="ru-RU"/>
              </w:rPr>
            </w:pPr>
            <w:r w:rsidRPr="00BA5E8D">
              <w:rPr>
                <w:rFonts w:ascii="Times New Roman" w:eastAsia="Times New Roman" w:hAnsi="Times New Roman" w:cs="Times New Roman"/>
                <w:bCs/>
                <w:sz w:val="24"/>
                <w:szCs w:val="24"/>
                <w:lang w:eastAsia="ru-RU"/>
              </w:rPr>
              <w:t>ПК 4.3</w:t>
            </w:r>
            <w:r w:rsidRPr="00BA5E8D">
              <w:rPr>
                <w:rFonts w:ascii="Times New Roman" w:eastAsia="Times New Roman" w:hAnsi="Times New Roman" w:cs="Times New Roman"/>
                <w:lang w:eastAsia="ru-RU"/>
              </w:rPr>
              <w:t xml:space="preserve"> Прогнозировать отказы, определять ресурсы, обнаруживать дефекты электрического оборудования</w:t>
            </w:r>
            <w:r w:rsidRPr="00BA5E8D">
              <w:rPr>
                <w:rFonts w:ascii="Times New Roman" w:eastAsia="Times New Roman" w:hAnsi="Times New Roman" w:cs="Times New Roman"/>
                <w:b/>
                <w:bCs/>
                <w:lang w:eastAsia="ru-RU"/>
              </w:rPr>
              <w:t>.</w:t>
            </w:r>
          </w:p>
          <w:p w14:paraId="14E1B466" w14:textId="77777777" w:rsidR="00BA5E8D" w:rsidRPr="00BA5E8D" w:rsidRDefault="00BA5E8D" w:rsidP="00BA5E8D">
            <w:pPr>
              <w:autoSpaceDE w:val="0"/>
              <w:autoSpaceDN w:val="0"/>
              <w:adjustRightInd w:val="0"/>
              <w:rPr>
                <w:rFonts w:ascii="Times New Roman" w:eastAsia="Times New Roman" w:hAnsi="Times New Roman" w:cs="Times New Roman"/>
                <w:color w:val="000000"/>
                <w:lang w:eastAsia="ru-RU"/>
              </w:rPr>
            </w:pPr>
          </w:p>
        </w:tc>
        <w:tc>
          <w:tcPr>
            <w:tcW w:w="2727" w:type="dxa"/>
            <w:shd w:val="clear" w:color="auto" w:fill="auto"/>
          </w:tcPr>
          <w:p w14:paraId="31D25FDB" w14:textId="77777777" w:rsidR="00BA5E8D" w:rsidRPr="00BA5E8D" w:rsidRDefault="00BA5E8D" w:rsidP="00BA5E8D">
            <w:pPr>
              <w:shd w:val="clear" w:color="auto" w:fill="FFFFFF"/>
              <w:rPr>
                <w:rFonts w:ascii="Times New Roman" w:eastAsia="Times New Roman" w:hAnsi="Times New Roman" w:cs="Times New Roman"/>
                <w:iCs/>
                <w:lang w:eastAsia="ru-RU"/>
              </w:rPr>
            </w:pPr>
            <w:r w:rsidRPr="00BA5E8D">
              <w:rPr>
                <w:rFonts w:ascii="Times New Roman" w:eastAsia="Times New Roman" w:hAnsi="Times New Roman" w:cs="Times New Roman"/>
                <w:iCs/>
                <w:lang w:eastAsia="ru-RU"/>
              </w:rPr>
              <w:t>- операции технического обслуживания и периодичность осмотров осветительных установок.</w:t>
            </w:r>
          </w:p>
          <w:p w14:paraId="6EB4343D" w14:textId="77777777" w:rsidR="00BA5E8D" w:rsidRPr="00BA5E8D" w:rsidRDefault="00BA5E8D" w:rsidP="00BA5E8D">
            <w:pPr>
              <w:shd w:val="clear" w:color="auto" w:fill="FFFFFF"/>
              <w:rPr>
                <w:rFonts w:ascii="Times New Roman" w:eastAsia="Times New Roman" w:hAnsi="Times New Roman" w:cs="Times New Roman"/>
                <w:iCs/>
                <w:lang w:eastAsia="ru-RU"/>
              </w:rPr>
            </w:pPr>
            <w:r w:rsidRPr="00BA5E8D">
              <w:rPr>
                <w:rFonts w:ascii="Times New Roman" w:eastAsia="Times New Roman" w:hAnsi="Times New Roman" w:cs="Times New Roman"/>
                <w:iCs/>
                <w:lang w:eastAsia="ru-RU"/>
              </w:rPr>
              <w:t>- операции технического обслуживания и периодичность осмотров осветительных установок.</w:t>
            </w:r>
          </w:p>
          <w:p w14:paraId="124506A4" w14:textId="77777777" w:rsidR="00BA5E8D" w:rsidRPr="00BA5E8D" w:rsidRDefault="00BA5E8D" w:rsidP="00BA5E8D">
            <w:pPr>
              <w:shd w:val="clear" w:color="auto" w:fill="FFFFFF"/>
              <w:rPr>
                <w:rFonts w:ascii="Times New Roman" w:eastAsia="Times New Roman" w:hAnsi="Times New Roman" w:cs="Times New Roman"/>
                <w:iCs/>
                <w:lang w:eastAsia="ru-RU"/>
              </w:rPr>
            </w:pPr>
            <w:r w:rsidRPr="00BA5E8D">
              <w:rPr>
                <w:rFonts w:ascii="Times New Roman" w:eastAsia="Times New Roman" w:hAnsi="Times New Roman" w:cs="Times New Roman"/>
                <w:iCs/>
                <w:lang w:eastAsia="ru-RU"/>
              </w:rPr>
              <w:t>- операции технического обслуживания и периодичность осмотров электродвигателей.</w:t>
            </w:r>
          </w:p>
          <w:p w14:paraId="7D1C8C6E" w14:textId="77777777" w:rsidR="00BA5E8D" w:rsidRPr="00BA5E8D" w:rsidRDefault="00BA5E8D" w:rsidP="00BA5E8D">
            <w:pPr>
              <w:shd w:val="clear" w:color="auto" w:fill="FFFFFF"/>
              <w:rPr>
                <w:rFonts w:ascii="Times New Roman" w:eastAsia="Times New Roman" w:hAnsi="Times New Roman" w:cs="Times New Roman"/>
                <w:iCs/>
                <w:lang w:eastAsia="ru-RU"/>
              </w:rPr>
            </w:pPr>
            <w:r w:rsidRPr="00BA5E8D">
              <w:rPr>
                <w:rFonts w:ascii="Times New Roman" w:eastAsia="Times New Roman" w:hAnsi="Times New Roman" w:cs="Times New Roman"/>
                <w:iCs/>
                <w:lang w:eastAsia="ru-RU"/>
              </w:rPr>
              <w:t>- периодичность и содержание осмотров пускорегулирующей и релейно-контакторной аппаратуры.</w:t>
            </w:r>
          </w:p>
        </w:tc>
        <w:tc>
          <w:tcPr>
            <w:tcW w:w="2553" w:type="dxa"/>
            <w:shd w:val="clear" w:color="auto" w:fill="auto"/>
          </w:tcPr>
          <w:p w14:paraId="4B444368" w14:textId="77777777" w:rsidR="00BA5E8D" w:rsidRPr="00BA5E8D" w:rsidRDefault="00BA5E8D" w:rsidP="00BA5E8D">
            <w:pPr>
              <w:rPr>
                <w:rFonts w:ascii="Times New Roman" w:eastAsia="Times New Roman" w:hAnsi="Times New Roman" w:cs="Times New Roman"/>
                <w:lang w:eastAsia="ru-RU"/>
              </w:rPr>
            </w:pPr>
            <w:r w:rsidRPr="00BA5E8D">
              <w:rPr>
                <w:rFonts w:ascii="Times New Roman" w:eastAsia="Times New Roman" w:hAnsi="Times New Roman" w:cs="Times New Roman"/>
                <w:lang w:eastAsia="ru-RU"/>
              </w:rPr>
              <w:t>- выбирать электрическое оборудование;</w:t>
            </w:r>
          </w:p>
          <w:p w14:paraId="14DAD8E8" w14:textId="77777777" w:rsidR="00BA5E8D" w:rsidRPr="00BA5E8D" w:rsidRDefault="00BA5E8D" w:rsidP="00BA5E8D">
            <w:pPr>
              <w:rPr>
                <w:rFonts w:ascii="Times New Roman" w:eastAsia="Times New Roman" w:hAnsi="Times New Roman" w:cs="Times New Roman"/>
                <w:lang w:eastAsia="ru-RU"/>
              </w:rPr>
            </w:pPr>
            <w:r w:rsidRPr="00BA5E8D">
              <w:rPr>
                <w:rFonts w:ascii="Times New Roman" w:eastAsia="Times New Roman" w:hAnsi="Times New Roman" w:cs="Times New Roman"/>
                <w:lang w:eastAsia="ru-RU"/>
              </w:rPr>
              <w:t>-  пользоваться нормативной и справочной литературой;</w:t>
            </w:r>
          </w:p>
        </w:tc>
        <w:tc>
          <w:tcPr>
            <w:tcW w:w="2094" w:type="dxa"/>
            <w:shd w:val="clear" w:color="auto" w:fill="auto"/>
          </w:tcPr>
          <w:p w14:paraId="2ABFF3E1" w14:textId="77777777" w:rsidR="00BA5E8D" w:rsidRPr="00BA5E8D" w:rsidRDefault="00BA5E8D" w:rsidP="00BA5E8D">
            <w:pPr>
              <w:suppressAutoHyphens/>
              <w:rPr>
                <w:rFonts w:ascii="Times New Roman" w:eastAsia="Times New Roman" w:hAnsi="Times New Roman" w:cs="Times New Roman"/>
                <w:iCs/>
                <w:lang w:eastAsia="ru-RU"/>
              </w:rPr>
            </w:pPr>
            <w:r w:rsidRPr="00BA5E8D">
              <w:rPr>
                <w:rFonts w:ascii="Times New Roman" w:eastAsia="Times New Roman" w:hAnsi="Times New Roman" w:cs="Times New Roman"/>
                <w:iCs/>
                <w:lang w:eastAsia="ru-RU"/>
              </w:rPr>
              <w:t>- обнаружения дефектов электрического оборудования;</w:t>
            </w:r>
          </w:p>
          <w:p w14:paraId="20FBD00A" w14:textId="77777777" w:rsidR="00BA5E8D" w:rsidRPr="00BA5E8D" w:rsidRDefault="00BA5E8D" w:rsidP="00BA5E8D">
            <w:pPr>
              <w:suppressAutoHyphens/>
              <w:rPr>
                <w:rFonts w:ascii="Times New Roman" w:eastAsia="Times New Roman" w:hAnsi="Times New Roman" w:cs="Times New Roman"/>
                <w:iCs/>
                <w:lang w:eastAsia="ru-RU"/>
              </w:rPr>
            </w:pPr>
            <w:r w:rsidRPr="00BA5E8D">
              <w:rPr>
                <w:rFonts w:ascii="Times New Roman" w:eastAsia="Times New Roman" w:hAnsi="Times New Roman" w:cs="Times New Roman"/>
                <w:iCs/>
                <w:lang w:eastAsia="ru-RU"/>
              </w:rPr>
              <w:t>- определения ресурсов и отказов.</w:t>
            </w:r>
          </w:p>
        </w:tc>
      </w:tr>
    </w:tbl>
    <w:p w14:paraId="0987B58C" w14:textId="77777777" w:rsidR="00BA5E8D" w:rsidRPr="00BA5E8D" w:rsidRDefault="00BA5E8D" w:rsidP="00BA5E8D">
      <w:pPr>
        <w:spacing w:after="120"/>
        <w:outlineLvl w:val="1"/>
        <w:rPr>
          <w:rFonts w:ascii="Times New Roman" w:eastAsia="Segoe UI" w:hAnsi="Times New Roman" w:cs="Times New Roman"/>
          <w:b/>
          <w:bCs/>
          <w:color w:val="5A5A5A"/>
          <w:spacing w:val="15"/>
          <w:sz w:val="24"/>
          <w:szCs w:val="24"/>
          <w:lang w:eastAsia="ru-RU"/>
        </w:rPr>
      </w:pPr>
    </w:p>
    <w:p w14:paraId="364C5F74" w14:textId="6E07D02C" w:rsidR="00BA5E8D" w:rsidRPr="00BA5E8D" w:rsidRDefault="00BA5E8D" w:rsidP="00BA5E8D">
      <w:pPr>
        <w:spacing w:after="120" w:line="276" w:lineRule="auto"/>
        <w:ind w:left="709"/>
        <w:outlineLvl w:val="1"/>
        <w:rPr>
          <w:rFonts w:ascii="Times New Roman" w:eastAsia="Segoe UI" w:hAnsi="Times New Roman" w:cs="Times New Roman"/>
          <w:b/>
          <w:bCs/>
          <w:color w:val="5A5A5A"/>
          <w:spacing w:val="15"/>
          <w:sz w:val="24"/>
          <w:szCs w:val="24"/>
          <w:lang w:eastAsia="ru-RU"/>
        </w:rPr>
      </w:pPr>
      <w:r>
        <w:rPr>
          <w:rFonts w:ascii="Times New Roman" w:eastAsia="Segoe UI" w:hAnsi="Times New Roman" w:cs="Times New Roman"/>
          <w:b/>
          <w:bCs/>
          <w:color w:val="5A5A5A"/>
          <w:spacing w:val="15"/>
          <w:sz w:val="24"/>
          <w:szCs w:val="24"/>
          <w:lang w:eastAsia="ru-RU"/>
        </w:rPr>
        <w:lastRenderedPageBreak/>
        <w:t xml:space="preserve">1.3 </w:t>
      </w:r>
      <w:r w:rsidRPr="00BA5E8D">
        <w:rPr>
          <w:rFonts w:ascii="Times New Roman" w:eastAsia="Segoe UI" w:hAnsi="Times New Roman" w:cs="Times New Roman"/>
          <w:b/>
          <w:bCs/>
          <w:color w:val="5A5A5A"/>
          <w:spacing w:val="15"/>
          <w:sz w:val="24"/>
          <w:szCs w:val="24"/>
          <w:lang w:eastAsia="ru-RU"/>
        </w:rPr>
        <w:t>Обоснование часов вариативной части ОПОП-П</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268"/>
        <w:gridCol w:w="2120"/>
        <w:gridCol w:w="1843"/>
        <w:gridCol w:w="999"/>
        <w:gridCol w:w="2126"/>
      </w:tblGrid>
      <w:tr w:rsidR="00BA5E8D" w:rsidRPr="00BA5E8D" w14:paraId="2C95A5C4" w14:textId="77777777" w:rsidTr="0097440A">
        <w:tc>
          <w:tcPr>
            <w:tcW w:w="680" w:type="dxa"/>
            <w:shd w:val="clear" w:color="auto" w:fill="auto"/>
          </w:tcPr>
          <w:p w14:paraId="2AF6A355" w14:textId="77777777" w:rsidR="00BA5E8D" w:rsidRPr="00BA5E8D" w:rsidRDefault="00BA5E8D" w:rsidP="00BA5E8D">
            <w:pPr>
              <w:spacing w:after="120"/>
              <w:contextualSpacing/>
              <w:rPr>
                <w:rFonts w:ascii="Times New Roman" w:eastAsia="Calibri" w:hAnsi="Times New Roman" w:cs="Times New Roman"/>
                <w:b/>
                <w:sz w:val="24"/>
                <w:szCs w:val="24"/>
              </w:rPr>
            </w:pPr>
            <w:r w:rsidRPr="00BA5E8D">
              <w:rPr>
                <w:rFonts w:ascii="Times New Roman" w:eastAsia="Calibri" w:hAnsi="Times New Roman" w:cs="Times New Roman"/>
                <w:b/>
                <w:sz w:val="24"/>
                <w:szCs w:val="24"/>
              </w:rPr>
              <w:t>№№ п/п</w:t>
            </w:r>
          </w:p>
        </w:tc>
        <w:tc>
          <w:tcPr>
            <w:tcW w:w="2268" w:type="dxa"/>
            <w:shd w:val="clear" w:color="auto" w:fill="auto"/>
          </w:tcPr>
          <w:p w14:paraId="52E4C493" w14:textId="77777777" w:rsidR="00BA5E8D" w:rsidRPr="00BA5E8D" w:rsidRDefault="00BA5E8D" w:rsidP="00BA5E8D">
            <w:pPr>
              <w:spacing w:after="120"/>
              <w:contextualSpacing/>
              <w:rPr>
                <w:rFonts w:ascii="Times New Roman" w:eastAsia="Calibri" w:hAnsi="Times New Roman" w:cs="Times New Roman"/>
                <w:b/>
                <w:sz w:val="24"/>
                <w:szCs w:val="24"/>
              </w:rPr>
            </w:pPr>
            <w:r w:rsidRPr="00BA5E8D">
              <w:rPr>
                <w:rFonts w:ascii="Times New Roman" w:eastAsia="Calibri" w:hAnsi="Times New Roman" w:cs="Times New Roman"/>
                <w:b/>
                <w:sz w:val="24"/>
                <w:szCs w:val="24"/>
              </w:rPr>
              <w:t>Дополнительные профессиональные компетенции</w:t>
            </w:r>
          </w:p>
        </w:tc>
        <w:tc>
          <w:tcPr>
            <w:tcW w:w="2120" w:type="dxa"/>
            <w:shd w:val="clear" w:color="auto" w:fill="auto"/>
          </w:tcPr>
          <w:p w14:paraId="2D562D4B" w14:textId="77777777" w:rsidR="00BA5E8D" w:rsidRPr="00BA5E8D" w:rsidRDefault="00BA5E8D" w:rsidP="00BA5E8D">
            <w:pPr>
              <w:spacing w:after="120"/>
              <w:contextualSpacing/>
              <w:rPr>
                <w:rFonts w:ascii="Times New Roman" w:eastAsia="Calibri" w:hAnsi="Times New Roman" w:cs="Times New Roman"/>
                <w:b/>
                <w:sz w:val="24"/>
                <w:szCs w:val="24"/>
              </w:rPr>
            </w:pPr>
            <w:r w:rsidRPr="00BA5E8D">
              <w:rPr>
                <w:rFonts w:ascii="Times New Roman" w:eastAsia="Calibri" w:hAnsi="Times New Roman" w:cs="Times New Roman"/>
                <w:b/>
                <w:sz w:val="24"/>
                <w:szCs w:val="24"/>
              </w:rPr>
              <w:t>Дополнительные знания, умения, навыки</w:t>
            </w:r>
          </w:p>
        </w:tc>
        <w:tc>
          <w:tcPr>
            <w:tcW w:w="1843" w:type="dxa"/>
            <w:shd w:val="clear" w:color="auto" w:fill="auto"/>
          </w:tcPr>
          <w:p w14:paraId="5E1473AE" w14:textId="77777777" w:rsidR="00BA5E8D" w:rsidRPr="00BA5E8D" w:rsidRDefault="00BA5E8D" w:rsidP="00BA5E8D">
            <w:pPr>
              <w:spacing w:after="120"/>
              <w:contextualSpacing/>
              <w:rPr>
                <w:rFonts w:ascii="Times New Roman" w:eastAsia="Calibri" w:hAnsi="Times New Roman" w:cs="Times New Roman"/>
                <w:b/>
                <w:sz w:val="24"/>
                <w:szCs w:val="24"/>
              </w:rPr>
            </w:pPr>
            <w:r w:rsidRPr="00BA5E8D">
              <w:rPr>
                <w:rFonts w:ascii="Times New Roman" w:eastAsia="Calibri" w:hAnsi="Times New Roman" w:cs="Times New Roman"/>
                <w:b/>
                <w:sz w:val="24"/>
                <w:szCs w:val="24"/>
              </w:rPr>
              <w:t>№, наименование темы</w:t>
            </w:r>
          </w:p>
        </w:tc>
        <w:tc>
          <w:tcPr>
            <w:tcW w:w="999" w:type="dxa"/>
            <w:shd w:val="clear" w:color="auto" w:fill="auto"/>
          </w:tcPr>
          <w:p w14:paraId="51A6C775" w14:textId="77777777" w:rsidR="00BA5E8D" w:rsidRPr="00BA5E8D" w:rsidRDefault="00BA5E8D" w:rsidP="00BA5E8D">
            <w:pPr>
              <w:spacing w:after="120"/>
              <w:contextualSpacing/>
              <w:rPr>
                <w:rFonts w:ascii="Times New Roman" w:eastAsia="Calibri" w:hAnsi="Times New Roman" w:cs="Times New Roman"/>
                <w:b/>
                <w:sz w:val="24"/>
                <w:szCs w:val="24"/>
              </w:rPr>
            </w:pPr>
            <w:r w:rsidRPr="00BA5E8D">
              <w:rPr>
                <w:rFonts w:ascii="Times New Roman" w:eastAsia="Calibri" w:hAnsi="Times New Roman" w:cs="Times New Roman"/>
                <w:b/>
                <w:sz w:val="24"/>
                <w:szCs w:val="24"/>
              </w:rPr>
              <w:t>Объем часов</w:t>
            </w:r>
          </w:p>
        </w:tc>
        <w:tc>
          <w:tcPr>
            <w:tcW w:w="2126" w:type="dxa"/>
            <w:shd w:val="clear" w:color="auto" w:fill="auto"/>
          </w:tcPr>
          <w:p w14:paraId="063EA6E7" w14:textId="77777777" w:rsidR="00BA5E8D" w:rsidRPr="00BA5E8D" w:rsidRDefault="00BA5E8D" w:rsidP="00BA5E8D">
            <w:pPr>
              <w:spacing w:after="120"/>
              <w:contextualSpacing/>
              <w:rPr>
                <w:rFonts w:ascii="Times New Roman" w:eastAsia="Calibri" w:hAnsi="Times New Roman" w:cs="Times New Roman"/>
                <w:b/>
                <w:sz w:val="24"/>
                <w:szCs w:val="24"/>
              </w:rPr>
            </w:pPr>
            <w:r w:rsidRPr="00BA5E8D">
              <w:rPr>
                <w:rFonts w:ascii="Times New Roman" w:eastAsia="Calibri" w:hAnsi="Times New Roman" w:cs="Times New Roman"/>
                <w:b/>
                <w:sz w:val="24"/>
                <w:szCs w:val="24"/>
              </w:rPr>
              <w:t>Обоснование включения в рабочую программу</w:t>
            </w:r>
          </w:p>
        </w:tc>
      </w:tr>
      <w:tr w:rsidR="00BA5E8D" w:rsidRPr="00BA5E8D" w14:paraId="13E30568" w14:textId="77777777" w:rsidTr="0097440A">
        <w:tc>
          <w:tcPr>
            <w:tcW w:w="680" w:type="dxa"/>
            <w:shd w:val="clear" w:color="auto" w:fill="auto"/>
          </w:tcPr>
          <w:p w14:paraId="04050C60" w14:textId="77777777" w:rsidR="00BA5E8D" w:rsidRPr="00BA5E8D" w:rsidRDefault="00BA5E8D" w:rsidP="00BA5E8D">
            <w:pPr>
              <w:spacing w:after="120"/>
              <w:contextualSpacing/>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1</w:t>
            </w:r>
          </w:p>
        </w:tc>
        <w:tc>
          <w:tcPr>
            <w:tcW w:w="2268" w:type="dxa"/>
            <w:shd w:val="clear" w:color="auto" w:fill="auto"/>
          </w:tcPr>
          <w:p w14:paraId="50B86CE1" w14:textId="77777777" w:rsidR="00BA5E8D" w:rsidRPr="00BA5E8D" w:rsidRDefault="00BA5E8D" w:rsidP="00BA5E8D">
            <w:pPr>
              <w:spacing w:after="120"/>
              <w:contextualSpacing/>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Составлять отчётную документацию по техническому обслуживанию и ремонту электрического и электромеханического оборудования.</w:t>
            </w:r>
          </w:p>
          <w:p w14:paraId="4E35E1CF" w14:textId="77777777" w:rsidR="00BA5E8D" w:rsidRPr="00BA5E8D" w:rsidRDefault="00BA5E8D" w:rsidP="00BA5E8D">
            <w:pPr>
              <w:spacing w:after="120"/>
              <w:contextualSpacing/>
              <w:rPr>
                <w:rFonts w:ascii="Times New Roman" w:eastAsia="Calibri" w:hAnsi="Times New Roman" w:cs="Times New Roman"/>
                <w:bCs/>
                <w:sz w:val="24"/>
                <w:szCs w:val="24"/>
              </w:rPr>
            </w:pPr>
          </w:p>
        </w:tc>
        <w:tc>
          <w:tcPr>
            <w:tcW w:w="2120" w:type="dxa"/>
            <w:shd w:val="clear" w:color="auto" w:fill="auto"/>
          </w:tcPr>
          <w:p w14:paraId="04249586" w14:textId="77777777" w:rsidR="00BA5E8D" w:rsidRPr="00BA5E8D" w:rsidRDefault="00BA5E8D" w:rsidP="00BA5E8D">
            <w:pPr>
              <w:spacing w:after="120"/>
              <w:contextualSpacing/>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 составлять схемы монтажных работ;</w:t>
            </w:r>
          </w:p>
          <w:p w14:paraId="0A88E88F" w14:textId="77777777" w:rsidR="00BA5E8D" w:rsidRPr="00BA5E8D" w:rsidRDefault="00BA5E8D" w:rsidP="00BA5E8D">
            <w:pPr>
              <w:spacing w:after="120"/>
              <w:contextualSpacing/>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-составления отчетной документации по техническому обслуживанию и ремонту электрического и электромеханического оборудования;</w:t>
            </w:r>
          </w:p>
        </w:tc>
        <w:tc>
          <w:tcPr>
            <w:tcW w:w="1843" w:type="dxa"/>
            <w:shd w:val="clear" w:color="auto" w:fill="auto"/>
          </w:tcPr>
          <w:p w14:paraId="414E763D" w14:textId="77777777" w:rsidR="00BA5E8D" w:rsidRPr="00BA5E8D" w:rsidRDefault="00BA5E8D" w:rsidP="00BA5E8D">
            <w:pPr>
              <w:spacing w:after="120"/>
              <w:contextualSpacing/>
              <w:rPr>
                <w:rFonts w:ascii="Times New Roman" w:eastAsia="Calibri" w:hAnsi="Times New Roman" w:cs="Times New Roman"/>
                <w:bCs/>
                <w:sz w:val="24"/>
                <w:szCs w:val="24"/>
              </w:rPr>
            </w:pPr>
            <w:r w:rsidRPr="00BA5E8D">
              <w:rPr>
                <w:rFonts w:ascii="Times New Roman" w:eastAsia="Times New Roman" w:hAnsi="Times New Roman" w:cs="Times New Roman"/>
                <w:sz w:val="24"/>
                <w:szCs w:val="24"/>
                <w:lang w:eastAsia="ru-RU"/>
              </w:rPr>
              <w:t>Тема 6. Ведение ремонтной документации</w:t>
            </w:r>
          </w:p>
        </w:tc>
        <w:tc>
          <w:tcPr>
            <w:tcW w:w="999" w:type="dxa"/>
            <w:shd w:val="clear" w:color="auto" w:fill="auto"/>
          </w:tcPr>
          <w:p w14:paraId="7A1AD627" w14:textId="77777777" w:rsidR="00BA5E8D" w:rsidRPr="00BA5E8D" w:rsidRDefault="00BA5E8D" w:rsidP="00BA5E8D">
            <w:pPr>
              <w:spacing w:after="120"/>
              <w:contextualSpacing/>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6</w:t>
            </w:r>
          </w:p>
        </w:tc>
        <w:tc>
          <w:tcPr>
            <w:tcW w:w="2126" w:type="dxa"/>
            <w:shd w:val="clear" w:color="auto" w:fill="auto"/>
          </w:tcPr>
          <w:p w14:paraId="729687C2" w14:textId="77777777" w:rsidR="00BA5E8D" w:rsidRPr="00BA5E8D" w:rsidRDefault="00BA5E8D" w:rsidP="00BA5E8D">
            <w:pPr>
              <w:spacing w:after="120"/>
              <w:contextualSpacing/>
              <w:rPr>
                <w:rFonts w:ascii="Times New Roman" w:eastAsia="Calibri" w:hAnsi="Times New Roman" w:cs="Times New Roman"/>
                <w:bCs/>
                <w:sz w:val="24"/>
                <w:szCs w:val="24"/>
              </w:rPr>
            </w:pPr>
            <w:r w:rsidRPr="00BA5E8D">
              <w:rPr>
                <w:rFonts w:ascii="Times New Roman" w:eastAsia="Times New Roman" w:hAnsi="Times New Roman" w:cs="Times New Roman"/>
                <w:sz w:val="24"/>
                <w:szCs w:val="24"/>
                <w:lang w:eastAsia="ru-RU"/>
              </w:rPr>
              <w:t>Введено с целью приобретения компетенций для выполнения трудовых функций, заложенных в должностные обязанности техника на предприятии:</w:t>
            </w:r>
          </w:p>
        </w:tc>
      </w:tr>
      <w:tr w:rsidR="00BA5E8D" w:rsidRPr="00BA5E8D" w14:paraId="41F833C0" w14:textId="77777777" w:rsidTr="0097440A">
        <w:tc>
          <w:tcPr>
            <w:tcW w:w="680" w:type="dxa"/>
            <w:shd w:val="clear" w:color="auto" w:fill="auto"/>
          </w:tcPr>
          <w:p w14:paraId="075317DD" w14:textId="77777777" w:rsidR="00BA5E8D" w:rsidRPr="00BA5E8D" w:rsidRDefault="00BA5E8D" w:rsidP="00BA5E8D">
            <w:pPr>
              <w:spacing w:after="120"/>
              <w:contextualSpacing/>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2</w:t>
            </w:r>
          </w:p>
        </w:tc>
        <w:tc>
          <w:tcPr>
            <w:tcW w:w="2268" w:type="dxa"/>
            <w:shd w:val="clear" w:color="auto" w:fill="auto"/>
          </w:tcPr>
          <w:p w14:paraId="19C72BCA" w14:textId="77777777" w:rsidR="00BA5E8D" w:rsidRPr="00BA5E8D" w:rsidRDefault="00BA5E8D" w:rsidP="00BA5E8D">
            <w:pPr>
              <w:spacing w:after="120"/>
              <w:contextualSpacing/>
              <w:jc w:val="center"/>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w:t>
            </w:r>
          </w:p>
        </w:tc>
        <w:tc>
          <w:tcPr>
            <w:tcW w:w="2120" w:type="dxa"/>
            <w:shd w:val="clear" w:color="auto" w:fill="auto"/>
          </w:tcPr>
          <w:p w14:paraId="08E7A832" w14:textId="77777777" w:rsidR="00BA5E8D" w:rsidRPr="00BA5E8D" w:rsidRDefault="00BA5E8D" w:rsidP="00BA5E8D">
            <w:pPr>
              <w:spacing w:after="120"/>
              <w:contextualSpacing/>
              <w:rPr>
                <w:rFonts w:ascii="Times New Roman" w:eastAsia="Calibri" w:hAnsi="Times New Roman" w:cs="Times New Roman"/>
                <w:bCs/>
                <w:sz w:val="24"/>
                <w:szCs w:val="24"/>
              </w:rPr>
            </w:pPr>
          </w:p>
        </w:tc>
        <w:tc>
          <w:tcPr>
            <w:tcW w:w="1843" w:type="dxa"/>
            <w:shd w:val="clear" w:color="auto" w:fill="auto"/>
          </w:tcPr>
          <w:p w14:paraId="3A2C4867" w14:textId="77777777" w:rsidR="00BA5E8D" w:rsidRPr="00BA5E8D" w:rsidRDefault="00BA5E8D" w:rsidP="00BA5E8D">
            <w:pPr>
              <w:spacing w:after="120"/>
              <w:contextualSpacing/>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Производственная практика</w:t>
            </w:r>
          </w:p>
        </w:tc>
        <w:tc>
          <w:tcPr>
            <w:tcW w:w="999" w:type="dxa"/>
            <w:shd w:val="clear" w:color="auto" w:fill="auto"/>
          </w:tcPr>
          <w:p w14:paraId="4FE260C6" w14:textId="77777777" w:rsidR="00BA5E8D" w:rsidRPr="00BA5E8D" w:rsidRDefault="00BA5E8D" w:rsidP="00BA5E8D">
            <w:pPr>
              <w:spacing w:after="120"/>
              <w:contextualSpacing/>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18</w:t>
            </w:r>
          </w:p>
        </w:tc>
        <w:tc>
          <w:tcPr>
            <w:tcW w:w="2126" w:type="dxa"/>
            <w:shd w:val="clear" w:color="auto" w:fill="auto"/>
          </w:tcPr>
          <w:p w14:paraId="3AA75F1A" w14:textId="77777777" w:rsidR="00BA5E8D" w:rsidRPr="00BA5E8D" w:rsidRDefault="00BA5E8D" w:rsidP="00BA5E8D">
            <w:pPr>
              <w:spacing w:after="120"/>
              <w:contextualSpacing/>
              <w:rPr>
                <w:rFonts w:ascii="Times New Roman" w:eastAsia="Times New Roman" w:hAnsi="Times New Roman" w:cs="Times New Roman"/>
                <w:sz w:val="24"/>
                <w:szCs w:val="24"/>
                <w:lang w:eastAsia="ru-RU"/>
              </w:rPr>
            </w:pPr>
            <w:r w:rsidRPr="00BA5E8D">
              <w:rPr>
                <w:rFonts w:ascii="Times New Roman" w:eastAsia="Arial Unicode MS" w:hAnsi="Times New Roman" w:cs="Arial Unicode MS"/>
                <w:color w:val="000000"/>
                <w:sz w:val="24"/>
                <w:szCs w:val="24"/>
                <w:shd w:val="clear" w:color="auto" w:fill="FFFFFF"/>
                <w:lang w:eastAsia="ru-RU" w:bidi="ru-RU"/>
              </w:rPr>
              <w:t>Расширение часов по практике направлено на подготовку к чемпионатному движению по профессиональному мастерству.</w:t>
            </w:r>
          </w:p>
        </w:tc>
      </w:tr>
      <w:tr w:rsidR="00BA5E8D" w:rsidRPr="00BA5E8D" w14:paraId="53611963" w14:textId="77777777" w:rsidTr="0097440A">
        <w:tc>
          <w:tcPr>
            <w:tcW w:w="680" w:type="dxa"/>
            <w:shd w:val="clear" w:color="auto" w:fill="auto"/>
          </w:tcPr>
          <w:p w14:paraId="69E61547" w14:textId="77777777" w:rsidR="00BA5E8D" w:rsidRPr="00BA5E8D" w:rsidRDefault="00BA5E8D" w:rsidP="00BA5E8D">
            <w:pPr>
              <w:spacing w:after="120"/>
              <w:contextualSpacing/>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3</w:t>
            </w:r>
          </w:p>
        </w:tc>
        <w:tc>
          <w:tcPr>
            <w:tcW w:w="2268" w:type="dxa"/>
            <w:shd w:val="clear" w:color="auto" w:fill="auto"/>
          </w:tcPr>
          <w:p w14:paraId="3ACB3E67" w14:textId="77777777" w:rsidR="00BA5E8D" w:rsidRPr="00BA5E8D" w:rsidRDefault="00BA5E8D" w:rsidP="00BA5E8D">
            <w:pPr>
              <w:spacing w:after="120"/>
              <w:contextualSpacing/>
              <w:jc w:val="center"/>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w:t>
            </w:r>
          </w:p>
        </w:tc>
        <w:tc>
          <w:tcPr>
            <w:tcW w:w="2120" w:type="dxa"/>
            <w:shd w:val="clear" w:color="auto" w:fill="auto"/>
          </w:tcPr>
          <w:p w14:paraId="2225C7B1" w14:textId="77777777" w:rsidR="00BA5E8D" w:rsidRPr="00BA5E8D" w:rsidRDefault="00BA5E8D" w:rsidP="00BA5E8D">
            <w:pPr>
              <w:spacing w:after="120"/>
              <w:contextualSpacing/>
              <w:rPr>
                <w:rFonts w:ascii="Times New Roman" w:eastAsia="Calibri" w:hAnsi="Times New Roman" w:cs="Times New Roman"/>
                <w:bCs/>
                <w:sz w:val="24"/>
                <w:szCs w:val="24"/>
              </w:rPr>
            </w:pPr>
          </w:p>
        </w:tc>
        <w:tc>
          <w:tcPr>
            <w:tcW w:w="1843" w:type="dxa"/>
            <w:shd w:val="clear" w:color="auto" w:fill="auto"/>
          </w:tcPr>
          <w:p w14:paraId="1E6A95B6" w14:textId="77777777" w:rsidR="00BA5E8D" w:rsidRPr="00BA5E8D" w:rsidRDefault="00BA5E8D" w:rsidP="00BA5E8D">
            <w:pPr>
              <w:spacing w:after="120"/>
              <w:contextualSpacing/>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Квалификационный экзамен</w:t>
            </w:r>
          </w:p>
        </w:tc>
        <w:tc>
          <w:tcPr>
            <w:tcW w:w="999" w:type="dxa"/>
            <w:shd w:val="clear" w:color="auto" w:fill="auto"/>
          </w:tcPr>
          <w:p w14:paraId="79FE3ABC" w14:textId="77777777" w:rsidR="00BA5E8D" w:rsidRPr="00BA5E8D" w:rsidRDefault="00BA5E8D" w:rsidP="00BA5E8D">
            <w:pPr>
              <w:spacing w:after="120"/>
              <w:contextualSpacing/>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12</w:t>
            </w:r>
          </w:p>
        </w:tc>
        <w:tc>
          <w:tcPr>
            <w:tcW w:w="2126" w:type="dxa"/>
            <w:shd w:val="clear" w:color="auto" w:fill="auto"/>
          </w:tcPr>
          <w:p w14:paraId="29203369" w14:textId="77777777" w:rsidR="00BA5E8D" w:rsidRPr="00BA5E8D" w:rsidRDefault="00BA5E8D" w:rsidP="00BA5E8D">
            <w:pPr>
              <w:spacing w:after="120"/>
              <w:contextualSpacing/>
              <w:rPr>
                <w:rFonts w:ascii="Times New Roman" w:eastAsia="Times New Roman" w:hAnsi="Times New Roman" w:cs="Times New Roman"/>
                <w:sz w:val="24"/>
                <w:szCs w:val="24"/>
                <w:lang w:eastAsia="ru-RU"/>
              </w:rPr>
            </w:pPr>
            <w:r w:rsidRPr="00BA5E8D">
              <w:rPr>
                <w:rFonts w:ascii="Times New Roman" w:eastAsia="Times New Roman" w:hAnsi="Times New Roman" w:cs="Times New Roman"/>
                <w:color w:val="000000"/>
                <w:sz w:val="24"/>
                <w:szCs w:val="24"/>
                <w:shd w:val="clear" w:color="auto" w:fill="FFFFFF"/>
                <w:lang w:eastAsia="ru-RU" w:bidi="ru-RU"/>
              </w:rPr>
              <w:t xml:space="preserve">Расширение объема времени направлено на усиление контроля качества поэтапного освоения студентами ППССЗ по специальности, обеспечивающего оперативное управление учебной деятельностью </w:t>
            </w:r>
          </w:p>
        </w:tc>
      </w:tr>
    </w:tbl>
    <w:p w14:paraId="4F17C76D" w14:textId="77777777" w:rsidR="00BA5E8D" w:rsidRPr="00BA5E8D" w:rsidRDefault="00BA5E8D" w:rsidP="00BA5E8D">
      <w:pPr>
        <w:jc w:val="center"/>
        <w:rPr>
          <w:rFonts w:ascii="Times New Roman" w:eastAsia="Times New Roman" w:hAnsi="Times New Roman" w:cs="Times New Roman"/>
          <w:b/>
          <w:sz w:val="24"/>
          <w:szCs w:val="24"/>
          <w:lang w:eastAsia="ru-RU"/>
        </w:rPr>
      </w:pPr>
      <w:r w:rsidRPr="00BA5E8D">
        <w:rPr>
          <w:rFonts w:ascii="Times New Roman" w:eastAsia="Times New Roman" w:hAnsi="Times New Roman" w:cs="Times New Roman"/>
          <w:b/>
          <w:sz w:val="24"/>
          <w:szCs w:val="24"/>
          <w:lang w:eastAsia="ru-RU"/>
        </w:rPr>
        <w:br w:type="page"/>
      </w:r>
    </w:p>
    <w:p w14:paraId="5E4A7FFB" w14:textId="77777777" w:rsidR="00BA5E8D" w:rsidRPr="00BA5E8D" w:rsidRDefault="00BA5E8D" w:rsidP="00BA5E8D">
      <w:pPr>
        <w:jc w:val="center"/>
        <w:rPr>
          <w:rFonts w:ascii="Times New Roman" w:eastAsia="Times New Roman" w:hAnsi="Times New Roman" w:cs="Times New Roman"/>
          <w:b/>
          <w:sz w:val="24"/>
          <w:szCs w:val="24"/>
          <w:lang w:eastAsia="ru-RU"/>
        </w:rPr>
      </w:pPr>
      <w:r w:rsidRPr="00BA5E8D">
        <w:rPr>
          <w:rFonts w:ascii="Times New Roman" w:eastAsia="Times New Roman" w:hAnsi="Times New Roman" w:cs="Times New Roman"/>
          <w:b/>
          <w:sz w:val="24"/>
          <w:szCs w:val="24"/>
          <w:lang w:eastAsia="ru-RU"/>
        </w:rPr>
        <w:lastRenderedPageBreak/>
        <w:t>2. СТРУКТУРА И СОДЕРЖАНИЕ ПРОФЕССИОНАЛЬНОГО МОДУЛЯ</w:t>
      </w:r>
    </w:p>
    <w:p w14:paraId="6B1CA2C9" w14:textId="77777777" w:rsidR="00BA5E8D" w:rsidRPr="00BA5E8D" w:rsidRDefault="00BA5E8D" w:rsidP="00BA5E8D">
      <w:pPr>
        <w:keepNext/>
        <w:spacing w:after="120"/>
        <w:jc w:val="center"/>
        <w:outlineLvl w:val="0"/>
        <w:rPr>
          <w:rFonts w:ascii="Times New Roman" w:eastAsia="Calibri" w:hAnsi="Times New Roman" w:cs="Times New Roman"/>
          <w:b/>
          <w:bCs/>
          <w:caps/>
          <w:kern w:val="32"/>
          <w:sz w:val="24"/>
          <w:szCs w:val="24"/>
          <w:lang w:eastAsia="ru-RU"/>
        </w:rPr>
      </w:pPr>
    </w:p>
    <w:p w14:paraId="449DFAB8" w14:textId="77777777" w:rsidR="00BA5E8D" w:rsidRPr="00BA5E8D" w:rsidRDefault="00BA5E8D" w:rsidP="00BA5E8D">
      <w:pPr>
        <w:spacing w:after="120" w:line="276" w:lineRule="auto"/>
        <w:ind w:firstLine="709"/>
        <w:outlineLvl w:val="1"/>
        <w:rPr>
          <w:rFonts w:ascii="Times New Roman" w:eastAsia="Calibri" w:hAnsi="Times New Roman" w:cs="Times New Roman"/>
          <w:b/>
          <w:bCs/>
          <w:sz w:val="24"/>
          <w:szCs w:val="24"/>
          <w:lang w:eastAsia="ru-RU"/>
        </w:rPr>
      </w:pPr>
      <w:r w:rsidRPr="00BA5E8D">
        <w:rPr>
          <w:rFonts w:ascii="Times New Roman" w:eastAsia="Calibri" w:hAnsi="Times New Roman" w:cs="Times New Roman"/>
          <w:b/>
          <w:bCs/>
          <w:sz w:val="24"/>
          <w:szCs w:val="24"/>
          <w:lang w:eastAsia="ru-RU"/>
        </w:rPr>
        <w:t>2</w:t>
      </w:r>
      <w:r w:rsidRPr="00BA5E8D">
        <w:rPr>
          <w:rFonts w:ascii="Times New Roman" w:eastAsia="Calibri" w:hAnsi="Times New Roman" w:cs="Times New Roman"/>
          <w:b/>
          <w:bCs/>
          <w:sz w:val="28"/>
          <w:szCs w:val="28"/>
          <w:lang w:eastAsia="ru-RU"/>
        </w:rPr>
        <w:t>.1. Трудоемкость освоения модуля</w:t>
      </w:r>
      <w:r w:rsidRPr="00BA5E8D">
        <w:rPr>
          <w:rFonts w:ascii="Times New Roman" w:eastAsia="Calibri" w:hAnsi="Times New Roman" w:cs="Times New Roman"/>
          <w:b/>
          <w:bCs/>
          <w:sz w:val="24"/>
          <w:szCs w:val="24"/>
          <w:lang w:eastAsia="ru-RU"/>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3"/>
        <w:gridCol w:w="1132"/>
        <w:gridCol w:w="2272"/>
      </w:tblGrid>
      <w:tr w:rsidR="00BA5E8D" w:rsidRPr="00BA5E8D" w14:paraId="5815988F" w14:textId="77777777" w:rsidTr="0097440A">
        <w:trPr>
          <w:trHeight w:val="23"/>
        </w:trPr>
        <w:tc>
          <w:tcPr>
            <w:tcW w:w="3258" w:type="pct"/>
            <w:vAlign w:val="center"/>
          </w:tcPr>
          <w:p w14:paraId="7BA84EDD" w14:textId="77777777" w:rsidR="00BA5E8D" w:rsidRPr="00BA5E8D" w:rsidRDefault="00BA5E8D" w:rsidP="00BA5E8D">
            <w:pPr>
              <w:jc w:val="center"/>
              <w:rPr>
                <w:rFonts w:ascii="Times New Roman" w:eastAsia="Calibri" w:hAnsi="Times New Roman" w:cs="Times New Roman"/>
                <w:b/>
                <w:sz w:val="24"/>
              </w:rPr>
            </w:pPr>
            <w:r w:rsidRPr="00BA5E8D">
              <w:rPr>
                <w:rFonts w:ascii="Times New Roman" w:eastAsia="Calibri" w:hAnsi="Times New Roman" w:cs="Times New Roman"/>
                <w:b/>
                <w:sz w:val="24"/>
              </w:rPr>
              <w:t>Наименование составных частей модуля</w:t>
            </w:r>
          </w:p>
        </w:tc>
        <w:tc>
          <w:tcPr>
            <w:tcW w:w="579" w:type="pct"/>
            <w:vAlign w:val="center"/>
          </w:tcPr>
          <w:p w14:paraId="02E67551" w14:textId="77777777" w:rsidR="00BA5E8D" w:rsidRPr="00BA5E8D" w:rsidRDefault="00BA5E8D" w:rsidP="00BA5E8D">
            <w:pPr>
              <w:jc w:val="center"/>
              <w:rPr>
                <w:rFonts w:ascii="Times New Roman" w:eastAsia="Calibri" w:hAnsi="Times New Roman" w:cs="Times New Roman"/>
                <w:b/>
                <w:iCs/>
                <w:sz w:val="24"/>
              </w:rPr>
            </w:pPr>
            <w:r w:rsidRPr="00BA5E8D">
              <w:rPr>
                <w:rFonts w:ascii="Times New Roman" w:eastAsia="Calibri" w:hAnsi="Times New Roman" w:cs="Times New Roman"/>
                <w:b/>
                <w:iCs/>
                <w:sz w:val="24"/>
              </w:rPr>
              <w:t>Объем в часах</w:t>
            </w:r>
          </w:p>
        </w:tc>
        <w:tc>
          <w:tcPr>
            <w:tcW w:w="1162" w:type="pct"/>
          </w:tcPr>
          <w:p w14:paraId="5E2F4FCF" w14:textId="77777777" w:rsidR="00BA5E8D" w:rsidRPr="00BA5E8D" w:rsidRDefault="00BA5E8D" w:rsidP="00BA5E8D">
            <w:pPr>
              <w:jc w:val="center"/>
              <w:rPr>
                <w:rFonts w:ascii="Times New Roman" w:eastAsia="Calibri" w:hAnsi="Times New Roman" w:cs="Times New Roman"/>
                <w:b/>
                <w:iCs/>
                <w:sz w:val="24"/>
              </w:rPr>
            </w:pPr>
            <w:r w:rsidRPr="00BA5E8D">
              <w:rPr>
                <w:rFonts w:ascii="Times New Roman" w:eastAsia="Calibri" w:hAnsi="Times New Roman" w:cs="Times New Roman"/>
                <w:b/>
                <w:sz w:val="24"/>
              </w:rPr>
              <w:t xml:space="preserve">В </w:t>
            </w:r>
            <w:proofErr w:type="spellStart"/>
            <w:r w:rsidRPr="00BA5E8D">
              <w:rPr>
                <w:rFonts w:ascii="Times New Roman" w:eastAsia="Calibri" w:hAnsi="Times New Roman" w:cs="Times New Roman"/>
                <w:b/>
                <w:sz w:val="24"/>
              </w:rPr>
              <w:t>т.ч</w:t>
            </w:r>
            <w:proofErr w:type="spellEnd"/>
            <w:r w:rsidRPr="00BA5E8D">
              <w:rPr>
                <w:rFonts w:ascii="Times New Roman" w:eastAsia="Calibri" w:hAnsi="Times New Roman" w:cs="Times New Roman"/>
                <w:b/>
                <w:sz w:val="24"/>
              </w:rPr>
              <w:t xml:space="preserve">. в форме </w:t>
            </w:r>
            <w:proofErr w:type="spellStart"/>
            <w:r w:rsidRPr="00BA5E8D">
              <w:rPr>
                <w:rFonts w:ascii="Times New Roman" w:eastAsia="Calibri" w:hAnsi="Times New Roman" w:cs="Times New Roman"/>
                <w:b/>
                <w:sz w:val="24"/>
              </w:rPr>
              <w:t>практ</w:t>
            </w:r>
            <w:proofErr w:type="spellEnd"/>
            <w:r w:rsidRPr="00BA5E8D">
              <w:rPr>
                <w:rFonts w:ascii="Times New Roman" w:eastAsia="Calibri" w:hAnsi="Times New Roman" w:cs="Times New Roman"/>
                <w:b/>
                <w:sz w:val="24"/>
              </w:rPr>
              <w:t>. подготовки</w:t>
            </w:r>
          </w:p>
        </w:tc>
      </w:tr>
      <w:tr w:rsidR="00BA5E8D" w:rsidRPr="00BA5E8D" w14:paraId="231FEE37" w14:textId="77777777" w:rsidTr="0097440A">
        <w:trPr>
          <w:trHeight w:val="23"/>
        </w:trPr>
        <w:tc>
          <w:tcPr>
            <w:tcW w:w="3258" w:type="pct"/>
            <w:vAlign w:val="center"/>
          </w:tcPr>
          <w:p w14:paraId="4F8A870E" w14:textId="77777777" w:rsidR="00BA5E8D" w:rsidRPr="00BA5E8D" w:rsidRDefault="00BA5E8D" w:rsidP="00BA5E8D">
            <w:pPr>
              <w:jc w:val="both"/>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Учебные занятия, из них:</w:t>
            </w:r>
          </w:p>
        </w:tc>
        <w:tc>
          <w:tcPr>
            <w:tcW w:w="579" w:type="pct"/>
            <w:vAlign w:val="center"/>
          </w:tcPr>
          <w:p w14:paraId="106C0D83" w14:textId="77777777" w:rsidR="00BA5E8D" w:rsidRPr="00BA5E8D" w:rsidRDefault="00BA5E8D" w:rsidP="00BA5E8D">
            <w:pPr>
              <w:jc w:val="center"/>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66</w:t>
            </w:r>
          </w:p>
        </w:tc>
        <w:tc>
          <w:tcPr>
            <w:tcW w:w="1162" w:type="pct"/>
            <w:vAlign w:val="center"/>
          </w:tcPr>
          <w:p w14:paraId="1C4F23DF" w14:textId="77777777" w:rsidR="00BA5E8D" w:rsidRPr="00BA5E8D" w:rsidRDefault="00BA5E8D" w:rsidP="00BA5E8D">
            <w:pPr>
              <w:jc w:val="center"/>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276</w:t>
            </w:r>
          </w:p>
        </w:tc>
      </w:tr>
      <w:tr w:rsidR="00BA5E8D" w:rsidRPr="00BA5E8D" w14:paraId="4DAC8484" w14:textId="77777777" w:rsidTr="0097440A">
        <w:trPr>
          <w:trHeight w:val="23"/>
        </w:trPr>
        <w:tc>
          <w:tcPr>
            <w:tcW w:w="3258" w:type="pct"/>
            <w:vAlign w:val="center"/>
          </w:tcPr>
          <w:p w14:paraId="1B028368" w14:textId="77777777" w:rsidR="00BA5E8D" w:rsidRPr="00BA5E8D" w:rsidRDefault="00BA5E8D" w:rsidP="00BA5E8D">
            <w:pPr>
              <w:jc w:val="both"/>
              <w:rPr>
                <w:rFonts w:ascii="Times New Roman" w:eastAsia="Calibri" w:hAnsi="Times New Roman" w:cs="Times New Roman"/>
                <w:bCs/>
                <w:iCs/>
                <w:sz w:val="24"/>
                <w:szCs w:val="24"/>
              </w:rPr>
            </w:pPr>
            <w:r w:rsidRPr="00BA5E8D">
              <w:rPr>
                <w:rFonts w:ascii="Times New Roman" w:eastAsia="Calibri" w:hAnsi="Times New Roman" w:cs="Times New Roman"/>
                <w:bCs/>
                <w:iCs/>
                <w:sz w:val="24"/>
                <w:szCs w:val="24"/>
              </w:rPr>
              <w:t>теоретические</w:t>
            </w:r>
          </w:p>
        </w:tc>
        <w:tc>
          <w:tcPr>
            <w:tcW w:w="579" w:type="pct"/>
            <w:vAlign w:val="center"/>
          </w:tcPr>
          <w:p w14:paraId="4A77F4F0" w14:textId="77777777" w:rsidR="00BA5E8D" w:rsidRPr="00BA5E8D" w:rsidRDefault="00BA5E8D" w:rsidP="00BA5E8D">
            <w:pPr>
              <w:jc w:val="center"/>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22</w:t>
            </w:r>
          </w:p>
        </w:tc>
        <w:tc>
          <w:tcPr>
            <w:tcW w:w="1162" w:type="pct"/>
            <w:vAlign w:val="center"/>
          </w:tcPr>
          <w:p w14:paraId="76FC71F4" w14:textId="77777777" w:rsidR="00BA5E8D" w:rsidRPr="00BA5E8D" w:rsidRDefault="00BA5E8D" w:rsidP="00BA5E8D">
            <w:pPr>
              <w:jc w:val="center"/>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w:t>
            </w:r>
          </w:p>
        </w:tc>
      </w:tr>
      <w:tr w:rsidR="00BA5E8D" w:rsidRPr="00BA5E8D" w14:paraId="27B30987" w14:textId="77777777" w:rsidTr="0097440A">
        <w:trPr>
          <w:trHeight w:val="23"/>
        </w:trPr>
        <w:tc>
          <w:tcPr>
            <w:tcW w:w="3258" w:type="pct"/>
            <w:vAlign w:val="center"/>
          </w:tcPr>
          <w:p w14:paraId="6E64A4ED" w14:textId="77777777" w:rsidR="00BA5E8D" w:rsidRPr="00BA5E8D" w:rsidRDefault="00BA5E8D" w:rsidP="00BA5E8D">
            <w:pPr>
              <w:jc w:val="both"/>
              <w:rPr>
                <w:rFonts w:ascii="Times New Roman" w:eastAsia="Calibri" w:hAnsi="Times New Roman" w:cs="Times New Roman"/>
                <w:bCs/>
                <w:iCs/>
                <w:sz w:val="24"/>
                <w:szCs w:val="24"/>
              </w:rPr>
            </w:pPr>
            <w:r w:rsidRPr="00BA5E8D">
              <w:rPr>
                <w:rFonts w:ascii="Times New Roman" w:eastAsia="Calibri" w:hAnsi="Times New Roman" w:cs="Times New Roman"/>
                <w:bCs/>
                <w:iCs/>
                <w:sz w:val="24"/>
                <w:szCs w:val="24"/>
              </w:rPr>
              <w:t>практические</w:t>
            </w:r>
          </w:p>
        </w:tc>
        <w:tc>
          <w:tcPr>
            <w:tcW w:w="579" w:type="pct"/>
            <w:vAlign w:val="center"/>
          </w:tcPr>
          <w:p w14:paraId="2618044C" w14:textId="77777777" w:rsidR="00BA5E8D" w:rsidRPr="00BA5E8D" w:rsidRDefault="00BA5E8D" w:rsidP="00BA5E8D">
            <w:pPr>
              <w:jc w:val="center"/>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42</w:t>
            </w:r>
          </w:p>
        </w:tc>
        <w:tc>
          <w:tcPr>
            <w:tcW w:w="1162" w:type="pct"/>
            <w:vAlign w:val="center"/>
          </w:tcPr>
          <w:p w14:paraId="0269962E" w14:textId="77777777" w:rsidR="00BA5E8D" w:rsidRPr="00BA5E8D" w:rsidRDefault="00BA5E8D" w:rsidP="00BA5E8D">
            <w:pPr>
              <w:jc w:val="center"/>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42</w:t>
            </w:r>
          </w:p>
        </w:tc>
      </w:tr>
      <w:tr w:rsidR="00BA5E8D" w:rsidRPr="00BA5E8D" w14:paraId="53B98AF5" w14:textId="77777777" w:rsidTr="0097440A">
        <w:trPr>
          <w:trHeight w:val="23"/>
        </w:trPr>
        <w:tc>
          <w:tcPr>
            <w:tcW w:w="3258" w:type="pct"/>
            <w:vAlign w:val="center"/>
          </w:tcPr>
          <w:p w14:paraId="1A8136F8" w14:textId="77777777" w:rsidR="00BA5E8D" w:rsidRPr="00BA5E8D" w:rsidRDefault="00BA5E8D" w:rsidP="00BA5E8D">
            <w:pPr>
              <w:jc w:val="both"/>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Самостоятельная работа</w:t>
            </w:r>
          </w:p>
        </w:tc>
        <w:tc>
          <w:tcPr>
            <w:tcW w:w="579" w:type="pct"/>
            <w:vAlign w:val="center"/>
          </w:tcPr>
          <w:p w14:paraId="6A26980A" w14:textId="77777777" w:rsidR="00BA5E8D" w:rsidRPr="00BA5E8D" w:rsidRDefault="00BA5E8D" w:rsidP="00BA5E8D">
            <w:pPr>
              <w:jc w:val="center"/>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6</w:t>
            </w:r>
          </w:p>
        </w:tc>
        <w:tc>
          <w:tcPr>
            <w:tcW w:w="1162" w:type="pct"/>
            <w:vAlign w:val="center"/>
          </w:tcPr>
          <w:p w14:paraId="65A3B091" w14:textId="77777777" w:rsidR="00BA5E8D" w:rsidRPr="00BA5E8D" w:rsidRDefault="00BA5E8D" w:rsidP="00BA5E8D">
            <w:pPr>
              <w:jc w:val="center"/>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w:t>
            </w:r>
          </w:p>
        </w:tc>
      </w:tr>
      <w:tr w:rsidR="00BA5E8D" w:rsidRPr="00BA5E8D" w14:paraId="0BA2F433" w14:textId="77777777" w:rsidTr="0097440A">
        <w:trPr>
          <w:trHeight w:val="23"/>
        </w:trPr>
        <w:tc>
          <w:tcPr>
            <w:tcW w:w="3258" w:type="pct"/>
            <w:vAlign w:val="center"/>
          </w:tcPr>
          <w:p w14:paraId="1014C282" w14:textId="77777777" w:rsidR="00BA5E8D" w:rsidRPr="00BA5E8D" w:rsidRDefault="00BA5E8D" w:rsidP="00BA5E8D">
            <w:pPr>
              <w:jc w:val="both"/>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Практика в т. ч.;</w:t>
            </w:r>
          </w:p>
        </w:tc>
        <w:tc>
          <w:tcPr>
            <w:tcW w:w="579" w:type="pct"/>
            <w:vAlign w:val="center"/>
          </w:tcPr>
          <w:p w14:paraId="07769F1E" w14:textId="77777777" w:rsidR="00BA5E8D" w:rsidRPr="00BA5E8D" w:rsidRDefault="00BA5E8D" w:rsidP="00BA5E8D">
            <w:pPr>
              <w:jc w:val="center"/>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234</w:t>
            </w:r>
          </w:p>
        </w:tc>
        <w:tc>
          <w:tcPr>
            <w:tcW w:w="1162" w:type="pct"/>
            <w:vAlign w:val="center"/>
          </w:tcPr>
          <w:p w14:paraId="6CC2E39D" w14:textId="77777777" w:rsidR="00BA5E8D" w:rsidRPr="00BA5E8D" w:rsidRDefault="00BA5E8D" w:rsidP="00BA5E8D">
            <w:pPr>
              <w:jc w:val="center"/>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234</w:t>
            </w:r>
          </w:p>
        </w:tc>
      </w:tr>
      <w:tr w:rsidR="00BA5E8D" w:rsidRPr="00BA5E8D" w14:paraId="5DEBFE54" w14:textId="77777777" w:rsidTr="0097440A">
        <w:trPr>
          <w:trHeight w:val="23"/>
        </w:trPr>
        <w:tc>
          <w:tcPr>
            <w:tcW w:w="3258" w:type="pct"/>
            <w:vAlign w:val="center"/>
          </w:tcPr>
          <w:p w14:paraId="057F0D3E" w14:textId="77777777" w:rsidR="00BA5E8D" w:rsidRPr="00BA5E8D" w:rsidRDefault="00BA5E8D" w:rsidP="00BA5E8D">
            <w:pPr>
              <w:jc w:val="both"/>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учебная</w:t>
            </w:r>
          </w:p>
        </w:tc>
        <w:tc>
          <w:tcPr>
            <w:tcW w:w="579" w:type="pct"/>
            <w:vAlign w:val="center"/>
          </w:tcPr>
          <w:p w14:paraId="762BA64A" w14:textId="77777777" w:rsidR="00BA5E8D" w:rsidRPr="00BA5E8D" w:rsidRDefault="00BA5E8D" w:rsidP="00BA5E8D">
            <w:pPr>
              <w:jc w:val="center"/>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72</w:t>
            </w:r>
          </w:p>
        </w:tc>
        <w:tc>
          <w:tcPr>
            <w:tcW w:w="1162" w:type="pct"/>
            <w:vAlign w:val="center"/>
          </w:tcPr>
          <w:p w14:paraId="03974984" w14:textId="77777777" w:rsidR="00BA5E8D" w:rsidRPr="00BA5E8D" w:rsidRDefault="00BA5E8D" w:rsidP="00BA5E8D">
            <w:pPr>
              <w:jc w:val="center"/>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72</w:t>
            </w:r>
          </w:p>
        </w:tc>
      </w:tr>
      <w:tr w:rsidR="00BA5E8D" w:rsidRPr="00BA5E8D" w14:paraId="1D555C2C" w14:textId="77777777" w:rsidTr="0097440A">
        <w:trPr>
          <w:trHeight w:val="23"/>
        </w:trPr>
        <w:tc>
          <w:tcPr>
            <w:tcW w:w="3258" w:type="pct"/>
            <w:vAlign w:val="center"/>
          </w:tcPr>
          <w:p w14:paraId="4188D141" w14:textId="77777777" w:rsidR="00BA5E8D" w:rsidRPr="00BA5E8D" w:rsidRDefault="00BA5E8D" w:rsidP="00BA5E8D">
            <w:pPr>
              <w:jc w:val="both"/>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производственная</w:t>
            </w:r>
          </w:p>
        </w:tc>
        <w:tc>
          <w:tcPr>
            <w:tcW w:w="579" w:type="pct"/>
            <w:vAlign w:val="center"/>
          </w:tcPr>
          <w:p w14:paraId="38D0844E" w14:textId="77777777" w:rsidR="00BA5E8D" w:rsidRPr="00BA5E8D" w:rsidRDefault="00BA5E8D" w:rsidP="00BA5E8D">
            <w:pPr>
              <w:jc w:val="center"/>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162</w:t>
            </w:r>
          </w:p>
        </w:tc>
        <w:tc>
          <w:tcPr>
            <w:tcW w:w="1162" w:type="pct"/>
            <w:vAlign w:val="center"/>
          </w:tcPr>
          <w:p w14:paraId="32706813" w14:textId="77777777" w:rsidR="00BA5E8D" w:rsidRPr="00BA5E8D" w:rsidRDefault="00BA5E8D" w:rsidP="00BA5E8D">
            <w:pPr>
              <w:jc w:val="center"/>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162</w:t>
            </w:r>
          </w:p>
        </w:tc>
      </w:tr>
      <w:tr w:rsidR="00BA5E8D" w:rsidRPr="00BA5E8D" w14:paraId="38507870" w14:textId="77777777" w:rsidTr="0097440A">
        <w:trPr>
          <w:trHeight w:val="23"/>
        </w:trPr>
        <w:tc>
          <w:tcPr>
            <w:tcW w:w="3258" w:type="pct"/>
            <w:vAlign w:val="center"/>
          </w:tcPr>
          <w:p w14:paraId="6EBDD175" w14:textId="77777777" w:rsidR="00BA5E8D" w:rsidRPr="00BA5E8D" w:rsidRDefault="00BA5E8D" w:rsidP="00BA5E8D">
            <w:pPr>
              <w:jc w:val="both"/>
              <w:rPr>
                <w:rFonts w:ascii="Times New Roman" w:eastAsia="Calibri" w:hAnsi="Times New Roman" w:cs="Times New Roman"/>
                <w:bCs/>
                <w:iCs/>
                <w:sz w:val="24"/>
                <w:szCs w:val="24"/>
              </w:rPr>
            </w:pPr>
            <w:r w:rsidRPr="00BA5E8D">
              <w:rPr>
                <w:rFonts w:ascii="Times New Roman" w:eastAsia="Calibri" w:hAnsi="Times New Roman" w:cs="Times New Roman"/>
                <w:bCs/>
                <w:sz w:val="24"/>
                <w:szCs w:val="24"/>
              </w:rPr>
              <w:t xml:space="preserve">Промежуточная аттестация в </w:t>
            </w:r>
            <w:r w:rsidRPr="00BA5E8D">
              <w:rPr>
                <w:rFonts w:ascii="Times New Roman" w:eastAsia="Calibri" w:hAnsi="Times New Roman" w:cs="Times New Roman"/>
                <w:bCs/>
                <w:iCs/>
                <w:sz w:val="24"/>
                <w:szCs w:val="24"/>
              </w:rPr>
              <w:t>том числе:</w:t>
            </w:r>
          </w:p>
          <w:p w14:paraId="03196EAB" w14:textId="77777777" w:rsidR="00BA5E8D" w:rsidRPr="00BA5E8D" w:rsidRDefault="00BA5E8D" w:rsidP="00BA5E8D">
            <w:pPr>
              <w:jc w:val="both"/>
              <w:rPr>
                <w:rFonts w:ascii="Times New Roman" w:eastAsia="Calibri" w:hAnsi="Times New Roman" w:cs="Times New Roman"/>
                <w:bCs/>
                <w:iCs/>
                <w:sz w:val="24"/>
                <w:szCs w:val="24"/>
              </w:rPr>
            </w:pPr>
            <w:r w:rsidRPr="00BA5E8D">
              <w:rPr>
                <w:rFonts w:ascii="Times New Roman" w:eastAsia="Calibri" w:hAnsi="Times New Roman" w:cs="Times New Roman"/>
                <w:bCs/>
                <w:iCs/>
                <w:sz w:val="24"/>
                <w:szCs w:val="24"/>
              </w:rPr>
              <w:t xml:space="preserve">МДК 04.01. в форме </w:t>
            </w:r>
            <w:proofErr w:type="spellStart"/>
            <w:proofErr w:type="gramStart"/>
            <w:r w:rsidRPr="00BA5E8D">
              <w:rPr>
                <w:rFonts w:ascii="Times New Roman" w:eastAsia="Calibri" w:hAnsi="Times New Roman" w:cs="Times New Roman"/>
                <w:bCs/>
                <w:iCs/>
                <w:sz w:val="24"/>
                <w:szCs w:val="24"/>
              </w:rPr>
              <w:t>диф.зачета</w:t>
            </w:r>
            <w:proofErr w:type="spellEnd"/>
            <w:proofErr w:type="gramEnd"/>
          </w:p>
          <w:p w14:paraId="01B73EA9" w14:textId="77777777" w:rsidR="00BA5E8D" w:rsidRPr="00BA5E8D" w:rsidRDefault="00BA5E8D" w:rsidP="00BA5E8D">
            <w:pPr>
              <w:jc w:val="both"/>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 xml:space="preserve">УП 01 в форме </w:t>
            </w:r>
            <w:proofErr w:type="spellStart"/>
            <w:proofErr w:type="gramStart"/>
            <w:r w:rsidRPr="00BA5E8D">
              <w:rPr>
                <w:rFonts w:ascii="Times New Roman" w:eastAsia="Calibri" w:hAnsi="Times New Roman" w:cs="Times New Roman"/>
                <w:bCs/>
                <w:sz w:val="24"/>
                <w:szCs w:val="24"/>
              </w:rPr>
              <w:t>диф.зачета</w:t>
            </w:r>
            <w:proofErr w:type="spellEnd"/>
            <w:proofErr w:type="gramEnd"/>
          </w:p>
          <w:p w14:paraId="6DEB9723" w14:textId="77777777" w:rsidR="00BA5E8D" w:rsidRPr="00BA5E8D" w:rsidRDefault="00BA5E8D" w:rsidP="00BA5E8D">
            <w:pPr>
              <w:jc w:val="both"/>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 xml:space="preserve">ПП 01 в форме </w:t>
            </w:r>
            <w:proofErr w:type="spellStart"/>
            <w:proofErr w:type="gramStart"/>
            <w:r w:rsidRPr="00BA5E8D">
              <w:rPr>
                <w:rFonts w:ascii="Times New Roman" w:eastAsia="Calibri" w:hAnsi="Times New Roman" w:cs="Times New Roman"/>
                <w:bCs/>
                <w:sz w:val="24"/>
                <w:szCs w:val="24"/>
              </w:rPr>
              <w:t>диф.зачета</w:t>
            </w:r>
            <w:proofErr w:type="spellEnd"/>
            <w:proofErr w:type="gramEnd"/>
          </w:p>
          <w:p w14:paraId="0211FDF8" w14:textId="77777777" w:rsidR="00BA5E8D" w:rsidRPr="00BA5E8D" w:rsidRDefault="00BA5E8D" w:rsidP="00BA5E8D">
            <w:pPr>
              <w:jc w:val="both"/>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ПМ 04 в форме квалификационного экзамена</w:t>
            </w:r>
          </w:p>
        </w:tc>
        <w:tc>
          <w:tcPr>
            <w:tcW w:w="579" w:type="pct"/>
            <w:vAlign w:val="center"/>
          </w:tcPr>
          <w:p w14:paraId="0748C06E" w14:textId="77777777" w:rsidR="00BA5E8D" w:rsidRPr="00BA5E8D" w:rsidRDefault="00BA5E8D" w:rsidP="00BA5E8D">
            <w:pPr>
              <w:jc w:val="center"/>
              <w:rPr>
                <w:rFonts w:ascii="Times New Roman" w:eastAsia="Calibri" w:hAnsi="Times New Roman" w:cs="Times New Roman"/>
                <w:bCs/>
                <w:sz w:val="24"/>
                <w:szCs w:val="24"/>
              </w:rPr>
            </w:pPr>
          </w:p>
          <w:p w14:paraId="0D0AEB52" w14:textId="77777777" w:rsidR="00BA5E8D" w:rsidRPr="00BA5E8D" w:rsidRDefault="00BA5E8D" w:rsidP="00BA5E8D">
            <w:pPr>
              <w:jc w:val="center"/>
              <w:rPr>
                <w:rFonts w:ascii="Times New Roman" w:eastAsia="Calibri" w:hAnsi="Times New Roman" w:cs="Times New Roman"/>
                <w:bCs/>
                <w:sz w:val="24"/>
                <w:szCs w:val="24"/>
              </w:rPr>
            </w:pPr>
          </w:p>
          <w:p w14:paraId="76F26B76" w14:textId="77777777" w:rsidR="00BA5E8D" w:rsidRPr="00BA5E8D" w:rsidRDefault="00BA5E8D" w:rsidP="00BA5E8D">
            <w:pPr>
              <w:jc w:val="center"/>
              <w:rPr>
                <w:rFonts w:ascii="Times New Roman" w:eastAsia="Calibri" w:hAnsi="Times New Roman" w:cs="Times New Roman"/>
                <w:bCs/>
                <w:sz w:val="24"/>
                <w:szCs w:val="24"/>
              </w:rPr>
            </w:pPr>
          </w:p>
          <w:p w14:paraId="4D119823" w14:textId="77777777" w:rsidR="00BA5E8D" w:rsidRPr="00BA5E8D" w:rsidRDefault="00BA5E8D" w:rsidP="00BA5E8D">
            <w:pPr>
              <w:jc w:val="center"/>
              <w:rPr>
                <w:rFonts w:ascii="Times New Roman" w:eastAsia="Calibri" w:hAnsi="Times New Roman" w:cs="Times New Roman"/>
                <w:bCs/>
                <w:sz w:val="24"/>
                <w:szCs w:val="24"/>
              </w:rPr>
            </w:pPr>
          </w:p>
          <w:p w14:paraId="37065CD8" w14:textId="77777777" w:rsidR="00BA5E8D" w:rsidRPr="00BA5E8D" w:rsidRDefault="00BA5E8D" w:rsidP="00BA5E8D">
            <w:pPr>
              <w:jc w:val="center"/>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12</w:t>
            </w:r>
          </w:p>
        </w:tc>
        <w:tc>
          <w:tcPr>
            <w:tcW w:w="1162" w:type="pct"/>
            <w:vAlign w:val="center"/>
          </w:tcPr>
          <w:p w14:paraId="0A24940D" w14:textId="77777777" w:rsidR="00BA5E8D" w:rsidRPr="00BA5E8D" w:rsidRDefault="00BA5E8D" w:rsidP="00BA5E8D">
            <w:pPr>
              <w:jc w:val="center"/>
              <w:rPr>
                <w:rFonts w:ascii="Times New Roman" w:eastAsia="Calibri" w:hAnsi="Times New Roman" w:cs="Times New Roman"/>
                <w:bCs/>
                <w:sz w:val="24"/>
                <w:szCs w:val="24"/>
              </w:rPr>
            </w:pPr>
            <w:r w:rsidRPr="00BA5E8D">
              <w:rPr>
                <w:rFonts w:ascii="Times New Roman" w:eastAsia="Calibri" w:hAnsi="Times New Roman" w:cs="Times New Roman"/>
                <w:bCs/>
                <w:sz w:val="24"/>
                <w:szCs w:val="24"/>
              </w:rPr>
              <w:t>-</w:t>
            </w:r>
          </w:p>
        </w:tc>
      </w:tr>
      <w:tr w:rsidR="00BA5E8D" w:rsidRPr="00BA5E8D" w14:paraId="07F57686" w14:textId="77777777" w:rsidTr="0097440A">
        <w:trPr>
          <w:trHeight w:val="23"/>
        </w:trPr>
        <w:tc>
          <w:tcPr>
            <w:tcW w:w="3258" w:type="pct"/>
            <w:vAlign w:val="center"/>
          </w:tcPr>
          <w:p w14:paraId="02291FA2" w14:textId="77777777" w:rsidR="00BA5E8D" w:rsidRPr="00BA5E8D" w:rsidRDefault="00BA5E8D" w:rsidP="00BA5E8D">
            <w:pPr>
              <w:jc w:val="both"/>
              <w:rPr>
                <w:rFonts w:ascii="Times New Roman" w:eastAsia="Calibri" w:hAnsi="Times New Roman" w:cs="Times New Roman"/>
                <w:b/>
                <w:bCs/>
                <w:sz w:val="24"/>
                <w:szCs w:val="24"/>
              </w:rPr>
            </w:pPr>
            <w:r w:rsidRPr="00BA5E8D">
              <w:rPr>
                <w:rFonts w:ascii="Times New Roman" w:eastAsia="Calibri" w:hAnsi="Times New Roman" w:cs="Times New Roman"/>
                <w:b/>
                <w:bCs/>
                <w:sz w:val="24"/>
                <w:szCs w:val="24"/>
              </w:rPr>
              <w:t>Всего</w:t>
            </w:r>
          </w:p>
        </w:tc>
        <w:tc>
          <w:tcPr>
            <w:tcW w:w="579" w:type="pct"/>
            <w:vAlign w:val="center"/>
          </w:tcPr>
          <w:p w14:paraId="7EAF2D24" w14:textId="77777777" w:rsidR="00BA5E8D" w:rsidRPr="00BA5E8D" w:rsidRDefault="00BA5E8D" w:rsidP="00BA5E8D">
            <w:pPr>
              <w:jc w:val="center"/>
              <w:rPr>
                <w:rFonts w:ascii="Times New Roman" w:eastAsia="Calibri" w:hAnsi="Times New Roman" w:cs="Times New Roman"/>
                <w:b/>
                <w:sz w:val="24"/>
                <w:szCs w:val="24"/>
              </w:rPr>
            </w:pPr>
            <w:r w:rsidRPr="00BA5E8D">
              <w:rPr>
                <w:rFonts w:ascii="Times New Roman" w:eastAsia="Calibri" w:hAnsi="Times New Roman" w:cs="Times New Roman"/>
                <w:b/>
                <w:sz w:val="24"/>
                <w:szCs w:val="24"/>
              </w:rPr>
              <w:t>318</w:t>
            </w:r>
          </w:p>
        </w:tc>
        <w:tc>
          <w:tcPr>
            <w:tcW w:w="1162" w:type="pct"/>
            <w:vAlign w:val="center"/>
          </w:tcPr>
          <w:p w14:paraId="2163AD20" w14:textId="77777777" w:rsidR="00BA5E8D" w:rsidRPr="00BA5E8D" w:rsidRDefault="00BA5E8D" w:rsidP="00BA5E8D">
            <w:pPr>
              <w:jc w:val="center"/>
              <w:rPr>
                <w:rFonts w:ascii="Times New Roman" w:eastAsia="Calibri" w:hAnsi="Times New Roman" w:cs="Times New Roman"/>
                <w:b/>
                <w:sz w:val="24"/>
                <w:szCs w:val="24"/>
              </w:rPr>
            </w:pPr>
            <w:r w:rsidRPr="00BA5E8D">
              <w:rPr>
                <w:rFonts w:ascii="Times New Roman" w:eastAsia="Calibri" w:hAnsi="Times New Roman" w:cs="Times New Roman"/>
                <w:b/>
                <w:sz w:val="24"/>
                <w:szCs w:val="24"/>
              </w:rPr>
              <w:t>276</w:t>
            </w:r>
          </w:p>
        </w:tc>
      </w:tr>
    </w:tbl>
    <w:p w14:paraId="6ED0BA9C" w14:textId="77777777" w:rsidR="00BA5E8D" w:rsidRPr="00BA5E8D" w:rsidRDefault="00BA5E8D" w:rsidP="00BA5E8D">
      <w:pPr>
        <w:suppressAutoHyphens/>
        <w:spacing w:after="200" w:line="276" w:lineRule="auto"/>
        <w:rPr>
          <w:rFonts w:ascii="Times New Roman" w:eastAsia="Times New Roman" w:hAnsi="Times New Roman" w:cs="Times New Roman"/>
          <w:sz w:val="24"/>
          <w:szCs w:val="24"/>
          <w:lang w:eastAsia="ru-RU"/>
        </w:rPr>
        <w:sectPr w:rsidR="00BA5E8D" w:rsidRPr="00BA5E8D" w:rsidSect="00DC0AA0">
          <w:headerReference w:type="default" r:id="rId23"/>
          <w:footerReference w:type="even" r:id="rId24"/>
          <w:footerReference w:type="default" r:id="rId25"/>
          <w:pgSz w:w="11906" w:h="16838"/>
          <w:pgMar w:top="851" w:right="849" w:bottom="1701" w:left="1418" w:header="709" w:footer="709" w:gutter="0"/>
          <w:cols w:space="720"/>
          <w:docGrid w:linePitch="299"/>
        </w:sectPr>
      </w:pPr>
    </w:p>
    <w:tbl>
      <w:tblPr>
        <w:tblpPr w:leftFromText="180" w:rightFromText="180" w:vertAnchor="page" w:horzAnchor="margin" w:tblpY="190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95"/>
        <w:gridCol w:w="6568"/>
        <w:gridCol w:w="1648"/>
        <w:gridCol w:w="974"/>
        <w:gridCol w:w="822"/>
        <w:gridCol w:w="867"/>
        <w:gridCol w:w="650"/>
        <w:gridCol w:w="733"/>
        <w:gridCol w:w="647"/>
        <w:gridCol w:w="641"/>
      </w:tblGrid>
      <w:tr w:rsidR="00BA5E8D" w:rsidRPr="00BA5E8D" w14:paraId="23763ACC" w14:textId="77777777" w:rsidTr="0097440A">
        <w:trPr>
          <w:cantSplit/>
          <w:trHeight w:val="3271"/>
        </w:trPr>
        <w:tc>
          <w:tcPr>
            <w:tcW w:w="436" w:type="pct"/>
            <w:tcBorders>
              <w:bottom w:val="single" w:sz="4" w:space="0" w:color="auto"/>
            </w:tcBorders>
          </w:tcPr>
          <w:p w14:paraId="5893DAE5" w14:textId="77777777" w:rsidR="00BA5E8D" w:rsidRPr="00BA5E8D" w:rsidRDefault="00BA5E8D" w:rsidP="00BA5E8D">
            <w:pPr>
              <w:suppressAutoHyphens/>
              <w:spacing w:after="200" w:line="276" w:lineRule="auto"/>
              <w:jc w:val="center"/>
              <w:rPr>
                <w:rFonts w:ascii="Times New Roman" w:eastAsia="Times New Roman" w:hAnsi="Times New Roman" w:cs="Times New Roman"/>
                <w:lang w:eastAsia="ru-RU"/>
              </w:rPr>
            </w:pPr>
            <w:r w:rsidRPr="00BA5E8D">
              <w:rPr>
                <w:rFonts w:ascii="Times New Roman" w:eastAsia="Times New Roman" w:hAnsi="Times New Roman" w:cs="Times New Roman"/>
                <w:lang w:eastAsia="ru-RU"/>
              </w:rPr>
              <w:lastRenderedPageBreak/>
              <w:t>Код ОК, ПК</w:t>
            </w:r>
          </w:p>
        </w:tc>
        <w:tc>
          <w:tcPr>
            <w:tcW w:w="2212" w:type="pct"/>
            <w:tcBorders>
              <w:bottom w:val="single" w:sz="4" w:space="0" w:color="auto"/>
            </w:tcBorders>
            <w:vAlign w:val="center"/>
          </w:tcPr>
          <w:p w14:paraId="3B417682" w14:textId="77777777" w:rsidR="00BA5E8D" w:rsidRPr="00BA5E8D" w:rsidRDefault="00BA5E8D" w:rsidP="00BA5E8D">
            <w:pPr>
              <w:suppressAutoHyphens/>
              <w:spacing w:after="200" w:line="276" w:lineRule="auto"/>
              <w:jc w:val="center"/>
              <w:rPr>
                <w:rFonts w:ascii="Times New Roman" w:eastAsia="Times New Roman" w:hAnsi="Times New Roman" w:cs="Times New Roman"/>
                <w:lang w:eastAsia="ru-RU"/>
              </w:rPr>
            </w:pPr>
            <w:r w:rsidRPr="00BA5E8D">
              <w:rPr>
                <w:rFonts w:ascii="Times New Roman" w:eastAsia="Times New Roman" w:hAnsi="Times New Roman" w:cs="Times New Roman"/>
                <w:lang w:eastAsia="ru-RU"/>
              </w:rPr>
              <w:t>Наименования разделов профессионального модуля</w:t>
            </w:r>
          </w:p>
        </w:tc>
        <w:tc>
          <w:tcPr>
            <w:tcW w:w="555" w:type="pct"/>
            <w:tcBorders>
              <w:bottom w:val="single" w:sz="4" w:space="0" w:color="auto"/>
            </w:tcBorders>
            <w:vAlign w:val="center"/>
          </w:tcPr>
          <w:p w14:paraId="596C219B" w14:textId="77777777" w:rsidR="00BA5E8D" w:rsidRPr="00BA5E8D" w:rsidRDefault="00BA5E8D" w:rsidP="00BA5E8D">
            <w:pPr>
              <w:spacing w:after="200" w:line="276" w:lineRule="auto"/>
              <w:jc w:val="center"/>
              <w:rPr>
                <w:rFonts w:ascii="Times New Roman" w:eastAsia="Times New Roman" w:hAnsi="Times New Roman" w:cs="Times New Roman"/>
                <w:lang w:eastAsia="ru-RU"/>
              </w:rPr>
            </w:pPr>
            <w:r w:rsidRPr="00BA5E8D">
              <w:rPr>
                <w:rFonts w:ascii="Times New Roman" w:eastAsia="Times New Roman" w:hAnsi="Times New Roman" w:cs="Times New Roman"/>
                <w:iCs/>
                <w:lang w:eastAsia="ru-RU"/>
              </w:rPr>
              <w:t>Всего, час.</w:t>
            </w:r>
          </w:p>
        </w:tc>
        <w:tc>
          <w:tcPr>
            <w:tcW w:w="328" w:type="pct"/>
            <w:tcBorders>
              <w:bottom w:val="single" w:sz="4" w:space="0" w:color="auto"/>
            </w:tcBorders>
            <w:textDirection w:val="btLr"/>
            <w:vAlign w:val="center"/>
          </w:tcPr>
          <w:p w14:paraId="245222FC" w14:textId="77777777" w:rsidR="00BA5E8D" w:rsidRPr="00BA5E8D" w:rsidRDefault="00BA5E8D" w:rsidP="00BA5E8D">
            <w:pPr>
              <w:spacing w:after="200" w:line="276" w:lineRule="auto"/>
              <w:jc w:val="center"/>
              <w:rPr>
                <w:rFonts w:ascii="Times New Roman" w:eastAsia="Times New Roman" w:hAnsi="Times New Roman" w:cs="Times New Roman"/>
                <w:lang w:eastAsia="ru-RU"/>
              </w:rPr>
            </w:pPr>
            <w:r w:rsidRPr="00BA5E8D">
              <w:rPr>
                <w:rFonts w:ascii="Times New Roman" w:eastAsia="Times New Roman" w:hAnsi="Times New Roman" w:cs="Times New Roman"/>
                <w:iCs/>
                <w:lang w:eastAsia="ru-RU"/>
              </w:rPr>
              <w:t xml:space="preserve">В </w:t>
            </w:r>
            <w:proofErr w:type="spellStart"/>
            <w:r w:rsidRPr="00BA5E8D">
              <w:rPr>
                <w:rFonts w:ascii="Times New Roman" w:eastAsia="Times New Roman" w:hAnsi="Times New Roman" w:cs="Times New Roman"/>
                <w:iCs/>
                <w:lang w:eastAsia="ru-RU"/>
              </w:rPr>
              <w:t>т.ч</w:t>
            </w:r>
            <w:proofErr w:type="spellEnd"/>
            <w:r w:rsidRPr="00BA5E8D">
              <w:rPr>
                <w:rFonts w:ascii="Times New Roman" w:eastAsia="Times New Roman" w:hAnsi="Times New Roman" w:cs="Times New Roman"/>
                <w:iCs/>
                <w:lang w:eastAsia="ru-RU"/>
              </w:rPr>
              <w:t>. в форме практической подготовки</w:t>
            </w:r>
          </w:p>
        </w:tc>
        <w:tc>
          <w:tcPr>
            <w:tcW w:w="277" w:type="pct"/>
            <w:shd w:val="clear" w:color="auto" w:fill="D9D9D9"/>
            <w:textDirection w:val="btLr"/>
            <w:vAlign w:val="center"/>
          </w:tcPr>
          <w:p w14:paraId="7E14D1B2" w14:textId="77777777" w:rsidR="00BA5E8D" w:rsidRPr="00BA5E8D" w:rsidRDefault="00BA5E8D" w:rsidP="00BA5E8D">
            <w:pPr>
              <w:suppressAutoHyphens/>
              <w:spacing w:after="200" w:line="276" w:lineRule="auto"/>
              <w:ind w:left="113" w:right="113"/>
              <w:jc w:val="center"/>
              <w:rPr>
                <w:rFonts w:ascii="Times New Roman" w:eastAsia="Times New Roman" w:hAnsi="Times New Roman" w:cs="Times New Roman"/>
                <w:lang w:eastAsia="ru-RU"/>
              </w:rPr>
            </w:pPr>
            <w:r w:rsidRPr="00BA5E8D">
              <w:rPr>
                <w:rFonts w:ascii="Times New Roman" w:eastAsia="Times New Roman" w:hAnsi="Times New Roman" w:cs="Times New Roman"/>
                <w:lang w:eastAsia="ru-RU"/>
              </w:rPr>
              <w:t xml:space="preserve">Обучение по МДК, в </w:t>
            </w:r>
            <w:proofErr w:type="spellStart"/>
            <w:r w:rsidRPr="00BA5E8D">
              <w:rPr>
                <w:rFonts w:ascii="Times New Roman" w:eastAsia="Times New Roman" w:hAnsi="Times New Roman" w:cs="Times New Roman"/>
                <w:lang w:eastAsia="ru-RU"/>
              </w:rPr>
              <w:t>т.ч</w:t>
            </w:r>
            <w:proofErr w:type="spellEnd"/>
            <w:r w:rsidRPr="00BA5E8D">
              <w:rPr>
                <w:rFonts w:ascii="Times New Roman" w:eastAsia="Times New Roman" w:hAnsi="Times New Roman" w:cs="Times New Roman"/>
                <w:lang w:eastAsia="ru-RU"/>
              </w:rPr>
              <w:t>.:</w:t>
            </w:r>
          </w:p>
        </w:tc>
        <w:tc>
          <w:tcPr>
            <w:tcW w:w="292" w:type="pct"/>
            <w:textDirection w:val="btLr"/>
            <w:vAlign w:val="center"/>
          </w:tcPr>
          <w:p w14:paraId="7FBD83AF" w14:textId="77777777" w:rsidR="00BA5E8D" w:rsidRPr="00BA5E8D" w:rsidRDefault="00BA5E8D" w:rsidP="00BA5E8D">
            <w:pPr>
              <w:suppressAutoHyphens/>
              <w:spacing w:after="200" w:line="276" w:lineRule="auto"/>
              <w:jc w:val="center"/>
              <w:rPr>
                <w:rFonts w:ascii="Times New Roman" w:eastAsia="Times New Roman" w:hAnsi="Times New Roman" w:cs="Times New Roman"/>
                <w:lang w:eastAsia="ru-RU"/>
              </w:rPr>
            </w:pPr>
            <w:r w:rsidRPr="00BA5E8D">
              <w:rPr>
                <w:rFonts w:ascii="Times New Roman" w:eastAsia="Times New Roman" w:hAnsi="Times New Roman" w:cs="Times New Roman"/>
                <w:bCs/>
                <w:sz w:val="24"/>
                <w:szCs w:val="24"/>
                <w:lang w:eastAsia="ru-RU"/>
              </w:rPr>
              <w:t>Учебные занятия</w:t>
            </w:r>
          </w:p>
        </w:tc>
        <w:tc>
          <w:tcPr>
            <w:tcW w:w="219" w:type="pct"/>
            <w:textDirection w:val="btLr"/>
            <w:vAlign w:val="center"/>
          </w:tcPr>
          <w:p w14:paraId="2471D1AD" w14:textId="77777777" w:rsidR="00BA5E8D" w:rsidRPr="00BA5E8D" w:rsidRDefault="00BA5E8D" w:rsidP="00BA5E8D">
            <w:pPr>
              <w:suppressAutoHyphens/>
              <w:spacing w:after="200" w:line="276" w:lineRule="auto"/>
              <w:jc w:val="center"/>
              <w:rPr>
                <w:rFonts w:ascii="Times New Roman" w:eastAsia="Times New Roman" w:hAnsi="Times New Roman" w:cs="Times New Roman"/>
                <w:lang w:eastAsia="ru-RU"/>
              </w:rPr>
            </w:pPr>
            <w:r w:rsidRPr="00BA5E8D">
              <w:rPr>
                <w:rFonts w:ascii="Times New Roman" w:eastAsia="Times New Roman" w:hAnsi="Times New Roman" w:cs="Times New Roman"/>
                <w:lang w:eastAsia="ru-RU"/>
              </w:rPr>
              <w:t>Курсовая работа (проект)</w:t>
            </w:r>
          </w:p>
        </w:tc>
        <w:tc>
          <w:tcPr>
            <w:tcW w:w="247" w:type="pct"/>
            <w:textDirection w:val="btLr"/>
            <w:vAlign w:val="center"/>
          </w:tcPr>
          <w:p w14:paraId="3D85B27D" w14:textId="77777777" w:rsidR="00BA5E8D" w:rsidRPr="00BA5E8D" w:rsidRDefault="00BA5E8D" w:rsidP="00BA5E8D">
            <w:pPr>
              <w:suppressAutoHyphens/>
              <w:spacing w:after="200" w:line="276" w:lineRule="auto"/>
              <w:jc w:val="center"/>
              <w:rPr>
                <w:rFonts w:ascii="Times New Roman" w:eastAsia="Times New Roman" w:hAnsi="Times New Roman" w:cs="Times New Roman"/>
                <w:lang w:eastAsia="ru-RU"/>
              </w:rPr>
            </w:pPr>
            <w:r w:rsidRPr="00BA5E8D">
              <w:rPr>
                <w:rFonts w:ascii="Times New Roman" w:eastAsia="Times New Roman" w:hAnsi="Times New Roman" w:cs="Times New Roman"/>
                <w:lang w:eastAsia="ru-RU"/>
              </w:rPr>
              <w:t>Самостоятельная работа</w:t>
            </w:r>
          </w:p>
        </w:tc>
        <w:tc>
          <w:tcPr>
            <w:tcW w:w="218" w:type="pct"/>
            <w:shd w:val="clear" w:color="auto" w:fill="D9D9D9"/>
            <w:textDirection w:val="btLr"/>
            <w:vAlign w:val="center"/>
          </w:tcPr>
          <w:p w14:paraId="4D1D3AAE" w14:textId="77777777" w:rsidR="00BA5E8D" w:rsidRPr="00BA5E8D" w:rsidRDefault="00BA5E8D" w:rsidP="00BA5E8D">
            <w:pPr>
              <w:suppressAutoHyphens/>
              <w:spacing w:after="200" w:line="276" w:lineRule="auto"/>
              <w:jc w:val="center"/>
              <w:rPr>
                <w:rFonts w:ascii="Times New Roman" w:eastAsia="Times New Roman" w:hAnsi="Times New Roman" w:cs="Times New Roman"/>
                <w:lang w:eastAsia="ru-RU"/>
              </w:rPr>
            </w:pPr>
            <w:r w:rsidRPr="00BA5E8D">
              <w:rPr>
                <w:rFonts w:ascii="Times New Roman" w:eastAsia="Times New Roman" w:hAnsi="Times New Roman" w:cs="Times New Roman"/>
                <w:lang w:eastAsia="ru-RU"/>
              </w:rPr>
              <w:t>Учебная практика</w:t>
            </w:r>
          </w:p>
        </w:tc>
        <w:tc>
          <w:tcPr>
            <w:tcW w:w="216" w:type="pct"/>
            <w:shd w:val="clear" w:color="auto" w:fill="D9D9D9"/>
            <w:textDirection w:val="btLr"/>
          </w:tcPr>
          <w:p w14:paraId="7560F3CF" w14:textId="77777777" w:rsidR="00BA5E8D" w:rsidRPr="00BA5E8D" w:rsidRDefault="00BA5E8D" w:rsidP="00BA5E8D">
            <w:pPr>
              <w:suppressAutoHyphens/>
              <w:spacing w:after="200" w:line="276" w:lineRule="auto"/>
              <w:jc w:val="center"/>
              <w:rPr>
                <w:rFonts w:ascii="Times New Roman" w:eastAsia="Times New Roman" w:hAnsi="Times New Roman" w:cs="Times New Roman"/>
                <w:lang w:eastAsia="ru-RU"/>
              </w:rPr>
            </w:pPr>
            <w:r w:rsidRPr="00BA5E8D">
              <w:rPr>
                <w:rFonts w:ascii="Times New Roman" w:eastAsia="Times New Roman" w:hAnsi="Times New Roman" w:cs="Times New Roman"/>
                <w:lang w:eastAsia="ru-RU"/>
              </w:rPr>
              <w:t>Производственная практика</w:t>
            </w:r>
          </w:p>
        </w:tc>
      </w:tr>
      <w:tr w:rsidR="00BA5E8D" w:rsidRPr="00BA5E8D" w14:paraId="3518F096" w14:textId="77777777" w:rsidTr="0097440A">
        <w:trPr>
          <w:cantSplit/>
          <w:trHeight w:val="73"/>
        </w:trPr>
        <w:tc>
          <w:tcPr>
            <w:tcW w:w="436" w:type="pct"/>
            <w:tcBorders>
              <w:bottom w:val="single" w:sz="4" w:space="0" w:color="auto"/>
            </w:tcBorders>
            <w:vAlign w:val="center"/>
          </w:tcPr>
          <w:p w14:paraId="09BA5B7C" w14:textId="77777777" w:rsidR="00BA5E8D" w:rsidRPr="00BA5E8D" w:rsidRDefault="00BA5E8D" w:rsidP="00BA5E8D">
            <w:pPr>
              <w:suppressAutoHyphens/>
              <w:spacing w:after="200" w:line="276" w:lineRule="auto"/>
              <w:jc w:val="center"/>
              <w:rPr>
                <w:rFonts w:ascii="Times New Roman" w:eastAsia="Times New Roman" w:hAnsi="Times New Roman" w:cs="Times New Roman"/>
                <w:sz w:val="16"/>
                <w:szCs w:val="16"/>
                <w:lang w:eastAsia="ru-RU"/>
              </w:rPr>
            </w:pPr>
            <w:r w:rsidRPr="00BA5E8D">
              <w:rPr>
                <w:rFonts w:ascii="Times New Roman" w:eastAsia="Times New Roman" w:hAnsi="Times New Roman" w:cs="Times New Roman"/>
                <w:sz w:val="16"/>
                <w:szCs w:val="16"/>
                <w:lang w:eastAsia="ru-RU"/>
              </w:rPr>
              <w:t>1</w:t>
            </w:r>
          </w:p>
        </w:tc>
        <w:tc>
          <w:tcPr>
            <w:tcW w:w="2212" w:type="pct"/>
            <w:tcBorders>
              <w:bottom w:val="single" w:sz="4" w:space="0" w:color="auto"/>
            </w:tcBorders>
            <w:vAlign w:val="center"/>
          </w:tcPr>
          <w:p w14:paraId="4D546070" w14:textId="77777777" w:rsidR="00BA5E8D" w:rsidRPr="00BA5E8D" w:rsidRDefault="00BA5E8D" w:rsidP="00BA5E8D">
            <w:pPr>
              <w:suppressAutoHyphens/>
              <w:spacing w:after="200" w:line="276" w:lineRule="auto"/>
              <w:jc w:val="center"/>
              <w:rPr>
                <w:rFonts w:ascii="Times New Roman" w:eastAsia="Times New Roman" w:hAnsi="Times New Roman" w:cs="Times New Roman"/>
                <w:sz w:val="16"/>
                <w:szCs w:val="16"/>
                <w:lang w:eastAsia="ru-RU"/>
              </w:rPr>
            </w:pPr>
            <w:r w:rsidRPr="00BA5E8D">
              <w:rPr>
                <w:rFonts w:ascii="Times New Roman" w:eastAsia="Times New Roman" w:hAnsi="Times New Roman" w:cs="Times New Roman"/>
                <w:iCs/>
                <w:sz w:val="16"/>
                <w:szCs w:val="16"/>
                <w:lang w:eastAsia="ru-RU"/>
              </w:rPr>
              <w:t>2</w:t>
            </w:r>
          </w:p>
        </w:tc>
        <w:tc>
          <w:tcPr>
            <w:tcW w:w="555" w:type="pct"/>
            <w:tcBorders>
              <w:bottom w:val="single" w:sz="4" w:space="0" w:color="auto"/>
            </w:tcBorders>
            <w:vAlign w:val="center"/>
          </w:tcPr>
          <w:p w14:paraId="390491F6" w14:textId="77777777" w:rsidR="00BA5E8D" w:rsidRPr="00BA5E8D" w:rsidRDefault="00BA5E8D" w:rsidP="00BA5E8D">
            <w:pPr>
              <w:spacing w:after="200" w:line="276" w:lineRule="auto"/>
              <w:jc w:val="center"/>
              <w:rPr>
                <w:rFonts w:ascii="Times New Roman" w:eastAsia="Times New Roman" w:hAnsi="Times New Roman" w:cs="Times New Roman"/>
                <w:iCs/>
                <w:sz w:val="16"/>
                <w:szCs w:val="16"/>
                <w:lang w:eastAsia="ru-RU"/>
              </w:rPr>
            </w:pPr>
            <w:r w:rsidRPr="00BA5E8D">
              <w:rPr>
                <w:rFonts w:ascii="Times New Roman" w:eastAsia="Times New Roman" w:hAnsi="Times New Roman" w:cs="Times New Roman"/>
                <w:iCs/>
                <w:sz w:val="16"/>
                <w:szCs w:val="16"/>
                <w:lang w:eastAsia="ru-RU"/>
              </w:rPr>
              <w:t>3</w:t>
            </w:r>
          </w:p>
        </w:tc>
        <w:tc>
          <w:tcPr>
            <w:tcW w:w="328" w:type="pct"/>
            <w:tcBorders>
              <w:bottom w:val="single" w:sz="4" w:space="0" w:color="auto"/>
            </w:tcBorders>
            <w:vAlign w:val="center"/>
          </w:tcPr>
          <w:p w14:paraId="7F606C12" w14:textId="77777777" w:rsidR="00BA5E8D" w:rsidRPr="00BA5E8D" w:rsidRDefault="00BA5E8D" w:rsidP="00BA5E8D">
            <w:pPr>
              <w:spacing w:after="200" w:line="276" w:lineRule="auto"/>
              <w:jc w:val="center"/>
              <w:rPr>
                <w:rFonts w:ascii="Times New Roman" w:eastAsia="Times New Roman" w:hAnsi="Times New Roman" w:cs="Times New Roman"/>
                <w:iCs/>
                <w:sz w:val="16"/>
                <w:szCs w:val="16"/>
                <w:lang w:eastAsia="ru-RU"/>
              </w:rPr>
            </w:pPr>
            <w:r w:rsidRPr="00BA5E8D">
              <w:rPr>
                <w:rFonts w:ascii="Times New Roman" w:eastAsia="Times New Roman" w:hAnsi="Times New Roman" w:cs="Times New Roman"/>
                <w:sz w:val="16"/>
                <w:szCs w:val="16"/>
                <w:lang w:eastAsia="ru-RU"/>
              </w:rPr>
              <w:t>4</w:t>
            </w:r>
          </w:p>
        </w:tc>
        <w:tc>
          <w:tcPr>
            <w:tcW w:w="277" w:type="pct"/>
            <w:shd w:val="clear" w:color="auto" w:fill="D9D9D9"/>
            <w:vAlign w:val="center"/>
          </w:tcPr>
          <w:p w14:paraId="311EE959" w14:textId="77777777" w:rsidR="00BA5E8D" w:rsidRPr="00BA5E8D" w:rsidRDefault="00BA5E8D" w:rsidP="00BA5E8D">
            <w:pPr>
              <w:suppressAutoHyphens/>
              <w:spacing w:after="200" w:line="276" w:lineRule="auto"/>
              <w:jc w:val="center"/>
              <w:rPr>
                <w:rFonts w:ascii="Times New Roman" w:eastAsia="Times New Roman" w:hAnsi="Times New Roman" w:cs="Times New Roman"/>
                <w:sz w:val="16"/>
                <w:szCs w:val="16"/>
                <w:lang w:eastAsia="ru-RU"/>
              </w:rPr>
            </w:pPr>
            <w:r w:rsidRPr="00BA5E8D">
              <w:rPr>
                <w:rFonts w:ascii="Times New Roman" w:eastAsia="Times New Roman" w:hAnsi="Times New Roman" w:cs="Times New Roman"/>
                <w:sz w:val="16"/>
                <w:szCs w:val="16"/>
                <w:lang w:eastAsia="ru-RU"/>
              </w:rPr>
              <w:t>5</w:t>
            </w:r>
          </w:p>
        </w:tc>
        <w:tc>
          <w:tcPr>
            <w:tcW w:w="292" w:type="pct"/>
            <w:vAlign w:val="center"/>
          </w:tcPr>
          <w:p w14:paraId="09EACA16" w14:textId="77777777" w:rsidR="00BA5E8D" w:rsidRPr="00BA5E8D" w:rsidRDefault="00BA5E8D" w:rsidP="00BA5E8D">
            <w:pPr>
              <w:suppressAutoHyphens/>
              <w:spacing w:after="200" w:line="276" w:lineRule="auto"/>
              <w:jc w:val="center"/>
              <w:rPr>
                <w:rFonts w:ascii="Times New Roman" w:eastAsia="Times New Roman" w:hAnsi="Times New Roman" w:cs="Times New Roman"/>
                <w:sz w:val="16"/>
                <w:szCs w:val="16"/>
                <w:lang w:eastAsia="ru-RU"/>
              </w:rPr>
            </w:pPr>
            <w:r w:rsidRPr="00BA5E8D">
              <w:rPr>
                <w:rFonts w:ascii="Times New Roman" w:eastAsia="Times New Roman" w:hAnsi="Times New Roman" w:cs="Times New Roman"/>
                <w:color w:val="000000"/>
                <w:sz w:val="16"/>
                <w:szCs w:val="16"/>
                <w:lang w:eastAsia="ru-RU"/>
              </w:rPr>
              <w:t>6</w:t>
            </w:r>
          </w:p>
        </w:tc>
        <w:tc>
          <w:tcPr>
            <w:tcW w:w="219" w:type="pct"/>
            <w:vAlign w:val="center"/>
          </w:tcPr>
          <w:p w14:paraId="0F575DCD" w14:textId="77777777" w:rsidR="00BA5E8D" w:rsidRPr="00BA5E8D" w:rsidRDefault="00BA5E8D" w:rsidP="00BA5E8D">
            <w:pPr>
              <w:suppressAutoHyphens/>
              <w:spacing w:after="200" w:line="276" w:lineRule="auto"/>
              <w:jc w:val="center"/>
              <w:rPr>
                <w:rFonts w:ascii="Times New Roman" w:eastAsia="Times New Roman" w:hAnsi="Times New Roman" w:cs="Times New Roman"/>
                <w:sz w:val="16"/>
                <w:szCs w:val="16"/>
                <w:lang w:eastAsia="ru-RU"/>
              </w:rPr>
            </w:pPr>
            <w:r w:rsidRPr="00BA5E8D">
              <w:rPr>
                <w:rFonts w:ascii="Times New Roman" w:eastAsia="Times New Roman" w:hAnsi="Times New Roman" w:cs="Times New Roman"/>
                <w:sz w:val="16"/>
                <w:szCs w:val="16"/>
                <w:lang w:eastAsia="ru-RU"/>
              </w:rPr>
              <w:t>7</w:t>
            </w:r>
          </w:p>
        </w:tc>
        <w:tc>
          <w:tcPr>
            <w:tcW w:w="247" w:type="pct"/>
            <w:vAlign w:val="center"/>
          </w:tcPr>
          <w:p w14:paraId="25B6309B" w14:textId="77777777" w:rsidR="00BA5E8D" w:rsidRPr="00BA5E8D" w:rsidRDefault="00BA5E8D" w:rsidP="00BA5E8D">
            <w:pPr>
              <w:suppressAutoHyphens/>
              <w:spacing w:after="200" w:line="276" w:lineRule="auto"/>
              <w:jc w:val="center"/>
              <w:rPr>
                <w:rFonts w:ascii="Times New Roman" w:eastAsia="Times New Roman" w:hAnsi="Times New Roman" w:cs="Times New Roman"/>
                <w:sz w:val="16"/>
                <w:szCs w:val="16"/>
                <w:lang w:eastAsia="ru-RU"/>
              </w:rPr>
            </w:pPr>
            <w:r w:rsidRPr="00BA5E8D">
              <w:rPr>
                <w:rFonts w:ascii="Times New Roman" w:eastAsia="Times New Roman" w:hAnsi="Times New Roman" w:cs="Times New Roman"/>
                <w:sz w:val="16"/>
                <w:szCs w:val="16"/>
                <w:lang w:eastAsia="ru-RU"/>
              </w:rPr>
              <w:t>8</w:t>
            </w:r>
          </w:p>
        </w:tc>
        <w:tc>
          <w:tcPr>
            <w:tcW w:w="218" w:type="pct"/>
            <w:shd w:val="clear" w:color="auto" w:fill="D9D9D9"/>
          </w:tcPr>
          <w:p w14:paraId="59736773" w14:textId="77777777" w:rsidR="00BA5E8D" w:rsidRPr="00BA5E8D" w:rsidRDefault="00BA5E8D" w:rsidP="00BA5E8D">
            <w:pPr>
              <w:suppressAutoHyphens/>
              <w:spacing w:after="200" w:line="276" w:lineRule="auto"/>
              <w:jc w:val="center"/>
              <w:rPr>
                <w:rFonts w:ascii="Times New Roman" w:eastAsia="Times New Roman" w:hAnsi="Times New Roman" w:cs="Times New Roman"/>
                <w:sz w:val="16"/>
                <w:szCs w:val="16"/>
                <w:lang w:eastAsia="ru-RU"/>
              </w:rPr>
            </w:pPr>
            <w:r w:rsidRPr="00BA5E8D">
              <w:rPr>
                <w:rFonts w:ascii="Times New Roman" w:eastAsia="Times New Roman" w:hAnsi="Times New Roman" w:cs="Times New Roman"/>
                <w:sz w:val="16"/>
                <w:szCs w:val="16"/>
                <w:lang w:eastAsia="ru-RU"/>
              </w:rPr>
              <w:t>9</w:t>
            </w:r>
          </w:p>
        </w:tc>
        <w:tc>
          <w:tcPr>
            <w:tcW w:w="216" w:type="pct"/>
            <w:shd w:val="clear" w:color="auto" w:fill="D9D9D9"/>
          </w:tcPr>
          <w:p w14:paraId="3B548902" w14:textId="77777777" w:rsidR="00BA5E8D" w:rsidRPr="00BA5E8D" w:rsidRDefault="00BA5E8D" w:rsidP="00BA5E8D">
            <w:pPr>
              <w:suppressAutoHyphens/>
              <w:spacing w:after="200" w:line="276" w:lineRule="auto"/>
              <w:jc w:val="center"/>
              <w:rPr>
                <w:rFonts w:ascii="Times New Roman" w:eastAsia="Times New Roman" w:hAnsi="Times New Roman" w:cs="Times New Roman"/>
                <w:sz w:val="16"/>
                <w:szCs w:val="16"/>
                <w:lang w:eastAsia="ru-RU"/>
              </w:rPr>
            </w:pPr>
            <w:r w:rsidRPr="00BA5E8D">
              <w:rPr>
                <w:rFonts w:ascii="Times New Roman" w:eastAsia="Times New Roman" w:hAnsi="Times New Roman" w:cs="Times New Roman"/>
                <w:sz w:val="16"/>
                <w:szCs w:val="16"/>
                <w:lang w:eastAsia="ru-RU"/>
              </w:rPr>
              <w:t>10</w:t>
            </w:r>
          </w:p>
        </w:tc>
      </w:tr>
      <w:tr w:rsidR="00BA5E8D" w:rsidRPr="00BA5E8D" w14:paraId="738475A7" w14:textId="77777777" w:rsidTr="0097440A">
        <w:tc>
          <w:tcPr>
            <w:tcW w:w="436" w:type="pct"/>
            <w:vMerge w:val="restart"/>
          </w:tcPr>
          <w:p w14:paraId="18D282AF" w14:textId="77777777" w:rsidR="00BA5E8D" w:rsidRPr="00BA5E8D" w:rsidRDefault="00BA5E8D" w:rsidP="00BA5E8D">
            <w:pPr>
              <w:jc w:val="cente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ОК 1- 5,7, 9</w:t>
            </w:r>
          </w:p>
          <w:p w14:paraId="5EEC4565" w14:textId="77777777" w:rsidR="00BA5E8D" w:rsidRPr="00BA5E8D" w:rsidRDefault="00BA5E8D" w:rsidP="00BA5E8D">
            <w:pPr>
              <w:spacing w:after="200" w:line="276" w:lineRule="auto"/>
              <w:rPr>
                <w:rFonts w:ascii="Times New Roman" w:eastAsia="Times New Roman" w:hAnsi="Times New Roman" w:cs="Times New Roman"/>
                <w:bCs/>
                <w:lang w:eastAsia="ru-RU"/>
              </w:rPr>
            </w:pPr>
            <w:r w:rsidRPr="00BA5E8D">
              <w:rPr>
                <w:rFonts w:ascii="Times New Roman" w:eastAsia="Times New Roman" w:hAnsi="Times New Roman" w:cs="Times New Roman"/>
                <w:sz w:val="24"/>
                <w:szCs w:val="24"/>
                <w:lang w:eastAsia="ru-RU"/>
              </w:rPr>
              <w:t xml:space="preserve"> ПК-4.1 – 4.3</w:t>
            </w:r>
          </w:p>
        </w:tc>
        <w:tc>
          <w:tcPr>
            <w:tcW w:w="2212" w:type="pct"/>
          </w:tcPr>
          <w:p w14:paraId="292F1B05" w14:textId="77777777" w:rsidR="00BA5E8D" w:rsidRPr="00BA5E8D" w:rsidRDefault="00BA5E8D" w:rsidP="00BA5E8D">
            <w:pPr>
              <w:spacing w:after="200" w:line="276" w:lineRule="auto"/>
              <w:rPr>
                <w:rFonts w:ascii="Times New Roman" w:eastAsia="Times New Roman" w:hAnsi="Times New Roman" w:cs="Times New Roman"/>
                <w:lang w:eastAsia="ru-RU"/>
              </w:rPr>
            </w:pPr>
            <w:r w:rsidRPr="00BA5E8D">
              <w:rPr>
                <w:rFonts w:ascii="Times New Roman" w:eastAsia="Times New Roman" w:hAnsi="Times New Roman" w:cs="Times New Roman"/>
                <w:lang w:eastAsia="ru-RU"/>
              </w:rPr>
              <w:t>МДК 04.01 Технология выполнение работ по профессии слесарь-электрик по ремонту электрооборудования</w:t>
            </w:r>
          </w:p>
        </w:tc>
        <w:tc>
          <w:tcPr>
            <w:tcW w:w="555" w:type="pct"/>
          </w:tcPr>
          <w:p w14:paraId="0F2C54CE" w14:textId="77777777" w:rsidR="00BA5E8D" w:rsidRPr="00BA5E8D" w:rsidRDefault="00BA5E8D" w:rsidP="00BA5E8D">
            <w:pPr>
              <w:spacing w:after="200" w:line="276" w:lineRule="auto"/>
              <w:jc w:val="center"/>
              <w:rPr>
                <w:rFonts w:ascii="Times New Roman" w:eastAsia="Times New Roman" w:hAnsi="Times New Roman" w:cs="Times New Roman"/>
                <w:b/>
                <w:bCs/>
                <w:sz w:val="20"/>
                <w:szCs w:val="20"/>
                <w:lang w:eastAsia="ru-RU"/>
              </w:rPr>
            </w:pPr>
            <w:r w:rsidRPr="00BA5E8D">
              <w:rPr>
                <w:rFonts w:ascii="Times New Roman" w:eastAsia="Times New Roman" w:hAnsi="Times New Roman" w:cs="Times New Roman"/>
                <w:b/>
                <w:bCs/>
                <w:sz w:val="20"/>
                <w:szCs w:val="20"/>
                <w:lang w:eastAsia="ru-RU"/>
              </w:rPr>
              <w:t>72</w:t>
            </w:r>
          </w:p>
        </w:tc>
        <w:tc>
          <w:tcPr>
            <w:tcW w:w="328" w:type="pct"/>
          </w:tcPr>
          <w:p w14:paraId="32BE08FA" w14:textId="77777777" w:rsidR="00BA5E8D" w:rsidRPr="00BA5E8D" w:rsidRDefault="00BA5E8D" w:rsidP="00BA5E8D">
            <w:pPr>
              <w:spacing w:after="200" w:line="276" w:lineRule="auto"/>
              <w:jc w:val="center"/>
              <w:rPr>
                <w:rFonts w:ascii="Times New Roman" w:eastAsia="Times New Roman" w:hAnsi="Times New Roman" w:cs="Times New Roman"/>
                <w:b/>
                <w:sz w:val="20"/>
                <w:szCs w:val="20"/>
                <w:lang w:eastAsia="ru-RU"/>
              </w:rPr>
            </w:pPr>
            <w:r w:rsidRPr="00BA5E8D">
              <w:rPr>
                <w:rFonts w:ascii="Times New Roman" w:eastAsia="Times New Roman" w:hAnsi="Times New Roman" w:cs="Times New Roman"/>
                <w:b/>
                <w:sz w:val="20"/>
                <w:szCs w:val="20"/>
                <w:lang w:eastAsia="ru-RU"/>
              </w:rPr>
              <w:t>42</w:t>
            </w:r>
          </w:p>
        </w:tc>
        <w:tc>
          <w:tcPr>
            <w:tcW w:w="277" w:type="pct"/>
            <w:shd w:val="clear" w:color="auto" w:fill="D9D9D9"/>
          </w:tcPr>
          <w:p w14:paraId="3F6B23C1" w14:textId="77777777" w:rsidR="00BA5E8D" w:rsidRPr="00BA5E8D" w:rsidRDefault="00BA5E8D" w:rsidP="00BA5E8D">
            <w:pPr>
              <w:spacing w:after="200" w:line="276" w:lineRule="auto"/>
              <w:jc w:val="center"/>
              <w:rPr>
                <w:rFonts w:ascii="Times New Roman" w:eastAsia="Times New Roman" w:hAnsi="Times New Roman" w:cs="Times New Roman"/>
                <w:b/>
                <w:bCs/>
                <w:sz w:val="20"/>
                <w:szCs w:val="20"/>
                <w:lang w:eastAsia="ru-RU"/>
              </w:rPr>
            </w:pPr>
            <w:r w:rsidRPr="00BA5E8D">
              <w:rPr>
                <w:rFonts w:ascii="Times New Roman" w:eastAsia="Times New Roman" w:hAnsi="Times New Roman" w:cs="Times New Roman"/>
                <w:b/>
                <w:bCs/>
                <w:sz w:val="20"/>
                <w:szCs w:val="20"/>
                <w:lang w:eastAsia="ru-RU"/>
              </w:rPr>
              <w:t>72</w:t>
            </w:r>
          </w:p>
        </w:tc>
        <w:tc>
          <w:tcPr>
            <w:tcW w:w="292" w:type="pct"/>
          </w:tcPr>
          <w:p w14:paraId="0C478127" w14:textId="77777777" w:rsidR="00BA5E8D" w:rsidRPr="00BA5E8D" w:rsidRDefault="00BA5E8D" w:rsidP="00BA5E8D">
            <w:pPr>
              <w:spacing w:after="200" w:line="276" w:lineRule="auto"/>
              <w:jc w:val="center"/>
              <w:rPr>
                <w:rFonts w:ascii="Times New Roman" w:eastAsia="Times New Roman" w:hAnsi="Times New Roman" w:cs="Times New Roman"/>
                <w:sz w:val="20"/>
                <w:szCs w:val="20"/>
                <w:lang w:eastAsia="ru-RU"/>
              </w:rPr>
            </w:pPr>
            <w:r w:rsidRPr="00BA5E8D">
              <w:rPr>
                <w:rFonts w:ascii="Times New Roman" w:eastAsia="Times New Roman" w:hAnsi="Times New Roman" w:cs="Times New Roman"/>
                <w:sz w:val="20"/>
                <w:szCs w:val="20"/>
                <w:lang w:eastAsia="ru-RU"/>
              </w:rPr>
              <w:t>66</w:t>
            </w:r>
          </w:p>
        </w:tc>
        <w:tc>
          <w:tcPr>
            <w:tcW w:w="219" w:type="pct"/>
          </w:tcPr>
          <w:p w14:paraId="2E326712" w14:textId="77777777" w:rsidR="00BA5E8D" w:rsidRPr="00BA5E8D" w:rsidRDefault="00BA5E8D" w:rsidP="00BA5E8D">
            <w:pPr>
              <w:spacing w:after="200" w:line="276" w:lineRule="auto"/>
              <w:jc w:val="center"/>
              <w:rPr>
                <w:rFonts w:ascii="Times New Roman" w:eastAsia="Times New Roman" w:hAnsi="Times New Roman" w:cs="Times New Roman"/>
                <w:b/>
                <w:bCs/>
                <w:sz w:val="20"/>
                <w:szCs w:val="20"/>
                <w:lang w:eastAsia="ru-RU"/>
              </w:rPr>
            </w:pPr>
            <w:r w:rsidRPr="00BA5E8D">
              <w:rPr>
                <w:rFonts w:ascii="Times New Roman" w:eastAsia="Times New Roman" w:hAnsi="Times New Roman" w:cs="Times New Roman"/>
                <w:sz w:val="20"/>
                <w:szCs w:val="20"/>
                <w:lang w:eastAsia="ru-RU"/>
              </w:rPr>
              <w:t>-</w:t>
            </w:r>
          </w:p>
        </w:tc>
        <w:tc>
          <w:tcPr>
            <w:tcW w:w="247" w:type="pct"/>
          </w:tcPr>
          <w:p w14:paraId="5EA8F654" w14:textId="77777777" w:rsidR="00BA5E8D" w:rsidRPr="00BA5E8D" w:rsidRDefault="00BA5E8D" w:rsidP="00BA5E8D">
            <w:pPr>
              <w:spacing w:after="200" w:line="276" w:lineRule="auto"/>
              <w:jc w:val="center"/>
              <w:rPr>
                <w:rFonts w:ascii="Times New Roman" w:eastAsia="Times New Roman" w:hAnsi="Times New Roman" w:cs="Times New Roman"/>
                <w:b/>
                <w:bCs/>
                <w:sz w:val="20"/>
                <w:szCs w:val="20"/>
                <w:lang w:eastAsia="ru-RU"/>
              </w:rPr>
            </w:pPr>
            <w:r w:rsidRPr="00BA5E8D">
              <w:rPr>
                <w:rFonts w:ascii="Times New Roman" w:eastAsia="Times New Roman" w:hAnsi="Times New Roman" w:cs="Times New Roman"/>
                <w:b/>
                <w:bCs/>
                <w:sz w:val="20"/>
                <w:szCs w:val="20"/>
                <w:lang w:eastAsia="ru-RU"/>
              </w:rPr>
              <w:t>6</w:t>
            </w:r>
          </w:p>
        </w:tc>
        <w:tc>
          <w:tcPr>
            <w:tcW w:w="218" w:type="pct"/>
            <w:shd w:val="clear" w:color="auto" w:fill="D9D9D9"/>
          </w:tcPr>
          <w:p w14:paraId="12FED7B9" w14:textId="77777777" w:rsidR="00BA5E8D" w:rsidRPr="00BA5E8D" w:rsidRDefault="00BA5E8D" w:rsidP="00BA5E8D">
            <w:pPr>
              <w:spacing w:after="200" w:line="276" w:lineRule="auto"/>
              <w:jc w:val="center"/>
              <w:rPr>
                <w:rFonts w:ascii="Times New Roman" w:eastAsia="Times New Roman" w:hAnsi="Times New Roman" w:cs="Times New Roman"/>
                <w:b/>
                <w:bCs/>
                <w:sz w:val="20"/>
                <w:szCs w:val="20"/>
                <w:lang w:eastAsia="ru-RU"/>
              </w:rPr>
            </w:pPr>
            <w:r w:rsidRPr="00BA5E8D">
              <w:rPr>
                <w:rFonts w:ascii="Times New Roman" w:eastAsia="Times New Roman" w:hAnsi="Times New Roman" w:cs="Times New Roman"/>
                <w:b/>
                <w:bCs/>
                <w:sz w:val="20"/>
                <w:szCs w:val="20"/>
                <w:lang w:eastAsia="ru-RU"/>
              </w:rPr>
              <w:t>-</w:t>
            </w:r>
          </w:p>
        </w:tc>
        <w:tc>
          <w:tcPr>
            <w:tcW w:w="216" w:type="pct"/>
            <w:shd w:val="clear" w:color="auto" w:fill="D9D9D9"/>
          </w:tcPr>
          <w:p w14:paraId="55A69A90" w14:textId="77777777" w:rsidR="00BA5E8D" w:rsidRPr="00BA5E8D" w:rsidRDefault="00BA5E8D" w:rsidP="00BA5E8D">
            <w:pPr>
              <w:spacing w:after="200" w:line="276" w:lineRule="auto"/>
              <w:jc w:val="center"/>
              <w:rPr>
                <w:rFonts w:ascii="Times New Roman" w:eastAsia="Times New Roman" w:hAnsi="Times New Roman" w:cs="Times New Roman"/>
                <w:b/>
                <w:bCs/>
                <w:sz w:val="20"/>
                <w:szCs w:val="20"/>
                <w:lang w:eastAsia="ru-RU"/>
              </w:rPr>
            </w:pPr>
            <w:r w:rsidRPr="00BA5E8D">
              <w:rPr>
                <w:rFonts w:ascii="Times New Roman" w:eastAsia="Times New Roman" w:hAnsi="Times New Roman" w:cs="Times New Roman"/>
                <w:b/>
                <w:bCs/>
                <w:sz w:val="20"/>
                <w:szCs w:val="20"/>
                <w:lang w:eastAsia="ru-RU"/>
              </w:rPr>
              <w:t>-</w:t>
            </w:r>
          </w:p>
        </w:tc>
      </w:tr>
      <w:tr w:rsidR="00BA5E8D" w:rsidRPr="00BA5E8D" w14:paraId="0985C2FB" w14:textId="77777777" w:rsidTr="0097440A">
        <w:trPr>
          <w:trHeight w:val="314"/>
        </w:trPr>
        <w:tc>
          <w:tcPr>
            <w:tcW w:w="436" w:type="pct"/>
            <w:vMerge/>
          </w:tcPr>
          <w:p w14:paraId="3BA284B9" w14:textId="77777777" w:rsidR="00BA5E8D" w:rsidRPr="00BA5E8D" w:rsidRDefault="00BA5E8D" w:rsidP="00BA5E8D">
            <w:pPr>
              <w:spacing w:after="200" w:line="276" w:lineRule="auto"/>
              <w:rPr>
                <w:rFonts w:ascii="Times New Roman" w:eastAsia="Times New Roman" w:hAnsi="Times New Roman" w:cs="Times New Roman"/>
                <w:bCs/>
                <w:lang w:eastAsia="ru-RU"/>
              </w:rPr>
            </w:pPr>
          </w:p>
        </w:tc>
        <w:tc>
          <w:tcPr>
            <w:tcW w:w="2212" w:type="pct"/>
          </w:tcPr>
          <w:p w14:paraId="64CA8D30" w14:textId="77777777" w:rsidR="00BA5E8D" w:rsidRPr="00BA5E8D" w:rsidRDefault="00BA5E8D" w:rsidP="00BA5E8D">
            <w:pPr>
              <w:spacing w:after="200" w:line="276" w:lineRule="auto"/>
              <w:rPr>
                <w:rFonts w:ascii="Times New Roman" w:eastAsia="Times New Roman" w:hAnsi="Times New Roman" w:cs="Times New Roman"/>
                <w:bCs/>
                <w:lang w:eastAsia="ru-RU"/>
              </w:rPr>
            </w:pPr>
            <w:r w:rsidRPr="00BA5E8D">
              <w:rPr>
                <w:rFonts w:ascii="Times New Roman" w:eastAsia="Times New Roman" w:hAnsi="Times New Roman" w:cs="Times New Roman"/>
                <w:bCs/>
                <w:lang w:eastAsia="ru-RU"/>
              </w:rPr>
              <w:t>Учебная практика</w:t>
            </w:r>
          </w:p>
        </w:tc>
        <w:tc>
          <w:tcPr>
            <w:tcW w:w="555" w:type="pct"/>
          </w:tcPr>
          <w:p w14:paraId="49975E6D" w14:textId="77777777" w:rsidR="00BA5E8D" w:rsidRPr="00BA5E8D" w:rsidRDefault="00BA5E8D" w:rsidP="00BA5E8D">
            <w:pPr>
              <w:spacing w:after="200" w:line="276" w:lineRule="auto"/>
              <w:jc w:val="center"/>
              <w:rPr>
                <w:rFonts w:ascii="Times New Roman" w:eastAsia="Times New Roman" w:hAnsi="Times New Roman" w:cs="Times New Roman"/>
                <w:b/>
                <w:bCs/>
                <w:sz w:val="20"/>
                <w:szCs w:val="20"/>
                <w:lang w:eastAsia="ru-RU"/>
              </w:rPr>
            </w:pPr>
            <w:r w:rsidRPr="00BA5E8D">
              <w:rPr>
                <w:rFonts w:ascii="Times New Roman" w:eastAsia="Times New Roman" w:hAnsi="Times New Roman" w:cs="Times New Roman"/>
                <w:b/>
                <w:bCs/>
                <w:sz w:val="20"/>
                <w:szCs w:val="20"/>
                <w:lang w:eastAsia="ru-RU"/>
              </w:rPr>
              <w:t>72</w:t>
            </w:r>
          </w:p>
        </w:tc>
        <w:tc>
          <w:tcPr>
            <w:tcW w:w="328" w:type="pct"/>
          </w:tcPr>
          <w:p w14:paraId="4F0E5C54" w14:textId="77777777" w:rsidR="00BA5E8D" w:rsidRPr="00BA5E8D" w:rsidRDefault="00BA5E8D" w:rsidP="00BA5E8D">
            <w:pPr>
              <w:spacing w:after="200" w:line="276" w:lineRule="auto"/>
              <w:jc w:val="center"/>
              <w:rPr>
                <w:rFonts w:ascii="Times New Roman" w:eastAsia="Times New Roman" w:hAnsi="Times New Roman" w:cs="Times New Roman"/>
                <w:b/>
                <w:sz w:val="20"/>
                <w:szCs w:val="20"/>
                <w:lang w:eastAsia="ru-RU"/>
              </w:rPr>
            </w:pPr>
            <w:r w:rsidRPr="00BA5E8D">
              <w:rPr>
                <w:rFonts w:ascii="Times New Roman" w:eastAsia="Times New Roman" w:hAnsi="Times New Roman" w:cs="Times New Roman"/>
                <w:b/>
                <w:bCs/>
                <w:sz w:val="20"/>
                <w:szCs w:val="20"/>
                <w:lang w:eastAsia="ru-RU"/>
              </w:rPr>
              <w:t>72</w:t>
            </w:r>
          </w:p>
        </w:tc>
        <w:tc>
          <w:tcPr>
            <w:tcW w:w="277" w:type="pct"/>
            <w:shd w:val="clear" w:color="auto" w:fill="D9D9D9"/>
          </w:tcPr>
          <w:p w14:paraId="74F8EF75" w14:textId="77777777" w:rsidR="00BA5E8D" w:rsidRPr="00BA5E8D" w:rsidRDefault="00BA5E8D" w:rsidP="00BA5E8D">
            <w:pPr>
              <w:spacing w:after="200" w:line="276" w:lineRule="auto"/>
              <w:jc w:val="center"/>
              <w:rPr>
                <w:rFonts w:ascii="Times New Roman" w:eastAsia="Times New Roman" w:hAnsi="Times New Roman" w:cs="Times New Roman"/>
                <w:b/>
                <w:bCs/>
                <w:sz w:val="20"/>
                <w:szCs w:val="20"/>
                <w:lang w:eastAsia="ru-RU"/>
              </w:rPr>
            </w:pPr>
          </w:p>
        </w:tc>
        <w:tc>
          <w:tcPr>
            <w:tcW w:w="758" w:type="pct"/>
            <w:gridSpan w:val="3"/>
            <w:shd w:val="clear" w:color="auto" w:fill="auto"/>
          </w:tcPr>
          <w:p w14:paraId="0D075FC1" w14:textId="77777777" w:rsidR="00BA5E8D" w:rsidRPr="00BA5E8D" w:rsidRDefault="00BA5E8D" w:rsidP="00BA5E8D">
            <w:pPr>
              <w:spacing w:after="200" w:line="276" w:lineRule="auto"/>
              <w:jc w:val="center"/>
              <w:rPr>
                <w:rFonts w:ascii="Times New Roman" w:eastAsia="Times New Roman" w:hAnsi="Times New Roman" w:cs="Times New Roman"/>
                <w:b/>
                <w:bCs/>
                <w:sz w:val="20"/>
                <w:szCs w:val="20"/>
                <w:lang w:eastAsia="ru-RU"/>
              </w:rPr>
            </w:pPr>
            <w:r w:rsidRPr="00BA5E8D">
              <w:rPr>
                <w:rFonts w:ascii="Times New Roman" w:eastAsia="Times New Roman" w:hAnsi="Times New Roman" w:cs="Times New Roman"/>
                <w:b/>
                <w:bCs/>
                <w:sz w:val="20"/>
                <w:szCs w:val="20"/>
                <w:lang w:eastAsia="ru-RU"/>
              </w:rPr>
              <w:t>-</w:t>
            </w:r>
          </w:p>
        </w:tc>
        <w:tc>
          <w:tcPr>
            <w:tcW w:w="218" w:type="pct"/>
            <w:shd w:val="clear" w:color="auto" w:fill="D9D9D9"/>
          </w:tcPr>
          <w:p w14:paraId="6EF13984" w14:textId="77777777" w:rsidR="00BA5E8D" w:rsidRPr="00BA5E8D" w:rsidRDefault="00BA5E8D" w:rsidP="00BA5E8D">
            <w:pPr>
              <w:spacing w:after="200" w:line="276" w:lineRule="auto"/>
              <w:jc w:val="center"/>
              <w:rPr>
                <w:rFonts w:ascii="Times New Roman" w:eastAsia="Times New Roman" w:hAnsi="Times New Roman" w:cs="Times New Roman"/>
                <w:b/>
                <w:bCs/>
                <w:sz w:val="20"/>
                <w:szCs w:val="20"/>
                <w:lang w:eastAsia="ru-RU"/>
              </w:rPr>
            </w:pPr>
            <w:r w:rsidRPr="00BA5E8D">
              <w:rPr>
                <w:rFonts w:ascii="Times New Roman" w:eastAsia="Times New Roman" w:hAnsi="Times New Roman" w:cs="Times New Roman"/>
                <w:b/>
                <w:bCs/>
                <w:sz w:val="20"/>
                <w:szCs w:val="20"/>
                <w:lang w:eastAsia="ru-RU"/>
              </w:rPr>
              <w:t>72</w:t>
            </w:r>
          </w:p>
        </w:tc>
        <w:tc>
          <w:tcPr>
            <w:tcW w:w="216" w:type="pct"/>
            <w:shd w:val="clear" w:color="auto" w:fill="D9D9D9"/>
          </w:tcPr>
          <w:p w14:paraId="373864F4" w14:textId="77777777" w:rsidR="00BA5E8D" w:rsidRPr="00BA5E8D" w:rsidRDefault="00BA5E8D" w:rsidP="00BA5E8D">
            <w:pPr>
              <w:spacing w:after="200" w:line="276" w:lineRule="auto"/>
              <w:jc w:val="center"/>
              <w:rPr>
                <w:rFonts w:ascii="Times New Roman" w:eastAsia="Times New Roman" w:hAnsi="Times New Roman" w:cs="Times New Roman"/>
                <w:b/>
                <w:bCs/>
                <w:sz w:val="20"/>
                <w:szCs w:val="20"/>
                <w:lang w:eastAsia="ru-RU"/>
              </w:rPr>
            </w:pPr>
            <w:r w:rsidRPr="00BA5E8D">
              <w:rPr>
                <w:rFonts w:ascii="Times New Roman" w:eastAsia="Times New Roman" w:hAnsi="Times New Roman" w:cs="Times New Roman"/>
                <w:b/>
                <w:bCs/>
                <w:sz w:val="20"/>
                <w:szCs w:val="20"/>
                <w:lang w:eastAsia="ru-RU"/>
              </w:rPr>
              <w:t>-</w:t>
            </w:r>
          </w:p>
        </w:tc>
      </w:tr>
      <w:tr w:rsidR="00BA5E8D" w:rsidRPr="00BA5E8D" w14:paraId="6B33DF58" w14:textId="77777777" w:rsidTr="0097440A">
        <w:trPr>
          <w:trHeight w:val="314"/>
        </w:trPr>
        <w:tc>
          <w:tcPr>
            <w:tcW w:w="436" w:type="pct"/>
            <w:vMerge/>
          </w:tcPr>
          <w:p w14:paraId="6B95BE98" w14:textId="77777777" w:rsidR="00BA5E8D" w:rsidRPr="00BA5E8D" w:rsidRDefault="00BA5E8D" w:rsidP="00BA5E8D">
            <w:pPr>
              <w:spacing w:after="200" w:line="276" w:lineRule="auto"/>
              <w:rPr>
                <w:rFonts w:ascii="Times New Roman" w:eastAsia="Times New Roman" w:hAnsi="Times New Roman" w:cs="Times New Roman"/>
                <w:lang w:eastAsia="ru-RU"/>
              </w:rPr>
            </w:pPr>
          </w:p>
        </w:tc>
        <w:tc>
          <w:tcPr>
            <w:tcW w:w="2212" w:type="pct"/>
          </w:tcPr>
          <w:p w14:paraId="6ABDBBE3" w14:textId="77777777" w:rsidR="00BA5E8D" w:rsidRPr="00BA5E8D" w:rsidRDefault="00BA5E8D" w:rsidP="00BA5E8D">
            <w:pPr>
              <w:spacing w:after="200" w:line="276" w:lineRule="auto"/>
              <w:rPr>
                <w:rFonts w:ascii="Times New Roman" w:eastAsia="Times New Roman" w:hAnsi="Times New Roman" w:cs="Times New Roman"/>
                <w:b/>
                <w:bCs/>
                <w:u w:val="single"/>
                <w:lang w:eastAsia="ru-RU"/>
              </w:rPr>
            </w:pPr>
            <w:r w:rsidRPr="00BA5E8D">
              <w:rPr>
                <w:rFonts w:ascii="Times New Roman" w:eastAsia="Times New Roman" w:hAnsi="Times New Roman" w:cs="Times New Roman"/>
                <w:lang w:eastAsia="ru-RU"/>
              </w:rPr>
              <w:t>Производственная практика</w:t>
            </w:r>
          </w:p>
        </w:tc>
        <w:tc>
          <w:tcPr>
            <w:tcW w:w="555" w:type="pct"/>
          </w:tcPr>
          <w:p w14:paraId="0BDDD83F" w14:textId="77777777" w:rsidR="00BA5E8D" w:rsidRPr="00BA5E8D" w:rsidRDefault="00BA5E8D" w:rsidP="00BA5E8D">
            <w:pPr>
              <w:spacing w:after="200" w:line="276" w:lineRule="auto"/>
              <w:jc w:val="center"/>
              <w:rPr>
                <w:rFonts w:ascii="Times New Roman" w:eastAsia="Times New Roman" w:hAnsi="Times New Roman" w:cs="Times New Roman"/>
                <w:b/>
                <w:bCs/>
                <w:sz w:val="20"/>
                <w:szCs w:val="20"/>
                <w:lang w:eastAsia="ru-RU"/>
              </w:rPr>
            </w:pPr>
            <w:r w:rsidRPr="00BA5E8D">
              <w:rPr>
                <w:rFonts w:ascii="Times New Roman" w:eastAsia="Times New Roman" w:hAnsi="Times New Roman" w:cs="Times New Roman"/>
                <w:b/>
                <w:bCs/>
                <w:sz w:val="20"/>
                <w:szCs w:val="20"/>
                <w:lang w:eastAsia="ru-RU"/>
              </w:rPr>
              <w:t>162</w:t>
            </w:r>
          </w:p>
        </w:tc>
        <w:tc>
          <w:tcPr>
            <w:tcW w:w="328" w:type="pct"/>
          </w:tcPr>
          <w:p w14:paraId="58BDA820" w14:textId="77777777" w:rsidR="00BA5E8D" w:rsidRPr="00BA5E8D" w:rsidRDefault="00BA5E8D" w:rsidP="00BA5E8D">
            <w:pPr>
              <w:spacing w:after="200" w:line="276" w:lineRule="auto"/>
              <w:jc w:val="center"/>
              <w:rPr>
                <w:rFonts w:ascii="Times New Roman" w:eastAsia="Times New Roman" w:hAnsi="Times New Roman" w:cs="Times New Roman"/>
                <w:b/>
                <w:sz w:val="20"/>
                <w:szCs w:val="20"/>
                <w:lang w:eastAsia="ru-RU"/>
              </w:rPr>
            </w:pPr>
            <w:r w:rsidRPr="00BA5E8D">
              <w:rPr>
                <w:rFonts w:ascii="Times New Roman" w:eastAsia="Times New Roman" w:hAnsi="Times New Roman" w:cs="Times New Roman"/>
                <w:b/>
                <w:sz w:val="20"/>
                <w:szCs w:val="20"/>
                <w:lang w:eastAsia="ru-RU"/>
              </w:rPr>
              <w:t>162</w:t>
            </w:r>
          </w:p>
        </w:tc>
        <w:tc>
          <w:tcPr>
            <w:tcW w:w="277" w:type="pct"/>
            <w:shd w:val="clear" w:color="auto" w:fill="D9D9D9"/>
          </w:tcPr>
          <w:p w14:paraId="7EE7B926" w14:textId="77777777" w:rsidR="00BA5E8D" w:rsidRPr="00BA5E8D" w:rsidRDefault="00BA5E8D" w:rsidP="00BA5E8D">
            <w:pPr>
              <w:spacing w:after="200" w:line="276" w:lineRule="auto"/>
              <w:jc w:val="center"/>
              <w:rPr>
                <w:rFonts w:ascii="Times New Roman" w:eastAsia="Times New Roman" w:hAnsi="Times New Roman" w:cs="Times New Roman"/>
                <w:b/>
                <w:bCs/>
                <w:sz w:val="20"/>
                <w:szCs w:val="20"/>
                <w:lang w:eastAsia="ru-RU"/>
              </w:rPr>
            </w:pPr>
          </w:p>
        </w:tc>
        <w:tc>
          <w:tcPr>
            <w:tcW w:w="758" w:type="pct"/>
            <w:gridSpan w:val="3"/>
            <w:shd w:val="clear" w:color="auto" w:fill="auto"/>
          </w:tcPr>
          <w:p w14:paraId="1AB6EBBB" w14:textId="77777777" w:rsidR="00BA5E8D" w:rsidRPr="00BA5E8D" w:rsidRDefault="00BA5E8D" w:rsidP="00BA5E8D">
            <w:pPr>
              <w:spacing w:after="200" w:line="276" w:lineRule="auto"/>
              <w:jc w:val="center"/>
              <w:rPr>
                <w:rFonts w:ascii="Times New Roman" w:eastAsia="Times New Roman" w:hAnsi="Times New Roman" w:cs="Times New Roman"/>
                <w:b/>
                <w:bCs/>
                <w:sz w:val="20"/>
                <w:szCs w:val="20"/>
                <w:lang w:eastAsia="ru-RU"/>
              </w:rPr>
            </w:pPr>
            <w:r w:rsidRPr="00BA5E8D">
              <w:rPr>
                <w:rFonts w:ascii="Times New Roman" w:eastAsia="Times New Roman" w:hAnsi="Times New Roman" w:cs="Times New Roman"/>
                <w:b/>
                <w:bCs/>
                <w:sz w:val="20"/>
                <w:szCs w:val="20"/>
                <w:lang w:eastAsia="ru-RU"/>
              </w:rPr>
              <w:t>-</w:t>
            </w:r>
          </w:p>
        </w:tc>
        <w:tc>
          <w:tcPr>
            <w:tcW w:w="218" w:type="pct"/>
            <w:shd w:val="clear" w:color="auto" w:fill="D9D9D9"/>
          </w:tcPr>
          <w:p w14:paraId="767E2166" w14:textId="77777777" w:rsidR="00BA5E8D" w:rsidRPr="00BA5E8D" w:rsidRDefault="00BA5E8D" w:rsidP="00BA5E8D">
            <w:pPr>
              <w:spacing w:after="200" w:line="276" w:lineRule="auto"/>
              <w:jc w:val="center"/>
              <w:rPr>
                <w:rFonts w:ascii="Times New Roman" w:eastAsia="Times New Roman" w:hAnsi="Times New Roman" w:cs="Times New Roman"/>
                <w:b/>
                <w:bCs/>
                <w:sz w:val="20"/>
                <w:szCs w:val="20"/>
                <w:lang w:eastAsia="ru-RU"/>
              </w:rPr>
            </w:pPr>
          </w:p>
        </w:tc>
        <w:tc>
          <w:tcPr>
            <w:tcW w:w="216" w:type="pct"/>
            <w:shd w:val="clear" w:color="auto" w:fill="D9D9D9"/>
          </w:tcPr>
          <w:p w14:paraId="5FD4364C" w14:textId="77777777" w:rsidR="00BA5E8D" w:rsidRPr="00BA5E8D" w:rsidRDefault="00BA5E8D" w:rsidP="00BA5E8D">
            <w:pPr>
              <w:spacing w:after="200" w:line="276" w:lineRule="auto"/>
              <w:jc w:val="center"/>
              <w:rPr>
                <w:rFonts w:ascii="Times New Roman" w:eastAsia="Times New Roman" w:hAnsi="Times New Roman" w:cs="Times New Roman"/>
                <w:b/>
                <w:bCs/>
                <w:sz w:val="20"/>
                <w:szCs w:val="20"/>
                <w:lang w:eastAsia="ru-RU"/>
              </w:rPr>
            </w:pPr>
            <w:r w:rsidRPr="00BA5E8D">
              <w:rPr>
                <w:rFonts w:ascii="Times New Roman" w:eastAsia="Times New Roman" w:hAnsi="Times New Roman" w:cs="Times New Roman"/>
                <w:b/>
                <w:bCs/>
                <w:sz w:val="20"/>
                <w:szCs w:val="20"/>
                <w:lang w:eastAsia="ru-RU"/>
              </w:rPr>
              <w:t>162</w:t>
            </w:r>
          </w:p>
        </w:tc>
      </w:tr>
      <w:tr w:rsidR="00BA5E8D" w:rsidRPr="00BA5E8D" w14:paraId="4EB86623" w14:textId="77777777" w:rsidTr="0097440A">
        <w:tc>
          <w:tcPr>
            <w:tcW w:w="436" w:type="pct"/>
            <w:vMerge/>
          </w:tcPr>
          <w:p w14:paraId="400C15B9" w14:textId="77777777" w:rsidR="00BA5E8D" w:rsidRPr="00BA5E8D" w:rsidRDefault="00BA5E8D" w:rsidP="00BA5E8D">
            <w:pPr>
              <w:suppressAutoHyphens/>
              <w:spacing w:after="200" w:line="276" w:lineRule="auto"/>
              <w:rPr>
                <w:rFonts w:ascii="Times New Roman" w:eastAsia="Times New Roman" w:hAnsi="Times New Roman" w:cs="Times New Roman"/>
                <w:lang w:eastAsia="ru-RU"/>
              </w:rPr>
            </w:pPr>
          </w:p>
        </w:tc>
        <w:tc>
          <w:tcPr>
            <w:tcW w:w="2212" w:type="pct"/>
          </w:tcPr>
          <w:p w14:paraId="2AAA43A2" w14:textId="77777777" w:rsidR="00BA5E8D" w:rsidRPr="00BA5E8D" w:rsidRDefault="00BA5E8D" w:rsidP="00BA5E8D">
            <w:pPr>
              <w:suppressAutoHyphens/>
              <w:spacing w:after="200" w:line="276" w:lineRule="auto"/>
              <w:rPr>
                <w:rFonts w:ascii="Times New Roman" w:eastAsia="Times New Roman" w:hAnsi="Times New Roman" w:cs="Times New Roman"/>
                <w:lang w:eastAsia="ru-RU"/>
              </w:rPr>
            </w:pPr>
            <w:r w:rsidRPr="00BA5E8D">
              <w:rPr>
                <w:rFonts w:ascii="Times New Roman" w:eastAsia="Times New Roman" w:hAnsi="Times New Roman" w:cs="Times New Roman"/>
                <w:lang w:eastAsia="ru-RU"/>
              </w:rPr>
              <w:t>Промежуточная аттестация</w:t>
            </w:r>
          </w:p>
        </w:tc>
        <w:tc>
          <w:tcPr>
            <w:tcW w:w="555" w:type="pct"/>
          </w:tcPr>
          <w:p w14:paraId="60F16721" w14:textId="77777777" w:rsidR="00BA5E8D" w:rsidRPr="00BA5E8D" w:rsidRDefault="00BA5E8D" w:rsidP="00BA5E8D">
            <w:pPr>
              <w:suppressAutoHyphens/>
              <w:spacing w:after="200" w:line="276" w:lineRule="auto"/>
              <w:jc w:val="center"/>
              <w:rPr>
                <w:rFonts w:ascii="Times New Roman" w:eastAsia="Times New Roman" w:hAnsi="Times New Roman" w:cs="Times New Roman"/>
                <w:b/>
                <w:bCs/>
                <w:sz w:val="20"/>
                <w:szCs w:val="20"/>
                <w:lang w:eastAsia="ru-RU"/>
              </w:rPr>
            </w:pPr>
            <w:r w:rsidRPr="00BA5E8D">
              <w:rPr>
                <w:rFonts w:ascii="Times New Roman" w:eastAsia="Times New Roman" w:hAnsi="Times New Roman" w:cs="Times New Roman"/>
                <w:b/>
                <w:bCs/>
                <w:sz w:val="20"/>
                <w:szCs w:val="20"/>
                <w:lang w:eastAsia="ru-RU"/>
              </w:rPr>
              <w:t>12</w:t>
            </w:r>
          </w:p>
        </w:tc>
        <w:tc>
          <w:tcPr>
            <w:tcW w:w="328" w:type="pct"/>
            <w:shd w:val="clear" w:color="auto" w:fill="auto"/>
          </w:tcPr>
          <w:p w14:paraId="280E4F8E" w14:textId="77777777" w:rsidR="00BA5E8D" w:rsidRPr="00BA5E8D" w:rsidRDefault="00BA5E8D" w:rsidP="00BA5E8D">
            <w:pPr>
              <w:spacing w:after="200" w:line="276" w:lineRule="auto"/>
              <w:jc w:val="center"/>
              <w:rPr>
                <w:rFonts w:ascii="Times New Roman" w:eastAsia="Times New Roman" w:hAnsi="Times New Roman" w:cs="Times New Roman"/>
                <w:b/>
                <w:sz w:val="20"/>
                <w:szCs w:val="20"/>
                <w:lang w:eastAsia="ru-RU"/>
              </w:rPr>
            </w:pPr>
          </w:p>
        </w:tc>
        <w:tc>
          <w:tcPr>
            <w:tcW w:w="277" w:type="pct"/>
            <w:shd w:val="clear" w:color="auto" w:fill="D9D9D9"/>
          </w:tcPr>
          <w:p w14:paraId="480ECA02" w14:textId="77777777" w:rsidR="00BA5E8D" w:rsidRPr="00BA5E8D" w:rsidRDefault="00BA5E8D" w:rsidP="00BA5E8D">
            <w:pPr>
              <w:spacing w:after="200" w:line="276" w:lineRule="auto"/>
              <w:jc w:val="center"/>
              <w:rPr>
                <w:rFonts w:ascii="Times New Roman" w:eastAsia="Times New Roman" w:hAnsi="Times New Roman" w:cs="Times New Roman"/>
                <w:i/>
                <w:sz w:val="20"/>
                <w:szCs w:val="20"/>
                <w:lang w:eastAsia="ru-RU"/>
              </w:rPr>
            </w:pPr>
          </w:p>
        </w:tc>
        <w:tc>
          <w:tcPr>
            <w:tcW w:w="758" w:type="pct"/>
            <w:gridSpan w:val="3"/>
            <w:shd w:val="clear" w:color="auto" w:fill="auto"/>
          </w:tcPr>
          <w:p w14:paraId="7A689D3E" w14:textId="77777777" w:rsidR="00BA5E8D" w:rsidRPr="00BA5E8D" w:rsidRDefault="00BA5E8D" w:rsidP="00BA5E8D">
            <w:pPr>
              <w:spacing w:after="200" w:line="276" w:lineRule="auto"/>
              <w:jc w:val="center"/>
              <w:rPr>
                <w:rFonts w:ascii="Times New Roman" w:eastAsia="Times New Roman" w:hAnsi="Times New Roman" w:cs="Times New Roman"/>
                <w:i/>
                <w:sz w:val="20"/>
                <w:szCs w:val="20"/>
                <w:lang w:eastAsia="ru-RU"/>
              </w:rPr>
            </w:pPr>
            <w:r w:rsidRPr="00BA5E8D">
              <w:rPr>
                <w:rFonts w:ascii="Times New Roman" w:eastAsia="Times New Roman" w:hAnsi="Times New Roman" w:cs="Times New Roman"/>
                <w:i/>
                <w:sz w:val="20"/>
                <w:szCs w:val="20"/>
                <w:lang w:eastAsia="ru-RU"/>
              </w:rPr>
              <w:t>-</w:t>
            </w:r>
          </w:p>
        </w:tc>
        <w:tc>
          <w:tcPr>
            <w:tcW w:w="218" w:type="pct"/>
            <w:shd w:val="clear" w:color="auto" w:fill="D9D9D9"/>
          </w:tcPr>
          <w:p w14:paraId="1A6550A8" w14:textId="77777777" w:rsidR="00BA5E8D" w:rsidRPr="00BA5E8D" w:rsidRDefault="00BA5E8D" w:rsidP="00BA5E8D">
            <w:pPr>
              <w:spacing w:after="200" w:line="276" w:lineRule="auto"/>
              <w:jc w:val="center"/>
              <w:rPr>
                <w:rFonts w:ascii="Times New Roman" w:eastAsia="Times New Roman" w:hAnsi="Times New Roman" w:cs="Times New Roman"/>
                <w:i/>
                <w:sz w:val="20"/>
                <w:szCs w:val="20"/>
                <w:lang w:eastAsia="ru-RU"/>
              </w:rPr>
            </w:pPr>
            <w:r w:rsidRPr="00BA5E8D">
              <w:rPr>
                <w:rFonts w:ascii="Times New Roman" w:eastAsia="Times New Roman" w:hAnsi="Times New Roman" w:cs="Times New Roman"/>
                <w:i/>
                <w:sz w:val="20"/>
                <w:szCs w:val="20"/>
                <w:lang w:eastAsia="ru-RU"/>
              </w:rPr>
              <w:t>-</w:t>
            </w:r>
          </w:p>
        </w:tc>
        <w:tc>
          <w:tcPr>
            <w:tcW w:w="216" w:type="pct"/>
            <w:shd w:val="clear" w:color="auto" w:fill="D9D9D9"/>
          </w:tcPr>
          <w:p w14:paraId="3BD3FDB2" w14:textId="77777777" w:rsidR="00BA5E8D" w:rsidRPr="00BA5E8D" w:rsidRDefault="00BA5E8D" w:rsidP="00BA5E8D">
            <w:pPr>
              <w:spacing w:after="200" w:line="276" w:lineRule="auto"/>
              <w:jc w:val="center"/>
              <w:rPr>
                <w:rFonts w:ascii="Times New Roman" w:eastAsia="Times New Roman" w:hAnsi="Times New Roman" w:cs="Times New Roman"/>
                <w:i/>
                <w:sz w:val="20"/>
                <w:szCs w:val="20"/>
                <w:lang w:eastAsia="ru-RU"/>
              </w:rPr>
            </w:pPr>
            <w:r w:rsidRPr="00BA5E8D">
              <w:rPr>
                <w:rFonts w:ascii="Times New Roman" w:eastAsia="Times New Roman" w:hAnsi="Times New Roman" w:cs="Times New Roman"/>
                <w:i/>
                <w:sz w:val="20"/>
                <w:szCs w:val="20"/>
                <w:lang w:eastAsia="ru-RU"/>
              </w:rPr>
              <w:t>-</w:t>
            </w:r>
          </w:p>
        </w:tc>
      </w:tr>
      <w:tr w:rsidR="00BA5E8D" w:rsidRPr="00BA5E8D" w14:paraId="7B80531D" w14:textId="77777777" w:rsidTr="0097440A">
        <w:trPr>
          <w:trHeight w:val="217"/>
        </w:trPr>
        <w:tc>
          <w:tcPr>
            <w:tcW w:w="436" w:type="pct"/>
          </w:tcPr>
          <w:p w14:paraId="133329B4" w14:textId="77777777" w:rsidR="00BA5E8D" w:rsidRPr="00BA5E8D" w:rsidRDefault="00BA5E8D" w:rsidP="00BA5E8D">
            <w:pPr>
              <w:spacing w:after="200" w:line="276" w:lineRule="auto"/>
              <w:rPr>
                <w:rFonts w:ascii="Times New Roman" w:eastAsia="Times New Roman" w:hAnsi="Times New Roman" w:cs="Times New Roman"/>
                <w:b/>
                <w:lang w:eastAsia="ru-RU"/>
              </w:rPr>
            </w:pPr>
          </w:p>
        </w:tc>
        <w:tc>
          <w:tcPr>
            <w:tcW w:w="2212" w:type="pct"/>
          </w:tcPr>
          <w:p w14:paraId="2CD3A1D4" w14:textId="77777777" w:rsidR="00BA5E8D" w:rsidRPr="00BA5E8D" w:rsidRDefault="00BA5E8D" w:rsidP="00BA5E8D">
            <w:pPr>
              <w:spacing w:after="200" w:line="276" w:lineRule="auto"/>
              <w:rPr>
                <w:rFonts w:ascii="Times New Roman" w:eastAsia="Times New Roman" w:hAnsi="Times New Roman" w:cs="Times New Roman"/>
                <w:b/>
                <w:lang w:eastAsia="ru-RU"/>
              </w:rPr>
            </w:pPr>
            <w:r w:rsidRPr="00BA5E8D">
              <w:rPr>
                <w:rFonts w:ascii="Times New Roman" w:eastAsia="Times New Roman" w:hAnsi="Times New Roman" w:cs="Times New Roman"/>
                <w:b/>
                <w:lang w:eastAsia="ru-RU"/>
              </w:rPr>
              <w:t xml:space="preserve">Всего: </w:t>
            </w:r>
          </w:p>
        </w:tc>
        <w:tc>
          <w:tcPr>
            <w:tcW w:w="555" w:type="pct"/>
          </w:tcPr>
          <w:p w14:paraId="4DF407C6" w14:textId="77777777" w:rsidR="00BA5E8D" w:rsidRPr="00BA5E8D" w:rsidRDefault="00BA5E8D" w:rsidP="00BA5E8D">
            <w:pPr>
              <w:spacing w:after="200" w:line="276" w:lineRule="auto"/>
              <w:jc w:val="center"/>
              <w:rPr>
                <w:rFonts w:ascii="Times New Roman" w:eastAsia="Times New Roman" w:hAnsi="Times New Roman" w:cs="Times New Roman"/>
                <w:b/>
                <w:iCs/>
                <w:sz w:val="20"/>
                <w:szCs w:val="20"/>
                <w:lang w:eastAsia="ru-RU"/>
              </w:rPr>
            </w:pPr>
            <w:r w:rsidRPr="00BA5E8D">
              <w:rPr>
                <w:rFonts w:ascii="Times New Roman" w:eastAsia="Times New Roman" w:hAnsi="Times New Roman" w:cs="Times New Roman"/>
                <w:b/>
                <w:bCs/>
                <w:iCs/>
                <w:sz w:val="20"/>
                <w:szCs w:val="20"/>
                <w:lang w:eastAsia="ru-RU"/>
              </w:rPr>
              <w:t xml:space="preserve">318 </w:t>
            </w:r>
          </w:p>
        </w:tc>
        <w:tc>
          <w:tcPr>
            <w:tcW w:w="328" w:type="pct"/>
          </w:tcPr>
          <w:p w14:paraId="25DB14E4" w14:textId="77777777" w:rsidR="00BA5E8D" w:rsidRPr="00BA5E8D" w:rsidRDefault="00BA5E8D" w:rsidP="00BA5E8D">
            <w:pPr>
              <w:spacing w:after="200" w:line="276" w:lineRule="auto"/>
              <w:jc w:val="center"/>
              <w:rPr>
                <w:rFonts w:ascii="Times New Roman" w:eastAsia="Times New Roman" w:hAnsi="Times New Roman" w:cs="Times New Roman"/>
                <w:b/>
                <w:sz w:val="20"/>
                <w:szCs w:val="20"/>
                <w:lang w:eastAsia="ru-RU"/>
              </w:rPr>
            </w:pPr>
            <w:r w:rsidRPr="00BA5E8D">
              <w:rPr>
                <w:rFonts w:ascii="Times New Roman" w:eastAsia="Times New Roman" w:hAnsi="Times New Roman" w:cs="Times New Roman"/>
                <w:b/>
                <w:sz w:val="20"/>
                <w:szCs w:val="20"/>
                <w:lang w:eastAsia="ru-RU"/>
              </w:rPr>
              <w:t>276</w:t>
            </w:r>
          </w:p>
        </w:tc>
        <w:tc>
          <w:tcPr>
            <w:tcW w:w="277" w:type="pct"/>
            <w:shd w:val="clear" w:color="auto" w:fill="D9D9D9"/>
          </w:tcPr>
          <w:p w14:paraId="60BD4020" w14:textId="77777777" w:rsidR="00BA5E8D" w:rsidRPr="00BA5E8D" w:rsidRDefault="00BA5E8D" w:rsidP="00BA5E8D">
            <w:pPr>
              <w:spacing w:after="200" w:line="276" w:lineRule="auto"/>
              <w:jc w:val="center"/>
              <w:rPr>
                <w:rFonts w:ascii="Times New Roman" w:eastAsia="Times New Roman" w:hAnsi="Times New Roman" w:cs="Times New Roman"/>
                <w:b/>
                <w:sz w:val="20"/>
                <w:szCs w:val="20"/>
                <w:lang w:eastAsia="ru-RU"/>
              </w:rPr>
            </w:pPr>
          </w:p>
        </w:tc>
        <w:tc>
          <w:tcPr>
            <w:tcW w:w="292" w:type="pct"/>
          </w:tcPr>
          <w:p w14:paraId="5751E889" w14:textId="77777777" w:rsidR="00BA5E8D" w:rsidRPr="00BA5E8D" w:rsidRDefault="00BA5E8D" w:rsidP="00BA5E8D">
            <w:pPr>
              <w:spacing w:after="200" w:line="276" w:lineRule="auto"/>
              <w:jc w:val="center"/>
              <w:rPr>
                <w:rFonts w:ascii="Times New Roman" w:eastAsia="Times New Roman" w:hAnsi="Times New Roman" w:cs="Times New Roman"/>
                <w:b/>
                <w:sz w:val="20"/>
                <w:szCs w:val="20"/>
                <w:lang w:eastAsia="ru-RU"/>
              </w:rPr>
            </w:pPr>
            <w:r w:rsidRPr="00BA5E8D">
              <w:rPr>
                <w:rFonts w:ascii="Times New Roman" w:eastAsia="Times New Roman" w:hAnsi="Times New Roman" w:cs="Times New Roman"/>
                <w:b/>
                <w:sz w:val="20"/>
                <w:szCs w:val="20"/>
                <w:lang w:eastAsia="ru-RU"/>
              </w:rPr>
              <w:t>66</w:t>
            </w:r>
          </w:p>
        </w:tc>
        <w:tc>
          <w:tcPr>
            <w:tcW w:w="219" w:type="pct"/>
          </w:tcPr>
          <w:p w14:paraId="7C52B299" w14:textId="77777777" w:rsidR="00BA5E8D" w:rsidRPr="00BA5E8D" w:rsidRDefault="00BA5E8D" w:rsidP="00BA5E8D">
            <w:pPr>
              <w:spacing w:after="200" w:line="276" w:lineRule="auto"/>
              <w:jc w:val="center"/>
              <w:rPr>
                <w:rFonts w:ascii="Times New Roman" w:eastAsia="Times New Roman" w:hAnsi="Times New Roman" w:cs="Times New Roman"/>
                <w:b/>
                <w:sz w:val="20"/>
                <w:szCs w:val="20"/>
                <w:lang w:eastAsia="ru-RU"/>
              </w:rPr>
            </w:pPr>
            <w:r w:rsidRPr="00BA5E8D">
              <w:rPr>
                <w:rFonts w:ascii="Times New Roman" w:eastAsia="Times New Roman" w:hAnsi="Times New Roman" w:cs="Times New Roman"/>
                <w:b/>
                <w:sz w:val="20"/>
                <w:szCs w:val="20"/>
                <w:lang w:eastAsia="ru-RU"/>
              </w:rPr>
              <w:t>-</w:t>
            </w:r>
          </w:p>
        </w:tc>
        <w:tc>
          <w:tcPr>
            <w:tcW w:w="247" w:type="pct"/>
          </w:tcPr>
          <w:p w14:paraId="0B9A87D4" w14:textId="77777777" w:rsidR="00BA5E8D" w:rsidRPr="00BA5E8D" w:rsidRDefault="00BA5E8D" w:rsidP="00BA5E8D">
            <w:pPr>
              <w:spacing w:after="200" w:line="276" w:lineRule="auto"/>
              <w:jc w:val="center"/>
              <w:rPr>
                <w:rFonts w:ascii="Times New Roman" w:eastAsia="Times New Roman" w:hAnsi="Times New Roman" w:cs="Times New Roman"/>
                <w:b/>
                <w:sz w:val="20"/>
                <w:szCs w:val="20"/>
                <w:lang w:eastAsia="ru-RU"/>
              </w:rPr>
            </w:pPr>
            <w:r w:rsidRPr="00BA5E8D">
              <w:rPr>
                <w:rFonts w:ascii="Times New Roman" w:eastAsia="Times New Roman" w:hAnsi="Times New Roman" w:cs="Times New Roman"/>
                <w:b/>
                <w:sz w:val="20"/>
                <w:szCs w:val="20"/>
                <w:lang w:eastAsia="ru-RU"/>
              </w:rPr>
              <w:t>6</w:t>
            </w:r>
          </w:p>
        </w:tc>
        <w:tc>
          <w:tcPr>
            <w:tcW w:w="218" w:type="pct"/>
            <w:shd w:val="clear" w:color="auto" w:fill="D9D9D9"/>
          </w:tcPr>
          <w:p w14:paraId="42598763" w14:textId="77777777" w:rsidR="00BA5E8D" w:rsidRPr="00BA5E8D" w:rsidRDefault="00BA5E8D" w:rsidP="00BA5E8D">
            <w:pPr>
              <w:spacing w:after="200" w:line="276" w:lineRule="auto"/>
              <w:jc w:val="center"/>
              <w:rPr>
                <w:rFonts w:ascii="Times New Roman" w:eastAsia="Times New Roman" w:hAnsi="Times New Roman" w:cs="Times New Roman"/>
                <w:b/>
                <w:sz w:val="20"/>
                <w:szCs w:val="20"/>
                <w:lang w:eastAsia="ru-RU"/>
              </w:rPr>
            </w:pPr>
            <w:r w:rsidRPr="00BA5E8D">
              <w:rPr>
                <w:rFonts w:ascii="Times New Roman" w:eastAsia="Times New Roman" w:hAnsi="Times New Roman" w:cs="Times New Roman"/>
                <w:b/>
                <w:sz w:val="20"/>
                <w:szCs w:val="20"/>
                <w:lang w:eastAsia="ru-RU"/>
              </w:rPr>
              <w:t>72</w:t>
            </w:r>
          </w:p>
        </w:tc>
        <w:tc>
          <w:tcPr>
            <w:tcW w:w="216" w:type="pct"/>
            <w:shd w:val="clear" w:color="auto" w:fill="D9D9D9"/>
          </w:tcPr>
          <w:p w14:paraId="7FABC3B7" w14:textId="77777777" w:rsidR="00BA5E8D" w:rsidRPr="00BA5E8D" w:rsidRDefault="00BA5E8D" w:rsidP="00BA5E8D">
            <w:pPr>
              <w:spacing w:after="200" w:line="276" w:lineRule="auto"/>
              <w:jc w:val="center"/>
              <w:rPr>
                <w:rFonts w:ascii="Times New Roman" w:eastAsia="Times New Roman" w:hAnsi="Times New Roman" w:cs="Times New Roman"/>
                <w:b/>
                <w:sz w:val="20"/>
                <w:szCs w:val="20"/>
                <w:lang w:eastAsia="ru-RU"/>
              </w:rPr>
            </w:pPr>
            <w:r w:rsidRPr="00BA5E8D">
              <w:rPr>
                <w:rFonts w:ascii="Times New Roman" w:eastAsia="Times New Roman" w:hAnsi="Times New Roman" w:cs="Times New Roman"/>
                <w:b/>
                <w:sz w:val="20"/>
                <w:szCs w:val="20"/>
                <w:lang w:eastAsia="ru-RU"/>
              </w:rPr>
              <w:t>162</w:t>
            </w:r>
          </w:p>
        </w:tc>
      </w:tr>
    </w:tbl>
    <w:p w14:paraId="050187AF" w14:textId="77777777" w:rsidR="00BA5E8D" w:rsidRPr="00BA5E8D" w:rsidRDefault="00BA5E8D" w:rsidP="00BA5E8D">
      <w:pPr>
        <w:spacing w:after="200" w:line="276" w:lineRule="auto"/>
        <w:rPr>
          <w:rFonts w:ascii="Times New Roman" w:eastAsia="Times New Roman" w:hAnsi="Times New Roman" w:cs="Times New Roman"/>
          <w:b/>
          <w:bCs/>
          <w:sz w:val="28"/>
          <w:szCs w:val="28"/>
          <w:lang w:eastAsia="ru-RU"/>
        </w:rPr>
      </w:pPr>
      <w:r w:rsidRPr="00BA5E8D">
        <w:rPr>
          <w:rFonts w:ascii="Times New Roman" w:eastAsia="Times New Roman" w:hAnsi="Times New Roman" w:cs="Times New Roman"/>
          <w:b/>
          <w:sz w:val="28"/>
          <w:szCs w:val="28"/>
          <w:lang w:eastAsia="ru-RU"/>
        </w:rPr>
        <w:t xml:space="preserve"> </w:t>
      </w:r>
      <w:r w:rsidRPr="00BA5E8D">
        <w:rPr>
          <w:rFonts w:ascii="Times New Roman" w:eastAsia="Times New Roman" w:hAnsi="Times New Roman" w:cs="Times New Roman"/>
          <w:b/>
          <w:bCs/>
          <w:sz w:val="28"/>
          <w:szCs w:val="28"/>
          <w:lang w:eastAsia="ru-RU"/>
        </w:rPr>
        <w:t xml:space="preserve">2.2. Структура профессионального модуля </w:t>
      </w:r>
    </w:p>
    <w:p w14:paraId="26BEF9B3" w14:textId="77777777" w:rsidR="00BA5E8D" w:rsidRPr="00BA5E8D" w:rsidRDefault="00BA5E8D" w:rsidP="00BA5E8D">
      <w:pPr>
        <w:spacing w:after="200" w:line="276" w:lineRule="auto"/>
        <w:rPr>
          <w:rFonts w:ascii="Times New Roman" w:eastAsia="Times New Roman" w:hAnsi="Times New Roman" w:cs="Times New Roman"/>
          <w:b/>
          <w:sz w:val="28"/>
          <w:szCs w:val="28"/>
          <w:lang w:eastAsia="ru-RU"/>
        </w:rPr>
      </w:pPr>
    </w:p>
    <w:p w14:paraId="077E198E" w14:textId="77777777" w:rsidR="00BA5E8D" w:rsidRPr="00BA5E8D" w:rsidRDefault="00BA5E8D" w:rsidP="00BA5E8D">
      <w:pPr>
        <w:spacing w:after="200" w:line="276" w:lineRule="auto"/>
        <w:rPr>
          <w:rFonts w:ascii="Times New Roman" w:eastAsia="Times New Roman" w:hAnsi="Times New Roman" w:cs="Times New Roman"/>
          <w:b/>
          <w:bCs/>
          <w:sz w:val="28"/>
          <w:szCs w:val="28"/>
          <w:lang w:eastAsia="ru-RU"/>
        </w:rPr>
      </w:pPr>
      <w:r w:rsidRPr="00BA5E8D">
        <w:rPr>
          <w:rFonts w:ascii="Times New Roman" w:eastAsia="Times New Roman" w:hAnsi="Times New Roman" w:cs="Times New Roman"/>
          <w:b/>
          <w:sz w:val="28"/>
          <w:szCs w:val="28"/>
          <w:lang w:eastAsia="ru-RU"/>
        </w:rPr>
        <w:br w:type="page"/>
      </w:r>
      <w:r w:rsidRPr="00BA5E8D">
        <w:rPr>
          <w:rFonts w:ascii="Times New Roman" w:eastAsia="Times New Roman" w:hAnsi="Times New Roman" w:cs="Times New Roman"/>
          <w:b/>
          <w:bCs/>
          <w:sz w:val="28"/>
          <w:szCs w:val="28"/>
          <w:lang w:eastAsia="ru-RU"/>
        </w:rPr>
        <w:lastRenderedPageBreak/>
        <w:t>2.3. Содержание профессионального модуля</w:t>
      </w:r>
    </w:p>
    <w:tbl>
      <w:tblPr>
        <w:tblW w:w="1502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3528"/>
        <w:gridCol w:w="612"/>
        <w:gridCol w:w="7200"/>
        <w:gridCol w:w="1881"/>
        <w:gridCol w:w="1800"/>
      </w:tblGrid>
      <w:tr w:rsidR="00BA5E8D" w:rsidRPr="00BA5E8D" w14:paraId="6C8D54E9" w14:textId="77777777" w:rsidTr="0097440A">
        <w:tc>
          <w:tcPr>
            <w:tcW w:w="3528" w:type="dxa"/>
            <w:shd w:val="clear" w:color="auto" w:fill="FFFFFF"/>
          </w:tcPr>
          <w:p w14:paraId="0BA701AE" w14:textId="77777777" w:rsidR="00BA5E8D" w:rsidRPr="00BA5E8D" w:rsidRDefault="00BA5E8D" w:rsidP="00BA5E8D">
            <w:pPr>
              <w:rPr>
                <w:rFonts w:ascii="Times New Roman" w:eastAsia="Times New Roman" w:hAnsi="Times New Roman" w:cs="Times New Roman"/>
                <w:b/>
                <w:sz w:val="24"/>
                <w:szCs w:val="24"/>
                <w:lang w:eastAsia="ru-RU"/>
              </w:rPr>
            </w:pPr>
            <w:r w:rsidRPr="00BA5E8D">
              <w:rPr>
                <w:rFonts w:ascii="Times New Roman" w:eastAsia="Times New Roman" w:hAnsi="Times New Roman" w:cs="Times New Roman"/>
                <w:b/>
                <w:bCs/>
                <w:sz w:val="24"/>
                <w:szCs w:val="24"/>
                <w:lang w:eastAsia="ru-RU"/>
              </w:rPr>
              <w:t>Наименование разделов профессионального модуля (ПМ), междисциплинарных курсов (МДК) и тем</w:t>
            </w:r>
          </w:p>
        </w:tc>
        <w:tc>
          <w:tcPr>
            <w:tcW w:w="7812" w:type="dxa"/>
            <w:gridSpan w:val="2"/>
            <w:shd w:val="clear" w:color="auto" w:fill="FFFFFF"/>
          </w:tcPr>
          <w:p w14:paraId="20F82051" w14:textId="77777777" w:rsidR="00BA5E8D" w:rsidRPr="00BA5E8D" w:rsidRDefault="00BA5E8D" w:rsidP="00BA5E8D">
            <w:pPr>
              <w:jc w:val="center"/>
              <w:rPr>
                <w:rFonts w:ascii="Times New Roman" w:eastAsia="Times New Roman" w:hAnsi="Times New Roman" w:cs="Times New Roman"/>
                <w:b/>
                <w:sz w:val="24"/>
                <w:szCs w:val="24"/>
                <w:lang w:eastAsia="ru-RU"/>
              </w:rPr>
            </w:pPr>
            <w:r w:rsidRPr="00BA5E8D">
              <w:rPr>
                <w:rFonts w:ascii="Times New Roman" w:eastAsia="Times New Roman" w:hAnsi="Times New Roman" w:cs="Times New Roman"/>
                <w:b/>
                <w:bCs/>
                <w:sz w:val="24"/>
                <w:szCs w:val="24"/>
                <w:lang w:eastAsia="ru-RU"/>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1881" w:type="dxa"/>
            <w:shd w:val="clear" w:color="auto" w:fill="FFFFFF"/>
          </w:tcPr>
          <w:p w14:paraId="69FC8E6D" w14:textId="77777777" w:rsidR="00BA5E8D" w:rsidRPr="00BA5E8D" w:rsidRDefault="00BA5E8D" w:rsidP="00BA5E8D">
            <w:pPr>
              <w:jc w:val="center"/>
              <w:rPr>
                <w:rFonts w:ascii="Times New Roman" w:eastAsia="Calibri" w:hAnsi="Times New Roman" w:cs="Times New Roman"/>
                <w:b/>
                <w:bCs/>
                <w:sz w:val="24"/>
                <w:szCs w:val="24"/>
                <w:lang w:eastAsia="ru-RU"/>
              </w:rPr>
            </w:pPr>
            <w:r w:rsidRPr="00BA5E8D">
              <w:rPr>
                <w:rFonts w:ascii="Times New Roman" w:eastAsia="Times New Roman" w:hAnsi="Times New Roman" w:cs="Times New Roman"/>
                <w:b/>
                <w:bCs/>
                <w:sz w:val="24"/>
                <w:szCs w:val="24"/>
                <w:lang w:eastAsia="ru-RU"/>
              </w:rPr>
              <w:t xml:space="preserve">Объем, </w:t>
            </w:r>
            <w:proofErr w:type="spellStart"/>
            <w:r w:rsidRPr="00BA5E8D">
              <w:rPr>
                <w:rFonts w:ascii="Times New Roman" w:eastAsia="Times New Roman" w:hAnsi="Times New Roman" w:cs="Times New Roman"/>
                <w:b/>
                <w:bCs/>
                <w:sz w:val="24"/>
                <w:szCs w:val="24"/>
                <w:lang w:eastAsia="ru-RU"/>
              </w:rPr>
              <w:t>ак</w:t>
            </w:r>
            <w:proofErr w:type="spellEnd"/>
            <w:r w:rsidRPr="00BA5E8D">
              <w:rPr>
                <w:rFonts w:ascii="Times New Roman" w:eastAsia="Times New Roman" w:hAnsi="Times New Roman" w:cs="Times New Roman"/>
                <w:b/>
                <w:bCs/>
                <w:sz w:val="24"/>
                <w:szCs w:val="24"/>
                <w:lang w:eastAsia="ru-RU"/>
              </w:rPr>
              <w:t xml:space="preserve">. ч. / </w:t>
            </w:r>
            <w:r w:rsidRPr="00BA5E8D">
              <w:rPr>
                <w:rFonts w:ascii="Times New Roman" w:eastAsia="Times New Roman" w:hAnsi="Times New Roman" w:cs="Times New Roman"/>
                <w:b/>
                <w:bCs/>
                <w:sz w:val="24"/>
                <w:szCs w:val="24"/>
                <w:lang w:eastAsia="ru-RU"/>
              </w:rPr>
              <w:br/>
              <w:t xml:space="preserve">в том числе </w:t>
            </w:r>
            <w:r w:rsidRPr="00BA5E8D">
              <w:rPr>
                <w:rFonts w:ascii="Times New Roman" w:eastAsia="Times New Roman" w:hAnsi="Times New Roman" w:cs="Times New Roman"/>
                <w:b/>
                <w:bCs/>
                <w:sz w:val="24"/>
                <w:szCs w:val="24"/>
                <w:lang w:eastAsia="ru-RU"/>
              </w:rPr>
              <w:br/>
              <w:t xml:space="preserve">в форме практической подготовки, </w:t>
            </w:r>
            <w:r w:rsidRPr="00BA5E8D">
              <w:rPr>
                <w:rFonts w:ascii="Times New Roman" w:eastAsia="Times New Roman" w:hAnsi="Times New Roman" w:cs="Times New Roman"/>
                <w:b/>
                <w:bCs/>
                <w:sz w:val="24"/>
                <w:szCs w:val="24"/>
                <w:lang w:eastAsia="ru-RU"/>
              </w:rPr>
              <w:br/>
            </w:r>
            <w:proofErr w:type="spellStart"/>
            <w:r w:rsidRPr="00BA5E8D">
              <w:rPr>
                <w:rFonts w:ascii="Times New Roman" w:eastAsia="Times New Roman" w:hAnsi="Times New Roman" w:cs="Times New Roman"/>
                <w:b/>
                <w:bCs/>
                <w:sz w:val="24"/>
                <w:szCs w:val="24"/>
                <w:lang w:eastAsia="ru-RU"/>
              </w:rPr>
              <w:t>ак</w:t>
            </w:r>
            <w:proofErr w:type="spellEnd"/>
            <w:r w:rsidRPr="00BA5E8D">
              <w:rPr>
                <w:rFonts w:ascii="Times New Roman" w:eastAsia="Times New Roman" w:hAnsi="Times New Roman" w:cs="Times New Roman"/>
                <w:b/>
                <w:bCs/>
                <w:sz w:val="24"/>
                <w:szCs w:val="24"/>
                <w:lang w:eastAsia="ru-RU"/>
              </w:rPr>
              <w:t>. ч.</w:t>
            </w:r>
          </w:p>
        </w:tc>
        <w:tc>
          <w:tcPr>
            <w:tcW w:w="1800" w:type="dxa"/>
            <w:shd w:val="clear" w:color="auto" w:fill="FFFFFF"/>
          </w:tcPr>
          <w:p w14:paraId="18F0E4FC" w14:textId="77777777" w:rsidR="00BA5E8D" w:rsidRPr="00BA5E8D" w:rsidRDefault="00BA5E8D" w:rsidP="00BA5E8D">
            <w:pPr>
              <w:jc w:val="center"/>
              <w:rPr>
                <w:rFonts w:ascii="Times New Roman" w:eastAsia="Calibri" w:hAnsi="Times New Roman" w:cs="Times New Roman"/>
                <w:b/>
                <w:bCs/>
                <w:sz w:val="24"/>
                <w:szCs w:val="24"/>
                <w:lang w:eastAsia="ru-RU"/>
              </w:rPr>
            </w:pPr>
            <w:r w:rsidRPr="00BA5E8D">
              <w:rPr>
                <w:rFonts w:ascii="Times New Roman" w:eastAsia="Calibri" w:hAnsi="Times New Roman" w:cs="Times New Roman"/>
                <w:b/>
                <w:bCs/>
                <w:sz w:val="24"/>
                <w:szCs w:val="24"/>
                <w:lang w:eastAsia="ru-RU"/>
              </w:rPr>
              <w:t>Коды компетенций, формированию которых способствует элемент программы</w:t>
            </w:r>
          </w:p>
        </w:tc>
      </w:tr>
      <w:tr w:rsidR="00BA5E8D" w:rsidRPr="00BA5E8D" w14:paraId="7EA9F19D" w14:textId="77777777" w:rsidTr="0097440A">
        <w:tc>
          <w:tcPr>
            <w:tcW w:w="3528" w:type="dxa"/>
            <w:shd w:val="clear" w:color="auto" w:fill="FFFFFF"/>
          </w:tcPr>
          <w:p w14:paraId="04FF65C9" w14:textId="77777777" w:rsidR="00BA5E8D" w:rsidRPr="00BA5E8D" w:rsidRDefault="00BA5E8D" w:rsidP="00BA5E8D">
            <w:pPr>
              <w:jc w:val="center"/>
              <w:rPr>
                <w:rFonts w:ascii="Times New Roman" w:eastAsia="Times New Roman" w:hAnsi="Times New Roman" w:cs="Times New Roman"/>
                <w:b/>
                <w:sz w:val="24"/>
                <w:szCs w:val="24"/>
                <w:lang w:eastAsia="ru-RU"/>
              </w:rPr>
            </w:pPr>
            <w:r w:rsidRPr="00BA5E8D">
              <w:rPr>
                <w:rFonts w:ascii="Times New Roman" w:eastAsia="Times New Roman" w:hAnsi="Times New Roman" w:cs="Times New Roman"/>
                <w:b/>
                <w:sz w:val="24"/>
                <w:szCs w:val="24"/>
                <w:lang w:eastAsia="ru-RU"/>
              </w:rPr>
              <w:t>1</w:t>
            </w:r>
          </w:p>
        </w:tc>
        <w:tc>
          <w:tcPr>
            <w:tcW w:w="7812" w:type="dxa"/>
            <w:gridSpan w:val="2"/>
            <w:shd w:val="clear" w:color="auto" w:fill="FFFFFF"/>
          </w:tcPr>
          <w:p w14:paraId="54F07C4D" w14:textId="77777777" w:rsidR="00BA5E8D" w:rsidRPr="00BA5E8D" w:rsidRDefault="00BA5E8D" w:rsidP="00BA5E8D">
            <w:pPr>
              <w:jc w:val="center"/>
              <w:rPr>
                <w:rFonts w:ascii="Times New Roman" w:eastAsia="Times New Roman" w:hAnsi="Times New Roman" w:cs="Times New Roman"/>
                <w:b/>
                <w:bCs/>
                <w:sz w:val="24"/>
                <w:szCs w:val="24"/>
                <w:lang w:eastAsia="ru-RU"/>
              </w:rPr>
            </w:pPr>
            <w:r w:rsidRPr="00BA5E8D">
              <w:rPr>
                <w:rFonts w:ascii="Times New Roman" w:eastAsia="Times New Roman" w:hAnsi="Times New Roman" w:cs="Times New Roman"/>
                <w:b/>
                <w:bCs/>
                <w:sz w:val="24"/>
                <w:szCs w:val="24"/>
                <w:lang w:eastAsia="ru-RU"/>
              </w:rPr>
              <w:t>2</w:t>
            </w:r>
          </w:p>
        </w:tc>
        <w:tc>
          <w:tcPr>
            <w:tcW w:w="1881" w:type="dxa"/>
            <w:shd w:val="clear" w:color="auto" w:fill="FFFFFF"/>
          </w:tcPr>
          <w:p w14:paraId="28DD7D3A" w14:textId="77777777" w:rsidR="00BA5E8D" w:rsidRPr="00BA5E8D" w:rsidRDefault="00BA5E8D" w:rsidP="00BA5E8D">
            <w:pPr>
              <w:jc w:val="center"/>
              <w:rPr>
                <w:rFonts w:ascii="Times New Roman" w:eastAsia="Calibri" w:hAnsi="Times New Roman" w:cs="Times New Roman"/>
                <w:b/>
                <w:bCs/>
                <w:sz w:val="24"/>
                <w:szCs w:val="24"/>
                <w:lang w:eastAsia="ru-RU"/>
              </w:rPr>
            </w:pPr>
            <w:r w:rsidRPr="00BA5E8D">
              <w:rPr>
                <w:rFonts w:ascii="Times New Roman" w:eastAsia="Calibri" w:hAnsi="Times New Roman" w:cs="Times New Roman"/>
                <w:b/>
                <w:bCs/>
                <w:sz w:val="24"/>
                <w:szCs w:val="24"/>
                <w:lang w:eastAsia="ru-RU"/>
              </w:rPr>
              <w:t>3</w:t>
            </w:r>
          </w:p>
        </w:tc>
        <w:tc>
          <w:tcPr>
            <w:tcW w:w="1800" w:type="dxa"/>
            <w:shd w:val="clear" w:color="auto" w:fill="FFFFFF"/>
          </w:tcPr>
          <w:p w14:paraId="5419D916"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6924B918" w14:textId="77777777" w:rsidTr="0097440A">
        <w:tc>
          <w:tcPr>
            <w:tcW w:w="11340" w:type="dxa"/>
            <w:gridSpan w:val="3"/>
            <w:shd w:val="clear" w:color="auto" w:fill="FFFFFF"/>
          </w:tcPr>
          <w:p w14:paraId="58A6FEF5" w14:textId="77777777" w:rsidR="00BA5E8D" w:rsidRPr="00BA5E8D" w:rsidRDefault="00BA5E8D" w:rsidP="00BA5E8D">
            <w:pPr>
              <w:rPr>
                <w:rFonts w:ascii="Times New Roman" w:eastAsia="Times New Roman" w:hAnsi="Times New Roman" w:cs="Times New Roman"/>
                <w:b/>
                <w:bCs/>
                <w:sz w:val="24"/>
                <w:szCs w:val="24"/>
                <w:lang w:eastAsia="ru-RU"/>
              </w:rPr>
            </w:pPr>
            <w:r w:rsidRPr="00BA5E8D">
              <w:rPr>
                <w:rFonts w:ascii="Times New Roman" w:eastAsia="Calibri" w:hAnsi="Times New Roman" w:cs="Times New Roman"/>
                <w:b/>
                <w:bCs/>
                <w:sz w:val="24"/>
                <w:szCs w:val="24"/>
                <w:lang w:eastAsia="ru-RU"/>
              </w:rPr>
              <w:t>МДК 04.01 Технология в</w:t>
            </w:r>
            <w:r w:rsidRPr="00BA5E8D">
              <w:rPr>
                <w:rFonts w:ascii="Times New Roman" w:eastAsia="Times New Roman" w:hAnsi="Times New Roman" w:cs="Times New Roman"/>
                <w:b/>
                <w:spacing w:val="-5"/>
                <w:sz w:val="24"/>
                <w:szCs w:val="24"/>
                <w:lang w:eastAsia="ru-RU"/>
              </w:rPr>
              <w:t xml:space="preserve">ыполнение работ по </w:t>
            </w:r>
            <w:r w:rsidRPr="00BA5E8D">
              <w:rPr>
                <w:rFonts w:ascii="Times New Roman" w:eastAsia="Times New Roman" w:hAnsi="Times New Roman" w:cs="Times New Roman"/>
                <w:b/>
                <w:spacing w:val="-7"/>
                <w:sz w:val="24"/>
                <w:szCs w:val="24"/>
                <w:lang w:eastAsia="ru-RU"/>
              </w:rPr>
              <w:t>профессии 185690 «С</w:t>
            </w:r>
            <w:r w:rsidRPr="00BA5E8D">
              <w:rPr>
                <w:rFonts w:ascii="Times New Roman" w:eastAsia="Times New Roman" w:hAnsi="Times New Roman" w:cs="Times New Roman"/>
                <w:b/>
                <w:spacing w:val="-5"/>
                <w:sz w:val="24"/>
                <w:szCs w:val="24"/>
                <w:lang w:eastAsia="ru-RU"/>
              </w:rPr>
              <w:t>лесарь-электрик по ремонту электрооборудования»</w:t>
            </w:r>
          </w:p>
        </w:tc>
        <w:tc>
          <w:tcPr>
            <w:tcW w:w="1881" w:type="dxa"/>
            <w:shd w:val="clear" w:color="auto" w:fill="FFFFFF"/>
          </w:tcPr>
          <w:p w14:paraId="198FDEA3" w14:textId="77777777" w:rsidR="00BA5E8D" w:rsidRPr="00BA5E8D" w:rsidRDefault="00BA5E8D" w:rsidP="00BA5E8D">
            <w:pPr>
              <w:jc w:val="center"/>
              <w:rPr>
                <w:rFonts w:ascii="Times New Roman" w:eastAsia="Calibri" w:hAnsi="Times New Roman" w:cs="Times New Roman"/>
                <w:b/>
                <w:bCs/>
                <w:sz w:val="24"/>
                <w:szCs w:val="24"/>
                <w:lang w:eastAsia="ru-RU"/>
              </w:rPr>
            </w:pPr>
            <w:r w:rsidRPr="00BA5E8D">
              <w:rPr>
                <w:rFonts w:ascii="Times New Roman" w:eastAsia="Calibri" w:hAnsi="Times New Roman" w:cs="Times New Roman"/>
                <w:b/>
                <w:bCs/>
                <w:sz w:val="24"/>
                <w:szCs w:val="24"/>
                <w:lang w:eastAsia="ru-RU"/>
              </w:rPr>
              <w:t>72/42</w:t>
            </w:r>
          </w:p>
        </w:tc>
        <w:tc>
          <w:tcPr>
            <w:tcW w:w="1800" w:type="dxa"/>
            <w:shd w:val="clear" w:color="auto" w:fill="FFFFFF"/>
          </w:tcPr>
          <w:p w14:paraId="3F5CE0B1"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5867B533" w14:textId="77777777" w:rsidTr="0097440A">
        <w:tc>
          <w:tcPr>
            <w:tcW w:w="3528" w:type="dxa"/>
            <w:vMerge w:val="restart"/>
            <w:shd w:val="clear" w:color="auto" w:fill="FFFFFF"/>
          </w:tcPr>
          <w:p w14:paraId="40DDC2E8" w14:textId="77777777" w:rsidR="00BA5E8D" w:rsidRPr="00BA5E8D" w:rsidRDefault="00BA5E8D" w:rsidP="00BA5E8D">
            <w:pPr>
              <w:rPr>
                <w:rFonts w:ascii="Times New Roman" w:eastAsia="Calibri" w:hAnsi="Times New Roman" w:cs="Times New Roman"/>
                <w:bCs/>
                <w:sz w:val="24"/>
                <w:szCs w:val="24"/>
                <w:lang w:eastAsia="ru-RU"/>
              </w:rPr>
            </w:pPr>
            <w:r w:rsidRPr="00BA5E8D">
              <w:rPr>
                <w:rFonts w:ascii="Times New Roman" w:eastAsia="Calibri" w:hAnsi="Times New Roman" w:cs="Times New Roman"/>
                <w:b/>
                <w:bCs/>
                <w:sz w:val="24"/>
                <w:szCs w:val="24"/>
                <w:lang w:eastAsia="ru-RU"/>
              </w:rPr>
              <w:t>Тема 1.</w:t>
            </w:r>
            <w:r w:rsidRPr="00BA5E8D">
              <w:rPr>
                <w:rFonts w:ascii="Times New Roman" w:eastAsia="Calibri" w:hAnsi="Times New Roman" w:cs="Times New Roman"/>
                <w:bCs/>
                <w:sz w:val="24"/>
                <w:szCs w:val="24"/>
                <w:lang w:eastAsia="ru-RU"/>
              </w:rPr>
              <w:t xml:space="preserve"> </w:t>
            </w:r>
            <w:r w:rsidRPr="00BA5E8D">
              <w:rPr>
                <w:rFonts w:ascii="Times New Roman" w:eastAsia="Calibri" w:hAnsi="Times New Roman" w:cs="Times New Roman"/>
                <w:b/>
                <w:bCs/>
                <w:sz w:val="24"/>
                <w:szCs w:val="24"/>
                <w:lang w:eastAsia="ru-RU"/>
              </w:rPr>
              <w:t>Организация и планирование ремонта и технического обслуживания электрического оборудования</w:t>
            </w:r>
          </w:p>
        </w:tc>
        <w:tc>
          <w:tcPr>
            <w:tcW w:w="7812" w:type="dxa"/>
            <w:gridSpan w:val="2"/>
            <w:shd w:val="clear" w:color="auto" w:fill="FFFFFF"/>
          </w:tcPr>
          <w:p w14:paraId="168B1B6C" w14:textId="77777777" w:rsidR="00BA5E8D" w:rsidRPr="00BA5E8D" w:rsidRDefault="00BA5E8D" w:rsidP="00BA5E8D">
            <w:pPr>
              <w:rPr>
                <w:rFonts w:ascii="Times New Roman" w:eastAsia="Times New Roman" w:hAnsi="Times New Roman" w:cs="Times New Roman"/>
                <w:b/>
                <w:bCs/>
                <w:sz w:val="24"/>
                <w:szCs w:val="24"/>
                <w:lang w:eastAsia="ru-RU"/>
              </w:rPr>
            </w:pPr>
            <w:r w:rsidRPr="00BA5E8D">
              <w:rPr>
                <w:rFonts w:ascii="Times New Roman" w:eastAsia="Calibri" w:hAnsi="Times New Roman" w:cs="Times New Roman"/>
                <w:b/>
                <w:bCs/>
                <w:sz w:val="24"/>
                <w:szCs w:val="24"/>
                <w:lang w:eastAsia="ru-RU"/>
              </w:rPr>
              <w:t xml:space="preserve">Содержание </w:t>
            </w:r>
          </w:p>
        </w:tc>
        <w:tc>
          <w:tcPr>
            <w:tcW w:w="1881" w:type="dxa"/>
            <w:shd w:val="clear" w:color="auto" w:fill="FFFFFF"/>
          </w:tcPr>
          <w:p w14:paraId="71A7A93E" w14:textId="77777777" w:rsidR="00BA5E8D" w:rsidRPr="00BA5E8D" w:rsidRDefault="00BA5E8D" w:rsidP="00BA5E8D">
            <w:pPr>
              <w:jc w:val="center"/>
              <w:rPr>
                <w:rFonts w:ascii="Times New Roman" w:eastAsia="Calibri" w:hAnsi="Times New Roman" w:cs="Times New Roman"/>
                <w:b/>
                <w:bCs/>
                <w:sz w:val="24"/>
                <w:szCs w:val="24"/>
                <w:lang w:eastAsia="ru-RU"/>
              </w:rPr>
            </w:pPr>
            <w:r w:rsidRPr="00BA5E8D">
              <w:rPr>
                <w:rFonts w:ascii="Times New Roman" w:eastAsia="Calibri" w:hAnsi="Times New Roman" w:cs="Times New Roman"/>
                <w:b/>
                <w:bCs/>
                <w:sz w:val="24"/>
                <w:szCs w:val="24"/>
                <w:lang w:eastAsia="ru-RU"/>
              </w:rPr>
              <w:t>4</w:t>
            </w:r>
          </w:p>
        </w:tc>
        <w:tc>
          <w:tcPr>
            <w:tcW w:w="1800" w:type="dxa"/>
            <w:shd w:val="clear" w:color="auto" w:fill="FFFFFF"/>
          </w:tcPr>
          <w:p w14:paraId="48149367"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26E095BF" w14:textId="77777777" w:rsidTr="0097440A">
        <w:tc>
          <w:tcPr>
            <w:tcW w:w="3528" w:type="dxa"/>
            <w:vMerge/>
            <w:shd w:val="clear" w:color="auto" w:fill="FFFFFF"/>
          </w:tcPr>
          <w:p w14:paraId="1D9F5D1E"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612" w:type="dxa"/>
            <w:shd w:val="clear" w:color="auto" w:fill="FFFFFF"/>
          </w:tcPr>
          <w:p w14:paraId="05C3F77B"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1</w:t>
            </w:r>
          </w:p>
        </w:tc>
        <w:tc>
          <w:tcPr>
            <w:tcW w:w="7200" w:type="dxa"/>
            <w:shd w:val="clear" w:color="auto" w:fill="FFFFFF"/>
          </w:tcPr>
          <w:p w14:paraId="49F9EA46" w14:textId="77777777" w:rsidR="00BA5E8D" w:rsidRPr="00BA5E8D" w:rsidRDefault="00BA5E8D" w:rsidP="00BA5E8D">
            <w:pP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Введение. Виды и причины износа электрического оборудования. Системы планово-предупредительного ремонта</w:t>
            </w:r>
          </w:p>
        </w:tc>
        <w:tc>
          <w:tcPr>
            <w:tcW w:w="1881" w:type="dxa"/>
            <w:vMerge w:val="restart"/>
            <w:shd w:val="clear" w:color="auto" w:fill="FFFFFF"/>
          </w:tcPr>
          <w:p w14:paraId="139D48F0" w14:textId="77777777" w:rsidR="00BA5E8D" w:rsidRPr="00BA5E8D" w:rsidRDefault="00BA5E8D" w:rsidP="00BA5E8D">
            <w:pPr>
              <w:jc w:val="center"/>
              <w:rPr>
                <w:rFonts w:ascii="Times New Roman" w:eastAsia="Calibri" w:hAnsi="Times New Roman" w:cs="Times New Roman"/>
                <w:bCs/>
                <w:sz w:val="24"/>
                <w:szCs w:val="24"/>
                <w:lang w:eastAsia="ru-RU"/>
              </w:rPr>
            </w:pPr>
            <w:r w:rsidRPr="00BA5E8D">
              <w:rPr>
                <w:rFonts w:ascii="Times New Roman" w:eastAsia="Calibri" w:hAnsi="Times New Roman" w:cs="Times New Roman"/>
                <w:bCs/>
                <w:sz w:val="24"/>
                <w:szCs w:val="24"/>
                <w:lang w:eastAsia="ru-RU"/>
              </w:rPr>
              <w:t>4</w:t>
            </w:r>
          </w:p>
        </w:tc>
        <w:tc>
          <w:tcPr>
            <w:tcW w:w="1800" w:type="dxa"/>
            <w:vMerge w:val="restart"/>
            <w:shd w:val="clear" w:color="auto" w:fill="FFFFFF"/>
          </w:tcPr>
          <w:p w14:paraId="1403D9EF" w14:textId="77777777" w:rsidR="00BA5E8D" w:rsidRPr="00BA5E8D" w:rsidRDefault="00BA5E8D" w:rsidP="00BA5E8D">
            <w:pPr>
              <w:jc w:val="cente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ОК 1- 5,7, 9</w:t>
            </w:r>
          </w:p>
          <w:p w14:paraId="72CC68E2" w14:textId="77777777" w:rsidR="00BA5E8D" w:rsidRPr="00BA5E8D" w:rsidRDefault="00BA5E8D" w:rsidP="00BA5E8D">
            <w:pPr>
              <w:jc w:val="center"/>
              <w:rPr>
                <w:rFonts w:ascii="Times New Roman" w:eastAsia="Calibri" w:hAnsi="Times New Roman" w:cs="Times New Roman"/>
                <w:b/>
                <w:bCs/>
                <w:sz w:val="24"/>
                <w:szCs w:val="24"/>
                <w:lang w:eastAsia="ru-RU"/>
              </w:rPr>
            </w:pPr>
            <w:r w:rsidRPr="00BA5E8D">
              <w:rPr>
                <w:rFonts w:ascii="Times New Roman" w:eastAsia="Times New Roman" w:hAnsi="Times New Roman" w:cs="Times New Roman"/>
                <w:sz w:val="24"/>
                <w:szCs w:val="24"/>
                <w:lang w:eastAsia="ru-RU"/>
              </w:rPr>
              <w:t xml:space="preserve"> ПК-4.1 – 4.3 </w:t>
            </w:r>
          </w:p>
        </w:tc>
      </w:tr>
      <w:tr w:rsidR="00BA5E8D" w:rsidRPr="00BA5E8D" w14:paraId="5D4B498A" w14:textId="77777777" w:rsidTr="0097440A">
        <w:tc>
          <w:tcPr>
            <w:tcW w:w="3528" w:type="dxa"/>
            <w:vMerge/>
            <w:shd w:val="clear" w:color="auto" w:fill="FFFFFF"/>
          </w:tcPr>
          <w:p w14:paraId="10DD8CBE"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612" w:type="dxa"/>
            <w:shd w:val="clear" w:color="auto" w:fill="FFFFFF"/>
          </w:tcPr>
          <w:p w14:paraId="1E6D0C06"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2</w:t>
            </w:r>
          </w:p>
        </w:tc>
        <w:tc>
          <w:tcPr>
            <w:tcW w:w="7200" w:type="dxa"/>
            <w:shd w:val="clear" w:color="auto" w:fill="FFFFFF"/>
          </w:tcPr>
          <w:p w14:paraId="58730218" w14:textId="77777777" w:rsidR="00BA5E8D" w:rsidRPr="00BA5E8D" w:rsidRDefault="00BA5E8D" w:rsidP="00BA5E8D">
            <w:pP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 Виды ремонтов. Планирование ремонтных работ. Организация рабочего места по ремонту электрооборудования.</w:t>
            </w:r>
          </w:p>
        </w:tc>
        <w:tc>
          <w:tcPr>
            <w:tcW w:w="1881" w:type="dxa"/>
            <w:vMerge/>
            <w:shd w:val="clear" w:color="auto" w:fill="FFFFFF"/>
          </w:tcPr>
          <w:p w14:paraId="4F242A3C" w14:textId="77777777" w:rsidR="00BA5E8D" w:rsidRPr="00BA5E8D" w:rsidRDefault="00BA5E8D" w:rsidP="00BA5E8D">
            <w:pPr>
              <w:jc w:val="center"/>
              <w:rPr>
                <w:rFonts w:ascii="Times New Roman" w:eastAsia="Calibri" w:hAnsi="Times New Roman" w:cs="Times New Roman"/>
                <w:bCs/>
                <w:sz w:val="24"/>
                <w:szCs w:val="24"/>
                <w:lang w:eastAsia="ru-RU"/>
              </w:rPr>
            </w:pPr>
          </w:p>
        </w:tc>
        <w:tc>
          <w:tcPr>
            <w:tcW w:w="1800" w:type="dxa"/>
            <w:vMerge/>
            <w:shd w:val="clear" w:color="auto" w:fill="FFFFFF"/>
          </w:tcPr>
          <w:p w14:paraId="39751FA2"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19420586" w14:textId="77777777" w:rsidTr="0097440A">
        <w:tc>
          <w:tcPr>
            <w:tcW w:w="3528" w:type="dxa"/>
            <w:vMerge w:val="restart"/>
            <w:shd w:val="clear" w:color="auto" w:fill="FFFFFF"/>
          </w:tcPr>
          <w:p w14:paraId="2C511C1C" w14:textId="77777777" w:rsidR="00BA5E8D" w:rsidRPr="00BA5E8D" w:rsidRDefault="00BA5E8D" w:rsidP="00BA5E8D">
            <w:pPr>
              <w:rPr>
                <w:rFonts w:ascii="Times New Roman" w:eastAsia="Calibri" w:hAnsi="Times New Roman" w:cs="Times New Roman"/>
                <w:bCs/>
                <w:sz w:val="24"/>
                <w:szCs w:val="24"/>
                <w:lang w:eastAsia="ru-RU"/>
              </w:rPr>
            </w:pPr>
            <w:r w:rsidRPr="00BA5E8D">
              <w:rPr>
                <w:rFonts w:ascii="Times New Roman" w:eastAsia="Calibri" w:hAnsi="Times New Roman" w:cs="Times New Roman"/>
                <w:b/>
                <w:bCs/>
                <w:sz w:val="24"/>
                <w:szCs w:val="24"/>
                <w:lang w:eastAsia="ru-RU"/>
              </w:rPr>
              <w:t>Тема 2.</w:t>
            </w:r>
            <w:r w:rsidRPr="00BA5E8D">
              <w:rPr>
                <w:rFonts w:ascii="Times New Roman" w:eastAsia="Calibri" w:hAnsi="Times New Roman" w:cs="Times New Roman"/>
                <w:bCs/>
                <w:sz w:val="24"/>
                <w:szCs w:val="24"/>
                <w:lang w:eastAsia="ru-RU"/>
              </w:rPr>
              <w:t xml:space="preserve"> </w:t>
            </w:r>
            <w:r w:rsidRPr="00BA5E8D">
              <w:rPr>
                <w:rFonts w:ascii="Times New Roman" w:eastAsia="Times New Roman" w:hAnsi="Times New Roman" w:cs="Times New Roman"/>
                <w:b/>
                <w:sz w:val="24"/>
                <w:szCs w:val="24"/>
                <w:lang w:eastAsia="ru-RU"/>
              </w:rPr>
              <w:t>Ремонт осветительных установок</w:t>
            </w:r>
          </w:p>
        </w:tc>
        <w:tc>
          <w:tcPr>
            <w:tcW w:w="7812" w:type="dxa"/>
            <w:gridSpan w:val="2"/>
            <w:shd w:val="clear" w:color="auto" w:fill="FFFFFF"/>
          </w:tcPr>
          <w:p w14:paraId="3EB02401" w14:textId="77777777" w:rsidR="00BA5E8D" w:rsidRPr="00BA5E8D" w:rsidRDefault="00BA5E8D" w:rsidP="00BA5E8D">
            <w:pPr>
              <w:rPr>
                <w:rFonts w:ascii="Times New Roman" w:eastAsia="Times New Roman" w:hAnsi="Times New Roman" w:cs="Times New Roman"/>
                <w:bCs/>
                <w:sz w:val="24"/>
                <w:szCs w:val="24"/>
                <w:lang w:eastAsia="ru-RU"/>
              </w:rPr>
            </w:pPr>
            <w:r w:rsidRPr="00BA5E8D">
              <w:rPr>
                <w:rFonts w:ascii="Times New Roman" w:eastAsia="Calibri" w:hAnsi="Times New Roman" w:cs="Times New Roman"/>
                <w:b/>
                <w:bCs/>
                <w:sz w:val="24"/>
                <w:szCs w:val="24"/>
                <w:lang w:eastAsia="ru-RU"/>
              </w:rPr>
              <w:t xml:space="preserve">Содержание </w:t>
            </w:r>
          </w:p>
        </w:tc>
        <w:tc>
          <w:tcPr>
            <w:tcW w:w="1881" w:type="dxa"/>
            <w:shd w:val="clear" w:color="auto" w:fill="FFFFFF"/>
          </w:tcPr>
          <w:p w14:paraId="06621F4C" w14:textId="77777777" w:rsidR="00BA5E8D" w:rsidRPr="00BA5E8D" w:rsidRDefault="00BA5E8D" w:rsidP="00BA5E8D">
            <w:pPr>
              <w:jc w:val="center"/>
              <w:rPr>
                <w:rFonts w:ascii="Times New Roman" w:eastAsia="Calibri" w:hAnsi="Times New Roman" w:cs="Times New Roman"/>
                <w:b/>
                <w:bCs/>
                <w:sz w:val="24"/>
                <w:szCs w:val="24"/>
                <w:lang w:eastAsia="ru-RU"/>
              </w:rPr>
            </w:pPr>
            <w:r w:rsidRPr="00BA5E8D">
              <w:rPr>
                <w:rFonts w:ascii="Times New Roman" w:eastAsia="Calibri" w:hAnsi="Times New Roman" w:cs="Times New Roman"/>
                <w:b/>
                <w:bCs/>
                <w:sz w:val="24"/>
                <w:szCs w:val="24"/>
                <w:lang w:eastAsia="ru-RU"/>
              </w:rPr>
              <w:t>12/8</w:t>
            </w:r>
          </w:p>
        </w:tc>
        <w:tc>
          <w:tcPr>
            <w:tcW w:w="1800" w:type="dxa"/>
            <w:shd w:val="clear" w:color="auto" w:fill="FFFFFF"/>
          </w:tcPr>
          <w:p w14:paraId="7D574D6B"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57640895" w14:textId="77777777" w:rsidTr="0097440A">
        <w:tc>
          <w:tcPr>
            <w:tcW w:w="3528" w:type="dxa"/>
            <w:vMerge/>
            <w:shd w:val="clear" w:color="auto" w:fill="FFFFFF"/>
          </w:tcPr>
          <w:p w14:paraId="14DA9EB4"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612" w:type="dxa"/>
            <w:shd w:val="clear" w:color="auto" w:fill="FFFFFF"/>
          </w:tcPr>
          <w:p w14:paraId="22071BA3"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1</w:t>
            </w:r>
          </w:p>
        </w:tc>
        <w:tc>
          <w:tcPr>
            <w:tcW w:w="7200" w:type="dxa"/>
            <w:shd w:val="clear" w:color="auto" w:fill="FFFFFF"/>
          </w:tcPr>
          <w:p w14:paraId="05BBF131" w14:textId="77777777" w:rsidR="00BA5E8D" w:rsidRPr="00BA5E8D" w:rsidRDefault="00BA5E8D" w:rsidP="00BA5E8D">
            <w:pP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Ремонт осветительных установок</w:t>
            </w:r>
          </w:p>
        </w:tc>
        <w:tc>
          <w:tcPr>
            <w:tcW w:w="1881" w:type="dxa"/>
            <w:vMerge w:val="restart"/>
            <w:shd w:val="clear" w:color="auto" w:fill="FFFFFF"/>
          </w:tcPr>
          <w:p w14:paraId="1620A864" w14:textId="77777777" w:rsidR="00BA5E8D" w:rsidRPr="00BA5E8D" w:rsidRDefault="00BA5E8D" w:rsidP="00BA5E8D">
            <w:pPr>
              <w:jc w:val="center"/>
              <w:rPr>
                <w:rFonts w:ascii="Times New Roman" w:eastAsia="Calibri" w:hAnsi="Times New Roman" w:cs="Times New Roman"/>
                <w:bCs/>
                <w:sz w:val="24"/>
                <w:szCs w:val="24"/>
                <w:lang w:eastAsia="ru-RU"/>
              </w:rPr>
            </w:pPr>
            <w:r w:rsidRPr="00BA5E8D">
              <w:rPr>
                <w:rFonts w:ascii="Times New Roman" w:eastAsia="Calibri" w:hAnsi="Times New Roman" w:cs="Times New Roman"/>
                <w:bCs/>
                <w:sz w:val="24"/>
                <w:szCs w:val="24"/>
                <w:lang w:eastAsia="ru-RU"/>
              </w:rPr>
              <w:t>4</w:t>
            </w:r>
          </w:p>
        </w:tc>
        <w:tc>
          <w:tcPr>
            <w:tcW w:w="1800" w:type="dxa"/>
            <w:vMerge w:val="restart"/>
            <w:shd w:val="clear" w:color="auto" w:fill="FFFFFF"/>
          </w:tcPr>
          <w:p w14:paraId="7DE8B1A8" w14:textId="77777777" w:rsidR="00BA5E8D" w:rsidRPr="00BA5E8D" w:rsidRDefault="00BA5E8D" w:rsidP="00BA5E8D">
            <w:pPr>
              <w:jc w:val="cente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ОК 1- 5,7, 9</w:t>
            </w:r>
          </w:p>
          <w:p w14:paraId="62F4761C" w14:textId="77777777" w:rsidR="00BA5E8D" w:rsidRPr="00BA5E8D" w:rsidRDefault="00BA5E8D" w:rsidP="00BA5E8D">
            <w:pPr>
              <w:rPr>
                <w:rFonts w:ascii="Times New Roman" w:eastAsia="Calibri" w:hAnsi="Times New Roman" w:cs="Times New Roman"/>
                <w:b/>
                <w:bCs/>
                <w:sz w:val="24"/>
                <w:szCs w:val="24"/>
                <w:lang w:eastAsia="ru-RU"/>
              </w:rPr>
            </w:pPr>
            <w:r w:rsidRPr="00BA5E8D">
              <w:rPr>
                <w:rFonts w:ascii="Times New Roman" w:eastAsia="Times New Roman" w:hAnsi="Times New Roman" w:cs="Times New Roman"/>
                <w:sz w:val="24"/>
                <w:szCs w:val="24"/>
                <w:lang w:eastAsia="ru-RU"/>
              </w:rPr>
              <w:t xml:space="preserve"> ПК-4.1 – 4.3</w:t>
            </w:r>
          </w:p>
        </w:tc>
      </w:tr>
      <w:tr w:rsidR="00BA5E8D" w:rsidRPr="00BA5E8D" w14:paraId="03589190" w14:textId="77777777" w:rsidTr="0097440A">
        <w:tc>
          <w:tcPr>
            <w:tcW w:w="3528" w:type="dxa"/>
            <w:vMerge/>
            <w:shd w:val="clear" w:color="auto" w:fill="FFFFFF"/>
          </w:tcPr>
          <w:p w14:paraId="33AA11FF"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612" w:type="dxa"/>
            <w:shd w:val="clear" w:color="auto" w:fill="FFFFFF"/>
          </w:tcPr>
          <w:p w14:paraId="1E81439F"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2</w:t>
            </w:r>
          </w:p>
        </w:tc>
        <w:tc>
          <w:tcPr>
            <w:tcW w:w="7200" w:type="dxa"/>
            <w:shd w:val="clear" w:color="auto" w:fill="FFFFFF"/>
          </w:tcPr>
          <w:p w14:paraId="600BF863" w14:textId="77777777" w:rsidR="00BA5E8D" w:rsidRPr="00BA5E8D" w:rsidRDefault="00BA5E8D" w:rsidP="00BA5E8D">
            <w:pPr>
              <w:rPr>
                <w:rFonts w:ascii="Times New Roman" w:eastAsia="Times New Roman" w:hAnsi="Times New Roman" w:cs="Times New Roman"/>
                <w:sz w:val="24"/>
                <w:szCs w:val="24"/>
                <w:lang w:eastAsia="ru-RU"/>
              </w:rPr>
            </w:pPr>
            <w:r w:rsidRPr="00BA5E8D">
              <w:rPr>
                <w:rFonts w:ascii="Times New Roman" w:eastAsia="Times New Roman" w:hAnsi="Times New Roman" w:cs="Times New Roman"/>
                <w:color w:val="000000"/>
                <w:sz w:val="24"/>
                <w:szCs w:val="24"/>
                <w:lang w:eastAsia="ru-RU"/>
              </w:rPr>
              <w:t>Операции технического обслуживания и периодичность осмотров осветительных установок</w:t>
            </w:r>
          </w:p>
        </w:tc>
        <w:tc>
          <w:tcPr>
            <w:tcW w:w="1881" w:type="dxa"/>
            <w:vMerge/>
            <w:shd w:val="clear" w:color="auto" w:fill="FFFFFF"/>
          </w:tcPr>
          <w:p w14:paraId="4644CEB2" w14:textId="77777777" w:rsidR="00BA5E8D" w:rsidRPr="00BA5E8D" w:rsidRDefault="00BA5E8D" w:rsidP="00BA5E8D">
            <w:pPr>
              <w:jc w:val="center"/>
              <w:rPr>
                <w:rFonts w:ascii="Times New Roman" w:eastAsia="Calibri" w:hAnsi="Times New Roman" w:cs="Times New Roman"/>
                <w:bCs/>
                <w:sz w:val="24"/>
                <w:szCs w:val="24"/>
                <w:lang w:eastAsia="ru-RU"/>
              </w:rPr>
            </w:pPr>
          </w:p>
        </w:tc>
        <w:tc>
          <w:tcPr>
            <w:tcW w:w="1800" w:type="dxa"/>
            <w:vMerge/>
            <w:shd w:val="clear" w:color="auto" w:fill="FFFFFF"/>
          </w:tcPr>
          <w:p w14:paraId="58BA6F9C"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2425B21F" w14:textId="77777777" w:rsidTr="0097440A">
        <w:trPr>
          <w:trHeight w:val="329"/>
        </w:trPr>
        <w:tc>
          <w:tcPr>
            <w:tcW w:w="3528" w:type="dxa"/>
            <w:vMerge/>
            <w:shd w:val="clear" w:color="auto" w:fill="FFFFFF"/>
          </w:tcPr>
          <w:p w14:paraId="77D4E546"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7812" w:type="dxa"/>
            <w:gridSpan w:val="2"/>
            <w:shd w:val="clear" w:color="auto" w:fill="FFFFFF"/>
          </w:tcPr>
          <w:p w14:paraId="3D6CB5D3" w14:textId="77777777" w:rsidR="00BA5E8D" w:rsidRPr="00BA5E8D" w:rsidRDefault="00BA5E8D" w:rsidP="00BA5E8D">
            <w:pPr>
              <w:shd w:val="clear" w:color="auto" w:fill="FFFFFF"/>
              <w:jc w:val="both"/>
              <w:rPr>
                <w:rFonts w:ascii="Times New Roman" w:eastAsia="Times New Roman" w:hAnsi="Times New Roman" w:cs="Times New Roman"/>
                <w:b/>
                <w:sz w:val="24"/>
                <w:szCs w:val="24"/>
                <w:lang w:eastAsia="ru-RU"/>
              </w:rPr>
            </w:pPr>
            <w:r w:rsidRPr="00BA5E8D">
              <w:rPr>
                <w:rFonts w:ascii="Times New Roman" w:eastAsia="Times New Roman" w:hAnsi="Times New Roman" w:cs="Times New Roman"/>
                <w:b/>
                <w:bCs/>
                <w:lang w:eastAsia="ru-RU"/>
              </w:rPr>
              <w:t>В том числе практических и лабораторных занятий</w:t>
            </w:r>
          </w:p>
        </w:tc>
        <w:tc>
          <w:tcPr>
            <w:tcW w:w="1881" w:type="dxa"/>
            <w:shd w:val="clear" w:color="auto" w:fill="FFFFFF"/>
          </w:tcPr>
          <w:p w14:paraId="0E884230" w14:textId="77777777" w:rsidR="00BA5E8D" w:rsidRPr="00BA5E8D" w:rsidRDefault="00BA5E8D" w:rsidP="00BA5E8D">
            <w:pPr>
              <w:jc w:val="center"/>
              <w:rPr>
                <w:rFonts w:ascii="Times New Roman" w:eastAsia="Calibri" w:hAnsi="Times New Roman" w:cs="Times New Roman"/>
                <w:b/>
                <w:bCs/>
                <w:sz w:val="24"/>
                <w:szCs w:val="24"/>
                <w:lang w:eastAsia="ru-RU"/>
              </w:rPr>
            </w:pPr>
            <w:r w:rsidRPr="00BA5E8D">
              <w:rPr>
                <w:rFonts w:ascii="Times New Roman" w:eastAsia="Calibri" w:hAnsi="Times New Roman" w:cs="Times New Roman"/>
                <w:b/>
                <w:bCs/>
                <w:sz w:val="24"/>
                <w:szCs w:val="24"/>
                <w:lang w:eastAsia="ru-RU"/>
              </w:rPr>
              <w:t>8/8</w:t>
            </w:r>
          </w:p>
        </w:tc>
        <w:tc>
          <w:tcPr>
            <w:tcW w:w="1800" w:type="dxa"/>
            <w:shd w:val="clear" w:color="auto" w:fill="FFFFFF"/>
          </w:tcPr>
          <w:p w14:paraId="1C5FD972"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0D47DE5A" w14:textId="77777777" w:rsidTr="0097440A">
        <w:trPr>
          <w:trHeight w:val="329"/>
        </w:trPr>
        <w:tc>
          <w:tcPr>
            <w:tcW w:w="3528" w:type="dxa"/>
            <w:vMerge/>
            <w:shd w:val="clear" w:color="auto" w:fill="FFFFFF"/>
          </w:tcPr>
          <w:p w14:paraId="552F2295"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612" w:type="dxa"/>
            <w:shd w:val="clear" w:color="auto" w:fill="FFFFFF"/>
          </w:tcPr>
          <w:p w14:paraId="0C4E875F"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1</w:t>
            </w:r>
          </w:p>
        </w:tc>
        <w:tc>
          <w:tcPr>
            <w:tcW w:w="7200" w:type="dxa"/>
            <w:shd w:val="clear" w:color="auto" w:fill="FFFFFF"/>
          </w:tcPr>
          <w:p w14:paraId="3BAC07CD" w14:textId="77777777" w:rsidR="00BA5E8D" w:rsidRPr="00BA5E8D" w:rsidRDefault="00BA5E8D" w:rsidP="00BA5E8D">
            <w:pPr>
              <w:shd w:val="clear" w:color="auto" w:fill="FFFFFF"/>
              <w:jc w:val="both"/>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Правила пользования инструментами и приспособлениями.</w:t>
            </w:r>
          </w:p>
        </w:tc>
        <w:tc>
          <w:tcPr>
            <w:tcW w:w="1881" w:type="dxa"/>
            <w:vMerge w:val="restart"/>
            <w:shd w:val="clear" w:color="auto" w:fill="FFFFFF"/>
          </w:tcPr>
          <w:p w14:paraId="51B41777" w14:textId="77777777" w:rsidR="00BA5E8D" w:rsidRPr="00BA5E8D" w:rsidRDefault="00BA5E8D" w:rsidP="00BA5E8D">
            <w:pPr>
              <w:jc w:val="center"/>
              <w:rPr>
                <w:rFonts w:ascii="Times New Roman" w:eastAsia="Calibri" w:hAnsi="Times New Roman" w:cs="Times New Roman"/>
                <w:bCs/>
                <w:sz w:val="24"/>
                <w:szCs w:val="24"/>
                <w:lang w:eastAsia="ru-RU"/>
              </w:rPr>
            </w:pPr>
            <w:r w:rsidRPr="00BA5E8D">
              <w:rPr>
                <w:rFonts w:ascii="Times New Roman" w:eastAsia="Calibri" w:hAnsi="Times New Roman" w:cs="Times New Roman"/>
                <w:bCs/>
                <w:sz w:val="24"/>
                <w:szCs w:val="24"/>
                <w:lang w:eastAsia="ru-RU"/>
              </w:rPr>
              <w:t>8</w:t>
            </w:r>
          </w:p>
        </w:tc>
        <w:tc>
          <w:tcPr>
            <w:tcW w:w="1800" w:type="dxa"/>
            <w:vMerge w:val="restart"/>
            <w:shd w:val="clear" w:color="auto" w:fill="FFFFFF"/>
          </w:tcPr>
          <w:p w14:paraId="04F521D3" w14:textId="77777777" w:rsidR="00BA5E8D" w:rsidRPr="00BA5E8D" w:rsidRDefault="00BA5E8D" w:rsidP="00BA5E8D">
            <w:pPr>
              <w:jc w:val="cente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ОК 1- 5,7, 9</w:t>
            </w:r>
          </w:p>
          <w:p w14:paraId="4B1F5D37" w14:textId="77777777" w:rsidR="00BA5E8D" w:rsidRPr="00BA5E8D" w:rsidRDefault="00BA5E8D" w:rsidP="00BA5E8D">
            <w:pPr>
              <w:jc w:val="center"/>
              <w:rPr>
                <w:rFonts w:ascii="Times New Roman" w:eastAsia="Calibri" w:hAnsi="Times New Roman" w:cs="Times New Roman"/>
                <w:b/>
                <w:bCs/>
                <w:sz w:val="24"/>
                <w:szCs w:val="24"/>
                <w:lang w:eastAsia="ru-RU"/>
              </w:rPr>
            </w:pPr>
            <w:r w:rsidRPr="00BA5E8D">
              <w:rPr>
                <w:rFonts w:ascii="Times New Roman" w:eastAsia="Times New Roman" w:hAnsi="Times New Roman" w:cs="Times New Roman"/>
                <w:sz w:val="24"/>
                <w:szCs w:val="24"/>
                <w:lang w:eastAsia="ru-RU"/>
              </w:rPr>
              <w:t xml:space="preserve"> ПК-4.1 – 4.3</w:t>
            </w:r>
          </w:p>
        </w:tc>
      </w:tr>
      <w:tr w:rsidR="00BA5E8D" w:rsidRPr="00BA5E8D" w14:paraId="1439216C" w14:textId="77777777" w:rsidTr="0097440A">
        <w:trPr>
          <w:trHeight w:val="329"/>
        </w:trPr>
        <w:tc>
          <w:tcPr>
            <w:tcW w:w="3528" w:type="dxa"/>
            <w:vMerge/>
            <w:shd w:val="clear" w:color="auto" w:fill="FFFFFF"/>
          </w:tcPr>
          <w:p w14:paraId="1929CE3B"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612" w:type="dxa"/>
            <w:shd w:val="clear" w:color="auto" w:fill="FFFFFF"/>
          </w:tcPr>
          <w:p w14:paraId="73D9755D"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2</w:t>
            </w:r>
          </w:p>
        </w:tc>
        <w:tc>
          <w:tcPr>
            <w:tcW w:w="7200" w:type="dxa"/>
            <w:shd w:val="clear" w:color="auto" w:fill="FFFFFF"/>
          </w:tcPr>
          <w:p w14:paraId="78785902" w14:textId="77777777" w:rsidR="00BA5E8D" w:rsidRPr="00BA5E8D" w:rsidRDefault="00BA5E8D" w:rsidP="00BA5E8D">
            <w:pPr>
              <w:shd w:val="clear" w:color="auto" w:fill="FFFFFF"/>
              <w:jc w:val="both"/>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Последовательность разборки и сборки осветительной арматуры.</w:t>
            </w:r>
          </w:p>
        </w:tc>
        <w:tc>
          <w:tcPr>
            <w:tcW w:w="1881" w:type="dxa"/>
            <w:vMerge/>
            <w:shd w:val="clear" w:color="auto" w:fill="FFFFFF"/>
          </w:tcPr>
          <w:p w14:paraId="3BFB950B" w14:textId="77777777" w:rsidR="00BA5E8D" w:rsidRPr="00BA5E8D" w:rsidRDefault="00BA5E8D" w:rsidP="00BA5E8D">
            <w:pPr>
              <w:jc w:val="center"/>
              <w:rPr>
                <w:rFonts w:ascii="Times New Roman" w:eastAsia="Calibri" w:hAnsi="Times New Roman" w:cs="Times New Roman"/>
                <w:bCs/>
                <w:sz w:val="24"/>
                <w:szCs w:val="24"/>
                <w:lang w:eastAsia="ru-RU"/>
              </w:rPr>
            </w:pPr>
          </w:p>
        </w:tc>
        <w:tc>
          <w:tcPr>
            <w:tcW w:w="1800" w:type="dxa"/>
            <w:vMerge/>
            <w:shd w:val="clear" w:color="auto" w:fill="FFFFFF"/>
          </w:tcPr>
          <w:p w14:paraId="3D918F74"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70961CB0" w14:textId="77777777" w:rsidTr="0097440A">
        <w:trPr>
          <w:trHeight w:val="329"/>
        </w:trPr>
        <w:tc>
          <w:tcPr>
            <w:tcW w:w="3528" w:type="dxa"/>
            <w:vMerge/>
            <w:shd w:val="clear" w:color="auto" w:fill="FFFFFF"/>
          </w:tcPr>
          <w:p w14:paraId="6EC3DC43"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612" w:type="dxa"/>
            <w:shd w:val="clear" w:color="auto" w:fill="FFFFFF"/>
          </w:tcPr>
          <w:p w14:paraId="6AE5E0BC"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3</w:t>
            </w:r>
          </w:p>
        </w:tc>
        <w:tc>
          <w:tcPr>
            <w:tcW w:w="7200" w:type="dxa"/>
            <w:shd w:val="clear" w:color="auto" w:fill="FFFFFF"/>
          </w:tcPr>
          <w:p w14:paraId="0FEB89CE" w14:textId="77777777" w:rsidR="00BA5E8D" w:rsidRPr="00BA5E8D" w:rsidRDefault="00BA5E8D" w:rsidP="00BA5E8D">
            <w:pPr>
              <w:shd w:val="clear" w:color="auto" w:fill="FFFFFF"/>
              <w:jc w:val="both"/>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Определение неисправности схемы люминесцентного светильника</w:t>
            </w:r>
          </w:p>
        </w:tc>
        <w:tc>
          <w:tcPr>
            <w:tcW w:w="1881" w:type="dxa"/>
            <w:vMerge/>
            <w:shd w:val="clear" w:color="auto" w:fill="FFFFFF"/>
          </w:tcPr>
          <w:p w14:paraId="5A1260E7" w14:textId="77777777" w:rsidR="00BA5E8D" w:rsidRPr="00BA5E8D" w:rsidRDefault="00BA5E8D" w:rsidP="00BA5E8D">
            <w:pPr>
              <w:jc w:val="center"/>
              <w:rPr>
                <w:rFonts w:ascii="Times New Roman" w:eastAsia="Calibri" w:hAnsi="Times New Roman" w:cs="Times New Roman"/>
                <w:bCs/>
                <w:sz w:val="24"/>
                <w:szCs w:val="24"/>
                <w:lang w:eastAsia="ru-RU"/>
              </w:rPr>
            </w:pPr>
          </w:p>
        </w:tc>
        <w:tc>
          <w:tcPr>
            <w:tcW w:w="1800" w:type="dxa"/>
            <w:vMerge/>
            <w:shd w:val="clear" w:color="auto" w:fill="FFFFFF"/>
          </w:tcPr>
          <w:p w14:paraId="0E1C592F"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230EE7A4" w14:textId="77777777" w:rsidTr="0097440A">
        <w:trPr>
          <w:trHeight w:val="329"/>
        </w:trPr>
        <w:tc>
          <w:tcPr>
            <w:tcW w:w="3528" w:type="dxa"/>
            <w:vMerge/>
            <w:shd w:val="clear" w:color="auto" w:fill="FFFFFF"/>
          </w:tcPr>
          <w:p w14:paraId="49D78A1E"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612" w:type="dxa"/>
            <w:shd w:val="clear" w:color="auto" w:fill="FFFFFF"/>
          </w:tcPr>
          <w:p w14:paraId="6CDA763D"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4</w:t>
            </w:r>
          </w:p>
        </w:tc>
        <w:tc>
          <w:tcPr>
            <w:tcW w:w="7200" w:type="dxa"/>
            <w:shd w:val="clear" w:color="auto" w:fill="FFFFFF"/>
          </w:tcPr>
          <w:p w14:paraId="13F6FE18" w14:textId="77777777" w:rsidR="00BA5E8D" w:rsidRPr="00BA5E8D" w:rsidRDefault="00BA5E8D" w:rsidP="00BA5E8D">
            <w:pP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Особенности ремонта взрывозащищенных светильников</w:t>
            </w:r>
          </w:p>
        </w:tc>
        <w:tc>
          <w:tcPr>
            <w:tcW w:w="1881" w:type="dxa"/>
            <w:vMerge/>
            <w:shd w:val="clear" w:color="auto" w:fill="FFFFFF"/>
          </w:tcPr>
          <w:p w14:paraId="057EA2FB" w14:textId="77777777" w:rsidR="00BA5E8D" w:rsidRPr="00BA5E8D" w:rsidRDefault="00BA5E8D" w:rsidP="00BA5E8D">
            <w:pPr>
              <w:jc w:val="center"/>
              <w:rPr>
                <w:rFonts w:ascii="Times New Roman" w:eastAsia="Calibri" w:hAnsi="Times New Roman" w:cs="Times New Roman"/>
                <w:bCs/>
                <w:sz w:val="24"/>
                <w:szCs w:val="24"/>
                <w:lang w:eastAsia="ru-RU"/>
              </w:rPr>
            </w:pPr>
          </w:p>
        </w:tc>
        <w:tc>
          <w:tcPr>
            <w:tcW w:w="1800" w:type="dxa"/>
            <w:vMerge/>
            <w:shd w:val="clear" w:color="auto" w:fill="FFFFFF"/>
          </w:tcPr>
          <w:p w14:paraId="663F3CDD"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73B25194" w14:textId="77777777" w:rsidTr="0097440A">
        <w:tc>
          <w:tcPr>
            <w:tcW w:w="3528" w:type="dxa"/>
            <w:vMerge w:val="restart"/>
            <w:shd w:val="clear" w:color="auto" w:fill="FFFFFF"/>
          </w:tcPr>
          <w:p w14:paraId="0DD95400" w14:textId="77777777" w:rsidR="00BA5E8D" w:rsidRPr="00BA5E8D" w:rsidRDefault="00BA5E8D" w:rsidP="00BA5E8D">
            <w:pPr>
              <w:outlineLvl w:val="4"/>
              <w:rPr>
                <w:rFonts w:ascii="Times New Roman" w:eastAsia="Calibri" w:hAnsi="Times New Roman" w:cs="Times New Roman"/>
                <w:b/>
                <w:iCs/>
                <w:sz w:val="24"/>
                <w:szCs w:val="24"/>
                <w:lang w:eastAsia="ru-RU"/>
              </w:rPr>
            </w:pPr>
          </w:p>
          <w:p w14:paraId="65783A2C" w14:textId="77777777" w:rsidR="00BA5E8D" w:rsidRPr="00BA5E8D" w:rsidRDefault="00BA5E8D" w:rsidP="00BA5E8D">
            <w:pPr>
              <w:outlineLvl w:val="4"/>
              <w:rPr>
                <w:rFonts w:ascii="Times New Roman" w:eastAsia="Times New Roman" w:hAnsi="Times New Roman" w:cs="Times New Roman"/>
                <w:bCs/>
                <w:iCs/>
                <w:sz w:val="24"/>
                <w:szCs w:val="24"/>
                <w:lang w:eastAsia="ru-RU"/>
              </w:rPr>
            </w:pPr>
            <w:r w:rsidRPr="00BA5E8D">
              <w:rPr>
                <w:rFonts w:ascii="Times New Roman" w:eastAsia="Calibri" w:hAnsi="Times New Roman" w:cs="Times New Roman"/>
                <w:b/>
                <w:iCs/>
                <w:sz w:val="24"/>
                <w:szCs w:val="24"/>
                <w:lang w:eastAsia="ru-RU"/>
              </w:rPr>
              <w:t>Тема 3</w:t>
            </w:r>
            <w:r w:rsidRPr="00BA5E8D">
              <w:rPr>
                <w:rFonts w:ascii="Times New Roman" w:eastAsia="Calibri" w:hAnsi="Times New Roman" w:cs="Times New Roman"/>
                <w:iCs/>
                <w:sz w:val="24"/>
                <w:szCs w:val="24"/>
                <w:lang w:eastAsia="ru-RU"/>
              </w:rPr>
              <w:t>.</w:t>
            </w:r>
            <w:r w:rsidRPr="00BA5E8D">
              <w:rPr>
                <w:rFonts w:ascii="Times New Roman" w:eastAsia="Calibri" w:hAnsi="Times New Roman" w:cs="Times New Roman"/>
                <w:b/>
                <w:iCs/>
                <w:sz w:val="24"/>
                <w:szCs w:val="24"/>
                <w:lang w:eastAsia="ru-RU"/>
              </w:rPr>
              <w:t xml:space="preserve"> </w:t>
            </w:r>
            <w:r w:rsidRPr="00BA5E8D">
              <w:rPr>
                <w:rFonts w:ascii="Times New Roman" w:eastAsia="Times New Roman" w:hAnsi="Times New Roman" w:cs="Times New Roman"/>
                <w:b/>
                <w:bCs/>
                <w:iCs/>
                <w:sz w:val="24"/>
                <w:szCs w:val="24"/>
                <w:lang w:eastAsia="ru-RU"/>
              </w:rPr>
              <w:t>Ремонт электрических аппаратов напряжением до 1000 В</w:t>
            </w:r>
          </w:p>
          <w:p w14:paraId="505C9056" w14:textId="77777777" w:rsidR="00BA5E8D" w:rsidRPr="00BA5E8D" w:rsidRDefault="00BA5E8D" w:rsidP="00BA5E8D">
            <w:pPr>
              <w:rPr>
                <w:rFonts w:ascii="Times New Roman" w:eastAsia="Calibri" w:hAnsi="Times New Roman" w:cs="Times New Roman"/>
                <w:bCs/>
                <w:sz w:val="24"/>
                <w:szCs w:val="24"/>
                <w:lang w:eastAsia="ru-RU"/>
              </w:rPr>
            </w:pPr>
          </w:p>
        </w:tc>
        <w:tc>
          <w:tcPr>
            <w:tcW w:w="7812" w:type="dxa"/>
            <w:gridSpan w:val="2"/>
            <w:shd w:val="clear" w:color="auto" w:fill="FFFFFF"/>
          </w:tcPr>
          <w:p w14:paraId="0A1A11BB" w14:textId="77777777" w:rsidR="00BA5E8D" w:rsidRPr="00BA5E8D" w:rsidRDefault="00BA5E8D" w:rsidP="00BA5E8D">
            <w:pPr>
              <w:rPr>
                <w:rFonts w:ascii="Times New Roman" w:eastAsia="Times New Roman" w:hAnsi="Times New Roman" w:cs="Times New Roman"/>
                <w:bCs/>
                <w:sz w:val="24"/>
                <w:szCs w:val="24"/>
                <w:lang w:eastAsia="ru-RU"/>
              </w:rPr>
            </w:pPr>
            <w:r w:rsidRPr="00BA5E8D">
              <w:rPr>
                <w:rFonts w:ascii="Times New Roman" w:eastAsia="Calibri" w:hAnsi="Times New Roman" w:cs="Times New Roman"/>
                <w:b/>
                <w:bCs/>
                <w:sz w:val="24"/>
                <w:szCs w:val="24"/>
                <w:lang w:eastAsia="ru-RU"/>
              </w:rPr>
              <w:t xml:space="preserve">Содержание </w:t>
            </w:r>
          </w:p>
        </w:tc>
        <w:tc>
          <w:tcPr>
            <w:tcW w:w="1881" w:type="dxa"/>
            <w:shd w:val="clear" w:color="auto" w:fill="FFFFFF"/>
          </w:tcPr>
          <w:p w14:paraId="2526E849" w14:textId="77777777" w:rsidR="00BA5E8D" w:rsidRPr="00BA5E8D" w:rsidRDefault="00BA5E8D" w:rsidP="00BA5E8D">
            <w:pPr>
              <w:jc w:val="center"/>
              <w:rPr>
                <w:rFonts w:ascii="Times New Roman" w:eastAsia="Calibri" w:hAnsi="Times New Roman" w:cs="Times New Roman"/>
                <w:b/>
                <w:bCs/>
                <w:sz w:val="24"/>
                <w:szCs w:val="24"/>
                <w:lang w:eastAsia="ru-RU"/>
              </w:rPr>
            </w:pPr>
            <w:r w:rsidRPr="00BA5E8D">
              <w:rPr>
                <w:rFonts w:ascii="Times New Roman" w:eastAsia="Calibri" w:hAnsi="Times New Roman" w:cs="Times New Roman"/>
                <w:b/>
                <w:bCs/>
                <w:sz w:val="24"/>
                <w:szCs w:val="24"/>
                <w:lang w:eastAsia="ru-RU"/>
              </w:rPr>
              <w:t>16/10</w:t>
            </w:r>
          </w:p>
        </w:tc>
        <w:tc>
          <w:tcPr>
            <w:tcW w:w="1800" w:type="dxa"/>
            <w:shd w:val="clear" w:color="auto" w:fill="FFFFFF"/>
          </w:tcPr>
          <w:p w14:paraId="60A9F895"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4A0B68BD" w14:textId="77777777" w:rsidTr="0097440A">
        <w:tc>
          <w:tcPr>
            <w:tcW w:w="3528" w:type="dxa"/>
            <w:vMerge/>
            <w:shd w:val="clear" w:color="auto" w:fill="FFFFFF"/>
          </w:tcPr>
          <w:p w14:paraId="1AF098B9"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612" w:type="dxa"/>
            <w:shd w:val="clear" w:color="auto" w:fill="FFFFFF"/>
          </w:tcPr>
          <w:p w14:paraId="1B1FB1B9"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1</w:t>
            </w:r>
          </w:p>
        </w:tc>
        <w:tc>
          <w:tcPr>
            <w:tcW w:w="7200" w:type="dxa"/>
            <w:shd w:val="clear" w:color="auto" w:fill="FFFFFF"/>
          </w:tcPr>
          <w:p w14:paraId="29F1C8BF" w14:textId="77777777" w:rsidR="00BA5E8D" w:rsidRPr="00BA5E8D" w:rsidRDefault="00BA5E8D" w:rsidP="00BA5E8D">
            <w:pP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Повреждения пусковой и защитной аппаратуры</w:t>
            </w:r>
          </w:p>
        </w:tc>
        <w:tc>
          <w:tcPr>
            <w:tcW w:w="1881" w:type="dxa"/>
            <w:vMerge w:val="restart"/>
            <w:shd w:val="clear" w:color="auto" w:fill="FFFFFF"/>
          </w:tcPr>
          <w:p w14:paraId="3BAF0641" w14:textId="77777777" w:rsidR="00BA5E8D" w:rsidRPr="00BA5E8D" w:rsidRDefault="00BA5E8D" w:rsidP="00BA5E8D">
            <w:pPr>
              <w:jc w:val="center"/>
              <w:rPr>
                <w:rFonts w:ascii="Times New Roman" w:eastAsia="Calibri" w:hAnsi="Times New Roman" w:cs="Times New Roman"/>
                <w:bCs/>
                <w:sz w:val="24"/>
                <w:szCs w:val="24"/>
                <w:lang w:eastAsia="ru-RU"/>
              </w:rPr>
            </w:pPr>
            <w:r w:rsidRPr="00BA5E8D">
              <w:rPr>
                <w:rFonts w:ascii="Times New Roman" w:eastAsia="Calibri" w:hAnsi="Times New Roman" w:cs="Times New Roman"/>
                <w:bCs/>
                <w:sz w:val="24"/>
                <w:szCs w:val="24"/>
                <w:lang w:eastAsia="ru-RU"/>
              </w:rPr>
              <w:t>4</w:t>
            </w:r>
          </w:p>
        </w:tc>
        <w:tc>
          <w:tcPr>
            <w:tcW w:w="1800" w:type="dxa"/>
            <w:vMerge w:val="restart"/>
            <w:shd w:val="clear" w:color="auto" w:fill="FFFFFF"/>
          </w:tcPr>
          <w:p w14:paraId="448FAE4D" w14:textId="77777777" w:rsidR="00BA5E8D" w:rsidRPr="00BA5E8D" w:rsidRDefault="00BA5E8D" w:rsidP="00BA5E8D">
            <w:pPr>
              <w:jc w:val="cente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ОК 1- 5,7, 9</w:t>
            </w:r>
          </w:p>
          <w:p w14:paraId="571E8CC6" w14:textId="77777777" w:rsidR="00BA5E8D" w:rsidRPr="00BA5E8D" w:rsidRDefault="00BA5E8D" w:rsidP="00BA5E8D">
            <w:pPr>
              <w:jc w:val="center"/>
              <w:rPr>
                <w:rFonts w:ascii="Times New Roman" w:eastAsia="Calibri" w:hAnsi="Times New Roman" w:cs="Times New Roman"/>
                <w:b/>
                <w:bCs/>
                <w:sz w:val="24"/>
                <w:szCs w:val="24"/>
                <w:lang w:eastAsia="ru-RU"/>
              </w:rPr>
            </w:pPr>
            <w:r w:rsidRPr="00BA5E8D">
              <w:rPr>
                <w:rFonts w:ascii="Times New Roman" w:eastAsia="Times New Roman" w:hAnsi="Times New Roman" w:cs="Times New Roman"/>
                <w:sz w:val="24"/>
                <w:szCs w:val="24"/>
                <w:lang w:eastAsia="ru-RU"/>
              </w:rPr>
              <w:t xml:space="preserve"> ПК-4.1 – 4.3</w:t>
            </w:r>
          </w:p>
        </w:tc>
      </w:tr>
      <w:tr w:rsidR="00BA5E8D" w:rsidRPr="00BA5E8D" w14:paraId="4BEDF484" w14:textId="77777777" w:rsidTr="0097440A">
        <w:trPr>
          <w:trHeight w:val="562"/>
        </w:trPr>
        <w:tc>
          <w:tcPr>
            <w:tcW w:w="3528" w:type="dxa"/>
            <w:vMerge/>
            <w:shd w:val="clear" w:color="auto" w:fill="FFFFFF"/>
          </w:tcPr>
          <w:p w14:paraId="32BDE836"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612" w:type="dxa"/>
            <w:shd w:val="clear" w:color="auto" w:fill="FFFFFF"/>
          </w:tcPr>
          <w:p w14:paraId="3A823962"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2</w:t>
            </w:r>
          </w:p>
          <w:p w14:paraId="30E02F4E" w14:textId="77777777" w:rsidR="00BA5E8D" w:rsidRPr="00BA5E8D" w:rsidRDefault="00BA5E8D" w:rsidP="00BA5E8D">
            <w:pPr>
              <w:jc w:val="center"/>
              <w:rPr>
                <w:rFonts w:ascii="Times New Roman" w:eastAsia="Times New Roman" w:hAnsi="Times New Roman" w:cs="Times New Roman"/>
                <w:bCs/>
                <w:sz w:val="24"/>
                <w:szCs w:val="24"/>
                <w:lang w:eastAsia="ru-RU"/>
              </w:rPr>
            </w:pPr>
          </w:p>
        </w:tc>
        <w:tc>
          <w:tcPr>
            <w:tcW w:w="7200" w:type="dxa"/>
            <w:shd w:val="clear" w:color="auto" w:fill="FFFFFF"/>
          </w:tcPr>
          <w:p w14:paraId="2383A0D9" w14:textId="77777777" w:rsidR="00BA5E8D" w:rsidRPr="00BA5E8D" w:rsidRDefault="00BA5E8D" w:rsidP="00BA5E8D">
            <w:pP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Ремонт электрической части пусковой и защитной аппаратуры.</w:t>
            </w:r>
          </w:p>
          <w:p w14:paraId="0BBE72B0" w14:textId="77777777" w:rsidR="00BA5E8D" w:rsidRPr="00BA5E8D" w:rsidRDefault="00BA5E8D" w:rsidP="00BA5E8D">
            <w:pP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Ремонт механической части пусковой и защитной аппаратуры</w:t>
            </w:r>
          </w:p>
        </w:tc>
        <w:tc>
          <w:tcPr>
            <w:tcW w:w="1881" w:type="dxa"/>
            <w:vMerge/>
            <w:shd w:val="clear" w:color="auto" w:fill="FFFFFF"/>
          </w:tcPr>
          <w:p w14:paraId="244272DA" w14:textId="77777777" w:rsidR="00BA5E8D" w:rsidRPr="00BA5E8D" w:rsidRDefault="00BA5E8D" w:rsidP="00BA5E8D">
            <w:pPr>
              <w:jc w:val="center"/>
              <w:rPr>
                <w:rFonts w:ascii="Times New Roman" w:eastAsia="Calibri" w:hAnsi="Times New Roman" w:cs="Times New Roman"/>
                <w:bCs/>
                <w:sz w:val="24"/>
                <w:szCs w:val="24"/>
                <w:lang w:eastAsia="ru-RU"/>
              </w:rPr>
            </w:pPr>
          </w:p>
        </w:tc>
        <w:tc>
          <w:tcPr>
            <w:tcW w:w="1800" w:type="dxa"/>
            <w:vMerge/>
            <w:shd w:val="clear" w:color="auto" w:fill="FFFFFF"/>
          </w:tcPr>
          <w:p w14:paraId="243CCF6B"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32E8673E" w14:textId="77777777" w:rsidTr="0097440A">
        <w:tc>
          <w:tcPr>
            <w:tcW w:w="3528" w:type="dxa"/>
            <w:vMerge/>
            <w:shd w:val="clear" w:color="auto" w:fill="FFFFFF"/>
          </w:tcPr>
          <w:p w14:paraId="02CA5216"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7812" w:type="dxa"/>
            <w:gridSpan w:val="2"/>
            <w:shd w:val="clear" w:color="auto" w:fill="FFFFFF"/>
          </w:tcPr>
          <w:p w14:paraId="26BBB936" w14:textId="77777777" w:rsidR="00BA5E8D" w:rsidRPr="00BA5E8D" w:rsidRDefault="00BA5E8D" w:rsidP="00BA5E8D">
            <w:pPr>
              <w:rPr>
                <w:rFonts w:ascii="Times New Roman" w:eastAsia="Times New Roman" w:hAnsi="Times New Roman" w:cs="Times New Roman"/>
                <w:sz w:val="24"/>
                <w:szCs w:val="24"/>
                <w:lang w:eastAsia="ru-RU"/>
              </w:rPr>
            </w:pPr>
            <w:r w:rsidRPr="00BA5E8D">
              <w:rPr>
                <w:rFonts w:ascii="Times New Roman" w:eastAsia="Times New Roman" w:hAnsi="Times New Roman" w:cs="Times New Roman"/>
                <w:b/>
                <w:bCs/>
                <w:lang w:eastAsia="ru-RU"/>
              </w:rPr>
              <w:t>В том числе практических и лабораторных занятий</w:t>
            </w:r>
          </w:p>
        </w:tc>
        <w:tc>
          <w:tcPr>
            <w:tcW w:w="1881" w:type="dxa"/>
            <w:shd w:val="clear" w:color="auto" w:fill="FFFFFF"/>
          </w:tcPr>
          <w:p w14:paraId="0ABD0E56" w14:textId="77777777" w:rsidR="00BA5E8D" w:rsidRPr="00BA5E8D" w:rsidRDefault="00BA5E8D" w:rsidP="00BA5E8D">
            <w:pPr>
              <w:jc w:val="center"/>
              <w:rPr>
                <w:rFonts w:ascii="Times New Roman" w:eastAsia="Calibri" w:hAnsi="Times New Roman" w:cs="Times New Roman"/>
                <w:b/>
                <w:bCs/>
                <w:sz w:val="24"/>
                <w:szCs w:val="24"/>
                <w:lang w:eastAsia="ru-RU"/>
              </w:rPr>
            </w:pPr>
            <w:r w:rsidRPr="00BA5E8D">
              <w:rPr>
                <w:rFonts w:ascii="Times New Roman" w:eastAsia="Calibri" w:hAnsi="Times New Roman" w:cs="Times New Roman"/>
                <w:b/>
                <w:bCs/>
                <w:sz w:val="24"/>
                <w:szCs w:val="24"/>
                <w:lang w:eastAsia="ru-RU"/>
              </w:rPr>
              <w:t>10/10</w:t>
            </w:r>
          </w:p>
        </w:tc>
        <w:tc>
          <w:tcPr>
            <w:tcW w:w="1800" w:type="dxa"/>
            <w:shd w:val="clear" w:color="auto" w:fill="FFFFFF"/>
          </w:tcPr>
          <w:p w14:paraId="11DBA8D3"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4093CA70" w14:textId="77777777" w:rsidTr="0097440A">
        <w:tc>
          <w:tcPr>
            <w:tcW w:w="3528" w:type="dxa"/>
            <w:vMerge/>
            <w:shd w:val="clear" w:color="auto" w:fill="FFFFFF"/>
          </w:tcPr>
          <w:p w14:paraId="18CD7F08"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612" w:type="dxa"/>
            <w:shd w:val="clear" w:color="auto" w:fill="FFFFFF"/>
          </w:tcPr>
          <w:p w14:paraId="1E8F10A7"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1</w:t>
            </w:r>
          </w:p>
        </w:tc>
        <w:tc>
          <w:tcPr>
            <w:tcW w:w="7200" w:type="dxa"/>
            <w:shd w:val="clear" w:color="auto" w:fill="FFFFFF"/>
          </w:tcPr>
          <w:p w14:paraId="717E99BA" w14:textId="77777777" w:rsidR="00BA5E8D" w:rsidRPr="00BA5E8D" w:rsidRDefault="00BA5E8D" w:rsidP="00BA5E8D">
            <w:pP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Чистка, притирка деталей и их сортировка.</w:t>
            </w:r>
          </w:p>
        </w:tc>
        <w:tc>
          <w:tcPr>
            <w:tcW w:w="1881" w:type="dxa"/>
            <w:vMerge w:val="restart"/>
            <w:shd w:val="clear" w:color="auto" w:fill="FFFFFF"/>
          </w:tcPr>
          <w:p w14:paraId="20DC6437" w14:textId="77777777" w:rsidR="00BA5E8D" w:rsidRPr="00BA5E8D" w:rsidRDefault="00BA5E8D" w:rsidP="00BA5E8D">
            <w:pPr>
              <w:jc w:val="center"/>
              <w:rPr>
                <w:rFonts w:ascii="Times New Roman" w:eastAsia="Calibri" w:hAnsi="Times New Roman" w:cs="Times New Roman"/>
                <w:bCs/>
                <w:sz w:val="24"/>
                <w:szCs w:val="24"/>
                <w:lang w:eastAsia="ru-RU"/>
              </w:rPr>
            </w:pPr>
          </w:p>
        </w:tc>
        <w:tc>
          <w:tcPr>
            <w:tcW w:w="1800" w:type="dxa"/>
            <w:vMerge w:val="restart"/>
            <w:shd w:val="clear" w:color="auto" w:fill="FFFFFF"/>
          </w:tcPr>
          <w:p w14:paraId="41FD5E55" w14:textId="77777777" w:rsidR="00BA5E8D" w:rsidRPr="00BA5E8D" w:rsidRDefault="00BA5E8D" w:rsidP="00BA5E8D">
            <w:pPr>
              <w:jc w:val="cente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ОК 1- 5,7, 9</w:t>
            </w:r>
          </w:p>
          <w:p w14:paraId="3018C03E" w14:textId="77777777" w:rsidR="00BA5E8D" w:rsidRPr="00BA5E8D" w:rsidRDefault="00BA5E8D" w:rsidP="00BA5E8D">
            <w:pPr>
              <w:jc w:val="center"/>
              <w:rPr>
                <w:rFonts w:ascii="Times New Roman" w:eastAsia="Calibri" w:hAnsi="Times New Roman" w:cs="Times New Roman"/>
                <w:b/>
                <w:bCs/>
                <w:sz w:val="24"/>
                <w:szCs w:val="24"/>
                <w:lang w:eastAsia="ru-RU"/>
              </w:rPr>
            </w:pPr>
            <w:r w:rsidRPr="00BA5E8D">
              <w:rPr>
                <w:rFonts w:ascii="Times New Roman" w:eastAsia="Times New Roman" w:hAnsi="Times New Roman" w:cs="Times New Roman"/>
                <w:sz w:val="24"/>
                <w:szCs w:val="24"/>
                <w:lang w:eastAsia="ru-RU"/>
              </w:rPr>
              <w:t xml:space="preserve"> ПК-4.1 – 4.3</w:t>
            </w:r>
          </w:p>
        </w:tc>
      </w:tr>
      <w:tr w:rsidR="00BA5E8D" w:rsidRPr="00BA5E8D" w14:paraId="722A7927" w14:textId="77777777" w:rsidTr="0097440A">
        <w:tc>
          <w:tcPr>
            <w:tcW w:w="3528" w:type="dxa"/>
            <w:vMerge/>
            <w:shd w:val="clear" w:color="auto" w:fill="FFFFFF"/>
          </w:tcPr>
          <w:p w14:paraId="00CA0235"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612" w:type="dxa"/>
            <w:shd w:val="clear" w:color="auto" w:fill="FFFFFF"/>
          </w:tcPr>
          <w:p w14:paraId="60C364B9"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2</w:t>
            </w:r>
          </w:p>
        </w:tc>
        <w:tc>
          <w:tcPr>
            <w:tcW w:w="7200" w:type="dxa"/>
            <w:shd w:val="clear" w:color="auto" w:fill="FFFFFF"/>
          </w:tcPr>
          <w:p w14:paraId="42FBF343" w14:textId="77777777" w:rsidR="00BA5E8D" w:rsidRPr="00BA5E8D" w:rsidRDefault="00BA5E8D" w:rsidP="00BA5E8D">
            <w:pP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Мелкий ремонт и замена изношенных деталей</w:t>
            </w:r>
          </w:p>
        </w:tc>
        <w:tc>
          <w:tcPr>
            <w:tcW w:w="1881" w:type="dxa"/>
            <w:vMerge/>
            <w:shd w:val="clear" w:color="auto" w:fill="FFFFFF"/>
          </w:tcPr>
          <w:p w14:paraId="56B01F6A" w14:textId="77777777" w:rsidR="00BA5E8D" w:rsidRPr="00BA5E8D" w:rsidRDefault="00BA5E8D" w:rsidP="00BA5E8D">
            <w:pPr>
              <w:jc w:val="center"/>
              <w:rPr>
                <w:rFonts w:ascii="Times New Roman" w:eastAsia="Calibri" w:hAnsi="Times New Roman" w:cs="Times New Roman"/>
                <w:bCs/>
                <w:sz w:val="24"/>
                <w:szCs w:val="24"/>
                <w:lang w:eastAsia="ru-RU"/>
              </w:rPr>
            </w:pPr>
          </w:p>
        </w:tc>
        <w:tc>
          <w:tcPr>
            <w:tcW w:w="1800" w:type="dxa"/>
            <w:vMerge/>
            <w:shd w:val="clear" w:color="auto" w:fill="FFFFFF"/>
          </w:tcPr>
          <w:p w14:paraId="3DB209B0"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41EAA577" w14:textId="77777777" w:rsidTr="0097440A">
        <w:tc>
          <w:tcPr>
            <w:tcW w:w="3528" w:type="dxa"/>
            <w:vMerge/>
            <w:shd w:val="clear" w:color="auto" w:fill="FFFFFF"/>
          </w:tcPr>
          <w:p w14:paraId="6276D3AA"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612" w:type="dxa"/>
            <w:shd w:val="clear" w:color="auto" w:fill="FFFFFF"/>
          </w:tcPr>
          <w:p w14:paraId="03A2FC66"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3</w:t>
            </w:r>
          </w:p>
        </w:tc>
        <w:tc>
          <w:tcPr>
            <w:tcW w:w="7200" w:type="dxa"/>
            <w:shd w:val="clear" w:color="auto" w:fill="FFFFFF"/>
          </w:tcPr>
          <w:p w14:paraId="1EB98E27" w14:textId="77777777" w:rsidR="00BA5E8D" w:rsidRPr="00BA5E8D" w:rsidRDefault="00BA5E8D" w:rsidP="00BA5E8D">
            <w:pP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Ремонт магнитного пускателя</w:t>
            </w:r>
          </w:p>
        </w:tc>
        <w:tc>
          <w:tcPr>
            <w:tcW w:w="1881" w:type="dxa"/>
            <w:vMerge/>
            <w:shd w:val="clear" w:color="auto" w:fill="FFFFFF"/>
          </w:tcPr>
          <w:p w14:paraId="4F8F3161" w14:textId="77777777" w:rsidR="00BA5E8D" w:rsidRPr="00BA5E8D" w:rsidRDefault="00BA5E8D" w:rsidP="00BA5E8D">
            <w:pPr>
              <w:jc w:val="center"/>
              <w:rPr>
                <w:rFonts w:ascii="Times New Roman" w:eastAsia="Calibri" w:hAnsi="Times New Roman" w:cs="Times New Roman"/>
                <w:bCs/>
                <w:sz w:val="24"/>
                <w:szCs w:val="24"/>
                <w:lang w:eastAsia="ru-RU"/>
              </w:rPr>
            </w:pPr>
          </w:p>
        </w:tc>
        <w:tc>
          <w:tcPr>
            <w:tcW w:w="1800" w:type="dxa"/>
            <w:vMerge/>
            <w:shd w:val="clear" w:color="auto" w:fill="FFFFFF"/>
          </w:tcPr>
          <w:p w14:paraId="43662D74"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6503A6BC" w14:textId="77777777" w:rsidTr="0097440A">
        <w:tc>
          <w:tcPr>
            <w:tcW w:w="3528" w:type="dxa"/>
            <w:vMerge/>
            <w:shd w:val="clear" w:color="auto" w:fill="FFFFFF"/>
          </w:tcPr>
          <w:p w14:paraId="61DA9667"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612" w:type="dxa"/>
            <w:shd w:val="clear" w:color="auto" w:fill="FFFFFF"/>
          </w:tcPr>
          <w:p w14:paraId="19C8D4E6"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4</w:t>
            </w:r>
          </w:p>
        </w:tc>
        <w:tc>
          <w:tcPr>
            <w:tcW w:w="7200" w:type="dxa"/>
            <w:shd w:val="clear" w:color="auto" w:fill="FFFFFF"/>
          </w:tcPr>
          <w:p w14:paraId="489C291C" w14:textId="77777777" w:rsidR="00BA5E8D" w:rsidRPr="00BA5E8D" w:rsidRDefault="00BA5E8D" w:rsidP="00BA5E8D">
            <w:pP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Ремонт автоматического выключателя</w:t>
            </w:r>
          </w:p>
        </w:tc>
        <w:tc>
          <w:tcPr>
            <w:tcW w:w="1881" w:type="dxa"/>
            <w:vMerge/>
            <w:shd w:val="clear" w:color="auto" w:fill="FFFFFF"/>
          </w:tcPr>
          <w:p w14:paraId="29E201CC" w14:textId="77777777" w:rsidR="00BA5E8D" w:rsidRPr="00BA5E8D" w:rsidRDefault="00BA5E8D" w:rsidP="00BA5E8D">
            <w:pPr>
              <w:jc w:val="center"/>
              <w:rPr>
                <w:rFonts w:ascii="Times New Roman" w:eastAsia="Calibri" w:hAnsi="Times New Roman" w:cs="Times New Roman"/>
                <w:bCs/>
                <w:sz w:val="24"/>
                <w:szCs w:val="24"/>
                <w:lang w:eastAsia="ru-RU"/>
              </w:rPr>
            </w:pPr>
          </w:p>
        </w:tc>
        <w:tc>
          <w:tcPr>
            <w:tcW w:w="1800" w:type="dxa"/>
            <w:vMerge/>
            <w:shd w:val="clear" w:color="auto" w:fill="FFFFFF"/>
          </w:tcPr>
          <w:p w14:paraId="5E6BB4CB"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3D61A5AD" w14:textId="77777777" w:rsidTr="0097440A">
        <w:tc>
          <w:tcPr>
            <w:tcW w:w="3528" w:type="dxa"/>
            <w:vMerge/>
            <w:shd w:val="clear" w:color="auto" w:fill="FFFFFF"/>
          </w:tcPr>
          <w:p w14:paraId="58207614"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612" w:type="dxa"/>
            <w:shd w:val="clear" w:color="auto" w:fill="FFFFFF"/>
          </w:tcPr>
          <w:p w14:paraId="705EB9CD"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5</w:t>
            </w:r>
          </w:p>
        </w:tc>
        <w:tc>
          <w:tcPr>
            <w:tcW w:w="7200" w:type="dxa"/>
            <w:shd w:val="clear" w:color="auto" w:fill="FFFFFF"/>
          </w:tcPr>
          <w:p w14:paraId="7D0AD3D2" w14:textId="77777777" w:rsidR="00BA5E8D" w:rsidRPr="00BA5E8D" w:rsidRDefault="00BA5E8D" w:rsidP="00BA5E8D">
            <w:pP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Ремонт предохранителей</w:t>
            </w:r>
          </w:p>
        </w:tc>
        <w:tc>
          <w:tcPr>
            <w:tcW w:w="1881" w:type="dxa"/>
            <w:vMerge/>
            <w:shd w:val="clear" w:color="auto" w:fill="FFFFFF"/>
          </w:tcPr>
          <w:p w14:paraId="236D244A" w14:textId="77777777" w:rsidR="00BA5E8D" w:rsidRPr="00BA5E8D" w:rsidRDefault="00BA5E8D" w:rsidP="00BA5E8D">
            <w:pPr>
              <w:jc w:val="center"/>
              <w:rPr>
                <w:rFonts w:ascii="Times New Roman" w:eastAsia="Calibri" w:hAnsi="Times New Roman" w:cs="Times New Roman"/>
                <w:bCs/>
                <w:sz w:val="24"/>
                <w:szCs w:val="24"/>
                <w:lang w:eastAsia="ru-RU"/>
              </w:rPr>
            </w:pPr>
          </w:p>
        </w:tc>
        <w:tc>
          <w:tcPr>
            <w:tcW w:w="1800" w:type="dxa"/>
            <w:vMerge/>
            <w:shd w:val="clear" w:color="auto" w:fill="FFFFFF"/>
          </w:tcPr>
          <w:p w14:paraId="2D15EE3F"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1A9B9FFA" w14:textId="77777777" w:rsidTr="0097440A">
        <w:trPr>
          <w:trHeight w:val="334"/>
        </w:trPr>
        <w:tc>
          <w:tcPr>
            <w:tcW w:w="3528" w:type="dxa"/>
            <w:vMerge/>
            <w:shd w:val="clear" w:color="auto" w:fill="FFFFFF"/>
          </w:tcPr>
          <w:p w14:paraId="661DBFED"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7812" w:type="dxa"/>
            <w:gridSpan w:val="2"/>
            <w:shd w:val="clear" w:color="auto" w:fill="FFFFFF"/>
          </w:tcPr>
          <w:p w14:paraId="1E58DE63" w14:textId="77777777" w:rsidR="00BA5E8D" w:rsidRPr="00BA5E8D" w:rsidRDefault="00BA5E8D" w:rsidP="00BA5E8D">
            <w:pPr>
              <w:spacing w:line="276" w:lineRule="auto"/>
              <w:rPr>
                <w:rFonts w:ascii="Times New Roman" w:eastAsia="Times New Roman" w:hAnsi="Times New Roman" w:cs="Times New Roman"/>
                <w:b/>
                <w:bCs/>
                <w:lang w:eastAsia="ru-RU"/>
              </w:rPr>
            </w:pPr>
            <w:r w:rsidRPr="00BA5E8D">
              <w:rPr>
                <w:rFonts w:ascii="Times New Roman" w:eastAsia="Times New Roman" w:hAnsi="Times New Roman" w:cs="Times New Roman"/>
                <w:b/>
                <w:bCs/>
                <w:lang w:eastAsia="ru-RU"/>
              </w:rPr>
              <w:t>В том числе самостоятельная работа обучающихся</w:t>
            </w:r>
          </w:p>
        </w:tc>
        <w:tc>
          <w:tcPr>
            <w:tcW w:w="1881" w:type="dxa"/>
            <w:shd w:val="clear" w:color="auto" w:fill="FFFFFF"/>
          </w:tcPr>
          <w:p w14:paraId="52583609" w14:textId="77777777" w:rsidR="00BA5E8D" w:rsidRPr="00BA5E8D" w:rsidRDefault="00BA5E8D" w:rsidP="00BA5E8D">
            <w:pPr>
              <w:jc w:val="center"/>
              <w:rPr>
                <w:rFonts w:ascii="Times New Roman" w:eastAsia="Calibri" w:hAnsi="Times New Roman" w:cs="Times New Roman"/>
                <w:b/>
                <w:bCs/>
                <w:sz w:val="24"/>
                <w:szCs w:val="24"/>
                <w:lang w:eastAsia="ru-RU"/>
              </w:rPr>
            </w:pPr>
            <w:r w:rsidRPr="00BA5E8D">
              <w:rPr>
                <w:rFonts w:ascii="Times New Roman" w:eastAsia="Calibri" w:hAnsi="Times New Roman" w:cs="Times New Roman"/>
                <w:b/>
                <w:bCs/>
                <w:sz w:val="24"/>
                <w:szCs w:val="24"/>
                <w:lang w:eastAsia="ru-RU"/>
              </w:rPr>
              <w:t>2</w:t>
            </w:r>
          </w:p>
        </w:tc>
        <w:tc>
          <w:tcPr>
            <w:tcW w:w="1800" w:type="dxa"/>
            <w:shd w:val="clear" w:color="auto" w:fill="FFFFFF"/>
          </w:tcPr>
          <w:p w14:paraId="1D1DC858"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2CBFF0B3" w14:textId="77777777" w:rsidTr="0097440A">
        <w:tc>
          <w:tcPr>
            <w:tcW w:w="3528" w:type="dxa"/>
            <w:vMerge/>
            <w:shd w:val="clear" w:color="auto" w:fill="FFFFFF"/>
          </w:tcPr>
          <w:p w14:paraId="5F5502A6"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612" w:type="dxa"/>
            <w:shd w:val="clear" w:color="auto" w:fill="FFFFFF"/>
          </w:tcPr>
          <w:p w14:paraId="5B53896C"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1</w:t>
            </w:r>
          </w:p>
        </w:tc>
        <w:tc>
          <w:tcPr>
            <w:tcW w:w="7200" w:type="dxa"/>
            <w:shd w:val="clear" w:color="auto" w:fill="FFFFFF"/>
          </w:tcPr>
          <w:p w14:paraId="2ECBDC63" w14:textId="77777777" w:rsidR="00BA5E8D" w:rsidRPr="00BA5E8D" w:rsidRDefault="00BA5E8D" w:rsidP="00BA5E8D">
            <w:pPr>
              <w:outlineLvl w:val="4"/>
              <w:rPr>
                <w:rFonts w:ascii="Times New Roman" w:eastAsia="Times New Roman" w:hAnsi="Times New Roman" w:cs="Times New Roman"/>
                <w:bCs/>
                <w:iCs/>
                <w:sz w:val="24"/>
                <w:szCs w:val="24"/>
                <w:lang w:eastAsia="ru-RU"/>
              </w:rPr>
            </w:pPr>
            <w:r w:rsidRPr="00BA5E8D">
              <w:rPr>
                <w:rFonts w:ascii="Times New Roman" w:eastAsia="Times New Roman" w:hAnsi="Times New Roman" w:cs="Times New Roman"/>
                <w:bCs/>
                <w:iCs/>
                <w:sz w:val="24"/>
                <w:szCs w:val="24"/>
                <w:lang w:eastAsia="ru-RU"/>
              </w:rPr>
              <w:t>Ремонт электрических аппаратов напряжением до 1000 В</w:t>
            </w:r>
          </w:p>
        </w:tc>
        <w:tc>
          <w:tcPr>
            <w:tcW w:w="1881" w:type="dxa"/>
            <w:shd w:val="clear" w:color="auto" w:fill="FFFFFF"/>
          </w:tcPr>
          <w:p w14:paraId="5DD287DF" w14:textId="77777777" w:rsidR="00BA5E8D" w:rsidRPr="00BA5E8D" w:rsidRDefault="00BA5E8D" w:rsidP="00BA5E8D">
            <w:pPr>
              <w:jc w:val="center"/>
              <w:rPr>
                <w:rFonts w:ascii="Times New Roman" w:eastAsia="Calibri" w:hAnsi="Times New Roman" w:cs="Times New Roman"/>
                <w:bCs/>
                <w:sz w:val="24"/>
                <w:szCs w:val="24"/>
                <w:lang w:eastAsia="ru-RU"/>
              </w:rPr>
            </w:pPr>
            <w:r w:rsidRPr="00BA5E8D">
              <w:rPr>
                <w:rFonts w:ascii="Times New Roman" w:eastAsia="Calibri" w:hAnsi="Times New Roman" w:cs="Times New Roman"/>
                <w:bCs/>
                <w:sz w:val="24"/>
                <w:szCs w:val="24"/>
                <w:lang w:eastAsia="ru-RU"/>
              </w:rPr>
              <w:t>2</w:t>
            </w:r>
          </w:p>
        </w:tc>
        <w:tc>
          <w:tcPr>
            <w:tcW w:w="1800" w:type="dxa"/>
            <w:shd w:val="clear" w:color="auto" w:fill="FFFFFF"/>
          </w:tcPr>
          <w:p w14:paraId="70B361E8"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77A2B120" w14:textId="77777777" w:rsidTr="0097440A">
        <w:tc>
          <w:tcPr>
            <w:tcW w:w="3528" w:type="dxa"/>
            <w:vMerge w:val="restart"/>
            <w:shd w:val="clear" w:color="auto" w:fill="FFFFFF"/>
          </w:tcPr>
          <w:p w14:paraId="5A81E0C3" w14:textId="77777777" w:rsidR="00BA5E8D" w:rsidRPr="00BA5E8D" w:rsidRDefault="00BA5E8D" w:rsidP="00BA5E8D">
            <w:pPr>
              <w:rPr>
                <w:rFonts w:ascii="Times New Roman" w:eastAsia="Calibri" w:hAnsi="Times New Roman" w:cs="Times New Roman"/>
                <w:b/>
                <w:bCs/>
                <w:sz w:val="24"/>
                <w:szCs w:val="24"/>
                <w:lang w:eastAsia="ru-RU"/>
              </w:rPr>
            </w:pPr>
            <w:r w:rsidRPr="00BA5E8D">
              <w:rPr>
                <w:rFonts w:ascii="Times New Roman" w:eastAsia="Calibri" w:hAnsi="Times New Roman" w:cs="Times New Roman"/>
                <w:b/>
                <w:bCs/>
                <w:sz w:val="24"/>
                <w:szCs w:val="24"/>
                <w:lang w:eastAsia="ru-RU"/>
              </w:rPr>
              <w:t>Тема 4.</w:t>
            </w:r>
            <w:r w:rsidRPr="00BA5E8D">
              <w:rPr>
                <w:rFonts w:ascii="Times New Roman" w:eastAsia="Calibri" w:hAnsi="Times New Roman" w:cs="Times New Roman"/>
                <w:bCs/>
                <w:sz w:val="24"/>
                <w:szCs w:val="24"/>
                <w:lang w:eastAsia="ru-RU"/>
              </w:rPr>
              <w:t xml:space="preserve"> </w:t>
            </w:r>
            <w:r w:rsidRPr="00BA5E8D">
              <w:rPr>
                <w:rFonts w:ascii="Times New Roman" w:eastAsia="Times New Roman" w:hAnsi="Times New Roman" w:cs="Times New Roman"/>
                <w:b/>
                <w:color w:val="000000"/>
                <w:sz w:val="24"/>
                <w:szCs w:val="24"/>
                <w:lang w:eastAsia="ru-RU"/>
              </w:rPr>
              <w:t>Ремонт электрических и кабельных сетей.</w:t>
            </w:r>
          </w:p>
        </w:tc>
        <w:tc>
          <w:tcPr>
            <w:tcW w:w="7812" w:type="dxa"/>
            <w:gridSpan w:val="2"/>
            <w:shd w:val="clear" w:color="auto" w:fill="FFFFFF"/>
          </w:tcPr>
          <w:p w14:paraId="43987B98" w14:textId="77777777" w:rsidR="00BA5E8D" w:rsidRPr="00BA5E8D" w:rsidRDefault="00BA5E8D" w:rsidP="00BA5E8D">
            <w:pPr>
              <w:rPr>
                <w:rFonts w:ascii="Times New Roman" w:eastAsia="Times New Roman" w:hAnsi="Times New Roman" w:cs="Times New Roman"/>
                <w:bCs/>
                <w:sz w:val="24"/>
                <w:szCs w:val="24"/>
                <w:lang w:eastAsia="ru-RU"/>
              </w:rPr>
            </w:pPr>
            <w:r w:rsidRPr="00BA5E8D">
              <w:rPr>
                <w:rFonts w:ascii="Times New Roman" w:eastAsia="Calibri" w:hAnsi="Times New Roman" w:cs="Times New Roman"/>
                <w:b/>
                <w:bCs/>
                <w:sz w:val="24"/>
                <w:szCs w:val="24"/>
                <w:lang w:eastAsia="ru-RU"/>
              </w:rPr>
              <w:t xml:space="preserve">Содержание </w:t>
            </w:r>
          </w:p>
        </w:tc>
        <w:tc>
          <w:tcPr>
            <w:tcW w:w="1881" w:type="dxa"/>
            <w:shd w:val="clear" w:color="auto" w:fill="FFFFFF"/>
          </w:tcPr>
          <w:p w14:paraId="4BCA5F7E" w14:textId="77777777" w:rsidR="00BA5E8D" w:rsidRPr="00BA5E8D" w:rsidRDefault="00BA5E8D" w:rsidP="00BA5E8D">
            <w:pPr>
              <w:jc w:val="center"/>
              <w:rPr>
                <w:rFonts w:ascii="Times New Roman" w:eastAsia="Calibri" w:hAnsi="Times New Roman" w:cs="Times New Roman"/>
                <w:b/>
                <w:bCs/>
                <w:sz w:val="24"/>
                <w:szCs w:val="24"/>
                <w:lang w:eastAsia="ru-RU"/>
              </w:rPr>
            </w:pPr>
            <w:r w:rsidRPr="00BA5E8D">
              <w:rPr>
                <w:rFonts w:ascii="Times New Roman" w:eastAsia="Calibri" w:hAnsi="Times New Roman" w:cs="Times New Roman"/>
                <w:b/>
                <w:bCs/>
                <w:sz w:val="24"/>
                <w:szCs w:val="24"/>
                <w:lang w:eastAsia="ru-RU"/>
              </w:rPr>
              <w:t>12/8</w:t>
            </w:r>
          </w:p>
        </w:tc>
        <w:tc>
          <w:tcPr>
            <w:tcW w:w="1800" w:type="dxa"/>
            <w:shd w:val="clear" w:color="auto" w:fill="FFFFFF"/>
          </w:tcPr>
          <w:p w14:paraId="2DBE467B"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0E0063C0" w14:textId="77777777" w:rsidTr="0097440A">
        <w:tc>
          <w:tcPr>
            <w:tcW w:w="3528" w:type="dxa"/>
            <w:vMerge/>
            <w:shd w:val="clear" w:color="auto" w:fill="FFFFFF"/>
          </w:tcPr>
          <w:p w14:paraId="37720DAA"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612" w:type="dxa"/>
            <w:shd w:val="clear" w:color="auto" w:fill="FFFFFF"/>
          </w:tcPr>
          <w:p w14:paraId="2D83021C"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1</w:t>
            </w:r>
          </w:p>
        </w:tc>
        <w:tc>
          <w:tcPr>
            <w:tcW w:w="7200" w:type="dxa"/>
            <w:shd w:val="clear" w:color="auto" w:fill="FFFFFF"/>
          </w:tcPr>
          <w:p w14:paraId="15F4AD5D" w14:textId="77777777" w:rsidR="00BA5E8D" w:rsidRPr="00BA5E8D" w:rsidRDefault="00BA5E8D" w:rsidP="00BA5E8D">
            <w:pPr>
              <w:shd w:val="clear" w:color="auto" w:fill="FFFFFF"/>
              <w:jc w:val="both"/>
              <w:rPr>
                <w:rFonts w:ascii="Times New Roman" w:eastAsia="Times New Roman" w:hAnsi="Times New Roman" w:cs="Times New Roman"/>
                <w:sz w:val="24"/>
                <w:szCs w:val="24"/>
                <w:lang w:eastAsia="ru-RU"/>
              </w:rPr>
            </w:pPr>
            <w:r w:rsidRPr="00BA5E8D">
              <w:rPr>
                <w:rFonts w:ascii="Times New Roman" w:eastAsia="Times New Roman" w:hAnsi="Times New Roman" w:cs="Times New Roman"/>
                <w:color w:val="000000"/>
                <w:sz w:val="24"/>
                <w:szCs w:val="24"/>
                <w:lang w:eastAsia="ru-RU"/>
              </w:rPr>
              <w:t>Ремонт внутренних электропроводок и кабельных линий.</w:t>
            </w:r>
          </w:p>
        </w:tc>
        <w:tc>
          <w:tcPr>
            <w:tcW w:w="1881" w:type="dxa"/>
            <w:vMerge w:val="restart"/>
            <w:shd w:val="clear" w:color="auto" w:fill="FFFFFF"/>
          </w:tcPr>
          <w:p w14:paraId="66AB7D4F" w14:textId="77777777" w:rsidR="00BA5E8D" w:rsidRPr="00BA5E8D" w:rsidRDefault="00BA5E8D" w:rsidP="00BA5E8D">
            <w:pPr>
              <w:jc w:val="center"/>
              <w:rPr>
                <w:rFonts w:ascii="Times New Roman" w:eastAsia="Calibri" w:hAnsi="Times New Roman" w:cs="Times New Roman"/>
                <w:bCs/>
                <w:sz w:val="24"/>
                <w:szCs w:val="24"/>
                <w:lang w:eastAsia="ru-RU"/>
              </w:rPr>
            </w:pPr>
            <w:r w:rsidRPr="00BA5E8D">
              <w:rPr>
                <w:rFonts w:ascii="Times New Roman" w:eastAsia="Calibri" w:hAnsi="Times New Roman" w:cs="Times New Roman"/>
                <w:bCs/>
                <w:sz w:val="24"/>
                <w:szCs w:val="24"/>
                <w:lang w:eastAsia="ru-RU"/>
              </w:rPr>
              <w:t>4</w:t>
            </w:r>
          </w:p>
        </w:tc>
        <w:tc>
          <w:tcPr>
            <w:tcW w:w="1800" w:type="dxa"/>
            <w:vMerge w:val="restart"/>
            <w:shd w:val="clear" w:color="auto" w:fill="FFFFFF"/>
          </w:tcPr>
          <w:p w14:paraId="5BF32633" w14:textId="77777777" w:rsidR="00BA5E8D" w:rsidRPr="00BA5E8D" w:rsidRDefault="00BA5E8D" w:rsidP="00BA5E8D">
            <w:pPr>
              <w:jc w:val="cente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ОК 1- 5,7, 9</w:t>
            </w:r>
          </w:p>
          <w:p w14:paraId="1A0D5EF4" w14:textId="77777777" w:rsidR="00BA5E8D" w:rsidRPr="00BA5E8D" w:rsidRDefault="00BA5E8D" w:rsidP="00BA5E8D">
            <w:pPr>
              <w:jc w:val="center"/>
              <w:rPr>
                <w:rFonts w:ascii="Times New Roman" w:eastAsia="Calibri" w:hAnsi="Times New Roman" w:cs="Times New Roman"/>
                <w:b/>
                <w:bCs/>
                <w:sz w:val="24"/>
                <w:szCs w:val="24"/>
                <w:lang w:eastAsia="ru-RU"/>
              </w:rPr>
            </w:pPr>
            <w:r w:rsidRPr="00BA5E8D">
              <w:rPr>
                <w:rFonts w:ascii="Times New Roman" w:eastAsia="Times New Roman" w:hAnsi="Times New Roman" w:cs="Times New Roman"/>
                <w:sz w:val="24"/>
                <w:szCs w:val="24"/>
                <w:lang w:eastAsia="ru-RU"/>
              </w:rPr>
              <w:t xml:space="preserve"> ПК-4.1 – 4.3</w:t>
            </w:r>
          </w:p>
        </w:tc>
      </w:tr>
      <w:tr w:rsidR="00BA5E8D" w:rsidRPr="00BA5E8D" w14:paraId="0BC7F80D" w14:textId="77777777" w:rsidTr="0097440A">
        <w:tc>
          <w:tcPr>
            <w:tcW w:w="3528" w:type="dxa"/>
            <w:vMerge/>
            <w:shd w:val="clear" w:color="auto" w:fill="FFFFFF"/>
          </w:tcPr>
          <w:p w14:paraId="3FFF7D90"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612" w:type="dxa"/>
            <w:shd w:val="clear" w:color="auto" w:fill="FFFFFF"/>
          </w:tcPr>
          <w:p w14:paraId="4780DBB9"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2</w:t>
            </w:r>
          </w:p>
        </w:tc>
        <w:tc>
          <w:tcPr>
            <w:tcW w:w="7200" w:type="dxa"/>
            <w:shd w:val="clear" w:color="auto" w:fill="FFFFFF"/>
          </w:tcPr>
          <w:p w14:paraId="357A1CF4" w14:textId="77777777" w:rsidR="00BA5E8D" w:rsidRPr="00BA5E8D" w:rsidRDefault="00BA5E8D" w:rsidP="00BA5E8D">
            <w:pPr>
              <w:rPr>
                <w:rFonts w:ascii="Times New Roman" w:eastAsia="Times New Roman" w:hAnsi="Times New Roman" w:cs="Times New Roman"/>
                <w:sz w:val="24"/>
                <w:szCs w:val="24"/>
                <w:lang w:eastAsia="ru-RU"/>
              </w:rPr>
            </w:pPr>
            <w:r w:rsidRPr="00BA5E8D">
              <w:rPr>
                <w:rFonts w:ascii="Times New Roman" w:eastAsia="Times New Roman" w:hAnsi="Times New Roman" w:cs="Times New Roman"/>
                <w:color w:val="000000"/>
                <w:sz w:val="24"/>
                <w:szCs w:val="24"/>
                <w:lang w:eastAsia="ru-RU"/>
              </w:rPr>
              <w:t>Правила техники безопасности при ремонтах электропроводок и кабельных линий.</w:t>
            </w:r>
          </w:p>
        </w:tc>
        <w:tc>
          <w:tcPr>
            <w:tcW w:w="1881" w:type="dxa"/>
            <w:vMerge/>
            <w:shd w:val="clear" w:color="auto" w:fill="FFFFFF"/>
          </w:tcPr>
          <w:p w14:paraId="28B580D4" w14:textId="77777777" w:rsidR="00BA5E8D" w:rsidRPr="00BA5E8D" w:rsidRDefault="00BA5E8D" w:rsidP="00BA5E8D">
            <w:pPr>
              <w:jc w:val="center"/>
              <w:rPr>
                <w:rFonts w:ascii="Times New Roman" w:eastAsia="Calibri" w:hAnsi="Times New Roman" w:cs="Times New Roman"/>
                <w:bCs/>
                <w:sz w:val="24"/>
                <w:szCs w:val="24"/>
                <w:lang w:eastAsia="ru-RU"/>
              </w:rPr>
            </w:pPr>
          </w:p>
        </w:tc>
        <w:tc>
          <w:tcPr>
            <w:tcW w:w="1800" w:type="dxa"/>
            <w:vMerge/>
            <w:shd w:val="clear" w:color="auto" w:fill="FFFFFF"/>
          </w:tcPr>
          <w:p w14:paraId="561C03BB"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6E1343B7" w14:textId="77777777" w:rsidTr="0097440A">
        <w:tc>
          <w:tcPr>
            <w:tcW w:w="3528" w:type="dxa"/>
            <w:vMerge/>
            <w:shd w:val="clear" w:color="auto" w:fill="FFFFFF"/>
          </w:tcPr>
          <w:p w14:paraId="1183B968"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7812" w:type="dxa"/>
            <w:gridSpan w:val="2"/>
            <w:shd w:val="clear" w:color="auto" w:fill="FFFFFF"/>
          </w:tcPr>
          <w:p w14:paraId="056C847B" w14:textId="77777777" w:rsidR="00BA5E8D" w:rsidRPr="00BA5E8D" w:rsidRDefault="00BA5E8D" w:rsidP="00BA5E8D">
            <w:pPr>
              <w:rPr>
                <w:rFonts w:ascii="Times New Roman" w:eastAsia="Times New Roman" w:hAnsi="Times New Roman" w:cs="Times New Roman"/>
                <w:sz w:val="24"/>
                <w:szCs w:val="24"/>
                <w:lang w:eastAsia="ru-RU"/>
              </w:rPr>
            </w:pPr>
            <w:r w:rsidRPr="00BA5E8D">
              <w:rPr>
                <w:rFonts w:ascii="Times New Roman" w:eastAsia="Times New Roman" w:hAnsi="Times New Roman" w:cs="Times New Roman"/>
                <w:b/>
                <w:bCs/>
                <w:lang w:eastAsia="ru-RU"/>
              </w:rPr>
              <w:t>В том числе практических и лабораторных занятий</w:t>
            </w:r>
          </w:p>
        </w:tc>
        <w:tc>
          <w:tcPr>
            <w:tcW w:w="1881" w:type="dxa"/>
            <w:shd w:val="clear" w:color="auto" w:fill="FFFFFF"/>
          </w:tcPr>
          <w:p w14:paraId="2F2310EA" w14:textId="77777777" w:rsidR="00BA5E8D" w:rsidRPr="00BA5E8D" w:rsidRDefault="00BA5E8D" w:rsidP="00BA5E8D">
            <w:pPr>
              <w:jc w:val="center"/>
              <w:rPr>
                <w:rFonts w:ascii="Times New Roman" w:eastAsia="Calibri" w:hAnsi="Times New Roman" w:cs="Times New Roman"/>
                <w:b/>
                <w:bCs/>
                <w:sz w:val="24"/>
                <w:szCs w:val="24"/>
                <w:lang w:eastAsia="ru-RU"/>
              </w:rPr>
            </w:pPr>
            <w:r w:rsidRPr="00BA5E8D">
              <w:rPr>
                <w:rFonts w:ascii="Times New Roman" w:eastAsia="Calibri" w:hAnsi="Times New Roman" w:cs="Times New Roman"/>
                <w:b/>
                <w:bCs/>
                <w:sz w:val="24"/>
                <w:szCs w:val="24"/>
                <w:lang w:eastAsia="ru-RU"/>
              </w:rPr>
              <w:t>8/8</w:t>
            </w:r>
          </w:p>
        </w:tc>
        <w:tc>
          <w:tcPr>
            <w:tcW w:w="1800" w:type="dxa"/>
            <w:shd w:val="clear" w:color="auto" w:fill="FFFFFF"/>
          </w:tcPr>
          <w:p w14:paraId="6F4CBD9E"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36ED6FD9" w14:textId="77777777" w:rsidTr="0097440A">
        <w:tc>
          <w:tcPr>
            <w:tcW w:w="3528" w:type="dxa"/>
            <w:vMerge/>
            <w:shd w:val="clear" w:color="auto" w:fill="FFFFFF"/>
          </w:tcPr>
          <w:p w14:paraId="7419C448"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612" w:type="dxa"/>
            <w:shd w:val="clear" w:color="auto" w:fill="FFFFFF"/>
          </w:tcPr>
          <w:p w14:paraId="1B8BE14A"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1</w:t>
            </w:r>
          </w:p>
        </w:tc>
        <w:tc>
          <w:tcPr>
            <w:tcW w:w="7200" w:type="dxa"/>
            <w:shd w:val="clear" w:color="auto" w:fill="FFFFFF"/>
          </w:tcPr>
          <w:p w14:paraId="604E9358" w14:textId="77777777" w:rsidR="00BA5E8D" w:rsidRPr="00BA5E8D" w:rsidRDefault="00BA5E8D" w:rsidP="00BA5E8D">
            <w:pPr>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Выбор проводов и кабелей, вида электропроводки и способа прокладки</w:t>
            </w:r>
          </w:p>
        </w:tc>
        <w:tc>
          <w:tcPr>
            <w:tcW w:w="1881" w:type="dxa"/>
            <w:vMerge w:val="restart"/>
            <w:shd w:val="clear" w:color="auto" w:fill="FFFFFF"/>
          </w:tcPr>
          <w:p w14:paraId="41779167" w14:textId="77777777" w:rsidR="00BA5E8D" w:rsidRPr="00BA5E8D" w:rsidRDefault="00BA5E8D" w:rsidP="00BA5E8D">
            <w:pPr>
              <w:jc w:val="center"/>
              <w:rPr>
                <w:rFonts w:ascii="Times New Roman" w:eastAsia="Calibri" w:hAnsi="Times New Roman" w:cs="Times New Roman"/>
                <w:bCs/>
                <w:sz w:val="24"/>
                <w:szCs w:val="24"/>
                <w:lang w:eastAsia="ru-RU"/>
              </w:rPr>
            </w:pPr>
            <w:r w:rsidRPr="00BA5E8D">
              <w:rPr>
                <w:rFonts w:ascii="Times New Roman" w:eastAsia="Calibri" w:hAnsi="Times New Roman" w:cs="Times New Roman"/>
                <w:bCs/>
                <w:sz w:val="24"/>
                <w:szCs w:val="24"/>
                <w:lang w:eastAsia="ru-RU"/>
              </w:rPr>
              <w:t>8</w:t>
            </w:r>
          </w:p>
        </w:tc>
        <w:tc>
          <w:tcPr>
            <w:tcW w:w="1800" w:type="dxa"/>
            <w:vMerge w:val="restart"/>
            <w:shd w:val="clear" w:color="auto" w:fill="FFFFFF"/>
          </w:tcPr>
          <w:p w14:paraId="2311EE9E" w14:textId="77777777" w:rsidR="00BA5E8D" w:rsidRPr="00BA5E8D" w:rsidRDefault="00BA5E8D" w:rsidP="00BA5E8D">
            <w:pPr>
              <w:jc w:val="cente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ОК 1- 5,7, 9</w:t>
            </w:r>
          </w:p>
          <w:p w14:paraId="01FBE0D8" w14:textId="77777777" w:rsidR="00BA5E8D" w:rsidRPr="00BA5E8D" w:rsidRDefault="00BA5E8D" w:rsidP="00BA5E8D">
            <w:pPr>
              <w:jc w:val="center"/>
              <w:rPr>
                <w:rFonts w:ascii="Times New Roman" w:eastAsia="Calibri" w:hAnsi="Times New Roman" w:cs="Times New Roman"/>
                <w:b/>
                <w:bCs/>
                <w:sz w:val="24"/>
                <w:szCs w:val="24"/>
                <w:lang w:eastAsia="ru-RU"/>
              </w:rPr>
            </w:pPr>
            <w:r w:rsidRPr="00BA5E8D">
              <w:rPr>
                <w:rFonts w:ascii="Times New Roman" w:eastAsia="Times New Roman" w:hAnsi="Times New Roman" w:cs="Times New Roman"/>
                <w:sz w:val="24"/>
                <w:szCs w:val="24"/>
                <w:lang w:eastAsia="ru-RU"/>
              </w:rPr>
              <w:t xml:space="preserve"> ПК-4.1 – 4.3</w:t>
            </w:r>
          </w:p>
        </w:tc>
      </w:tr>
      <w:tr w:rsidR="00BA5E8D" w:rsidRPr="00BA5E8D" w14:paraId="6B3574E0" w14:textId="77777777" w:rsidTr="0097440A">
        <w:tc>
          <w:tcPr>
            <w:tcW w:w="3528" w:type="dxa"/>
            <w:vMerge/>
            <w:shd w:val="clear" w:color="auto" w:fill="FFFFFF"/>
          </w:tcPr>
          <w:p w14:paraId="4DE8A635"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612" w:type="dxa"/>
            <w:shd w:val="clear" w:color="auto" w:fill="FFFFFF"/>
          </w:tcPr>
          <w:p w14:paraId="713D2FF2"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2</w:t>
            </w:r>
          </w:p>
        </w:tc>
        <w:tc>
          <w:tcPr>
            <w:tcW w:w="7200" w:type="dxa"/>
            <w:shd w:val="clear" w:color="auto" w:fill="FFFFFF"/>
          </w:tcPr>
          <w:p w14:paraId="536537F2" w14:textId="77777777" w:rsidR="00BA5E8D" w:rsidRPr="00BA5E8D" w:rsidRDefault="00BA5E8D" w:rsidP="00BA5E8D">
            <w:pPr>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 xml:space="preserve">Способы </w:t>
            </w:r>
            <w:proofErr w:type="spellStart"/>
            <w:r w:rsidRPr="00BA5E8D">
              <w:rPr>
                <w:rFonts w:ascii="Times New Roman" w:eastAsia="Times New Roman" w:hAnsi="Times New Roman" w:cs="Times New Roman"/>
                <w:color w:val="000000"/>
                <w:sz w:val="24"/>
                <w:szCs w:val="24"/>
                <w:lang w:eastAsia="ru-RU"/>
              </w:rPr>
              <w:t>оконцевания</w:t>
            </w:r>
            <w:proofErr w:type="spellEnd"/>
            <w:r w:rsidRPr="00BA5E8D">
              <w:rPr>
                <w:rFonts w:ascii="Times New Roman" w:eastAsia="Times New Roman" w:hAnsi="Times New Roman" w:cs="Times New Roman"/>
                <w:color w:val="000000"/>
                <w:sz w:val="24"/>
                <w:szCs w:val="24"/>
                <w:lang w:eastAsia="ru-RU"/>
              </w:rPr>
              <w:t>, соединения, и ответвления жил изолированных проводов и кабелей</w:t>
            </w:r>
          </w:p>
        </w:tc>
        <w:tc>
          <w:tcPr>
            <w:tcW w:w="1881" w:type="dxa"/>
            <w:vMerge/>
            <w:shd w:val="clear" w:color="auto" w:fill="FFFFFF"/>
          </w:tcPr>
          <w:p w14:paraId="6D202171" w14:textId="77777777" w:rsidR="00BA5E8D" w:rsidRPr="00BA5E8D" w:rsidRDefault="00BA5E8D" w:rsidP="00BA5E8D">
            <w:pPr>
              <w:jc w:val="center"/>
              <w:rPr>
                <w:rFonts w:ascii="Times New Roman" w:eastAsia="Calibri" w:hAnsi="Times New Roman" w:cs="Times New Roman"/>
                <w:bCs/>
                <w:sz w:val="24"/>
                <w:szCs w:val="24"/>
                <w:lang w:eastAsia="ru-RU"/>
              </w:rPr>
            </w:pPr>
          </w:p>
        </w:tc>
        <w:tc>
          <w:tcPr>
            <w:tcW w:w="1800" w:type="dxa"/>
            <w:vMerge/>
            <w:shd w:val="clear" w:color="auto" w:fill="FFFFFF"/>
          </w:tcPr>
          <w:p w14:paraId="04AFE6CA"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2F05CD9A" w14:textId="77777777" w:rsidTr="0097440A">
        <w:tc>
          <w:tcPr>
            <w:tcW w:w="3528" w:type="dxa"/>
            <w:vMerge/>
            <w:shd w:val="clear" w:color="auto" w:fill="FFFFFF"/>
          </w:tcPr>
          <w:p w14:paraId="7CD196A1"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612" w:type="dxa"/>
            <w:shd w:val="clear" w:color="auto" w:fill="FFFFFF"/>
          </w:tcPr>
          <w:p w14:paraId="0F8C9601"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3</w:t>
            </w:r>
          </w:p>
        </w:tc>
        <w:tc>
          <w:tcPr>
            <w:tcW w:w="7200" w:type="dxa"/>
            <w:shd w:val="clear" w:color="auto" w:fill="FFFFFF"/>
          </w:tcPr>
          <w:p w14:paraId="1F634D0D" w14:textId="77777777" w:rsidR="00BA5E8D" w:rsidRPr="00BA5E8D" w:rsidRDefault="00BA5E8D" w:rsidP="00BA5E8D">
            <w:pPr>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Определение мест повреждения на кабельных линиях</w:t>
            </w:r>
          </w:p>
        </w:tc>
        <w:tc>
          <w:tcPr>
            <w:tcW w:w="1881" w:type="dxa"/>
            <w:vMerge/>
            <w:shd w:val="clear" w:color="auto" w:fill="FFFFFF"/>
          </w:tcPr>
          <w:p w14:paraId="3F8FB767" w14:textId="77777777" w:rsidR="00BA5E8D" w:rsidRPr="00BA5E8D" w:rsidRDefault="00BA5E8D" w:rsidP="00BA5E8D">
            <w:pPr>
              <w:jc w:val="center"/>
              <w:rPr>
                <w:rFonts w:ascii="Times New Roman" w:eastAsia="Calibri" w:hAnsi="Times New Roman" w:cs="Times New Roman"/>
                <w:bCs/>
                <w:sz w:val="24"/>
                <w:szCs w:val="24"/>
                <w:lang w:eastAsia="ru-RU"/>
              </w:rPr>
            </w:pPr>
          </w:p>
        </w:tc>
        <w:tc>
          <w:tcPr>
            <w:tcW w:w="1800" w:type="dxa"/>
            <w:vMerge/>
            <w:shd w:val="clear" w:color="auto" w:fill="FFFFFF"/>
          </w:tcPr>
          <w:p w14:paraId="077BAF6E"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46E84616" w14:textId="77777777" w:rsidTr="0097440A">
        <w:tc>
          <w:tcPr>
            <w:tcW w:w="3528" w:type="dxa"/>
            <w:vMerge/>
            <w:shd w:val="clear" w:color="auto" w:fill="FFFFFF"/>
          </w:tcPr>
          <w:p w14:paraId="0CAD6118"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612" w:type="dxa"/>
            <w:shd w:val="clear" w:color="auto" w:fill="FFFFFF"/>
          </w:tcPr>
          <w:p w14:paraId="72728884"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4</w:t>
            </w:r>
          </w:p>
        </w:tc>
        <w:tc>
          <w:tcPr>
            <w:tcW w:w="7200" w:type="dxa"/>
            <w:shd w:val="clear" w:color="auto" w:fill="FFFFFF"/>
          </w:tcPr>
          <w:p w14:paraId="2EEC3600" w14:textId="77777777" w:rsidR="00BA5E8D" w:rsidRPr="00BA5E8D" w:rsidRDefault="00BA5E8D" w:rsidP="00BA5E8D">
            <w:pPr>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 xml:space="preserve">Механизмы, инструменты, приспособления, применяемые для. соединения и </w:t>
            </w:r>
            <w:proofErr w:type="spellStart"/>
            <w:r w:rsidRPr="00BA5E8D">
              <w:rPr>
                <w:rFonts w:ascii="Times New Roman" w:eastAsia="Times New Roman" w:hAnsi="Times New Roman" w:cs="Times New Roman"/>
                <w:color w:val="000000"/>
                <w:sz w:val="24"/>
                <w:szCs w:val="24"/>
                <w:lang w:eastAsia="ru-RU"/>
              </w:rPr>
              <w:t>оконцевания</w:t>
            </w:r>
            <w:proofErr w:type="spellEnd"/>
            <w:r w:rsidRPr="00BA5E8D">
              <w:rPr>
                <w:rFonts w:ascii="Times New Roman" w:eastAsia="Times New Roman" w:hAnsi="Times New Roman" w:cs="Times New Roman"/>
                <w:color w:val="000000"/>
                <w:sz w:val="24"/>
                <w:szCs w:val="24"/>
                <w:lang w:eastAsia="ru-RU"/>
              </w:rPr>
              <w:t xml:space="preserve"> жил, монтажа электропроводки и кабельных линий</w:t>
            </w:r>
          </w:p>
        </w:tc>
        <w:tc>
          <w:tcPr>
            <w:tcW w:w="1881" w:type="dxa"/>
            <w:vMerge/>
            <w:shd w:val="clear" w:color="auto" w:fill="FFFFFF"/>
          </w:tcPr>
          <w:p w14:paraId="36E07631" w14:textId="77777777" w:rsidR="00BA5E8D" w:rsidRPr="00BA5E8D" w:rsidRDefault="00BA5E8D" w:rsidP="00BA5E8D">
            <w:pPr>
              <w:jc w:val="center"/>
              <w:rPr>
                <w:rFonts w:ascii="Times New Roman" w:eastAsia="Calibri" w:hAnsi="Times New Roman" w:cs="Times New Roman"/>
                <w:bCs/>
                <w:sz w:val="24"/>
                <w:szCs w:val="24"/>
                <w:lang w:eastAsia="ru-RU"/>
              </w:rPr>
            </w:pPr>
          </w:p>
        </w:tc>
        <w:tc>
          <w:tcPr>
            <w:tcW w:w="1800" w:type="dxa"/>
            <w:vMerge/>
            <w:shd w:val="clear" w:color="auto" w:fill="FFFFFF"/>
          </w:tcPr>
          <w:p w14:paraId="5C23079F"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7116CB3C" w14:textId="77777777" w:rsidTr="0097440A">
        <w:tc>
          <w:tcPr>
            <w:tcW w:w="3528" w:type="dxa"/>
            <w:vMerge w:val="restart"/>
            <w:shd w:val="clear" w:color="auto" w:fill="FFFFFF"/>
          </w:tcPr>
          <w:p w14:paraId="57D5A656" w14:textId="77777777" w:rsidR="00BA5E8D" w:rsidRPr="00BA5E8D" w:rsidRDefault="00BA5E8D" w:rsidP="00BA5E8D">
            <w:pPr>
              <w:rPr>
                <w:rFonts w:ascii="Times New Roman" w:eastAsia="Calibri" w:hAnsi="Times New Roman" w:cs="Times New Roman"/>
                <w:bCs/>
                <w:sz w:val="24"/>
                <w:szCs w:val="24"/>
                <w:lang w:eastAsia="ru-RU"/>
              </w:rPr>
            </w:pPr>
            <w:r w:rsidRPr="00BA5E8D">
              <w:rPr>
                <w:rFonts w:ascii="Times New Roman" w:eastAsia="Calibri" w:hAnsi="Times New Roman" w:cs="Times New Roman"/>
                <w:b/>
                <w:bCs/>
                <w:sz w:val="24"/>
                <w:szCs w:val="24"/>
                <w:lang w:eastAsia="ru-RU"/>
              </w:rPr>
              <w:t>Тема 5.</w:t>
            </w:r>
            <w:r w:rsidRPr="00BA5E8D">
              <w:rPr>
                <w:rFonts w:ascii="Times New Roman" w:eastAsia="Calibri" w:hAnsi="Times New Roman" w:cs="Times New Roman"/>
                <w:bCs/>
                <w:sz w:val="24"/>
                <w:szCs w:val="24"/>
                <w:lang w:eastAsia="ru-RU"/>
              </w:rPr>
              <w:t xml:space="preserve"> </w:t>
            </w:r>
            <w:r w:rsidRPr="00BA5E8D">
              <w:rPr>
                <w:rFonts w:ascii="Times New Roman" w:eastAsia="Calibri" w:hAnsi="Times New Roman" w:cs="Times New Roman"/>
                <w:b/>
                <w:bCs/>
                <w:sz w:val="24"/>
                <w:szCs w:val="24"/>
                <w:lang w:eastAsia="ru-RU"/>
              </w:rPr>
              <w:t>Ремонт электрических машин</w:t>
            </w:r>
          </w:p>
          <w:p w14:paraId="3A5B241C" w14:textId="77777777" w:rsidR="00BA5E8D" w:rsidRPr="00BA5E8D" w:rsidRDefault="00BA5E8D" w:rsidP="00BA5E8D">
            <w:pPr>
              <w:rPr>
                <w:rFonts w:ascii="Times New Roman" w:eastAsia="Calibri" w:hAnsi="Times New Roman" w:cs="Times New Roman"/>
                <w:bCs/>
                <w:sz w:val="24"/>
                <w:szCs w:val="24"/>
                <w:lang w:eastAsia="ru-RU"/>
              </w:rPr>
            </w:pPr>
          </w:p>
        </w:tc>
        <w:tc>
          <w:tcPr>
            <w:tcW w:w="7812" w:type="dxa"/>
            <w:gridSpan w:val="2"/>
            <w:shd w:val="clear" w:color="auto" w:fill="FFFFFF"/>
          </w:tcPr>
          <w:p w14:paraId="55850B1B" w14:textId="77777777" w:rsidR="00BA5E8D" w:rsidRPr="00BA5E8D" w:rsidRDefault="00BA5E8D" w:rsidP="00BA5E8D">
            <w:pPr>
              <w:rPr>
                <w:rFonts w:ascii="Times New Roman" w:eastAsia="Times New Roman" w:hAnsi="Times New Roman" w:cs="Times New Roman"/>
                <w:bCs/>
                <w:sz w:val="24"/>
                <w:szCs w:val="24"/>
                <w:lang w:eastAsia="ru-RU"/>
              </w:rPr>
            </w:pPr>
            <w:r w:rsidRPr="00BA5E8D">
              <w:rPr>
                <w:rFonts w:ascii="Times New Roman" w:eastAsia="Calibri" w:hAnsi="Times New Roman" w:cs="Times New Roman"/>
                <w:b/>
                <w:bCs/>
                <w:sz w:val="24"/>
                <w:szCs w:val="24"/>
                <w:lang w:eastAsia="ru-RU"/>
              </w:rPr>
              <w:t xml:space="preserve">Содержание </w:t>
            </w:r>
          </w:p>
        </w:tc>
        <w:tc>
          <w:tcPr>
            <w:tcW w:w="1881" w:type="dxa"/>
            <w:shd w:val="clear" w:color="auto" w:fill="FFFFFF"/>
          </w:tcPr>
          <w:p w14:paraId="6C07E8D7" w14:textId="77777777" w:rsidR="00BA5E8D" w:rsidRPr="00BA5E8D" w:rsidRDefault="00BA5E8D" w:rsidP="00BA5E8D">
            <w:pPr>
              <w:jc w:val="center"/>
              <w:rPr>
                <w:rFonts w:ascii="Times New Roman" w:eastAsia="Calibri" w:hAnsi="Times New Roman" w:cs="Times New Roman"/>
                <w:b/>
                <w:bCs/>
                <w:sz w:val="24"/>
                <w:szCs w:val="24"/>
                <w:lang w:eastAsia="ru-RU"/>
              </w:rPr>
            </w:pPr>
            <w:r w:rsidRPr="00BA5E8D">
              <w:rPr>
                <w:rFonts w:ascii="Times New Roman" w:eastAsia="Calibri" w:hAnsi="Times New Roman" w:cs="Times New Roman"/>
                <w:b/>
                <w:bCs/>
                <w:sz w:val="24"/>
                <w:szCs w:val="24"/>
                <w:lang w:eastAsia="ru-RU"/>
              </w:rPr>
              <w:t>22/16</w:t>
            </w:r>
          </w:p>
        </w:tc>
        <w:tc>
          <w:tcPr>
            <w:tcW w:w="1800" w:type="dxa"/>
            <w:shd w:val="clear" w:color="auto" w:fill="FFFFFF"/>
          </w:tcPr>
          <w:p w14:paraId="067C7EBD"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625E2403" w14:textId="77777777" w:rsidTr="0097440A">
        <w:tc>
          <w:tcPr>
            <w:tcW w:w="3528" w:type="dxa"/>
            <w:vMerge/>
            <w:shd w:val="clear" w:color="auto" w:fill="FFFFFF"/>
          </w:tcPr>
          <w:p w14:paraId="127FADF1" w14:textId="77777777" w:rsidR="00BA5E8D" w:rsidRPr="00BA5E8D" w:rsidRDefault="00BA5E8D" w:rsidP="00BA5E8D">
            <w:pPr>
              <w:rPr>
                <w:rFonts w:ascii="Times New Roman" w:eastAsia="Times New Roman" w:hAnsi="Times New Roman" w:cs="Times New Roman"/>
                <w:sz w:val="24"/>
                <w:szCs w:val="24"/>
                <w:lang w:eastAsia="ru-RU"/>
              </w:rPr>
            </w:pPr>
          </w:p>
        </w:tc>
        <w:tc>
          <w:tcPr>
            <w:tcW w:w="612" w:type="dxa"/>
            <w:shd w:val="clear" w:color="auto" w:fill="FFFFFF"/>
          </w:tcPr>
          <w:p w14:paraId="4740B4D1"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1</w:t>
            </w:r>
          </w:p>
        </w:tc>
        <w:tc>
          <w:tcPr>
            <w:tcW w:w="7200" w:type="dxa"/>
            <w:shd w:val="clear" w:color="auto" w:fill="FFFFFF"/>
          </w:tcPr>
          <w:p w14:paraId="18658D98" w14:textId="77777777" w:rsidR="00BA5E8D" w:rsidRPr="00BA5E8D" w:rsidRDefault="00BA5E8D" w:rsidP="00BA5E8D">
            <w:pP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Основные неисправности электрических машин.</w:t>
            </w:r>
          </w:p>
        </w:tc>
        <w:tc>
          <w:tcPr>
            <w:tcW w:w="1881" w:type="dxa"/>
            <w:vMerge w:val="restart"/>
            <w:shd w:val="clear" w:color="auto" w:fill="FFFFFF"/>
          </w:tcPr>
          <w:p w14:paraId="0AF5C7A1" w14:textId="77777777" w:rsidR="00BA5E8D" w:rsidRPr="00BA5E8D" w:rsidRDefault="00BA5E8D" w:rsidP="00BA5E8D">
            <w:pPr>
              <w:jc w:val="center"/>
              <w:rPr>
                <w:rFonts w:ascii="Times New Roman" w:eastAsia="Calibri" w:hAnsi="Times New Roman" w:cs="Times New Roman"/>
                <w:bCs/>
                <w:sz w:val="24"/>
                <w:szCs w:val="24"/>
                <w:lang w:eastAsia="ru-RU"/>
              </w:rPr>
            </w:pPr>
            <w:r w:rsidRPr="00BA5E8D">
              <w:rPr>
                <w:rFonts w:ascii="Times New Roman" w:eastAsia="Calibri" w:hAnsi="Times New Roman" w:cs="Times New Roman"/>
                <w:bCs/>
                <w:sz w:val="24"/>
                <w:szCs w:val="24"/>
                <w:lang w:eastAsia="ru-RU"/>
              </w:rPr>
              <w:t>4</w:t>
            </w:r>
          </w:p>
        </w:tc>
        <w:tc>
          <w:tcPr>
            <w:tcW w:w="1800" w:type="dxa"/>
            <w:vMerge w:val="restart"/>
            <w:shd w:val="clear" w:color="auto" w:fill="FFFFFF"/>
          </w:tcPr>
          <w:p w14:paraId="11F822F0" w14:textId="77777777" w:rsidR="00BA5E8D" w:rsidRPr="00BA5E8D" w:rsidRDefault="00BA5E8D" w:rsidP="00BA5E8D">
            <w:pPr>
              <w:jc w:val="cente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ОК 1- 5,7, 9</w:t>
            </w:r>
          </w:p>
          <w:p w14:paraId="7761148C" w14:textId="77777777" w:rsidR="00BA5E8D" w:rsidRPr="00BA5E8D" w:rsidRDefault="00BA5E8D" w:rsidP="00BA5E8D">
            <w:pPr>
              <w:spacing w:after="200" w:line="276" w:lineRule="auto"/>
              <w:jc w:val="cente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 ПК-4.1 – 4.3</w:t>
            </w:r>
          </w:p>
        </w:tc>
      </w:tr>
      <w:tr w:rsidR="00BA5E8D" w:rsidRPr="00BA5E8D" w14:paraId="6190374F" w14:textId="77777777" w:rsidTr="0097440A">
        <w:tc>
          <w:tcPr>
            <w:tcW w:w="3528" w:type="dxa"/>
            <w:vMerge/>
            <w:shd w:val="clear" w:color="auto" w:fill="FFFFFF"/>
          </w:tcPr>
          <w:p w14:paraId="50986952" w14:textId="77777777" w:rsidR="00BA5E8D" w:rsidRPr="00BA5E8D" w:rsidRDefault="00BA5E8D" w:rsidP="00BA5E8D">
            <w:pPr>
              <w:rPr>
                <w:rFonts w:ascii="Times New Roman" w:eastAsia="Times New Roman" w:hAnsi="Times New Roman" w:cs="Times New Roman"/>
                <w:sz w:val="24"/>
                <w:szCs w:val="24"/>
                <w:lang w:eastAsia="ru-RU"/>
              </w:rPr>
            </w:pPr>
          </w:p>
        </w:tc>
        <w:tc>
          <w:tcPr>
            <w:tcW w:w="612" w:type="dxa"/>
            <w:shd w:val="clear" w:color="auto" w:fill="FFFFFF"/>
          </w:tcPr>
          <w:p w14:paraId="020D4DA7"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2</w:t>
            </w:r>
          </w:p>
        </w:tc>
        <w:tc>
          <w:tcPr>
            <w:tcW w:w="7200" w:type="dxa"/>
            <w:shd w:val="clear" w:color="auto" w:fill="FFFFFF"/>
          </w:tcPr>
          <w:p w14:paraId="5368B17F" w14:textId="77777777" w:rsidR="00BA5E8D" w:rsidRPr="00BA5E8D" w:rsidRDefault="00BA5E8D" w:rsidP="00BA5E8D">
            <w:pP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Виды ремонта электрических машин</w:t>
            </w:r>
          </w:p>
        </w:tc>
        <w:tc>
          <w:tcPr>
            <w:tcW w:w="1881" w:type="dxa"/>
            <w:vMerge/>
            <w:shd w:val="clear" w:color="auto" w:fill="FFFFFF"/>
          </w:tcPr>
          <w:p w14:paraId="726E26F5" w14:textId="77777777" w:rsidR="00BA5E8D" w:rsidRPr="00BA5E8D" w:rsidRDefault="00BA5E8D" w:rsidP="00BA5E8D">
            <w:pPr>
              <w:rPr>
                <w:rFonts w:ascii="Times New Roman" w:eastAsia="Calibri" w:hAnsi="Times New Roman" w:cs="Times New Roman"/>
                <w:bCs/>
                <w:sz w:val="24"/>
                <w:szCs w:val="24"/>
                <w:lang w:eastAsia="ru-RU"/>
              </w:rPr>
            </w:pPr>
          </w:p>
        </w:tc>
        <w:tc>
          <w:tcPr>
            <w:tcW w:w="1800" w:type="dxa"/>
            <w:vMerge/>
            <w:shd w:val="clear" w:color="auto" w:fill="FFFFFF"/>
          </w:tcPr>
          <w:p w14:paraId="06D98356" w14:textId="77777777" w:rsidR="00BA5E8D" w:rsidRPr="00BA5E8D" w:rsidRDefault="00BA5E8D" w:rsidP="00BA5E8D">
            <w:pPr>
              <w:spacing w:after="200" w:line="276" w:lineRule="auto"/>
              <w:jc w:val="center"/>
              <w:rPr>
                <w:rFonts w:ascii="Times New Roman" w:eastAsia="Calibri" w:hAnsi="Times New Roman" w:cs="Times New Roman"/>
                <w:b/>
                <w:bCs/>
                <w:sz w:val="24"/>
                <w:szCs w:val="24"/>
                <w:lang w:eastAsia="ru-RU"/>
              </w:rPr>
            </w:pPr>
          </w:p>
        </w:tc>
      </w:tr>
      <w:tr w:rsidR="00BA5E8D" w:rsidRPr="00BA5E8D" w14:paraId="3B59E2F9" w14:textId="77777777" w:rsidTr="0097440A">
        <w:trPr>
          <w:trHeight w:val="562"/>
        </w:trPr>
        <w:tc>
          <w:tcPr>
            <w:tcW w:w="3528" w:type="dxa"/>
            <w:vMerge/>
            <w:shd w:val="clear" w:color="auto" w:fill="FFFFFF"/>
          </w:tcPr>
          <w:p w14:paraId="74A6ACF6" w14:textId="77777777" w:rsidR="00BA5E8D" w:rsidRPr="00BA5E8D" w:rsidRDefault="00BA5E8D" w:rsidP="00BA5E8D">
            <w:pPr>
              <w:rPr>
                <w:rFonts w:ascii="Times New Roman" w:eastAsia="Times New Roman" w:hAnsi="Times New Roman" w:cs="Times New Roman"/>
                <w:sz w:val="24"/>
                <w:szCs w:val="24"/>
                <w:lang w:eastAsia="ru-RU"/>
              </w:rPr>
            </w:pPr>
          </w:p>
        </w:tc>
        <w:tc>
          <w:tcPr>
            <w:tcW w:w="612" w:type="dxa"/>
            <w:shd w:val="clear" w:color="auto" w:fill="FFFFFF"/>
          </w:tcPr>
          <w:p w14:paraId="39463C59"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3</w:t>
            </w:r>
          </w:p>
          <w:p w14:paraId="5685FA39" w14:textId="77777777" w:rsidR="00BA5E8D" w:rsidRPr="00BA5E8D" w:rsidRDefault="00BA5E8D" w:rsidP="00BA5E8D">
            <w:pPr>
              <w:jc w:val="center"/>
              <w:rPr>
                <w:rFonts w:ascii="Times New Roman" w:eastAsia="Times New Roman" w:hAnsi="Times New Roman" w:cs="Times New Roman"/>
                <w:bCs/>
                <w:sz w:val="24"/>
                <w:szCs w:val="24"/>
                <w:lang w:eastAsia="ru-RU"/>
              </w:rPr>
            </w:pPr>
          </w:p>
        </w:tc>
        <w:tc>
          <w:tcPr>
            <w:tcW w:w="7200" w:type="dxa"/>
            <w:shd w:val="clear" w:color="auto" w:fill="FFFFFF"/>
          </w:tcPr>
          <w:p w14:paraId="6CDD3904" w14:textId="77777777" w:rsidR="00BA5E8D" w:rsidRPr="00BA5E8D" w:rsidRDefault="00BA5E8D" w:rsidP="00BA5E8D">
            <w:pP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sz w:val="24"/>
                <w:szCs w:val="24"/>
                <w:lang w:eastAsia="ru-RU"/>
              </w:rPr>
              <w:t>Ремонт электрической части машин. Ремонт механической части машин</w:t>
            </w:r>
          </w:p>
        </w:tc>
        <w:tc>
          <w:tcPr>
            <w:tcW w:w="1881" w:type="dxa"/>
            <w:vMerge/>
            <w:shd w:val="clear" w:color="auto" w:fill="FFFFFF"/>
          </w:tcPr>
          <w:p w14:paraId="7DE14643" w14:textId="77777777" w:rsidR="00BA5E8D" w:rsidRPr="00BA5E8D" w:rsidRDefault="00BA5E8D" w:rsidP="00BA5E8D">
            <w:pPr>
              <w:jc w:val="center"/>
              <w:rPr>
                <w:rFonts w:ascii="Times New Roman" w:eastAsia="Calibri" w:hAnsi="Times New Roman" w:cs="Times New Roman"/>
                <w:bCs/>
                <w:sz w:val="24"/>
                <w:szCs w:val="24"/>
                <w:lang w:eastAsia="ru-RU"/>
              </w:rPr>
            </w:pPr>
          </w:p>
        </w:tc>
        <w:tc>
          <w:tcPr>
            <w:tcW w:w="1800" w:type="dxa"/>
            <w:vMerge/>
            <w:shd w:val="clear" w:color="auto" w:fill="FFFFFF"/>
          </w:tcPr>
          <w:p w14:paraId="46516343" w14:textId="77777777" w:rsidR="00BA5E8D" w:rsidRPr="00BA5E8D" w:rsidRDefault="00BA5E8D" w:rsidP="00BA5E8D">
            <w:pPr>
              <w:spacing w:after="200" w:line="276" w:lineRule="auto"/>
              <w:jc w:val="center"/>
              <w:rPr>
                <w:rFonts w:ascii="Times New Roman" w:eastAsia="Calibri" w:hAnsi="Times New Roman" w:cs="Times New Roman"/>
                <w:b/>
                <w:bCs/>
                <w:sz w:val="24"/>
                <w:szCs w:val="24"/>
                <w:lang w:eastAsia="ru-RU"/>
              </w:rPr>
            </w:pPr>
          </w:p>
        </w:tc>
      </w:tr>
      <w:tr w:rsidR="00BA5E8D" w:rsidRPr="00BA5E8D" w14:paraId="60C31688" w14:textId="77777777" w:rsidTr="0097440A">
        <w:tc>
          <w:tcPr>
            <w:tcW w:w="3528" w:type="dxa"/>
            <w:vMerge/>
            <w:shd w:val="clear" w:color="auto" w:fill="FFFFFF"/>
          </w:tcPr>
          <w:p w14:paraId="026537F0"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7812" w:type="dxa"/>
            <w:gridSpan w:val="2"/>
            <w:shd w:val="clear" w:color="auto" w:fill="FFFFFF"/>
          </w:tcPr>
          <w:p w14:paraId="001F9EA0" w14:textId="77777777" w:rsidR="00BA5E8D" w:rsidRPr="00BA5E8D" w:rsidRDefault="00BA5E8D" w:rsidP="00BA5E8D">
            <w:pP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
                <w:bCs/>
                <w:lang w:eastAsia="ru-RU"/>
              </w:rPr>
              <w:t>В том числе практических и лабораторных занятий</w:t>
            </w:r>
          </w:p>
        </w:tc>
        <w:tc>
          <w:tcPr>
            <w:tcW w:w="1881" w:type="dxa"/>
            <w:shd w:val="clear" w:color="auto" w:fill="FFFFFF"/>
          </w:tcPr>
          <w:p w14:paraId="58150896" w14:textId="77777777" w:rsidR="00BA5E8D" w:rsidRPr="00BA5E8D" w:rsidRDefault="00BA5E8D" w:rsidP="00BA5E8D">
            <w:pPr>
              <w:jc w:val="center"/>
              <w:rPr>
                <w:rFonts w:ascii="Times New Roman" w:eastAsia="Calibri" w:hAnsi="Times New Roman" w:cs="Times New Roman"/>
                <w:b/>
                <w:bCs/>
                <w:sz w:val="24"/>
                <w:szCs w:val="24"/>
                <w:lang w:eastAsia="ru-RU"/>
              </w:rPr>
            </w:pPr>
            <w:r w:rsidRPr="00BA5E8D">
              <w:rPr>
                <w:rFonts w:ascii="Times New Roman" w:eastAsia="Calibri" w:hAnsi="Times New Roman" w:cs="Times New Roman"/>
                <w:b/>
                <w:bCs/>
                <w:sz w:val="24"/>
                <w:szCs w:val="24"/>
                <w:lang w:eastAsia="ru-RU"/>
              </w:rPr>
              <w:t>16/16</w:t>
            </w:r>
          </w:p>
        </w:tc>
        <w:tc>
          <w:tcPr>
            <w:tcW w:w="1800" w:type="dxa"/>
            <w:shd w:val="clear" w:color="auto" w:fill="FFFFFF"/>
          </w:tcPr>
          <w:p w14:paraId="39F756A0"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69B813FA" w14:textId="77777777" w:rsidTr="0097440A">
        <w:tc>
          <w:tcPr>
            <w:tcW w:w="3528" w:type="dxa"/>
            <w:vMerge/>
            <w:shd w:val="clear" w:color="auto" w:fill="FFFFFF"/>
          </w:tcPr>
          <w:p w14:paraId="37445A84"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612" w:type="dxa"/>
            <w:shd w:val="clear" w:color="auto" w:fill="FFFFFF"/>
          </w:tcPr>
          <w:p w14:paraId="54513E23"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1</w:t>
            </w:r>
          </w:p>
        </w:tc>
        <w:tc>
          <w:tcPr>
            <w:tcW w:w="7200" w:type="dxa"/>
            <w:shd w:val="clear" w:color="auto" w:fill="FFFFFF"/>
          </w:tcPr>
          <w:p w14:paraId="4BC9A9CB" w14:textId="77777777" w:rsidR="00BA5E8D" w:rsidRPr="00BA5E8D" w:rsidRDefault="00BA5E8D" w:rsidP="00BA5E8D">
            <w:pP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sz w:val="24"/>
                <w:szCs w:val="24"/>
                <w:lang w:eastAsia="ru-RU"/>
              </w:rPr>
              <w:t>Ремонт обмоток электрических машин</w:t>
            </w:r>
          </w:p>
        </w:tc>
        <w:tc>
          <w:tcPr>
            <w:tcW w:w="1881" w:type="dxa"/>
            <w:vMerge w:val="restart"/>
            <w:shd w:val="clear" w:color="auto" w:fill="FFFFFF"/>
          </w:tcPr>
          <w:p w14:paraId="1283ABDD" w14:textId="77777777" w:rsidR="00BA5E8D" w:rsidRPr="00BA5E8D" w:rsidRDefault="00BA5E8D" w:rsidP="00BA5E8D">
            <w:pPr>
              <w:jc w:val="center"/>
              <w:rPr>
                <w:rFonts w:ascii="Times New Roman" w:eastAsia="Calibri" w:hAnsi="Times New Roman" w:cs="Times New Roman"/>
                <w:bCs/>
                <w:sz w:val="24"/>
                <w:szCs w:val="24"/>
                <w:lang w:eastAsia="ru-RU"/>
              </w:rPr>
            </w:pPr>
            <w:r w:rsidRPr="00BA5E8D">
              <w:rPr>
                <w:rFonts w:ascii="Times New Roman" w:eastAsia="Calibri" w:hAnsi="Times New Roman" w:cs="Times New Roman"/>
                <w:bCs/>
                <w:sz w:val="24"/>
                <w:szCs w:val="24"/>
                <w:lang w:eastAsia="ru-RU"/>
              </w:rPr>
              <w:t>16</w:t>
            </w:r>
          </w:p>
        </w:tc>
        <w:tc>
          <w:tcPr>
            <w:tcW w:w="1800" w:type="dxa"/>
            <w:vMerge w:val="restart"/>
            <w:shd w:val="clear" w:color="auto" w:fill="FFFFFF"/>
          </w:tcPr>
          <w:p w14:paraId="6064EBF7" w14:textId="77777777" w:rsidR="00BA5E8D" w:rsidRPr="00BA5E8D" w:rsidRDefault="00BA5E8D" w:rsidP="00BA5E8D">
            <w:pPr>
              <w:jc w:val="cente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ОК 1- 5,7, 9</w:t>
            </w:r>
          </w:p>
          <w:p w14:paraId="1ABD42CB" w14:textId="77777777" w:rsidR="00BA5E8D" w:rsidRPr="00BA5E8D" w:rsidRDefault="00BA5E8D" w:rsidP="00BA5E8D">
            <w:pPr>
              <w:jc w:val="center"/>
              <w:rPr>
                <w:rFonts w:ascii="Times New Roman" w:eastAsia="Calibri" w:hAnsi="Times New Roman" w:cs="Times New Roman"/>
                <w:b/>
                <w:bCs/>
                <w:sz w:val="24"/>
                <w:szCs w:val="24"/>
                <w:lang w:eastAsia="ru-RU"/>
              </w:rPr>
            </w:pPr>
            <w:r w:rsidRPr="00BA5E8D">
              <w:rPr>
                <w:rFonts w:ascii="Times New Roman" w:eastAsia="Times New Roman" w:hAnsi="Times New Roman" w:cs="Times New Roman"/>
                <w:sz w:val="24"/>
                <w:szCs w:val="24"/>
                <w:lang w:eastAsia="ru-RU"/>
              </w:rPr>
              <w:t xml:space="preserve"> ПК-4.1 – 4.3</w:t>
            </w:r>
          </w:p>
        </w:tc>
      </w:tr>
      <w:tr w:rsidR="00BA5E8D" w:rsidRPr="00BA5E8D" w14:paraId="723C43FF" w14:textId="77777777" w:rsidTr="0097440A">
        <w:tc>
          <w:tcPr>
            <w:tcW w:w="3528" w:type="dxa"/>
            <w:vMerge/>
            <w:shd w:val="clear" w:color="auto" w:fill="FFFFFF"/>
          </w:tcPr>
          <w:p w14:paraId="55E33A6E"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612" w:type="dxa"/>
            <w:shd w:val="clear" w:color="auto" w:fill="FFFFFF"/>
          </w:tcPr>
          <w:p w14:paraId="09457B49"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2</w:t>
            </w:r>
          </w:p>
        </w:tc>
        <w:tc>
          <w:tcPr>
            <w:tcW w:w="7200" w:type="dxa"/>
            <w:shd w:val="clear" w:color="auto" w:fill="FFFFFF"/>
          </w:tcPr>
          <w:p w14:paraId="49975385" w14:textId="77777777" w:rsidR="00BA5E8D" w:rsidRPr="00BA5E8D" w:rsidRDefault="00BA5E8D" w:rsidP="00BA5E8D">
            <w:pP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Ремонт </w:t>
            </w:r>
            <w:proofErr w:type="spellStart"/>
            <w:r w:rsidRPr="00BA5E8D">
              <w:rPr>
                <w:rFonts w:ascii="Times New Roman" w:eastAsia="Times New Roman" w:hAnsi="Times New Roman" w:cs="Times New Roman"/>
                <w:sz w:val="24"/>
                <w:szCs w:val="24"/>
                <w:lang w:eastAsia="ru-RU"/>
              </w:rPr>
              <w:t>магнитопровода</w:t>
            </w:r>
            <w:proofErr w:type="spellEnd"/>
            <w:r w:rsidRPr="00BA5E8D">
              <w:rPr>
                <w:rFonts w:ascii="Times New Roman" w:eastAsia="Times New Roman" w:hAnsi="Times New Roman" w:cs="Times New Roman"/>
                <w:sz w:val="24"/>
                <w:szCs w:val="24"/>
                <w:lang w:eastAsia="ru-RU"/>
              </w:rPr>
              <w:t xml:space="preserve"> электрических машин</w:t>
            </w:r>
          </w:p>
        </w:tc>
        <w:tc>
          <w:tcPr>
            <w:tcW w:w="1881" w:type="dxa"/>
            <w:vMerge/>
            <w:shd w:val="clear" w:color="auto" w:fill="FFFFFF"/>
          </w:tcPr>
          <w:p w14:paraId="4D6BF167" w14:textId="77777777" w:rsidR="00BA5E8D" w:rsidRPr="00BA5E8D" w:rsidRDefault="00BA5E8D" w:rsidP="00BA5E8D">
            <w:pPr>
              <w:jc w:val="center"/>
              <w:rPr>
                <w:rFonts w:ascii="Times New Roman" w:eastAsia="Calibri" w:hAnsi="Times New Roman" w:cs="Times New Roman"/>
                <w:bCs/>
                <w:sz w:val="24"/>
                <w:szCs w:val="24"/>
                <w:lang w:eastAsia="ru-RU"/>
              </w:rPr>
            </w:pPr>
          </w:p>
        </w:tc>
        <w:tc>
          <w:tcPr>
            <w:tcW w:w="1800" w:type="dxa"/>
            <w:vMerge/>
            <w:shd w:val="clear" w:color="auto" w:fill="FFFFFF"/>
          </w:tcPr>
          <w:p w14:paraId="4118DF53"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15C56921" w14:textId="77777777" w:rsidTr="0097440A">
        <w:tc>
          <w:tcPr>
            <w:tcW w:w="3528" w:type="dxa"/>
            <w:vMerge/>
            <w:shd w:val="clear" w:color="auto" w:fill="FFFFFF"/>
          </w:tcPr>
          <w:p w14:paraId="0D098D78"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612" w:type="dxa"/>
            <w:shd w:val="clear" w:color="auto" w:fill="FFFFFF"/>
          </w:tcPr>
          <w:p w14:paraId="4284E393"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3</w:t>
            </w:r>
          </w:p>
        </w:tc>
        <w:tc>
          <w:tcPr>
            <w:tcW w:w="7200" w:type="dxa"/>
            <w:shd w:val="clear" w:color="auto" w:fill="FFFFFF"/>
          </w:tcPr>
          <w:p w14:paraId="7F1B53F8" w14:textId="77777777" w:rsidR="00BA5E8D" w:rsidRPr="00BA5E8D" w:rsidRDefault="00BA5E8D" w:rsidP="00BA5E8D">
            <w:pPr>
              <w:rPr>
                <w:rFonts w:ascii="Times New Roman" w:eastAsia="Times New Roman" w:hAnsi="Times New Roman" w:cs="Times New Roman"/>
                <w:sz w:val="24"/>
                <w:szCs w:val="24"/>
                <w:lang w:eastAsia="ru-RU"/>
              </w:rPr>
            </w:pPr>
            <w:r w:rsidRPr="00BA5E8D">
              <w:rPr>
                <w:rFonts w:ascii="Times New Roman" w:eastAsia="Times New Roman" w:hAnsi="Times New Roman" w:cs="Times New Roman"/>
                <w:bCs/>
                <w:sz w:val="24"/>
                <w:szCs w:val="24"/>
                <w:lang w:eastAsia="ru-RU"/>
              </w:rPr>
              <w:t>Ремонт коллекторов, щеткодержателей и контактных колец</w:t>
            </w:r>
          </w:p>
        </w:tc>
        <w:tc>
          <w:tcPr>
            <w:tcW w:w="1881" w:type="dxa"/>
            <w:vMerge/>
            <w:shd w:val="clear" w:color="auto" w:fill="FFFFFF"/>
          </w:tcPr>
          <w:p w14:paraId="56713B91" w14:textId="77777777" w:rsidR="00BA5E8D" w:rsidRPr="00BA5E8D" w:rsidRDefault="00BA5E8D" w:rsidP="00BA5E8D">
            <w:pPr>
              <w:jc w:val="center"/>
              <w:rPr>
                <w:rFonts w:ascii="Times New Roman" w:eastAsia="Calibri" w:hAnsi="Times New Roman" w:cs="Times New Roman"/>
                <w:bCs/>
                <w:sz w:val="24"/>
                <w:szCs w:val="24"/>
                <w:lang w:eastAsia="ru-RU"/>
              </w:rPr>
            </w:pPr>
          </w:p>
        </w:tc>
        <w:tc>
          <w:tcPr>
            <w:tcW w:w="1800" w:type="dxa"/>
            <w:vMerge/>
            <w:shd w:val="clear" w:color="auto" w:fill="FFFFFF"/>
          </w:tcPr>
          <w:p w14:paraId="510707DC"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112660C7" w14:textId="77777777" w:rsidTr="0097440A">
        <w:tc>
          <w:tcPr>
            <w:tcW w:w="3528" w:type="dxa"/>
            <w:vMerge/>
            <w:shd w:val="clear" w:color="auto" w:fill="FFFFFF"/>
          </w:tcPr>
          <w:p w14:paraId="515EC12C"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612" w:type="dxa"/>
            <w:shd w:val="clear" w:color="auto" w:fill="FFFFFF"/>
          </w:tcPr>
          <w:p w14:paraId="3B2598F0"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4</w:t>
            </w:r>
          </w:p>
        </w:tc>
        <w:tc>
          <w:tcPr>
            <w:tcW w:w="7200" w:type="dxa"/>
            <w:shd w:val="clear" w:color="auto" w:fill="FFFFFF"/>
          </w:tcPr>
          <w:p w14:paraId="2C6914DE" w14:textId="77777777" w:rsidR="00BA5E8D" w:rsidRPr="00BA5E8D" w:rsidRDefault="00BA5E8D" w:rsidP="00BA5E8D">
            <w:pP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Ремонт валов, сердечников и вентиляторов</w:t>
            </w:r>
          </w:p>
        </w:tc>
        <w:tc>
          <w:tcPr>
            <w:tcW w:w="1881" w:type="dxa"/>
            <w:vMerge/>
            <w:shd w:val="clear" w:color="auto" w:fill="FFFFFF"/>
          </w:tcPr>
          <w:p w14:paraId="56524EC8" w14:textId="77777777" w:rsidR="00BA5E8D" w:rsidRPr="00BA5E8D" w:rsidRDefault="00BA5E8D" w:rsidP="00BA5E8D">
            <w:pPr>
              <w:jc w:val="center"/>
              <w:rPr>
                <w:rFonts w:ascii="Times New Roman" w:eastAsia="Calibri" w:hAnsi="Times New Roman" w:cs="Times New Roman"/>
                <w:bCs/>
                <w:sz w:val="24"/>
                <w:szCs w:val="24"/>
                <w:lang w:eastAsia="ru-RU"/>
              </w:rPr>
            </w:pPr>
          </w:p>
        </w:tc>
        <w:tc>
          <w:tcPr>
            <w:tcW w:w="1800" w:type="dxa"/>
            <w:vMerge/>
            <w:shd w:val="clear" w:color="auto" w:fill="FFFFFF"/>
          </w:tcPr>
          <w:p w14:paraId="2EA52919"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13F91836" w14:textId="77777777" w:rsidTr="0097440A">
        <w:tc>
          <w:tcPr>
            <w:tcW w:w="3528" w:type="dxa"/>
            <w:vMerge/>
            <w:shd w:val="clear" w:color="auto" w:fill="FFFFFF"/>
          </w:tcPr>
          <w:p w14:paraId="085B6AB8"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612" w:type="dxa"/>
            <w:shd w:val="clear" w:color="auto" w:fill="FFFFFF"/>
          </w:tcPr>
          <w:p w14:paraId="3619BFB4"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5</w:t>
            </w:r>
          </w:p>
        </w:tc>
        <w:tc>
          <w:tcPr>
            <w:tcW w:w="7200" w:type="dxa"/>
            <w:shd w:val="clear" w:color="auto" w:fill="FFFFFF"/>
          </w:tcPr>
          <w:p w14:paraId="14DC3256" w14:textId="77777777" w:rsidR="00BA5E8D" w:rsidRPr="00BA5E8D" w:rsidRDefault="00BA5E8D" w:rsidP="00BA5E8D">
            <w:pP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Ремонт станин и подшипников</w:t>
            </w:r>
          </w:p>
        </w:tc>
        <w:tc>
          <w:tcPr>
            <w:tcW w:w="1881" w:type="dxa"/>
            <w:vMerge/>
            <w:shd w:val="clear" w:color="auto" w:fill="FFFFFF"/>
          </w:tcPr>
          <w:p w14:paraId="5E83CDD4" w14:textId="77777777" w:rsidR="00BA5E8D" w:rsidRPr="00BA5E8D" w:rsidRDefault="00BA5E8D" w:rsidP="00BA5E8D">
            <w:pPr>
              <w:jc w:val="center"/>
              <w:rPr>
                <w:rFonts w:ascii="Times New Roman" w:eastAsia="Calibri" w:hAnsi="Times New Roman" w:cs="Times New Roman"/>
                <w:bCs/>
                <w:sz w:val="24"/>
                <w:szCs w:val="24"/>
                <w:lang w:eastAsia="ru-RU"/>
              </w:rPr>
            </w:pPr>
          </w:p>
        </w:tc>
        <w:tc>
          <w:tcPr>
            <w:tcW w:w="1800" w:type="dxa"/>
            <w:vMerge/>
            <w:shd w:val="clear" w:color="auto" w:fill="FFFFFF"/>
          </w:tcPr>
          <w:p w14:paraId="017C2DE3"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30C649F4" w14:textId="77777777" w:rsidTr="0097440A">
        <w:tc>
          <w:tcPr>
            <w:tcW w:w="3528" w:type="dxa"/>
            <w:vMerge/>
            <w:shd w:val="clear" w:color="auto" w:fill="FFFFFF"/>
          </w:tcPr>
          <w:p w14:paraId="562292AE"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612" w:type="dxa"/>
            <w:shd w:val="clear" w:color="auto" w:fill="FFFFFF"/>
          </w:tcPr>
          <w:p w14:paraId="0761F1FF"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6</w:t>
            </w:r>
          </w:p>
        </w:tc>
        <w:tc>
          <w:tcPr>
            <w:tcW w:w="7200" w:type="dxa"/>
            <w:shd w:val="clear" w:color="auto" w:fill="FFFFFF"/>
          </w:tcPr>
          <w:p w14:paraId="538D7816" w14:textId="77777777" w:rsidR="00BA5E8D" w:rsidRPr="00BA5E8D" w:rsidRDefault="00BA5E8D" w:rsidP="00BA5E8D">
            <w:pP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Балансировка роторов и якорей</w:t>
            </w:r>
          </w:p>
        </w:tc>
        <w:tc>
          <w:tcPr>
            <w:tcW w:w="1881" w:type="dxa"/>
            <w:vMerge/>
            <w:shd w:val="clear" w:color="auto" w:fill="FFFFFF"/>
          </w:tcPr>
          <w:p w14:paraId="7544C386" w14:textId="77777777" w:rsidR="00BA5E8D" w:rsidRPr="00BA5E8D" w:rsidRDefault="00BA5E8D" w:rsidP="00BA5E8D">
            <w:pPr>
              <w:jc w:val="center"/>
              <w:rPr>
                <w:rFonts w:ascii="Times New Roman" w:eastAsia="Calibri" w:hAnsi="Times New Roman" w:cs="Times New Roman"/>
                <w:bCs/>
                <w:sz w:val="24"/>
                <w:szCs w:val="24"/>
                <w:lang w:eastAsia="ru-RU"/>
              </w:rPr>
            </w:pPr>
          </w:p>
        </w:tc>
        <w:tc>
          <w:tcPr>
            <w:tcW w:w="1800" w:type="dxa"/>
            <w:vMerge/>
            <w:shd w:val="clear" w:color="auto" w:fill="FFFFFF"/>
          </w:tcPr>
          <w:p w14:paraId="6A0DDC38"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2A3C987A" w14:textId="77777777" w:rsidTr="0097440A">
        <w:tc>
          <w:tcPr>
            <w:tcW w:w="3528" w:type="dxa"/>
            <w:vMerge/>
            <w:shd w:val="clear" w:color="auto" w:fill="FFFFFF"/>
          </w:tcPr>
          <w:p w14:paraId="420FE7E9"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612" w:type="dxa"/>
            <w:shd w:val="clear" w:color="auto" w:fill="FFFFFF"/>
          </w:tcPr>
          <w:p w14:paraId="7740C06A"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7</w:t>
            </w:r>
          </w:p>
        </w:tc>
        <w:tc>
          <w:tcPr>
            <w:tcW w:w="7200" w:type="dxa"/>
            <w:shd w:val="clear" w:color="auto" w:fill="FFFFFF"/>
          </w:tcPr>
          <w:p w14:paraId="0A229C7F" w14:textId="77777777" w:rsidR="00BA5E8D" w:rsidRPr="00BA5E8D" w:rsidRDefault="00BA5E8D" w:rsidP="00BA5E8D">
            <w:pP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Проверка правильности соединения обмоток АД с КЗР</w:t>
            </w:r>
          </w:p>
        </w:tc>
        <w:tc>
          <w:tcPr>
            <w:tcW w:w="1881" w:type="dxa"/>
            <w:shd w:val="clear" w:color="auto" w:fill="FFFFFF"/>
          </w:tcPr>
          <w:p w14:paraId="6CDA5C85" w14:textId="77777777" w:rsidR="00BA5E8D" w:rsidRPr="00BA5E8D" w:rsidRDefault="00BA5E8D" w:rsidP="00BA5E8D">
            <w:pPr>
              <w:jc w:val="center"/>
              <w:rPr>
                <w:rFonts w:ascii="Times New Roman" w:eastAsia="Calibri" w:hAnsi="Times New Roman" w:cs="Times New Roman"/>
                <w:bCs/>
                <w:sz w:val="24"/>
                <w:szCs w:val="24"/>
                <w:lang w:eastAsia="ru-RU"/>
              </w:rPr>
            </w:pPr>
          </w:p>
        </w:tc>
        <w:tc>
          <w:tcPr>
            <w:tcW w:w="1800" w:type="dxa"/>
            <w:vMerge/>
            <w:shd w:val="clear" w:color="auto" w:fill="FFFFFF"/>
          </w:tcPr>
          <w:p w14:paraId="101C56DA"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3B57175F" w14:textId="77777777" w:rsidTr="0097440A">
        <w:tc>
          <w:tcPr>
            <w:tcW w:w="3528" w:type="dxa"/>
            <w:vMerge/>
            <w:shd w:val="clear" w:color="auto" w:fill="FFFFFF"/>
          </w:tcPr>
          <w:p w14:paraId="71B24B65"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7812" w:type="dxa"/>
            <w:gridSpan w:val="2"/>
            <w:shd w:val="clear" w:color="auto" w:fill="FFFFFF"/>
          </w:tcPr>
          <w:p w14:paraId="6003620B" w14:textId="77777777" w:rsidR="00BA5E8D" w:rsidRPr="00BA5E8D" w:rsidRDefault="00BA5E8D" w:rsidP="00BA5E8D">
            <w:pP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
                <w:bCs/>
                <w:lang w:eastAsia="ru-RU"/>
              </w:rPr>
              <w:t>В том числе самостоятельная работа обучающихся</w:t>
            </w:r>
          </w:p>
        </w:tc>
        <w:tc>
          <w:tcPr>
            <w:tcW w:w="1881" w:type="dxa"/>
            <w:shd w:val="clear" w:color="auto" w:fill="FFFFFF"/>
          </w:tcPr>
          <w:p w14:paraId="7CD51FAD" w14:textId="77777777" w:rsidR="00BA5E8D" w:rsidRPr="00BA5E8D" w:rsidRDefault="00BA5E8D" w:rsidP="00BA5E8D">
            <w:pPr>
              <w:jc w:val="center"/>
              <w:rPr>
                <w:rFonts w:ascii="Times New Roman" w:eastAsia="Calibri" w:hAnsi="Times New Roman" w:cs="Times New Roman"/>
                <w:b/>
                <w:bCs/>
                <w:sz w:val="24"/>
                <w:szCs w:val="24"/>
                <w:lang w:eastAsia="ru-RU"/>
              </w:rPr>
            </w:pPr>
            <w:r w:rsidRPr="00BA5E8D">
              <w:rPr>
                <w:rFonts w:ascii="Times New Roman" w:eastAsia="Calibri" w:hAnsi="Times New Roman" w:cs="Times New Roman"/>
                <w:b/>
                <w:bCs/>
                <w:sz w:val="24"/>
                <w:szCs w:val="24"/>
                <w:lang w:eastAsia="ru-RU"/>
              </w:rPr>
              <w:t>2</w:t>
            </w:r>
          </w:p>
        </w:tc>
        <w:tc>
          <w:tcPr>
            <w:tcW w:w="1800" w:type="dxa"/>
            <w:vMerge/>
            <w:shd w:val="clear" w:color="auto" w:fill="FFFFFF"/>
          </w:tcPr>
          <w:p w14:paraId="172D2E54"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1303109E" w14:textId="77777777" w:rsidTr="0097440A">
        <w:tc>
          <w:tcPr>
            <w:tcW w:w="3528" w:type="dxa"/>
            <w:vMerge/>
            <w:shd w:val="clear" w:color="auto" w:fill="FFFFFF"/>
          </w:tcPr>
          <w:p w14:paraId="17285C99" w14:textId="77777777" w:rsidR="00BA5E8D" w:rsidRPr="00BA5E8D" w:rsidRDefault="00BA5E8D" w:rsidP="00BA5E8D">
            <w:pPr>
              <w:jc w:val="center"/>
              <w:rPr>
                <w:rFonts w:ascii="Times New Roman" w:eastAsia="Times New Roman" w:hAnsi="Times New Roman" w:cs="Times New Roman"/>
                <w:sz w:val="24"/>
                <w:szCs w:val="24"/>
                <w:lang w:eastAsia="ru-RU"/>
              </w:rPr>
            </w:pPr>
          </w:p>
        </w:tc>
        <w:tc>
          <w:tcPr>
            <w:tcW w:w="612" w:type="dxa"/>
            <w:shd w:val="clear" w:color="auto" w:fill="FFFFFF"/>
          </w:tcPr>
          <w:p w14:paraId="02751F32"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1</w:t>
            </w:r>
          </w:p>
        </w:tc>
        <w:tc>
          <w:tcPr>
            <w:tcW w:w="7200" w:type="dxa"/>
            <w:shd w:val="clear" w:color="auto" w:fill="FFFFFF"/>
          </w:tcPr>
          <w:p w14:paraId="623A6AD3" w14:textId="77777777" w:rsidR="00BA5E8D" w:rsidRPr="00BA5E8D" w:rsidRDefault="00BA5E8D" w:rsidP="00BA5E8D">
            <w:pPr>
              <w:rPr>
                <w:rFonts w:ascii="Times New Roman" w:eastAsia="Calibri" w:hAnsi="Times New Roman" w:cs="Times New Roman"/>
                <w:bCs/>
                <w:sz w:val="24"/>
                <w:szCs w:val="24"/>
                <w:lang w:eastAsia="ru-RU"/>
              </w:rPr>
            </w:pPr>
            <w:r w:rsidRPr="00BA5E8D">
              <w:rPr>
                <w:rFonts w:ascii="Times New Roman" w:eastAsia="Calibri" w:hAnsi="Times New Roman" w:cs="Times New Roman"/>
                <w:bCs/>
                <w:sz w:val="24"/>
                <w:szCs w:val="24"/>
                <w:lang w:eastAsia="ru-RU"/>
              </w:rPr>
              <w:t>Ремонт электрических машин</w:t>
            </w:r>
          </w:p>
        </w:tc>
        <w:tc>
          <w:tcPr>
            <w:tcW w:w="1881" w:type="dxa"/>
            <w:shd w:val="clear" w:color="auto" w:fill="FFFFFF"/>
          </w:tcPr>
          <w:p w14:paraId="7620FA31" w14:textId="77777777" w:rsidR="00BA5E8D" w:rsidRPr="00BA5E8D" w:rsidRDefault="00BA5E8D" w:rsidP="00BA5E8D">
            <w:pPr>
              <w:jc w:val="center"/>
              <w:rPr>
                <w:rFonts w:ascii="Times New Roman" w:eastAsia="Calibri" w:hAnsi="Times New Roman" w:cs="Times New Roman"/>
                <w:bCs/>
                <w:sz w:val="24"/>
                <w:szCs w:val="24"/>
                <w:lang w:eastAsia="ru-RU"/>
              </w:rPr>
            </w:pPr>
            <w:r w:rsidRPr="00BA5E8D">
              <w:rPr>
                <w:rFonts w:ascii="Times New Roman" w:eastAsia="Calibri" w:hAnsi="Times New Roman" w:cs="Times New Roman"/>
                <w:bCs/>
                <w:sz w:val="24"/>
                <w:szCs w:val="24"/>
                <w:lang w:eastAsia="ru-RU"/>
              </w:rPr>
              <w:t>2</w:t>
            </w:r>
          </w:p>
        </w:tc>
        <w:tc>
          <w:tcPr>
            <w:tcW w:w="1800" w:type="dxa"/>
            <w:vMerge/>
            <w:shd w:val="clear" w:color="auto" w:fill="FFFFFF"/>
          </w:tcPr>
          <w:p w14:paraId="6A2B1CF7"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72F0E043" w14:textId="77777777" w:rsidTr="0097440A">
        <w:tc>
          <w:tcPr>
            <w:tcW w:w="3528" w:type="dxa"/>
            <w:vMerge w:val="restart"/>
            <w:shd w:val="clear" w:color="auto" w:fill="FFFFFF"/>
          </w:tcPr>
          <w:p w14:paraId="77A12B8D" w14:textId="77777777" w:rsidR="00BA5E8D" w:rsidRPr="00BA5E8D" w:rsidRDefault="00BA5E8D" w:rsidP="00BA5E8D">
            <w:pPr>
              <w:rPr>
                <w:rFonts w:ascii="Times New Roman" w:eastAsia="Times New Roman" w:hAnsi="Times New Roman" w:cs="Times New Roman"/>
                <w:sz w:val="24"/>
                <w:szCs w:val="24"/>
                <w:lang w:eastAsia="ru-RU"/>
              </w:rPr>
            </w:pPr>
            <w:r w:rsidRPr="00BA5E8D">
              <w:rPr>
                <w:rFonts w:ascii="Times New Roman" w:eastAsia="Times New Roman" w:hAnsi="Times New Roman" w:cs="Times New Roman"/>
                <w:b/>
                <w:sz w:val="24"/>
                <w:szCs w:val="24"/>
                <w:lang w:eastAsia="ru-RU"/>
              </w:rPr>
              <w:lastRenderedPageBreak/>
              <w:t>Тема 6. Ведение ремонтной документации</w:t>
            </w:r>
          </w:p>
        </w:tc>
        <w:tc>
          <w:tcPr>
            <w:tcW w:w="7812" w:type="dxa"/>
            <w:gridSpan w:val="2"/>
            <w:shd w:val="clear" w:color="auto" w:fill="FFFFFF"/>
          </w:tcPr>
          <w:p w14:paraId="7D10BC3A" w14:textId="77777777" w:rsidR="00BA5E8D" w:rsidRPr="00BA5E8D" w:rsidRDefault="00BA5E8D" w:rsidP="00BA5E8D">
            <w:pPr>
              <w:rPr>
                <w:rFonts w:ascii="Times New Roman" w:eastAsia="Times New Roman" w:hAnsi="Times New Roman" w:cs="Times New Roman"/>
                <w:b/>
                <w:sz w:val="24"/>
                <w:szCs w:val="24"/>
                <w:lang w:eastAsia="ru-RU"/>
              </w:rPr>
            </w:pPr>
            <w:r w:rsidRPr="00BA5E8D">
              <w:rPr>
                <w:rFonts w:ascii="Times New Roman" w:eastAsia="Times New Roman" w:hAnsi="Times New Roman" w:cs="Times New Roman"/>
                <w:b/>
                <w:sz w:val="24"/>
                <w:szCs w:val="24"/>
                <w:lang w:eastAsia="ru-RU"/>
              </w:rPr>
              <w:t xml:space="preserve">Содержание </w:t>
            </w:r>
          </w:p>
        </w:tc>
        <w:tc>
          <w:tcPr>
            <w:tcW w:w="1881" w:type="dxa"/>
            <w:shd w:val="clear" w:color="auto" w:fill="FFFFFF"/>
          </w:tcPr>
          <w:p w14:paraId="0611EE97" w14:textId="77777777" w:rsidR="00BA5E8D" w:rsidRPr="00BA5E8D" w:rsidRDefault="00BA5E8D" w:rsidP="00BA5E8D">
            <w:pPr>
              <w:jc w:val="center"/>
              <w:rPr>
                <w:rFonts w:ascii="Times New Roman" w:eastAsia="Calibri" w:hAnsi="Times New Roman" w:cs="Times New Roman"/>
                <w:b/>
                <w:bCs/>
                <w:sz w:val="24"/>
                <w:szCs w:val="24"/>
                <w:lang w:eastAsia="ru-RU"/>
              </w:rPr>
            </w:pPr>
            <w:r w:rsidRPr="00BA5E8D">
              <w:rPr>
                <w:rFonts w:ascii="Times New Roman" w:eastAsia="Calibri" w:hAnsi="Times New Roman" w:cs="Times New Roman"/>
                <w:b/>
                <w:bCs/>
                <w:sz w:val="24"/>
                <w:szCs w:val="24"/>
                <w:lang w:eastAsia="ru-RU"/>
              </w:rPr>
              <w:t>6</w:t>
            </w:r>
          </w:p>
        </w:tc>
        <w:tc>
          <w:tcPr>
            <w:tcW w:w="1800" w:type="dxa"/>
            <w:vMerge w:val="restart"/>
            <w:shd w:val="clear" w:color="auto" w:fill="FFFFFF"/>
          </w:tcPr>
          <w:p w14:paraId="78FAD185" w14:textId="77777777" w:rsidR="00BA5E8D" w:rsidRPr="00BA5E8D" w:rsidRDefault="00BA5E8D" w:rsidP="00BA5E8D">
            <w:pPr>
              <w:jc w:val="cente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ОК 1- 5,7, 9</w:t>
            </w:r>
          </w:p>
          <w:p w14:paraId="4944E423" w14:textId="77777777" w:rsidR="00BA5E8D" w:rsidRPr="00BA5E8D" w:rsidRDefault="00BA5E8D" w:rsidP="00BA5E8D">
            <w:pPr>
              <w:jc w:val="center"/>
              <w:rPr>
                <w:rFonts w:ascii="Times New Roman" w:eastAsia="Calibri" w:hAnsi="Times New Roman" w:cs="Times New Roman"/>
                <w:b/>
                <w:bCs/>
                <w:sz w:val="24"/>
                <w:szCs w:val="24"/>
                <w:lang w:eastAsia="ru-RU"/>
              </w:rPr>
            </w:pPr>
            <w:r w:rsidRPr="00BA5E8D">
              <w:rPr>
                <w:rFonts w:ascii="Times New Roman" w:eastAsia="Times New Roman" w:hAnsi="Times New Roman" w:cs="Times New Roman"/>
                <w:sz w:val="24"/>
                <w:szCs w:val="24"/>
                <w:lang w:eastAsia="ru-RU"/>
              </w:rPr>
              <w:t xml:space="preserve"> ПК-4.1 – 4.3</w:t>
            </w:r>
          </w:p>
        </w:tc>
      </w:tr>
      <w:tr w:rsidR="00BA5E8D" w:rsidRPr="00BA5E8D" w14:paraId="674A1785" w14:textId="77777777" w:rsidTr="0097440A">
        <w:tc>
          <w:tcPr>
            <w:tcW w:w="3528" w:type="dxa"/>
            <w:vMerge/>
            <w:shd w:val="clear" w:color="auto" w:fill="FFFFFF"/>
          </w:tcPr>
          <w:p w14:paraId="1DD86A78" w14:textId="77777777" w:rsidR="00BA5E8D" w:rsidRPr="00BA5E8D" w:rsidRDefault="00BA5E8D" w:rsidP="00BA5E8D">
            <w:pPr>
              <w:rPr>
                <w:rFonts w:ascii="Times New Roman" w:eastAsia="Times New Roman" w:hAnsi="Times New Roman" w:cs="Times New Roman"/>
                <w:sz w:val="24"/>
                <w:szCs w:val="24"/>
                <w:lang w:eastAsia="ru-RU"/>
              </w:rPr>
            </w:pPr>
          </w:p>
        </w:tc>
        <w:tc>
          <w:tcPr>
            <w:tcW w:w="612" w:type="dxa"/>
            <w:shd w:val="clear" w:color="auto" w:fill="FFFFFF"/>
          </w:tcPr>
          <w:p w14:paraId="12794873"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sz w:val="24"/>
                <w:szCs w:val="24"/>
                <w:lang w:eastAsia="ru-RU"/>
              </w:rPr>
              <w:t>1</w:t>
            </w:r>
          </w:p>
        </w:tc>
        <w:tc>
          <w:tcPr>
            <w:tcW w:w="7200" w:type="dxa"/>
            <w:shd w:val="clear" w:color="auto" w:fill="FFFFFF"/>
          </w:tcPr>
          <w:p w14:paraId="51DD28DC" w14:textId="77777777" w:rsidR="00BA5E8D" w:rsidRPr="00BA5E8D" w:rsidRDefault="00BA5E8D" w:rsidP="00BA5E8D">
            <w:pP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Общие сведения</w:t>
            </w:r>
          </w:p>
        </w:tc>
        <w:tc>
          <w:tcPr>
            <w:tcW w:w="1881" w:type="dxa"/>
            <w:shd w:val="clear" w:color="auto" w:fill="FFFFFF"/>
          </w:tcPr>
          <w:p w14:paraId="2C756BE5" w14:textId="77777777" w:rsidR="00BA5E8D" w:rsidRPr="00BA5E8D" w:rsidRDefault="00BA5E8D" w:rsidP="00BA5E8D">
            <w:pPr>
              <w:jc w:val="center"/>
              <w:rPr>
                <w:rFonts w:ascii="Times New Roman" w:eastAsia="Calibri" w:hAnsi="Times New Roman" w:cs="Times New Roman"/>
                <w:bCs/>
                <w:sz w:val="24"/>
                <w:szCs w:val="24"/>
                <w:lang w:eastAsia="ru-RU"/>
              </w:rPr>
            </w:pPr>
            <w:r w:rsidRPr="00BA5E8D">
              <w:rPr>
                <w:rFonts w:ascii="Times New Roman" w:eastAsia="Calibri" w:hAnsi="Times New Roman" w:cs="Times New Roman"/>
                <w:bCs/>
                <w:sz w:val="24"/>
                <w:szCs w:val="24"/>
                <w:lang w:eastAsia="ru-RU"/>
              </w:rPr>
              <w:t>4</w:t>
            </w:r>
          </w:p>
        </w:tc>
        <w:tc>
          <w:tcPr>
            <w:tcW w:w="1800" w:type="dxa"/>
            <w:vMerge/>
            <w:shd w:val="clear" w:color="auto" w:fill="FFFFFF"/>
          </w:tcPr>
          <w:p w14:paraId="2FB90037"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47952ECB" w14:textId="77777777" w:rsidTr="0097440A">
        <w:tc>
          <w:tcPr>
            <w:tcW w:w="3528" w:type="dxa"/>
            <w:vMerge/>
            <w:shd w:val="clear" w:color="auto" w:fill="FFFFFF"/>
          </w:tcPr>
          <w:p w14:paraId="2075257B" w14:textId="77777777" w:rsidR="00BA5E8D" w:rsidRPr="00BA5E8D" w:rsidRDefault="00BA5E8D" w:rsidP="00BA5E8D">
            <w:pPr>
              <w:rPr>
                <w:rFonts w:ascii="Times New Roman" w:eastAsia="Times New Roman" w:hAnsi="Times New Roman" w:cs="Times New Roman"/>
                <w:sz w:val="24"/>
                <w:szCs w:val="24"/>
                <w:lang w:eastAsia="ru-RU"/>
              </w:rPr>
            </w:pPr>
          </w:p>
        </w:tc>
        <w:tc>
          <w:tcPr>
            <w:tcW w:w="7812" w:type="dxa"/>
            <w:gridSpan w:val="2"/>
            <w:shd w:val="clear" w:color="auto" w:fill="FFFFFF"/>
          </w:tcPr>
          <w:p w14:paraId="492BA332" w14:textId="77777777" w:rsidR="00BA5E8D" w:rsidRPr="00BA5E8D" w:rsidRDefault="00BA5E8D" w:rsidP="00BA5E8D">
            <w:pPr>
              <w:rPr>
                <w:rFonts w:ascii="Times New Roman" w:eastAsia="Times New Roman" w:hAnsi="Times New Roman" w:cs="Times New Roman"/>
                <w:b/>
                <w:sz w:val="24"/>
                <w:szCs w:val="24"/>
                <w:lang w:eastAsia="ru-RU"/>
              </w:rPr>
            </w:pPr>
            <w:r w:rsidRPr="00BA5E8D">
              <w:rPr>
                <w:rFonts w:ascii="Times New Roman" w:eastAsia="Times New Roman" w:hAnsi="Times New Roman" w:cs="Times New Roman"/>
                <w:b/>
                <w:bCs/>
                <w:lang w:eastAsia="ru-RU"/>
              </w:rPr>
              <w:t>В том числе самостоятельная работа обучающихся</w:t>
            </w:r>
          </w:p>
        </w:tc>
        <w:tc>
          <w:tcPr>
            <w:tcW w:w="1881" w:type="dxa"/>
            <w:shd w:val="clear" w:color="auto" w:fill="FFFFFF"/>
          </w:tcPr>
          <w:p w14:paraId="2A2081E4" w14:textId="77777777" w:rsidR="00BA5E8D" w:rsidRPr="00BA5E8D" w:rsidRDefault="00BA5E8D" w:rsidP="00BA5E8D">
            <w:pPr>
              <w:jc w:val="center"/>
              <w:rPr>
                <w:rFonts w:ascii="Times New Roman" w:eastAsia="Calibri" w:hAnsi="Times New Roman" w:cs="Times New Roman"/>
                <w:b/>
                <w:bCs/>
                <w:sz w:val="24"/>
                <w:szCs w:val="24"/>
                <w:lang w:eastAsia="ru-RU"/>
              </w:rPr>
            </w:pPr>
            <w:r w:rsidRPr="00BA5E8D">
              <w:rPr>
                <w:rFonts w:ascii="Times New Roman" w:eastAsia="Calibri" w:hAnsi="Times New Roman" w:cs="Times New Roman"/>
                <w:b/>
                <w:bCs/>
                <w:sz w:val="24"/>
                <w:szCs w:val="24"/>
                <w:lang w:eastAsia="ru-RU"/>
              </w:rPr>
              <w:t>2</w:t>
            </w:r>
          </w:p>
        </w:tc>
        <w:tc>
          <w:tcPr>
            <w:tcW w:w="1800" w:type="dxa"/>
            <w:vMerge/>
            <w:shd w:val="clear" w:color="auto" w:fill="FFFFFF"/>
          </w:tcPr>
          <w:p w14:paraId="3C23E1AB" w14:textId="77777777" w:rsidR="00BA5E8D" w:rsidRPr="00BA5E8D" w:rsidRDefault="00BA5E8D" w:rsidP="00BA5E8D">
            <w:pPr>
              <w:jc w:val="center"/>
              <w:rPr>
                <w:rFonts w:ascii="Times New Roman" w:eastAsia="Times New Roman" w:hAnsi="Times New Roman" w:cs="Times New Roman"/>
                <w:sz w:val="24"/>
                <w:szCs w:val="24"/>
                <w:lang w:eastAsia="ru-RU"/>
              </w:rPr>
            </w:pPr>
          </w:p>
        </w:tc>
      </w:tr>
      <w:tr w:rsidR="00BA5E8D" w:rsidRPr="00BA5E8D" w14:paraId="348601F2" w14:textId="77777777" w:rsidTr="0097440A">
        <w:tc>
          <w:tcPr>
            <w:tcW w:w="3528" w:type="dxa"/>
            <w:vMerge/>
            <w:shd w:val="clear" w:color="auto" w:fill="FFFFFF"/>
          </w:tcPr>
          <w:p w14:paraId="4130FB23" w14:textId="77777777" w:rsidR="00BA5E8D" w:rsidRPr="00BA5E8D" w:rsidRDefault="00BA5E8D" w:rsidP="00BA5E8D">
            <w:pPr>
              <w:rPr>
                <w:rFonts w:ascii="Times New Roman" w:eastAsia="Times New Roman" w:hAnsi="Times New Roman" w:cs="Times New Roman"/>
                <w:sz w:val="24"/>
                <w:szCs w:val="24"/>
                <w:lang w:eastAsia="ru-RU"/>
              </w:rPr>
            </w:pPr>
          </w:p>
        </w:tc>
        <w:tc>
          <w:tcPr>
            <w:tcW w:w="7812" w:type="dxa"/>
            <w:gridSpan w:val="2"/>
            <w:shd w:val="clear" w:color="auto" w:fill="FFFFFF"/>
          </w:tcPr>
          <w:p w14:paraId="0F1F3BF1" w14:textId="77777777" w:rsidR="00BA5E8D" w:rsidRPr="00BA5E8D" w:rsidRDefault="00BA5E8D" w:rsidP="00BA5E8D">
            <w:pP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Ведение ремонтной документации</w:t>
            </w:r>
          </w:p>
        </w:tc>
        <w:tc>
          <w:tcPr>
            <w:tcW w:w="1881" w:type="dxa"/>
            <w:shd w:val="clear" w:color="auto" w:fill="FFFFFF"/>
          </w:tcPr>
          <w:p w14:paraId="3C4B584E" w14:textId="77777777" w:rsidR="00BA5E8D" w:rsidRPr="00BA5E8D" w:rsidRDefault="00BA5E8D" w:rsidP="00BA5E8D">
            <w:pPr>
              <w:jc w:val="center"/>
              <w:rPr>
                <w:rFonts w:ascii="Times New Roman" w:eastAsia="Calibri" w:hAnsi="Times New Roman" w:cs="Times New Roman"/>
                <w:bCs/>
                <w:sz w:val="24"/>
                <w:szCs w:val="24"/>
                <w:lang w:eastAsia="ru-RU"/>
              </w:rPr>
            </w:pPr>
            <w:r w:rsidRPr="00BA5E8D">
              <w:rPr>
                <w:rFonts w:ascii="Times New Roman" w:eastAsia="Calibri" w:hAnsi="Times New Roman" w:cs="Times New Roman"/>
                <w:bCs/>
                <w:sz w:val="24"/>
                <w:szCs w:val="24"/>
                <w:lang w:eastAsia="ru-RU"/>
              </w:rPr>
              <w:t>2</w:t>
            </w:r>
          </w:p>
        </w:tc>
        <w:tc>
          <w:tcPr>
            <w:tcW w:w="1800" w:type="dxa"/>
            <w:vMerge/>
            <w:shd w:val="clear" w:color="auto" w:fill="FFFFFF"/>
          </w:tcPr>
          <w:p w14:paraId="31877450" w14:textId="77777777" w:rsidR="00BA5E8D" w:rsidRPr="00BA5E8D" w:rsidRDefault="00BA5E8D" w:rsidP="00BA5E8D">
            <w:pPr>
              <w:jc w:val="center"/>
              <w:rPr>
                <w:rFonts w:ascii="Times New Roman" w:eastAsia="Times New Roman" w:hAnsi="Times New Roman" w:cs="Times New Roman"/>
                <w:sz w:val="24"/>
                <w:szCs w:val="24"/>
                <w:lang w:eastAsia="ru-RU"/>
              </w:rPr>
            </w:pPr>
          </w:p>
        </w:tc>
      </w:tr>
      <w:tr w:rsidR="00BA5E8D" w:rsidRPr="00BA5E8D" w14:paraId="73776696" w14:textId="77777777" w:rsidTr="0097440A">
        <w:tc>
          <w:tcPr>
            <w:tcW w:w="11340" w:type="dxa"/>
            <w:gridSpan w:val="3"/>
            <w:shd w:val="clear" w:color="auto" w:fill="FFFFFF"/>
          </w:tcPr>
          <w:p w14:paraId="14057570" w14:textId="77777777" w:rsidR="00BA5E8D" w:rsidRPr="00BA5E8D" w:rsidRDefault="00BA5E8D" w:rsidP="00BA5E8D">
            <w:pPr>
              <w:tabs>
                <w:tab w:val="left" w:pos="777"/>
              </w:tabs>
              <w:rPr>
                <w:rFonts w:ascii="Times New Roman" w:eastAsia="Calibri" w:hAnsi="Times New Roman" w:cs="Times New Roman"/>
                <w:b/>
                <w:bCs/>
                <w:sz w:val="24"/>
                <w:szCs w:val="24"/>
                <w:lang w:eastAsia="ru-RU"/>
              </w:rPr>
            </w:pPr>
            <w:r w:rsidRPr="00BA5E8D">
              <w:rPr>
                <w:rFonts w:ascii="Times New Roman" w:eastAsia="Calibri" w:hAnsi="Times New Roman" w:cs="Times New Roman"/>
                <w:b/>
                <w:bCs/>
                <w:sz w:val="24"/>
                <w:szCs w:val="24"/>
                <w:lang w:eastAsia="ru-RU"/>
              </w:rPr>
              <w:t>Учебная практика</w:t>
            </w:r>
          </w:p>
          <w:p w14:paraId="3076F8F8" w14:textId="77777777" w:rsidR="00BA5E8D" w:rsidRPr="00BA5E8D" w:rsidRDefault="00BA5E8D" w:rsidP="00BA5E8D">
            <w:pPr>
              <w:tabs>
                <w:tab w:val="left" w:pos="777"/>
              </w:tabs>
              <w:rPr>
                <w:rFonts w:ascii="Times New Roman" w:eastAsia="Calibri" w:hAnsi="Times New Roman" w:cs="Times New Roman"/>
                <w:b/>
                <w:bCs/>
                <w:sz w:val="24"/>
                <w:szCs w:val="24"/>
                <w:lang w:eastAsia="ru-RU"/>
              </w:rPr>
            </w:pPr>
            <w:r w:rsidRPr="00BA5E8D">
              <w:rPr>
                <w:rFonts w:ascii="Times New Roman" w:eastAsia="Calibri" w:hAnsi="Times New Roman" w:cs="Times New Roman"/>
                <w:b/>
                <w:bCs/>
                <w:sz w:val="24"/>
                <w:szCs w:val="24"/>
                <w:lang w:eastAsia="ru-RU"/>
              </w:rPr>
              <w:t>Виды работ:</w:t>
            </w:r>
          </w:p>
          <w:p w14:paraId="5F3A0D2C" w14:textId="77777777" w:rsidR="00BA5E8D" w:rsidRPr="00BA5E8D" w:rsidRDefault="00BA5E8D" w:rsidP="00BA5E8D">
            <w:pPr>
              <w:numPr>
                <w:ilvl w:val="0"/>
                <w:numId w:val="37"/>
              </w:numPr>
              <w:tabs>
                <w:tab w:val="num" w:pos="357"/>
                <w:tab w:val="left" w:pos="777"/>
              </w:tabs>
              <w:spacing w:after="200" w:line="276" w:lineRule="auto"/>
              <w:ind w:left="68" w:firstLine="0"/>
              <w:jc w:val="both"/>
              <w:rPr>
                <w:rFonts w:ascii="Times New Roman" w:eastAsia="Times New Roman" w:hAnsi="Times New Roman" w:cs="Times New Roman"/>
                <w:color w:val="000000"/>
                <w:sz w:val="24"/>
                <w:szCs w:val="24"/>
                <w:lang w:eastAsia="ru-RU"/>
              </w:rPr>
            </w:pPr>
            <w:r w:rsidRPr="00BA5E8D">
              <w:rPr>
                <w:rFonts w:ascii="Times New Roman" w:eastAsia="Times New Roman" w:hAnsi="Times New Roman" w:cs="Times New Roman"/>
                <w:color w:val="000000"/>
                <w:sz w:val="24"/>
                <w:szCs w:val="24"/>
                <w:lang w:eastAsia="ru-RU"/>
              </w:rPr>
              <w:t xml:space="preserve">Проверка и профилактический ремонт пускорегулирующей аппаратуры электродвигателей. Регулирование нагрузки электрооборудования. Проверка и обслуживание схем управления коммутационной аппаратурой. Замена съеденных деталей пускорегулирующей и релейно-контакторной аппаратуры с последующей элементарной регулировкой или настройкой. Определение неисправности включающих катушек релейно-контакторной аппаратуры и электромагнитных тормозов, их замена. Проверка состояния изоляции токоведущих частей по отношению к "земле" с помощью мегомметра напряжением до 2 </w:t>
            </w:r>
            <w:proofErr w:type="spellStart"/>
            <w:r w:rsidRPr="00BA5E8D">
              <w:rPr>
                <w:rFonts w:ascii="Times New Roman" w:eastAsia="Times New Roman" w:hAnsi="Times New Roman" w:cs="Times New Roman"/>
                <w:color w:val="000000"/>
                <w:sz w:val="24"/>
                <w:szCs w:val="24"/>
                <w:lang w:eastAsia="ru-RU"/>
              </w:rPr>
              <w:t>кВ.</w:t>
            </w:r>
            <w:proofErr w:type="spellEnd"/>
          </w:p>
          <w:p w14:paraId="51182AF9" w14:textId="77777777" w:rsidR="00BA5E8D" w:rsidRPr="00BA5E8D" w:rsidRDefault="00BA5E8D" w:rsidP="00BA5E8D">
            <w:pPr>
              <w:numPr>
                <w:ilvl w:val="0"/>
                <w:numId w:val="37"/>
              </w:numPr>
              <w:tabs>
                <w:tab w:val="num" w:pos="357"/>
                <w:tab w:val="left" w:pos="777"/>
              </w:tabs>
              <w:spacing w:after="200" w:line="276" w:lineRule="auto"/>
              <w:ind w:left="68" w:firstLine="0"/>
              <w:jc w:val="both"/>
              <w:rPr>
                <w:rFonts w:ascii="Times New Roman" w:eastAsia="Times New Roman" w:hAnsi="Times New Roman" w:cs="Times New Roman"/>
                <w:sz w:val="24"/>
                <w:szCs w:val="24"/>
                <w:lang w:eastAsia="ru-RU"/>
              </w:rPr>
            </w:pPr>
            <w:r w:rsidRPr="00BA5E8D">
              <w:rPr>
                <w:rFonts w:ascii="Times New Roman" w:eastAsia="Times New Roman" w:hAnsi="Times New Roman" w:cs="Times New Roman"/>
                <w:color w:val="000000"/>
                <w:sz w:val="24"/>
                <w:szCs w:val="24"/>
                <w:lang w:eastAsia="ru-RU"/>
              </w:rPr>
              <w:t xml:space="preserve">Осмотр осветительных электроустановок. Проверка состояния электропроводки, щитков, осветительных приборов, выключателей, штепсельных розеток и других элементов установки, надежности контактов. Устранение неисправностей и повреждений в осветительных электрических сетях. Проверка сопротивления изоляции сети рабочего и аварийного освещения и исправности системы аварийного освещения. Измерение нагрузок и, напряжения в отдельных точках электрической сети. </w:t>
            </w:r>
            <w:r w:rsidRPr="00BA5E8D">
              <w:rPr>
                <w:rFonts w:ascii="Times New Roman" w:eastAsia="Times New Roman" w:hAnsi="Times New Roman" w:cs="Times New Roman"/>
                <w:sz w:val="24"/>
                <w:szCs w:val="24"/>
                <w:lang w:eastAsia="ru-RU"/>
              </w:rPr>
              <w:t>Проверка уровня освещенности в основных производственных помещениях с контролем соответствия мощности ламп проекту. Замена ламп. Замена пускорегулирующей аппаратуры в люминесцентных светильниках.</w:t>
            </w:r>
          </w:p>
          <w:p w14:paraId="27357211" w14:textId="77777777" w:rsidR="00BA5E8D" w:rsidRPr="00BA5E8D" w:rsidRDefault="00BA5E8D" w:rsidP="00BA5E8D">
            <w:pPr>
              <w:numPr>
                <w:ilvl w:val="0"/>
                <w:numId w:val="37"/>
              </w:numPr>
              <w:tabs>
                <w:tab w:val="num" w:pos="357"/>
                <w:tab w:val="left" w:pos="777"/>
              </w:tabs>
              <w:spacing w:after="200" w:line="276" w:lineRule="auto"/>
              <w:ind w:left="68" w:firstLine="0"/>
              <w:jc w:val="both"/>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Очистка электродвигателя от загрязнений, тщательный осмотр его доступных внутренних частей, продувка сухим сжатым воздухом. Измерение сопротивления изоляции. Проверка состояния наружных болтовых соединений; осмотр подводящих кабелей и затяжка заземляющих болтов. Проверка соответствия напряжения сети напряжению, указанному на щитке электродвигателя. Проверка правильности сопряжения валов электродвигателя и приводимого механизма. Пуск и остановка электродвигателя. Контроль за выполнением правил техники безопасности.</w:t>
            </w:r>
          </w:p>
          <w:p w14:paraId="4865C753" w14:textId="77777777" w:rsidR="00BA5E8D" w:rsidRPr="00BA5E8D" w:rsidRDefault="00BA5E8D" w:rsidP="00BA5E8D">
            <w:pPr>
              <w:numPr>
                <w:ilvl w:val="0"/>
                <w:numId w:val="37"/>
              </w:numPr>
              <w:tabs>
                <w:tab w:val="num" w:pos="357"/>
                <w:tab w:val="left" w:pos="777"/>
              </w:tabs>
              <w:spacing w:after="200" w:line="276" w:lineRule="auto"/>
              <w:ind w:left="68" w:firstLine="0"/>
              <w:jc w:val="both"/>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Подключение в сеть светильников с количеством ламп более пяти. Ремонт и монтаж схем люминесцентного освещения. Устранение неисправности люминесцентных ламп, их замена. Изготовление </w:t>
            </w:r>
            <w:r w:rsidRPr="00BA5E8D">
              <w:rPr>
                <w:rFonts w:ascii="Times New Roman" w:eastAsia="Times New Roman" w:hAnsi="Times New Roman" w:cs="Times New Roman"/>
                <w:sz w:val="24"/>
                <w:szCs w:val="24"/>
                <w:lang w:eastAsia="ru-RU"/>
              </w:rPr>
              <w:lastRenderedPageBreak/>
              <w:t>и установка щитов осветительной сети со сложной системой (более 8 групп). Разборка, ремонт и смена ламп взрывозащищенного светильника.</w:t>
            </w:r>
          </w:p>
          <w:p w14:paraId="039C8A21" w14:textId="77777777" w:rsidR="00BA5E8D" w:rsidRPr="00BA5E8D" w:rsidRDefault="00BA5E8D" w:rsidP="00BA5E8D">
            <w:pPr>
              <w:numPr>
                <w:ilvl w:val="0"/>
                <w:numId w:val="37"/>
              </w:numPr>
              <w:tabs>
                <w:tab w:val="num" w:pos="357"/>
                <w:tab w:val="left" w:pos="777"/>
              </w:tabs>
              <w:spacing w:after="200" w:line="276" w:lineRule="auto"/>
              <w:ind w:left="68" w:firstLine="0"/>
              <w:jc w:val="both"/>
              <w:rPr>
                <w:rFonts w:ascii="Times New Roman" w:eastAsia="Times New Roman" w:hAnsi="Times New Roman" w:cs="Times New Roman"/>
                <w:sz w:val="24"/>
                <w:szCs w:val="24"/>
                <w:lang w:eastAsia="ru-RU"/>
              </w:rPr>
            </w:pPr>
            <w:r w:rsidRPr="00BA5E8D">
              <w:rPr>
                <w:rFonts w:ascii="Times New Roman" w:eastAsia="Times New Roman" w:hAnsi="Times New Roman" w:cs="Times New Roman"/>
                <w:color w:val="000000"/>
                <w:sz w:val="24"/>
                <w:szCs w:val="24"/>
                <w:lang w:eastAsia="ru-RU"/>
              </w:rPr>
              <w:t>Разборка и сборка контакторов. Снятие и установка разъединителей цепей управления, главных разъединителей, рубильников, предохранителей, воздушных однополюсных выключателей. Изготовление и установка шунтов, ножей, наконечников, перемычек электрических аппаратов. Разборка ящиков сопротивлений. Замена болтов с поврежденной резьбой, изоляции, изоляторов. Сборка ящиков сопротивлений согласно схеме соединения чугунных элементов и расположения выводных зажимов.</w:t>
            </w:r>
          </w:p>
          <w:p w14:paraId="276BD8B3" w14:textId="77777777" w:rsidR="00BA5E8D" w:rsidRPr="00BA5E8D" w:rsidRDefault="00BA5E8D" w:rsidP="00BA5E8D">
            <w:pPr>
              <w:numPr>
                <w:ilvl w:val="0"/>
                <w:numId w:val="37"/>
              </w:numPr>
              <w:tabs>
                <w:tab w:val="num" w:pos="68"/>
                <w:tab w:val="left" w:pos="352"/>
              </w:tabs>
              <w:spacing w:after="200" w:line="276" w:lineRule="auto"/>
              <w:ind w:left="68" w:firstLine="0"/>
              <w:jc w:val="both"/>
              <w:rPr>
                <w:rFonts w:ascii="Times New Roman" w:eastAsia="Times New Roman" w:hAnsi="Times New Roman" w:cs="Times New Roman"/>
                <w:sz w:val="24"/>
                <w:szCs w:val="24"/>
                <w:lang w:eastAsia="ru-RU"/>
              </w:rPr>
            </w:pPr>
            <w:r w:rsidRPr="00BA5E8D">
              <w:rPr>
                <w:rFonts w:ascii="Times New Roman" w:eastAsia="Times New Roman" w:hAnsi="Times New Roman" w:cs="Times New Roman"/>
                <w:color w:val="000000"/>
                <w:sz w:val="24"/>
                <w:szCs w:val="24"/>
                <w:lang w:eastAsia="ru-RU"/>
              </w:rPr>
              <w:t xml:space="preserve">Замена отдельных участков электропроводок, кабельной сети. Дополнительное крепление, </w:t>
            </w:r>
            <w:proofErr w:type="spellStart"/>
            <w:r w:rsidRPr="00BA5E8D">
              <w:rPr>
                <w:rFonts w:ascii="Times New Roman" w:eastAsia="Times New Roman" w:hAnsi="Times New Roman" w:cs="Times New Roman"/>
                <w:color w:val="000000"/>
                <w:sz w:val="24"/>
                <w:szCs w:val="24"/>
                <w:lang w:eastAsia="ru-RU"/>
              </w:rPr>
              <w:t>переразделка</w:t>
            </w:r>
            <w:proofErr w:type="spellEnd"/>
            <w:r w:rsidRPr="00BA5E8D">
              <w:rPr>
                <w:rFonts w:ascii="Times New Roman" w:eastAsia="Times New Roman" w:hAnsi="Times New Roman" w:cs="Times New Roman"/>
                <w:color w:val="000000"/>
                <w:sz w:val="24"/>
                <w:szCs w:val="24"/>
                <w:lang w:eastAsia="ru-RU"/>
              </w:rPr>
              <w:t xml:space="preserve"> отдельных концевых воронок, кабельных и соединительных муфт. Ремонт или замена щитков и групповых распределительных пунктов. Окраска кабеля и изолирование проводов.</w:t>
            </w:r>
          </w:p>
        </w:tc>
        <w:tc>
          <w:tcPr>
            <w:tcW w:w="1881" w:type="dxa"/>
            <w:shd w:val="clear" w:color="auto" w:fill="FFFFFF"/>
          </w:tcPr>
          <w:p w14:paraId="6F651428" w14:textId="77777777" w:rsidR="00BA5E8D" w:rsidRPr="00BA5E8D" w:rsidRDefault="00BA5E8D" w:rsidP="00BA5E8D">
            <w:pPr>
              <w:jc w:val="center"/>
              <w:rPr>
                <w:rFonts w:ascii="Times New Roman" w:eastAsia="Times New Roman" w:hAnsi="Times New Roman" w:cs="Times New Roman"/>
                <w:b/>
                <w:sz w:val="24"/>
                <w:szCs w:val="24"/>
                <w:lang w:eastAsia="ru-RU"/>
              </w:rPr>
            </w:pPr>
            <w:r w:rsidRPr="00BA5E8D">
              <w:rPr>
                <w:rFonts w:ascii="Times New Roman" w:eastAsia="Times New Roman" w:hAnsi="Times New Roman" w:cs="Times New Roman"/>
                <w:b/>
                <w:sz w:val="24"/>
                <w:szCs w:val="24"/>
                <w:lang w:eastAsia="ru-RU"/>
              </w:rPr>
              <w:lastRenderedPageBreak/>
              <w:t>72</w:t>
            </w:r>
          </w:p>
        </w:tc>
        <w:tc>
          <w:tcPr>
            <w:tcW w:w="1800" w:type="dxa"/>
            <w:shd w:val="clear" w:color="auto" w:fill="FFFFFF"/>
          </w:tcPr>
          <w:p w14:paraId="13C3272A" w14:textId="77777777" w:rsidR="00BA5E8D" w:rsidRPr="00BA5E8D" w:rsidRDefault="00BA5E8D" w:rsidP="00BA5E8D">
            <w:pPr>
              <w:jc w:val="cente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ОК 1- 5,7, 9</w:t>
            </w:r>
          </w:p>
          <w:p w14:paraId="40C227A3" w14:textId="77777777" w:rsidR="00BA5E8D" w:rsidRPr="00BA5E8D" w:rsidRDefault="00BA5E8D" w:rsidP="00BA5E8D">
            <w:pPr>
              <w:jc w:val="center"/>
              <w:rPr>
                <w:rFonts w:ascii="Times New Roman" w:eastAsia="Calibri" w:hAnsi="Times New Roman" w:cs="Times New Roman"/>
                <w:b/>
                <w:bCs/>
                <w:sz w:val="24"/>
                <w:szCs w:val="24"/>
                <w:lang w:eastAsia="ru-RU"/>
              </w:rPr>
            </w:pPr>
            <w:r w:rsidRPr="00BA5E8D">
              <w:rPr>
                <w:rFonts w:ascii="Times New Roman" w:eastAsia="Times New Roman" w:hAnsi="Times New Roman" w:cs="Times New Roman"/>
                <w:sz w:val="24"/>
                <w:szCs w:val="24"/>
                <w:lang w:eastAsia="ru-RU"/>
              </w:rPr>
              <w:t xml:space="preserve"> ПК-4.1 – 4.3</w:t>
            </w:r>
          </w:p>
        </w:tc>
      </w:tr>
      <w:tr w:rsidR="00BA5E8D" w:rsidRPr="00BA5E8D" w14:paraId="24E0CEF2" w14:textId="77777777" w:rsidTr="0097440A">
        <w:trPr>
          <w:trHeight w:val="1760"/>
        </w:trPr>
        <w:tc>
          <w:tcPr>
            <w:tcW w:w="11340" w:type="dxa"/>
            <w:gridSpan w:val="3"/>
            <w:shd w:val="clear" w:color="auto" w:fill="FFFFFF"/>
          </w:tcPr>
          <w:p w14:paraId="46A7888B" w14:textId="77777777" w:rsidR="00BA5E8D" w:rsidRPr="00BA5E8D" w:rsidRDefault="00BA5E8D" w:rsidP="00BA5E8D">
            <w:pPr>
              <w:tabs>
                <w:tab w:val="left" w:pos="217"/>
                <w:tab w:val="left" w:pos="359"/>
              </w:tabs>
              <w:ind w:left="75"/>
              <w:jc w:val="both"/>
              <w:rPr>
                <w:rFonts w:ascii="Times New Roman" w:eastAsia="Calibri" w:hAnsi="Times New Roman" w:cs="Times New Roman"/>
                <w:b/>
                <w:bCs/>
                <w:sz w:val="24"/>
                <w:szCs w:val="24"/>
                <w:lang w:eastAsia="ru-RU"/>
              </w:rPr>
            </w:pPr>
            <w:r w:rsidRPr="00BA5E8D">
              <w:rPr>
                <w:rFonts w:ascii="Times New Roman" w:eastAsia="Calibri" w:hAnsi="Times New Roman" w:cs="Times New Roman"/>
                <w:b/>
                <w:bCs/>
                <w:sz w:val="24"/>
                <w:szCs w:val="24"/>
                <w:lang w:eastAsia="ru-RU"/>
              </w:rPr>
              <w:lastRenderedPageBreak/>
              <w:t xml:space="preserve">Производственная практика </w:t>
            </w:r>
          </w:p>
          <w:p w14:paraId="242E26AC" w14:textId="77777777" w:rsidR="00BA5E8D" w:rsidRPr="00BA5E8D" w:rsidRDefault="00BA5E8D" w:rsidP="00BA5E8D">
            <w:pPr>
              <w:tabs>
                <w:tab w:val="left" w:pos="217"/>
                <w:tab w:val="left" w:pos="359"/>
              </w:tabs>
              <w:ind w:left="75"/>
              <w:jc w:val="both"/>
              <w:rPr>
                <w:rFonts w:ascii="Times New Roman" w:eastAsia="Times New Roman" w:hAnsi="Times New Roman" w:cs="Times New Roman"/>
                <w:b/>
                <w:lang w:eastAsia="ru-RU"/>
              </w:rPr>
            </w:pPr>
            <w:r w:rsidRPr="00BA5E8D">
              <w:rPr>
                <w:rFonts w:ascii="Times New Roman" w:eastAsia="Calibri" w:hAnsi="Times New Roman" w:cs="Times New Roman"/>
                <w:b/>
                <w:bCs/>
                <w:sz w:val="24"/>
                <w:szCs w:val="24"/>
                <w:lang w:eastAsia="ru-RU"/>
              </w:rPr>
              <w:t>Виды работ:</w:t>
            </w:r>
            <w:r w:rsidRPr="00BA5E8D">
              <w:rPr>
                <w:rFonts w:ascii="Times New Roman" w:eastAsia="Times New Roman" w:hAnsi="Times New Roman" w:cs="Times New Roman"/>
                <w:b/>
                <w:lang w:eastAsia="ru-RU"/>
              </w:rPr>
              <w:t xml:space="preserve"> </w:t>
            </w:r>
          </w:p>
          <w:p w14:paraId="198E56B9" w14:textId="77777777" w:rsidR="00BA5E8D" w:rsidRPr="00BA5E8D" w:rsidRDefault="00BA5E8D" w:rsidP="00BA5E8D">
            <w:pPr>
              <w:numPr>
                <w:ilvl w:val="0"/>
                <w:numId w:val="38"/>
              </w:numPr>
              <w:tabs>
                <w:tab w:val="left" w:pos="217"/>
                <w:tab w:val="left" w:pos="359"/>
              </w:tabs>
              <w:spacing w:after="200" w:line="276" w:lineRule="auto"/>
              <w:ind w:left="75" w:firstLine="0"/>
              <w:jc w:val="both"/>
              <w:rPr>
                <w:rFonts w:ascii="Times New Roman" w:eastAsia="Calibri" w:hAnsi="Times New Roman" w:cs="Times New Roman"/>
                <w:bCs/>
                <w:sz w:val="24"/>
                <w:szCs w:val="24"/>
                <w:lang w:eastAsia="ru-RU"/>
              </w:rPr>
            </w:pPr>
            <w:r w:rsidRPr="00BA5E8D">
              <w:rPr>
                <w:rFonts w:ascii="Times New Roman" w:eastAsia="Calibri" w:hAnsi="Times New Roman" w:cs="Times New Roman"/>
                <w:bCs/>
                <w:sz w:val="24"/>
                <w:szCs w:val="24"/>
                <w:lang w:eastAsia="ru-RU"/>
              </w:rPr>
              <w:t xml:space="preserve">Регулирование нагрузки электрооборудования. Проверка и обслуживание схем управления коммутационной аппаратурой. Замена съеденных деталей пускорегулирующей и релейно-контакторной аппаратуры с последующей элементарной регулировкой или настройкой. Определение неисправности включающих катушек релейно-контакторной аппаратуры и электромагнитных тормозов, их замена. Проверка состояния изоляции токоведущих частей по отношению к "земле" с помощью мегомметра напряжением до 2 </w:t>
            </w:r>
            <w:proofErr w:type="spellStart"/>
            <w:r w:rsidRPr="00BA5E8D">
              <w:rPr>
                <w:rFonts w:ascii="Times New Roman" w:eastAsia="Calibri" w:hAnsi="Times New Roman" w:cs="Times New Roman"/>
                <w:bCs/>
                <w:sz w:val="24"/>
                <w:szCs w:val="24"/>
                <w:lang w:eastAsia="ru-RU"/>
              </w:rPr>
              <w:t>кВ.</w:t>
            </w:r>
            <w:proofErr w:type="spellEnd"/>
          </w:p>
          <w:p w14:paraId="04A1C091" w14:textId="77777777" w:rsidR="00BA5E8D" w:rsidRPr="00BA5E8D" w:rsidRDefault="00BA5E8D" w:rsidP="00BA5E8D">
            <w:pPr>
              <w:numPr>
                <w:ilvl w:val="0"/>
                <w:numId w:val="38"/>
              </w:numPr>
              <w:tabs>
                <w:tab w:val="left" w:pos="217"/>
                <w:tab w:val="left" w:pos="359"/>
              </w:tabs>
              <w:spacing w:after="200" w:line="276" w:lineRule="auto"/>
              <w:ind w:left="75" w:firstLine="0"/>
              <w:jc w:val="both"/>
              <w:rPr>
                <w:rFonts w:ascii="Times New Roman" w:eastAsia="Times New Roman" w:hAnsi="Times New Roman" w:cs="Times New Roman"/>
                <w:sz w:val="24"/>
                <w:szCs w:val="24"/>
                <w:lang w:eastAsia="ru-RU"/>
              </w:rPr>
            </w:pPr>
            <w:r w:rsidRPr="00BA5E8D">
              <w:rPr>
                <w:rFonts w:ascii="Times New Roman" w:eastAsia="Times New Roman" w:hAnsi="Times New Roman" w:cs="Times New Roman"/>
                <w:color w:val="000000"/>
                <w:sz w:val="24"/>
                <w:szCs w:val="24"/>
                <w:lang w:eastAsia="ru-RU"/>
              </w:rPr>
              <w:t xml:space="preserve">Устранение неисправностей и повреждений в осветительных электрических сетях. Проверка сопротивления изоляции сети рабочего и аварийного освещения и исправности системы аварийного освещения. Измерение нагрузок и, напряжения в отдельных точках электрической сети. </w:t>
            </w:r>
            <w:r w:rsidRPr="00BA5E8D">
              <w:rPr>
                <w:rFonts w:ascii="Times New Roman" w:eastAsia="Times New Roman" w:hAnsi="Times New Roman" w:cs="Times New Roman"/>
                <w:sz w:val="24"/>
                <w:szCs w:val="24"/>
                <w:lang w:eastAsia="ru-RU"/>
              </w:rPr>
              <w:t>Проверка уровня освещенности в основных производственных помещениях с контролем соответствия мощности ламп проекту. Замена ламп. Замена пускорегулирующей аппаратуры в люминесцентных светильниках.</w:t>
            </w:r>
          </w:p>
          <w:p w14:paraId="4C65277C" w14:textId="77777777" w:rsidR="00BA5E8D" w:rsidRPr="00BA5E8D" w:rsidRDefault="00BA5E8D" w:rsidP="00BA5E8D">
            <w:pPr>
              <w:numPr>
                <w:ilvl w:val="0"/>
                <w:numId w:val="38"/>
              </w:numPr>
              <w:tabs>
                <w:tab w:val="left" w:pos="217"/>
                <w:tab w:val="left" w:pos="359"/>
              </w:tabs>
              <w:spacing w:after="200" w:line="276" w:lineRule="auto"/>
              <w:ind w:left="75" w:firstLine="0"/>
              <w:jc w:val="both"/>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Изготовление и установка щитов осветительной сети со сложной системой (более 8 групп). Разборка, ремонт и смена ламп взрывозащищенного светильника.</w:t>
            </w:r>
          </w:p>
          <w:p w14:paraId="5FA88B59" w14:textId="77777777" w:rsidR="00BA5E8D" w:rsidRPr="00BA5E8D" w:rsidRDefault="00BA5E8D" w:rsidP="00BA5E8D">
            <w:pPr>
              <w:numPr>
                <w:ilvl w:val="0"/>
                <w:numId w:val="38"/>
              </w:numPr>
              <w:tabs>
                <w:tab w:val="left" w:pos="217"/>
                <w:tab w:val="left" w:pos="359"/>
              </w:tabs>
              <w:spacing w:after="200" w:line="276" w:lineRule="auto"/>
              <w:ind w:left="75" w:firstLine="0"/>
              <w:jc w:val="both"/>
              <w:rPr>
                <w:rFonts w:ascii="Times New Roman" w:eastAsia="Calibri" w:hAnsi="Times New Roman" w:cs="Times New Roman"/>
                <w:bCs/>
                <w:sz w:val="24"/>
                <w:szCs w:val="24"/>
                <w:lang w:eastAsia="ru-RU"/>
              </w:rPr>
            </w:pPr>
            <w:r w:rsidRPr="00BA5E8D">
              <w:rPr>
                <w:rFonts w:ascii="Times New Roman" w:eastAsia="Times New Roman" w:hAnsi="Times New Roman" w:cs="Times New Roman"/>
                <w:sz w:val="24"/>
                <w:szCs w:val="24"/>
                <w:lang w:eastAsia="ru-RU"/>
              </w:rPr>
              <w:lastRenderedPageBreak/>
              <w:t>Измерение сопротивления изоляции. Проверка состояния наружных болтовых соединений; осмотр подводящих кабелей и затяжка заземляющих болтов. Проверка соответствия напряжения сети напряжению, указанному на щитке электродвигателя. Проверка правильности сопряжения валов электродвигателя и приводимого механизма</w:t>
            </w:r>
          </w:p>
          <w:p w14:paraId="5FF6C439" w14:textId="77777777" w:rsidR="00BA5E8D" w:rsidRPr="00BA5E8D" w:rsidRDefault="00BA5E8D" w:rsidP="00BA5E8D">
            <w:pPr>
              <w:numPr>
                <w:ilvl w:val="0"/>
                <w:numId w:val="38"/>
              </w:numPr>
              <w:tabs>
                <w:tab w:val="left" w:pos="217"/>
                <w:tab w:val="left" w:pos="359"/>
              </w:tabs>
              <w:spacing w:after="200" w:line="276" w:lineRule="auto"/>
              <w:ind w:left="75" w:firstLine="0"/>
              <w:jc w:val="both"/>
              <w:rPr>
                <w:rFonts w:ascii="Times New Roman" w:eastAsia="Times New Roman" w:hAnsi="Times New Roman" w:cs="Times New Roman"/>
                <w:sz w:val="24"/>
                <w:szCs w:val="24"/>
                <w:lang w:eastAsia="ru-RU"/>
              </w:rPr>
            </w:pPr>
            <w:r w:rsidRPr="00BA5E8D">
              <w:rPr>
                <w:rFonts w:ascii="Times New Roman" w:eastAsia="Times New Roman" w:hAnsi="Times New Roman" w:cs="Times New Roman"/>
                <w:color w:val="000000"/>
                <w:sz w:val="24"/>
                <w:szCs w:val="24"/>
                <w:lang w:eastAsia="ru-RU"/>
              </w:rPr>
              <w:t>Снятие и установка разъединителей цепей управления, главных разъединителей, рубильников, предохранителей, воздушных однополюсных выключателей. Изготовление и установка шунтов, ножей, наконечников, перемычек электрических аппаратов. Разборка ящиков сопротивлений. Замена болтов с поврежденной резьбой, изоляции, изоляторов. Сборка ящиков сопротивлений согласно схеме соединения чугунных элементов и расположения выводных зажимов.</w:t>
            </w:r>
          </w:p>
          <w:p w14:paraId="18D2B852" w14:textId="77777777" w:rsidR="00BA5E8D" w:rsidRPr="00BA5E8D" w:rsidRDefault="00BA5E8D" w:rsidP="00BA5E8D">
            <w:pPr>
              <w:numPr>
                <w:ilvl w:val="0"/>
                <w:numId w:val="38"/>
              </w:numPr>
              <w:tabs>
                <w:tab w:val="left" w:pos="217"/>
                <w:tab w:val="left" w:pos="359"/>
              </w:tabs>
              <w:spacing w:after="200" w:line="276" w:lineRule="auto"/>
              <w:ind w:left="75" w:firstLine="0"/>
              <w:jc w:val="both"/>
              <w:rPr>
                <w:rFonts w:ascii="Times New Roman" w:eastAsia="Calibri" w:hAnsi="Times New Roman" w:cs="Times New Roman"/>
                <w:bCs/>
                <w:sz w:val="24"/>
                <w:szCs w:val="24"/>
                <w:lang w:eastAsia="ru-RU"/>
              </w:rPr>
            </w:pPr>
            <w:r w:rsidRPr="00BA5E8D">
              <w:rPr>
                <w:rFonts w:ascii="Times New Roman" w:eastAsia="Times New Roman" w:hAnsi="Times New Roman" w:cs="Times New Roman"/>
                <w:color w:val="000000"/>
                <w:sz w:val="24"/>
                <w:szCs w:val="24"/>
                <w:lang w:eastAsia="ru-RU"/>
              </w:rPr>
              <w:t xml:space="preserve">Дополнительное крепление, </w:t>
            </w:r>
            <w:proofErr w:type="spellStart"/>
            <w:r w:rsidRPr="00BA5E8D">
              <w:rPr>
                <w:rFonts w:ascii="Times New Roman" w:eastAsia="Times New Roman" w:hAnsi="Times New Roman" w:cs="Times New Roman"/>
                <w:color w:val="000000"/>
                <w:sz w:val="24"/>
                <w:szCs w:val="24"/>
                <w:lang w:eastAsia="ru-RU"/>
              </w:rPr>
              <w:t>переразделка</w:t>
            </w:r>
            <w:proofErr w:type="spellEnd"/>
            <w:r w:rsidRPr="00BA5E8D">
              <w:rPr>
                <w:rFonts w:ascii="Times New Roman" w:eastAsia="Times New Roman" w:hAnsi="Times New Roman" w:cs="Times New Roman"/>
                <w:color w:val="000000"/>
                <w:sz w:val="24"/>
                <w:szCs w:val="24"/>
                <w:lang w:eastAsia="ru-RU"/>
              </w:rPr>
              <w:t xml:space="preserve"> отдельных концевых воронок, кабельных и соединительных муфт. Ремонт или замена щитков и групповых распределительных пунктов. Окраска кабеля и изолирование проводов.</w:t>
            </w:r>
          </w:p>
          <w:p w14:paraId="66F5CDB2" w14:textId="77777777" w:rsidR="00BA5E8D" w:rsidRPr="00BA5E8D" w:rsidRDefault="00BA5E8D" w:rsidP="00BA5E8D">
            <w:pPr>
              <w:tabs>
                <w:tab w:val="left" w:pos="217"/>
                <w:tab w:val="left" w:pos="359"/>
              </w:tabs>
              <w:ind w:left="75"/>
              <w:jc w:val="both"/>
              <w:rPr>
                <w:rFonts w:ascii="Times New Roman" w:eastAsia="Calibri" w:hAnsi="Times New Roman" w:cs="Times New Roman"/>
                <w:bCs/>
                <w:sz w:val="24"/>
                <w:szCs w:val="24"/>
                <w:lang w:eastAsia="ru-RU"/>
              </w:rPr>
            </w:pPr>
          </w:p>
        </w:tc>
        <w:tc>
          <w:tcPr>
            <w:tcW w:w="1881" w:type="dxa"/>
            <w:shd w:val="clear" w:color="auto" w:fill="FFFFFF"/>
          </w:tcPr>
          <w:p w14:paraId="7EE1106F" w14:textId="77777777" w:rsidR="00BA5E8D" w:rsidRPr="00BA5E8D" w:rsidRDefault="00BA5E8D" w:rsidP="00BA5E8D">
            <w:pPr>
              <w:jc w:val="cente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lastRenderedPageBreak/>
              <w:t>162</w:t>
            </w:r>
          </w:p>
        </w:tc>
        <w:tc>
          <w:tcPr>
            <w:tcW w:w="1800" w:type="dxa"/>
            <w:shd w:val="clear" w:color="auto" w:fill="FFFFFF"/>
          </w:tcPr>
          <w:p w14:paraId="1B406C4F" w14:textId="77777777" w:rsidR="00BA5E8D" w:rsidRPr="00BA5E8D" w:rsidRDefault="00BA5E8D" w:rsidP="00BA5E8D">
            <w:pPr>
              <w:jc w:val="cente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ОК 1- 5,7, 9</w:t>
            </w:r>
          </w:p>
          <w:p w14:paraId="1187E174" w14:textId="77777777" w:rsidR="00BA5E8D" w:rsidRPr="00BA5E8D" w:rsidRDefault="00BA5E8D" w:rsidP="00BA5E8D">
            <w:pPr>
              <w:jc w:val="center"/>
              <w:rPr>
                <w:rFonts w:ascii="Times New Roman" w:eastAsia="Calibri" w:hAnsi="Times New Roman" w:cs="Times New Roman"/>
                <w:b/>
                <w:bCs/>
                <w:sz w:val="24"/>
                <w:szCs w:val="24"/>
                <w:lang w:eastAsia="ru-RU"/>
              </w:rPr>
            </w:pPr>
            <w:r w:rsidRPr="00BA5E8D">
              <w:rPr>
                <w:rFonts w:ascii="Times New Roman" w:eastAsia="Times New Roman" w:hAnsi="Times New Roman" w:cs="Times New Roman"/>
                <w:sz w:val="24"/>
                <w:szCs w:val="24"/>
                <w:lang w:eastAsia="ru-RU"/>
              </w:rPr>
              <w:t xml:space="preserve"> ПК-4.1 – 4.3</w:t>
            </w:r>
          </w:p>
        </w:tc>
      </w:tr>
      <w:tr w:rsidR="00BA5E8D" w:rsidRPr="00BA5E8D" w14:paraId="5E949A9C" w14:textId="77777777" w:rsidTr="0097440A">
        <w:tc>
          <w:tcPr>
            <w:tcW w:w="11340" w:type="dxa"/>
            <w:gridSpan w:val="3"/>
            <w:shd w:val="clear" w:color="auto" w:fill="FFFFFF"/>
          </w:tcPr>
          <w:p w14:paraId="5F6FEF68" w14:textId="77777777" w:rsidR="00BA5E8D" w:rsidRPr="00BA5E8D" w:rsidRDefault="00BA5E8D" w:rsidP="00BA5E8D">
            <w:pPr>
              <w:rPr>
                <w:rFonts w:ascii="Times New Roman" w:eastAsia="Calibri" w:hAnsi="Times New Roman" w:cs="Times New Roman"/>
                <w:b/>
                <w:bCs/>
                <w:sz w:val="24"/>
                <w:szCs w:val="24"/>
                <w:lang w:eastAsia="ru-RU"/>
              </w:rPr>
            </w:pPr>
            <w:r w:rsidRPr="00BA5E8D">
              <w:rPr>
                <w:rFonts w:ascii="Times New Roman" w:eastAsia="Calibri" w:hAnsi="Times New Roman" w:cs="Times New Roman"/>
                <w:b/>
                <w:bCs/>
                <w:sz w:val="24"/>
                <w:szCs w:val="24"/>
                <w:lang w:eastAsia="ru-RU"/>
              </w:rPr>
              <w:lastRenderedPageBreak/>
              <w:t>Промежуточная аттестация - квалификационный экзамен</w:t>
            </w:r>
          </w:p>
        </w:tc>
        <w:tc>
          <w:tcPr>
            <w:tcW w:w="1881" w:type="dxa"/>
            <w:shd w:val="clear" w:color="auto" w:fill="FFFFFF"/>
          </w:tcPr>
          <w:p w14:paraId="64404C49" w14:textId="77777777" w:rsidR="00BA5E8D" w:rsidRPr="00BA5E8D" w:rsidRDefault="00BA5E8D" w:rsidP="00BA5E8D">
            <w:pPr>
              <w:jc w:val="center"/>
              <w:rPr>
                <w:rFonts w:ascii="Times New Roman" w:eastAsia="Times New Roman" w:hAnsi="Times New Roman" w:cs="Times New Roman"/>
                <w:b/>
                <w:sz w:val="24"/>
                <w:szCs w:val="24"/>
                <w:lang w:eastAsia="ru-RU"/>
              </w:rPr>
            </w:pPr>
            <w:r w:rsidRPr="00BA5E8D">
              <w:rPr>
                <w:rFonts w:ascii="Times New Roman" w:eastAsia="Times New Roman" w:hAnsi="Times New Roman" w:cs="Times New Roman"/>
                <w:b/>
                <w:sz w:val="24"/>
                <w:szCs w:val="24"/>
                <w:lang w:eastAsia="ru-RU"/>
              </w:rPr>
              <w:t>12</w:t>
            </w:r>
          </w:p>
        </w:tc>
        <w:tc>
          <w:tcPr>
            <w:tcW w:w="1800" w:type="dxa"/>
            <w:shd w:val="clear" w:color="auto" w:fill="FFFFFF"/>
          </w:tcPr>
          <w:p w14:paraId="11BB6EC1" w14:textId="77777777" w:rsidR="00BA5E8D" w:rsidRPr="00BA5E8D" w:rsidRDefault="00BA5E8D" w:rsidP="00BA5E8D">
            <w:pPr>
              <w:jc w:val="center"/>
              <w:rPr>
                <w:rFonts w:ascii="Times New Roman" w:eastAsia="Calibri" w:hAnsi="Times New Roman" w:cs="Times New Roman"/>
                <w:b/>
                <w:bCs/>
                <w:sz w:val="24"/>
                <w:szCs w:val="24"/>
                <w:lang w:eastAsia="ru-RU"/>
              </w:rPr>
            </w:pPr>
          </w:p>
        </w:tc>
      </w:tr>
      <w:tr w:rsidR="00BA5E8D" w:rsidRPr="00BA5E8D" w14:paraId="024A8DB4" w14:textId="77777777" w:rsidTr="0097440A">
        <w:tc>
          <w:tcPr>
            <w:tcW w:w="11340" w:type="dxa"/>
            <w:gridSpan w:val="3"/>
            <w:shd w:val="clear" w:color="auto" w:fill="FFFFFF"/>
          </w:tcPr>
          <w:p w14:paraId="05FC2ADE" w14:textId="77777777" w:rsidR="00BA5E8D" w:rsidRPr="00BA5E8D" w:rsidRDefault="00BA5E8D" w:rsidP="00BA5E8D">
            <w:pPr>
              <w:rPr>
                <w:rFonts w:ascii="Times New Roman" w:eastAsia="Calibri" w:hAnsi="Times New Roman" w:cs="Times New Roman"/>
                <w:b/>
                <w:bCs/>
                <w:sz w:val="24"/>
                <w:szCs w:val="24"/>
                <w:lang w:eastAsia="ru-RU"/>
              </w:rPr>
            </w:pPr>
            <w:r w:rsidRPr="00BA5E8D">
              <w:rPr>
                <w:rFonts w:ascii="Times New Roman" w:eastAsia="Calibri" w:hAnsi="Times New Roman" w:cs="Times New Roman"/>
                <w:b/>
                <w:bCs/>
                <w:sz w:val="24"/>
                <w:szCs w:val="24"/>
                <w:lang w:eastAsia="ru-RU"/>
              </w:rPr>
              <w:t>ВСЕГО</w:t>
            </w:r>
          </w:p>
        </w:tc>
        <w:tc>
          <w:tcPr>
            <w:tcW w:w="1881" w:type="dxa"/>
            <w:shd w:val="clear" w:color="auto" w:fill="FFFFFF"/>
          </w:tcPr>
          <w:p w14:paraId="3605321C" w14:textId="77777777" w:rsidR="00BA5E8D" w:rsidRPr="00BA5E8D" w:rsidRDefault="00BA5E8D" w:rsidP="00BA5E8D">
            <w:pPr>
              <w:jc w:val="center"/>
              <w:rPr>
                <w:rFonts w:ascii="Times New Roman" w:eastAsia="Times New Roman" w:hAnsi="Times New Roman" w:cs="Times New Roman"/>
                <w:b/>
                <w:sz w:val="24"/>
                <w:szCs w:val="24"/>
                <w:lang w:eastAsia="ru-RU"/>
              </w:rPr>
            </w:pPr>
            <w:r w:rsidRPr="00BA5E8D">
              <w:rPr>
                <w:rFonts w:ascii="Times New Roman" w:eastAsia="Times New Roman" w:hAnsi="Times New Roman" w:cs="Times New Roman"/>
                <w:b/>
                <w:sz w:val="24"/>
                <w:szCs w:val="24"/>
                <w:lang w:eastAsia="ru-RU"/>
              </w:rPr>
              <w:t>318</w:t>
            </w:r>
          </w:p>
        </w:tc>
        <w:tc>
          <w:tcPr>
            <w:tcW w:w="1800" w:type="dxa"/>
            <w:shd w:val="clear" w:color="auto" w:fill="FFFFFF"/>
          </w:tcPr>
          <w:p w14:paraId="00601D24" w14:textId="77777777" w:rsidR="00BA5E8D" w:rsidRPr="00BA5E8D" w:rsidRDefault="00BA5E8D" w:rsidP="00BA5E8D">
            <w:pPr>
              <w:jc w:val="center"/>
              <w:rPr>
                <w:rFonts w:ascii="Times New Roman" w:eastAsia="Calibri" w:hAnsi="Times New Roman" w:cs="Times New Roman"/>
                <w:b/>
                <w:bCs/>
                <w:sz w:val="24"/>
                <w:szCs w:val="24"/>
                <w:lang w:eastAsia="ru-RU"/>
              </w:rPr>
            </w:pPr>
          </w:p>
        </w:tc>
      </w:tr>
    </w:tbl>
    <w:p w14:paraId="012AD889" w14:textId="77777777" w:rsidR="00BA5E8D" w:rsidRPr="00BA5E8D" w:rsidRDefault="00BA5E8D" w:rsidP="00BA5E8D">
      <w:pPr>
        <w:spacing w:after="200" w:line="276" w:lineRule="auto"/>
        <w:rPr>
          <w:rFonts w:ascii="Times New Roman" w:eastAsia="Times New Roman" w:hAnsi="Times New Roman" w:cs="Times New Roman"/>
          <w:i/>
          <w:sz w:val="24"/>
          <w:szCs w:val="24"/>
          <w:lang w:eastAsia="ru-RU"/>
        </w:rPr>
        <w:sectPr w:rsidR="00BA5E8D" w:rsidRPr="00BA5E8D" w:rsidSect="00E268D1">
          <w:pgSz w:w="16840" w:h="11907" w:orient="landscape"/>
          <w:pgMar w:top="709" w:right="851" w:bottom="142" w:left="1134" w:header="709" w:footer="709" w:gutter="0"/>
          <w:cols w:space="720"/>
          <w:docGrid w:linePitch="299"/>
        </w:sectPr>
      </w:pPr>
    </w:p>
    <w:p w14:paraId="63C1ACB7" w14:textId="77777777" w:rsidR="00BA5E8D" w:rsidRPr="00BA5E8D" w:rsidRDefault="00BA5E8D" w:rsidP="00BA5E8D">
      <w:pPr>
        <w:spacing w:after="200"/>
        <w:jc w:val="both"/>
        <w:rPr>
          <w:rFonts w:ascii="Times New Roman" w:eastAsia="Times New Roman" w:hAnsi="Times New Roman" w:cs="Times New Roman"/>
          <w:b/>
          <w:bCs/>
          <w:sz w:val="24"/>
          <w:szCs w:val="24"/>
          <w:lang w:eastAsia="ru-RU"/>
        </w:rPr>
      </w:pPr>
      <w:r w:rsidRPr="00BA5E8D">
        <w:rPr>
          <w:rFonts w:ascii="Times New Roman" w:eastAsia="Times New Roman" w:hAnsi="Times New Roman" w:cs="Times New Roman"/>
          <w:b/>
          <w:bCs/>
          <w:sz w:val="24"/>
          <w:szCs w:val="24"/>
          <w:lang w:eastAsia="ru-RU"/>
        </w:rPr>
        <w:lastRenderedPageBreak/>
        <w:t>3. УСЛОВИЯ РЕАЛИЗАЦИИ ПРОГРАММЫ ПРОФЕССИОНАЛЬНОГО МОДУЛЯ</w:t>
      </w:r>
    </w:p>
    <w:p w14:paraId="180BC1D6" w14:textId="77777777" w:rsidR="00BA5E8D" w:rsidRPr="00BA5E8D" w:rsidRDefault="00BA5E8D" w:rsidP="00BA5E8D">
      <w:pPr>
        <w:spacing w:after="120" w:line="276" w:lineRule="auto"/>
        <w:ind w:firstLine="709"/>
        <w:outlineLvl w:val="1"/>
        <w:rPr>
          <w:rFonts w:ascii="Times New Roman" w:eastAsia="Calibri" w:hAnsi="Times New Roman" w:cs="Times New Roman"/>
          <w:b/>
          <w:bCs/>
          <w:sz w:val="24"/>
          <w:szCs w:val="24"/>
          <w:lang w:eastAsia="ru-RU"/>
        </w:rPr>
      </w:pPr>
      <w:bookmarkStart w:id="59" w:name="_Toc156294575"/>
      <w:bookmarkStart w:id="60" w:name="_Toc156825297"/>
      <w:r w:rsidRPr="00BA5E8D">
        <w:rPr>
          <w:rFonts w:ascii="Times New Roman" w:eastAsia="Calibri" w:hAnsi="Times New Roman" w:cs="Times New Roman"/>
          <w:b/>
          <w:bCs/>
          <w:sz w:val="24"/>
          <w:szCs w:val="24"/>
          <w:lang w:eastAsia="ru-RU"/>
        </w:rPr>
        <w:t>3.1. Материально-техническое обеспечение</w:t>
      </w:r>
      <w:bookmarkEnd w:id="59"/>
      <w:bookmarkEnd w:id="60"/>
    </w:p>
    <w:p w14:paraId="1617DACE" w14:textId="77777777" w:rsidR="00BA5E8D" w:rsidRPr="00BA5E8D" w:rsidRDefault="00BA5E8D" w:rsidP="00BA5E8D">
      <w:pPr>
        <w:suppressAutoHyphens/>
        <w:spacing w:line="276" w:lineRule="auto"/>
        <w:ind w:firstLine="709"/>
        <w:jc w:val="both"/>
        <w:outlineLvl w:val="2"/>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Cs/>
          <w:iCs/>
          <w:sz w:val="24"/>
          <w:szCs w:val="24"/>
          <w:lang w:eastAsia="ru-RU"/>
        </w:rPr>
        <w:t>Мастерская «Электромонтажная»,</w:t>
      </w:r>
      <w:r w:rsidRPr="00BA5E8D">
        <w:rPr>
          <w:rFonts w:ascii="Times New Roman" w:eastAsia="Times New Roman" w:hAnsi="Times New Roman" w:cs="Times New Roman"/>
          <w:bCs/>
          <w:sz w:val="24"/>
          <w:szCs w:val="24"/>
          <w:lang w:eastAsia="ru-RU"/>
        </w:rPr>
        <w:t xml:space="preserve"> оснащенная </w:t>
      </w:r>
      <w:r w:rsidRPr="00BA5E8D">
        <w:rPr>
          <w:rFonts w:ascii="Times New Roman" w:eastAsia="Times New Roman" w:hAnsi="Times New Roman" w:cs="Times New Roman"/>
          <w:bCs/>
          <w:iCs/>
          <w:sz w:val="24"/>
          <w:szCs w:val="24"/>
          <w:lang w:eastAsia="ru-RU"/>
        </w:rPr>
        <w:t>в соответствии с приложением 3 ОПОП-П</w:t>
      </w:r>
      <w:r w:rsidRPr="00BA5E8D">
        <w:rPr>
          <w:rFonts w:ascii="Times New Roman" w:eastAsia="Times New Roman" w:hAnsi="Times New Roman" w:cs="Times New Roman"/>
          <w:bCs/>
          <w:sz w:val="24"/>
          <w:szCs w:val="24"/>
          <w:lang w:eastAsia="ru-RU"/>
        </w:rPr>
        <w:t xml:space="preserve">: </w:t>
      </w:r>
    </w:p>
    <w:p w14:paraId="2C31BCD2" w14:textId="77777777" w:rsidR="00BA5E8D" w:rsidRPr="00BA5E8D" w:rsidRDefault="00BA5E8D" w:rsidP="00BA5E8D">
      <w:pPr>
        <w:suppressAutoHyphens/>
        <w:spacing w:line="276" w:lineRule="auto"/>
        <w:ind w:firstLine="709"/>
        <w:jc w:val="both"/>
        <w:outlineLvl w:val="2"/>
        <w:rPr>
          <w:rFonts w:ascii="Times New Roman" w:eastAsia="Times New Roman" w:hAnsi="Times New Roman" w:cs="Times New Roman"/>
          <w:bCs/>
          <w:iCs/>
          <w:sz w:val="24"/>
          <w:szCs w:val="24"/>
          <w:lang w:eastAsia="ru-RU"/>
        </w:rPr>
      </w:pPr>
      <w:r w:rsidRPr="00BA5E8D">
        <w:rPr>
          <w:rFonts w:ascii="Times New Roman" w:eastAsia="Times New Roman" w:hAnsi="Times New Roman" w:cs="Times New Roman"/>
          <w:bCs/>
          <w:sz w:val="24"/>
          <w:szCs w:val="24"/>
          <w:lang w:eastAsia="ru-RU"/>
        </w:rPr>
        <w:t>- верстаки, комплекты ручного и электрифицированного инструмента, сборочные приспособления, контрольно-измерительные приборы.</w:t>
      </w:r>
    </w:p>
    <w:p w14:paraId="0B258FAC" w14:textId="77777777" w:rsidR="00BA5E8D" w:rsidRPr="00BA5E8D" w:rsidRDefault="00BA5E8D" w:rsidP="00BA5E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комплект деталей, инструментов, приспособлений;</w:t>
      </w:r>
    </w:p>
    <w:p w14:paraId="3B05629F" w14:textId="77777777" w:rsidR="00BA5E8D" w:rsidRPr="00BA5E8D" w:rsidRDefault="00BA5E8D" w:rsidP="00BA5E8D">
      <w:pPr>
        <w:tabs>
          <w:tab w:val="left" w:pos="0"/>
        </w:tabs>
        <w:spacing w:line="276" w:lineRule="auto"/>
        <w:ind w:firstLine="709"/>
        <w:jc w:val="both"/>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комплект бланков технологической документации;</w:t>
      </w:r>
    </w:p>
    <w:p w14:paraId="58A53CE3" w14:textId="77777777" w:rsidR="00BA5E8D" w:rsidRPr="00BA5E8D" w:rsidRDefault="00BA5E8D" w:rsidP="00BA5E8D">
      <w:pPr>
        <w:tabs>
          <w:tab w:val="left" w:pos="0"/>
        </w:tabs>
        <w:spacing w:line="276" w:lineRule="auto"/>
        <w:ind w:firstLine="709"/>
        <w:jc w:val="both"/>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комплект учебно-методической документации;</w:t>
      </w:r>
    </w:p>
    <w:p w14:paraId="561DA31C" w14:textId="77777777" w:rsidR="00BA5E8D" w:rsidRPr="00BA5E8D" w:rsidRDefault="00BA5E8D" w:rsidP="00BA5E8D">
      <w:pPr>
        <w:tabs>
          <w:tab w:val="left" w:pos="0"/>
        </w:tabs>
        <w:spacing w:line="276" w:lineRule="auto"/>
        <w:ind w:firstLine="709"/>
        <w:jc w:val="both"/>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 </w:t>
      </w:r>
      <w:r w:rsidRPr="00BA5E8D">
        <w:rPr>
          <w:rFonts w:ascii="Times New Roman" w:eastAsia="Times New Roman" w:hAnsi="Times New Roman" w:cs="Times New Roman"/>
          <w:bCs/>
          <w:sz w:val="24"/>
          <w:szCs w:val="24"/>
          <w:lang w:eastAsia="ru-RU"/>
        </w:rPr>
        <w:t>контрольно-измерительные приборы;</w:t>
      </w:r>
    </w:p>
    <w:p w14:paraId="4A07506C" w14:textId="77777777" w:rsidR="00BA5E8D" w:rsidRPr="00BA5E8D" w:rsidRDefault="00BA5E8D" w:rsidP="00BA5E8D">
      <w:pPr>
        <w:tabs>
          <w:tab w:val="left" w:pos="540"/>
        </w:tabs>
        <w:spacing w:line="276" w:lineRule="auto"/>
        <w:ind w:firstLine="709"/>
        <w:jc w:val="both"/>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комплект плакатов;</w:t>
      </w:r>
    </w:p>
    <w:p w14:paraId="15A5249E" w14:textId="77777777" w:rsidR="00BA5E8D" w:rsidRPr="00BA5E8D" w:rsidRDefault="00BA5E8D" w:rsidP="00BA5E8D">
      <w:pPr>
        <w:tabs>
          <w:tab w:val="left" w:pos="540"/>
        </w:tabs>
        <w:spacing w:line="276" w:lineRule="auto"/>
        <w:ind w:firstLine="709"/>
        <w:jc w:val="both"/>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 электрические машины, пускорегулирующая аппаратура, электрические провода и кабели, </w:t>
      </w:r>
      <w:proofErr w:type="spellStart"/>
      <w:r w:rsidRPr="00BA5E8D">
        <w:rPr>
          <w:rFonts w:ascii="Times New Roman" w:eastAsia="Times New Roman" w:hAnsi="Times New Roman" w:cs="Times New Roman"/>
          <w:sz w:val="24"/>
          <w:szCs w:val="24"/>
          <w:lang w:eastAsia="ru-RU"/>
        </w:rPr>
        <w:t>электроустановочные</w:t>
      </w:r>
      <w:proofErr w:type="spellEnd"/>
      <w:r w:rsidRPr="00BA5E8D">
        <w:rPr>
          <w:rFonts w:ascii="Times New Roman" w:eastAsia="Times New Roman" w:hAnsi="Times New Roman" w:cs="Times New Roman"/>
          <w:sz w:val="24"/>
          <w:szCs w:val="24"/>
          <w:lang w:eastAsia="ru-RU"/>
        </w:rPr>
        <w:t xml:space="preserve"> изделия, осветительные установки, электромонтажные стенды, действующие макеты электрооборудования.</w:t>
      </w:r>
    </w:p>
    <w:p w14:paraId="7B7A6BA8" w14:textId="77777777" w:rsidR="00BA5E8D" w:rsidRPr="00BA5E8D" w:rsidRDefault="00BA5E8D" w:rsidP="00BA5E8D">
      <w:pPr>
        <w:widowControl w:val="0"/>
        <w:shd w:val="clear" w:color="auto" w:fill="FFFFFF"/>
        <w:autoSpaceDE w:val="0"/>
        <w:spacing w:line="276" w:lineRule="auto"/>
        <w:ind w:firstLine="708"/>
        <w:jc w:val="both"/>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По договору с предприятием ООО «Гранит М» обучающийся имеет возможность использовать электромеханическое оборудование.</w:t>
      </w:r>
    </w:p>
    <w:p w14:paraId="2280F6F5" w14:textId="77777777" w:rsidR="00BA5E8D" w:rsidRPr="00BA5E8D" w:rsidRDefault="00BA5E8D" w:rsidP="00BA5E8D">
      <w:pPr>
        <w:widowControl w:val="0"/>
        <w:shd w:val="clear" w:color="auto" w:fill="FFFFFF"/>
        <w:autoSpaceDE w:val="0"/>
        <w:spacing w:line="276" w:lineRule="auto"/>
        <w:ind w:firstLine="708"/>
        <w:jc w:val="both"/>
        <w:rPr>
          <w:rFonts w:ascii="Times New Roman" w:eastAsia="Times New Roman" w:hAnsi="Times New Roman" w:cs="Times New Roman"/>
          <w:sz w:val="24"/>
          <w:szCs w:val="24"/>
          <w:lang w:eastAsia="ru-RU"/>
        </w:rPr>
      </w:pPr>
    </w:p>
    <w:p w14:paraId="488ED046" w14:textId="77777777" w:rsidR="00BA5E8D" w:rsidRPr="00BA5E8D" w:rsidRDefault="00BA5E8D" w:rsidP="00BA5E8D">
      <w:pPr>
        <w:spacing w:after="120" w:line="276" w:lineRule="auto"/>
        <w:ind w:firstLine="709"/>
        <w:outlineLvl w:val="1"/>
        <w:rPr>
          <w:rFonts w:ascii="Times New Roman" w:eastAsia="Times New Roman" w:hAnsi="Times New Roman" w:cs="Times New Roman"/>
          <w:b/>
          <w:bCs/>
          <w:sz w:val="24"/>
          <w:szCs w:val="24"/>
          <w:lang w:eastAsia="ru-RU"/>
        </w:rPr>
      </w:pPr>
      <w:r w:rsidRPr="00BA5E8D">
        <w:rPr>
          <w:rFonts w:ascii="Times New Roman" w:eastAsia="Calibri" w:hAnsi="Times New Roman" w:cs="Times New Roman"/>
          <w:b/>
          <w:bCs/>
          <w:sz w:val="24"/>
          <w:szCs w:val="24"/>
          <w:lang w:eastAsia="ru-RU"/>
        </w:rPr>
        <w:t>3.2. Учебно-методическое обеспечение</w:t>
      </w:r>
    </w:p>
    <w:p w14:paraId="29D8DAE8" w14:textId="77777777" w:rsidR="00BA5E8D" w:rsidRPr="00BA5E8D" w:rsidRDefault="00BA5E8D" w:rsidP="00BA5E8D">
      <w:pPr>
        <w:spacing w:before="120" w:after="120" w:line="276" w:lineRule="auto"/>
        <w:ind w:firstLine="709"/>
        <w:rPr>
          <w:rFonts w:ascii="Times New Roman" w:eastAsia="Times New Roman" w:hAnsi="Times New Roman" w:cs="Times New Roman"/>
          <w:b/>
          <w:sz w:val="24"/>
          <w:szCs w:val="24"/>
          <w:lang w:val="x-none" w:eastAsia="x-none"/>
        </w:rPr>
      </w:pPr>
      <w:r w:rsidRPr="00BA5E8D">
        <w:rPr>
          <w:rFonts w:ascii="Times New Roman" w:eastAsia="Times New Roman" w:hAnsi="Times New Roman" w:cs="Times New Roman"/>
          <w:b/>
          <w:sz w:val="24"/>
          <w:szCs w:val="24"/>
          <w:lang w:val="x-none" w:eastAsia="x-none"/>
        </w:rPr>
        <w:t>3.2.1. Основные печатные и/или электронные издания</w:t>
      </w:r>
    </w:p>
    <w:p w14:paraId="7F52C913" w14:textId="77777777" w:rsidR="00BA5E8D" w:rsidRPr="00BA5E8D" w:rsidRDefault="00BA5E8D" w:rsidP="00BA5E8D">
      <w:pPr>
        <w:spacing w:line="276" w:lineRule="auto"/>
        <w:ind w:firstLine="709"/>
        <w:contextualSpacing/>
        <w:jc w:val="both"/>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1. </w:t>
      </w:r>
      <w:proofErr w:type="spellStart"/>
      <w:r w:rsidRPr="00BA5E8D">
        <w:rPr>
          <w:rFonts w:ascii="Times New Roman" w:eastAsia="Times New Roman" w:hAnsi="Times New Roman" w:cs="Times New Roman"/>
          <w:sz w:val="24"/>
          <w:szCs w:val="24"/>
          <w:lang w:eastAsia="ru-RU"/>
        </w:rPr>
        <w:t>Сибикин</w:t>
      </w:r>
      <w:proofErr w:type="spellEnd"/>
      <w:r w:rsidRPr="00BA5E8D">
        <w:rPr>
          <w:rFonts w:ascii="Times New Roman" w:eastAsia="Times New Roman" w:hAnsi="Times New Roman" w:cs="Times New Roman"/>
          <w:sz w:val="24"/>
          <w:szCs w:val="24"/>
          <w:lang w:eastAsia="ru-RU"/>
        </w:rPr>
        <w:t xml:space="preserve"> Ю.Д. Техническое обслуживание, ремонт электрооборудования и сетей промышленных предприятий / Ю. Д. </w:t>
      </w:r>
      <w:proofErr w:type="spellStart"/>
      <w:r w:rsidRPr="00BA5E8D">
        <w:rPr>
          <w:rFonts w:ascii="Times New Roman" w:eastAsia="Times New Roman" w:hAnsi="Times New Roman" w:cs="Times New Roman"/>
          <w:sz w:val="24"/>
          <w:szCs w:val="24"/>
          <w:lang w:eastAsia="ru-RU"/>
        </w:rPr>
        <w:t>Сибикин</w:t>
      </w:r>
      <w:proofErr w:type="spellEnd"/>
      <w:r w:rsidRPr="00BA5E8D">
        <w:rPr>
          <w:rFonts w:ascii="Times New Roman" w:eastAsia="Times New Roman" w:hAnsi="Times New Roman" w:cs="Times New Roman"/>
          <w:sz w:val="24"/>
          <w:szCs w:val="24"/>
          <w:lang w:eastAsia="ru-RU"/>
        </w:rPr>
        <w:t xml:space="preserve">, М. Ю. В 2 книгах Книга 1;2 – издательство «Академия». 2014 </w:t>
      </w:r>
    </w:p>
    <w:p w14:paraId="25F8D318" w14:textId="77777777" w:rsidR="00BA5E8D" w:rsidRPr="00BA5E8D" w:rsidRDefault="00BA5E8D" w:rsidP="00BA5E8D">
      <w:pPr>
        <w:spacing w:line="276" w:lineRule="auto"/>
        <w:ind w:firstLine="709"/>
        <w:contextualSpacing/>
        <w:jc w:val="both"/>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2. Коломиец </w:t>
      </w:r>
      <w:proofErr w:type="spellStart"/>
      <w:r w:rsidRPr="00BA5E8D">
        <w:rPr>
          <w:rFonts w:ascii="Times New Roman" w:eastAsia="Times New Roman" w:hAnsi="Times New Roman" w:cs="Times New Roman"/>
          <w:sz w:val="24"/>
          <w:szCs w:val="24"/>
          <w:lang w:eastAsia="ru-RU"/>
        </w:rPr>
        <w:t>А.П.Устройство</w:t>
      </w:r>
      <w:proofErr w:type="spellEnd"/>
      <w:r w:rsidRPr="00BA5E8D">
        <w:rPr>
          <w:rFonts w:ascii="Times New Roman" w:eastAsia="Times New Roman" w:hAnsi="Times New Roman" w:cs="Times New Roman"/>
          <w:sz w:val="24"/>
          <w:szCs w:val="24"/>
          <w:lang w:eastAsia="ru-RU"/>
        </w:rPr>
        <w:t xml:space="preserve">, ремонт и обслуживание электрооборудования в промышленном производстве / А.П. Коломиец, Г.П. Ерошенко, В.М. Расторгуев и др. – М. Издательский центр «Академия». 2013 </w:t>
      </w:r>
    </w:p>
    <w:p w14:paraId="55C6F67E" w14:textId="77777777" w:rsidR="00BA5E8D" w:rsidRPr="00BA5E8D" w:rsidRDefault="00BA5E8D" w:rsidP="00BA5E8D">
      <w:pPr>
        <w:spacing w:line="276" w:lineRule="auto"/>
        <w:ind w:firstLine="709"/>
        <w:contextualSpacing/>
        <w:jc w:val="both"/>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3. </w:t>
      </w:r>
      <w:proofErr w:type="spellStart"/>
      <w:r w:rsidRPr="00BA5E8D">
        <w:rPr>
          <w:rFonts w:ascii="Times New Roman" w:eastAsia="Times New Roman" w:hAnsi="Times New Roman" w:cs="Times New Roman"/>
          <w:sz w:val="24"/>
          <w:szCs w:val="24"/>
          <w:lang w:eastAsia="ru-RU"/>
        </w:rPr>
        <w:t>Сибикин</w:t>
      </w:r>
      <w:proofErr w:type="spellEnd"/>
      <w:r w:rsidRPr="00BA5E8D">
        <w:rPr>
          <w:rFonts w:ascii="Times New Roman" w:eastAsia="Times New Roman" w:hAnsi="Times New Roman" w:cs="Times New Roman"/>
          <w:sz w:val="24"/>
          <w:szCs w:val="24"/>
          <w:lang w:eastAsia="ru-RU"/>
        </w:rPr>
        <w:t xml:space="preserve"> Ю.Д. электробезопасность при эксплуатации электроустановок промышленных предприятий/ </w:t>
      </w:r>
      <w:proofErr w:type="spellStart"/>
      <w:r w:rsidRPr="00BA5E8D">
        <w:rPr>
          <w:rFonts w:ascii="Times New Roman" w:eastAsia="Times New Roman" w:hAnsi="Times New Roman" w:cs="Times New Roman"/>
          <w:sz w:val="24"/>
          <w:szCs w:val="24"/>
          <w:lang w:eastAsia="ru-RU"/>
        </w:rPr>
        <w:t>Ю.Д.Сибикин</w:t>
      </w:r>
      <w:proofErr w:type="spellEnd"/>
      <w:r w:rsidRPr="00BA5E8D">
        <w:rPr>
          <w:rFonts w:ascii="Times New Roman" w:eastAsia="Times New Roman" w:hAnsi="Times New Roman" w:cs="Times New Roman"/>
          <w:sz w:val="24"/>
          <w:szCs w:val="24"/>
          <w:lang w:eastAsia="ru-RU"/>
        </w:rPr>
        <w:t xml:space="preserve">, М.Ю. </w:t>
      </w:r>
      <w:proofErr w:type="spellStart"/>
      <w:r w:rsidRPr="00BA5E8D">
        <w:rPr>
          <w:rFonts w:ascii="Times New Roman" w:eastAsia="Times New Roman" w:hAnsi="Times New Roman" w:cs="Times New Roman"/>
          <w:sz w:val="24"/>
          <w:szCs w:val="24"/>
          <w:lang w:eastAsia="ru-RU"/>
        </w:rPr>
        <w:t>Сибикин</w:t>
      </w:r>
      <w:proofErr w:type="spellEnd"/>
      <w:r w:rsidRPr="00BA5E8D">
        <w:rPr>
          <w:rFonts w:ascii="Times New Roman" w:eastAsia="Times New Roman" w:hAnsi="Times New Roman" w:cs="Times New Roman"/>
          <w:sz w:val="24"/>
          <w:szCs w:val="24"/>
          <w:lang w:eastAsia="ru-RU"/>
        </w:rPr>
        <w:t xml:space="preserve">: М. Издательство «Академия». 2014 </w:t>
      </w:r>
    </w:p>
    <w:p w14:paraId="4CEB1125" w14:textId="77777777" w:rsidR="00BA5E8D" w:rsidRPr="00BA5E8D" w:rsidRDefault="00BA5E8D" w:rsidP="00BA5E8D">
      <w:pPr>
        <w:spacing w:line="276" w:lineRule="auto"/>
        <w:ind w:firstLine="709"/>
        <w:contextualSpacing/>
        <w:jc w:val="both"/>
        <w:rPr>
          <w:rFonts w:ascii="Times New Roman" w:eastAsia="Times New Roman" w:hAnsi="Times New Roman" w:cs="Times New Roman"/>
          <w:b/>
          <w:sz w:val="24"/>
          <w:szCs w:val="24"/>
          <w:lang w:eastAsia="ru-RU"/>
        </w:rPr>
      </w:pPr>
      <w:r w:rsidRPr="00BA5E8D">
        <w:rPr>
          <w:rFonts w:ascii="Times New Roman" w:eastAsia="Times New Roman" w:hAnsi="Times New Roman" w:cs="Times New Roman"/>
          <w:b/>
          <w:sz w:val="24"/>
          <w:szCs w:val="24"/>
          <w:lang w:eastAsia="ru-RU"/>
        </w:rPr>
        <w:t xml:space="preserve">3.2.2. Дополнительные источники: </w:t>
      </w:r>
    </w:p>
    <w:p w14:paraId="70FD9C51" w14:textId="77777777" w:rsidR="00BA5E8D" w:rsidRPr="00BA5E8D" w:rsidRDefault="00BA5E8D" w:rsidP="00BA5E8D">
      <w:pPr>
        <w:spacing w:line="276" w:lineRule="auto"/>
        <w:ind w:firstLine="709"/>
        <w:contextualSpacing/>
        <w:jc w:val="both"/>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1. И. Захарова, Правила технической эксплуатации электроустановок потребителей/</w:t>
      </w:r>
      <w:proofErr w:type="spellStart"/>
      <w:r w:rsidRPr="00BA5E8D">
        <w:rPr>
          <w:rFonts w:ascii="Times New Roman" w:eastAsia="Times New Roman" w:hAnsi="Times New Roman" w:cs="Times New Roman"/>
          <w:sz w:val="24"/>
          <w:szCs w:val="24"/>
          <w:lang w:eastAsia="ru-RU"/>
        </w:rPr>
        <w:t>И.Захарова</w:t>
      </w:r>
      <w:proofErr w:type="spellEnd"/>
      <w:r w:rsidRPr="00BA5E8D">
        <w:rPr>
          <w:rFonts w:ascii="Times New Roman" w:eastAsia="Times New Roman" w:hAnsi="Times New Roman" w:cs="Times New Roman"/>
          <w:sz w:val="24"/>
          <w:szCs w:val="24"/>
          <w:lang w:eastAsia="ru-RU"/>
        </w:rPr>
        <w:t xml:space="preserve">, </w:t>
      </w:r>
      <w:proofErr w:type="spellStart"/>
      <w:r w:rsidRPr="00BA5E8D">
        <w:rPr>
          <w:rFonts w:ascii="Times New Roman" w:eastAsia="Times New Roman" w:hAnsi="Times New Roman" w:cs="Times New Roman"/>
          <w:sz w:val="24"/>
          <w:szCs w:val="24"/>
          <w:lang w:eastAsia="ru-RU"/>
        </w:rPr>
        <w:t>Т.Алексеева</w:t>
      </w:r>
      <w:proofErr w:type="spellEnd"/>
      <w:r w:rsidRPr="00BA5E8D">
        <w:rPr>
          <w:rFonts w:ascii="Times New Roman" w:eastAsia="Times New Roman" w:hAnsi="Times New Roman" w:cs="Times New Roman"/>
          <w:sz w:val="24"/>
          <w:szCs w:val="24"/>
          <w:lang w:eastAsia="ru-RU"/>
        </w:rPr>
        <w:t xml:space="preserve">, </w:t>
      </w:r>
      <w:proofErr w:type="spellStart"/>
      <w:r w:rsidRPr="00BA5E8D">
        <w:rPr>
          <w:rFonts w:ascii="Times New Roman" w:eastAsia="Times New Roman" w:hAnsi="Times New Roman" w:cs="Times New Roman"/>
          <w:sz w:val="24"/>
          <w:szCs w:val="24"/>
          <w:lang w:eastAsia="ru-RU"/>
        </w:rPr>
        <w:t>Е.Русанова</w:t>
      </w:r>
      <w:proofErr w:type="spellEnd"/>
      <w:r w:rsidRPr="00BA5E8D">
        <w:rPr>
          <w:rFonts w:ascii="Times New Roman" w:eastAsia="Times New Roman" w:hAnsi="Times New Roman" w:cs="Times New Roman"/>
          <w:sz w:val="24"/>
          <w:szCs w:val="24"/>
          <w:lang w:eastAsia="ru-RU"/>
        </w:rPr>
        <w:t xml:space="preserve">, </w:t>
      </w:r>
      <w:proofErr w:type="spellStart"/>
      <w:r w:rsidRPr="00BA5E8D">
        <w:rPr>
          <w:rFonts w:ascii="Times New Roman" w:eastAsia="Times New Roman" w:hAnsi="Times New Roman" w:cs="Times New Roman"/>
          <w:sz w:val="24"/>
          <w:szCs w:val="24"/>
          <w:lang w:eastAsia="ru-RU"/>
        </w:rPr>
        <w:t>Л.Устрикова</w:t>
      </w:r>
      <w:proofErr w:type="spellEnd"/>
      <w:r w:rsidRPr="00BA5E8D">
        <w:rPr>
          <w:rFonts w:ascii="Times New Roman" w:eastAsia="Times New Roman" w:hAnsi="Times New Roman" w:cs="Times New Roman"/>
          <w:sz w:val="24"/>
          <w:szCs w:val="24"/>
          <w:lang w:eastAsia="ru-RU"/>
        </w:rPr>
        <w:t xml:space="preserve">, издательство «ДЕАН», 2014 </w:t>
      </w:r>
    </w:p>
    <w:p w14:paraId="4C62D47F" w14:textId="77777777" w:rsidR="00BA5E8D" w:rsidRPr="00BA5E8D" w:rsidRDefault="00BA5E8D" w:rsidP="00BA5E8D">
      <w:pPr>
        <w:spacing w:line="276" w:lineRule="auto"/>
        <w:ind w:firstLine="709"/>
        <w:contextualSpacing/>
        <w:jc w:val="both"/>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2.  Правила устройства электроустановок/ </w:t>
      </w:r>
      <w:proofErr w:type="spellStart"/>
      <w:r w:rsidRPr="00BA5E8D">
        <w:rPr>
          <w:rFonts w:ascii="Times New Roman" w:eastAsia="Times New Roman" w:hAnsi="Times New Roman" w:cs="Times New Roman"/>
          <w:sz w:val="24"/>
          <w:szCs w:val="24"/>
          <w:lang w:eastAsia="ru-RU"/>
        </w:rPr>
        <w:t>Н.Макаренко</w:t>
      </w:r>
      <w:proofErr w:type="spellEnd"/>
      <w:r w:rsidRPr="00BA5E8D">
        <w:rPr>
          <w:rFonts w:ascii="Times New Roman" w:eastAsia="Times New Roman" w:hAnsi="Times New Roman" w:cs="Times New Roman"/>
          <w:sz w:val="24"/>
          <w:szCs w:val="24"/>
          <w:lang w:eastAsia="ru-RU"/>
        </w:rPr>
        <w:t xml:space="preserve">, Л. </w:t>
      </w:r>
      <w:proofErr w:type="spellStart"/>
      <w:r w:rsidRPr="00BA5E8D">
        <w:rPr>
          <w:rFonts w:ascii="Times New Roman" w:eastAsia="Times New Roman" w:hAnsi="Times New Roman" w:cs="Times New Roman"/>
          <w:sz w:val="24"/>
          <w:szCs w:val="24"/>
          <w:lang w:eastAsia="ru-RU"/>
        </w:rPr>
        <w:t>Устрикова</w:t>
      </w:r>
      <w:proofErr w:type="spellEnd"/>
      <w:r w:rsidRPr="00BA5E8D">
        <w:rPr>
          <w:rFonts w:ascii="Times New Roman" w:eastAsia="Times New Roman" w:hAnsi="Times New Roman" w:cs="Times New Roman"/>
          <w:sz w:val="24"/>
          <w:szCs w:val="24"/>
          <w:lang w:eastAsia="ru-RU"/>
        </w:rPr>
        <w:t xml:space="preserve">, В. Эйхман 7-е издание, издательство «ДЕАН», 2014 </w:t>
      </w:r>
    </w:p>
    <w:p w14:paraId="067EFCC2" w14:textId="77777777" w:rsidR="00BA5E8D" w:rsidRPr="00BA5E8D" w:rsidRDefault="00BA5E8D" w:rsidP="00BA5E8D">
      <w:pPr>
        <w:spacing w:line="276" w:lineRule="auto"/>
        <w:ind w:firstLine="709"/>
        <w:contextualSpacing/>
        <w:jc w:val="both"/>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3. Справочник электромонтажника/ Ю.Д, </w:t>
      </w:r>
      <w:proofErr w:type="spellStart"/>
      <w:r w:rsidRPr="00BA5E8D">
        <w:rPr>
          <w:rFonts w:ascii="Times New Roman" w:eastAsia="Times New Roman" w:hAnsi="Times New Roman" w:cs="Times New Roman"/>
          <w:sz w:val="24"/>
          <w:szCs w:val="24"/>
          <w:lang w:eastAsia="ru-RU"/>
        </w:rPr>
        <w:t>Сибикин</w:t>
      </w:r>
      <w:proofErr w:type="spellEnd"/>
      <w:r w:rsidRPr="00BA5E8D">
        <w:rPr>
          <w:rFonts w:ascii="Times New Roman" w:eastAsia="Times New Roman" w:hAnsi="Times New Roman" w:cs="Times New Roman"/>
          <w:sz w:val="24"/>
          <w:szCs w:val="24"/>
          <w:lang w:eastAsia="ru-RU"/>
        </w:rPr>
        <w:t xml:space="preserve"> – М. Издательский центр «Академия», 2013 </w:t>
      </w:r>
    </w:p>
    <w:p w14:paraId="50B3522D" w14:textId="77777777" w:rsidR="00BA5E8D" w:rsidRPr="00BA5E8D" w:rsidRDefault="00BA5E8D" w:rsidP="00BA5E8D">
      <w:pPr>
        <w:spacing w:line="276" w:lineRule="auto"/>
        <w:ind w:firstLine="709"/>
        <w:contextualSpacing/>
        <w:jc w:val="both"/>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4. Лабораторно-практические работы по электротехнике/ В.М. Прошин- М. Издательский центр «Академия», 2013 </w:t>
      </w:r>
    </w:p>
    <w:p w14:paraId="0A646EEE" w14:textId="77777777" w:rsidR="00BA5E8D" w:rsidRPr="00BA5E8D" w:rsidRDefault="00BA5E8D" w:rsidP="00BA5E8D">
      <w:pPr>
        <w:spacing w:line="276" w:lineRule="auto"/>
        <w:ind w:firstLine="709"/>
        <w:contextualSpacing/>
        <w:jc w:val="both"/>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5. В.И. Дьяков Типовые расчеты по электрооборудованию 4-е издание, издательство «Высшая школа», Москва, 2014 </w:t>
      </w:r>
    </w:p>
    <w:p w14:paraId="4A004720" w14:textId="77777777" w:rsidR="00BA5E8D" w:rsidRPr="00BA5E8D" w:rsidRDefault="00BA5E8D" w:rsidP="00BA5E8D">
      <w:pPr>
        <w:spacing w:line="276" w:lineRule="auto"/>
        <w:ind w:firstLine="709"/>
        <w:contextualSpacing/>
        <w:jc w:val="both"/>
        <w:rPr>
          <w:rFonts w:ascii="Times New Roman" w:eastAsia="Times New Roman" w:hAnsi="Times New Roman" w:cs="Times New Roman"/>
          <w:b/>
          <w:sz w:val="24"/>
          <w:szCs w:val="24"/>
          <w:lang w:eastAsia="ru-RU"/>
        </w:rPr>
      </w:pPr>
      <w:r w:rsidRPr="00BA5E8D">
        <w:rPr>
          <w:rFonts w:ascii="Times New Roman" w:eastAsia="Times New Roman" w:hAnsi="Times New Roman" w:cs="Times New Roman"/>
          <w:b/>
          <w:sz w:val="24"/>
          <w:szCs w:val="24"/>
          <w:lang w:eastAsia="ru-RU"/>
        </w:rPr>
        <w:t xml:space="preserve">Интернет-ресурсы: </w:t>
      </w:r>
    </w:p>
    <w:p w14:paraId="07B565FA" w14:textId="77777777" w:rsidR="00BA5E8D" w:rsidRPr="00BA5E8D" w:rsidRDefault="00BA5E8D" w:rsidP="00BA5E8D">
      <w:pPr>
        <w:spacing w:line="276" w:lineRule="auto"/>
        <w:ind w:firstLine="709"/>
        <w:contextualSpacing/>
        <w:jc w:val="both"/>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1.  Электрические и электромеханическое оборудование: общепромышленные механизмы и бытовая техника. Электронный ресурс. – Режим доступа: http://books.tr200.ru/v.php?id=74515, свободный. </w:t>
      </w:r>
    </w:p>
    <w:p w14:paraId="5515E902" w14:textId="77777777" w:rsidR="00BA5E8D" w:rsidRPr="00BA5E8D" w:rsidRDefault="00BA5E8D" w:rsidP="00BA5E8D">
      <w:pPr>
        <w:spacing w:line="276" w:lineRule="auto"/>
        <w:ind w:firstLine="709"/>
        <w:contextualSpacing/>
        <w:jc w:val="both"/>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lastRenderedPageBreak/>
        <w:t xml:space="preserve">2.  Электрическое и электромеханическое оборудование. Электронный ресурс. – Режим доступа: http://www.electrohoby.ru/electrooborudovanie shevtsov.html, доступ свободный. </w:t>
      </w:r>
    </w:p>
    <w:p w14:paraId="4498CC9D" w14:textId="77777777" w:rsidR="00BA5E8D" w:rsidRPr="00BA5E8D" w:rsidRDefault="00BA5E8D" w:rsidP="00BA5E8D">
      <w:pPr>
        <w:spacing w:line="276" w:lineRule="auto"/>
        <w:ind w:firstLine="709"/>
        <w:contextualSpacing/>
        <w:jc w:val="both"/>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3.  Электрическое и электромеханическое оборудование: Учебник для учреждений среднего профессионального образования. Электронный ресурс. – Режим доступа: http://www.booksgid.com/technology/29397-elektricheskoe-i.html, доступ свободный. </w:t>
      </w:r>
    </w:p>
    <w:p w14:paraId="34EE898A" w14:textId="77777777" w:rsidR="00BA5E8D" w:rsidRPr="00BA5E8D" w:rsidRDefault="00BA5E8D" w:rsidP="00BA5E8D">
      <w:pPr>
        <w:ind w:left="360"/>
        <w:contextualSpacing/>
        <w:rPr>
          <w:rFonts w:ascii="Times New Roman" w:eastAsia="Times New Roman" w:hAnsi="Times New Roman" w:cs="Times New Roman"/>
          <w:b/>
          <w:bCs/>
          <w:sz w:val="24"/>
          <w:szCs w:val="24"/>
          <w:lang w:eastAsia="ru-RU"/>
        </w:rPr>
      </w:pPr>
    </w:p>
    <w:p w14:paraId="3E1F3931" w14:textId="77777777" w:rsidR="00BA5E8D" w:rsidRPr="00BA5E8D" w:rsidRDefault="00BA5E8D" w:rsidP="00BA5E8D">
      <w:pPr>
        <w:ind w:left="360"/>
        <w:contextualSpacing/>
        <w:rPr>
          <w:rFonts w:ascii="Times New Roman" w:eastAsia="Times New Roman" w:hAnsi="Times New Roman" w:cs="Times New Roman"/>
          <w:b/>
          <w:sz w:val="24"/>
          <w:szCs w:val="24"/>
          <w:lang w:eastAsia="ru-RU"/>
        </w:rPr>
      </w:pPr>
    </w:p>
    <w:p w14:paraId="4EE1E045" w14:textId="77777777" w:rsidR="00BA5E8D" w:rsidRPr="00BA5E8D" w:rsidRDefault="00BA5E8D" w:rsidP="00BA5E8D">
      <w:pPr>
        <w:ind w:left="360"/>
        <w:contextualSpacing/>
        <w:rPr>
          <w:rFonts w:ascii="Times New Roman" w:eastAsia="Times New Roman" w:hAnsi="Times New Roman" w:cs="Times New Roman"/>
          <w:b/>
          <w:sz w:val="24"/>
          <w:szCs w:val="24"/>
          <w:lang w:eastAsia="ru-RU"/>
        </w:rPr>
      </w:pPr>
      <w:r w:rsidRPr="00BA5E8D">
        <w:rPr>
          <w:rFonts w:ascii="Times New Roman" w:eastAsia="Times New Roman" w:hAnsi="Times New Roman" w:cs="Times New Roman"/>
          <w:b/>
          <w:sz w:val="24"/>
          <w:szCs w:val="24"/>
          <w:lang w:eastAsia="ru-RU"/>
        </w:rPr>
        <w:t xml:space="preserve"> 4. КОНТРОЛЬ И ОЦЕНКА РЕЗУЛЬТАТОВ ОСВОЕНИЯ УЧЕБНОЙ ДИСЦИПЛИНЫ</w:t>
      </w:r>
    </w:p>
    <w:p w14:paraId="4A659E3E" w14:textId="77777777" w:rsidR="00BA5E8D" w:rsidRPr="00BA5E8D" w:rsidRDefault="00BA5E8D" w:rsidP="00BA5E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i/>
          <w:sz w:val="24"/>
          <w:szCs w:val="24"/>
          <w:lang w:eastAsia="ru-RU"/>
        </w:rPr>
      </w:pPr>
    </w:p>
    <w:tbl>
      <w:tblPr>
        <w:tblW w:w="102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0"/>
        <w:gridCol w:w="4320"/>
        <w:gridCol w:w="2880"/>
      </w:tblGrid>
      <w:tr w:rsidR="00BA5E8D" w:rsidRPr="00BA5E8D" w14:paraId="10980123" w14:textId="77777777" w:rsidTr="0097440A">
        <w:tc>
          <w:tcPr>
            <w:tcW w:w="3060" w:type="dxa"/>
            <w:shd w:val="clear" w:color="auto" w:fill="auto"/>
            <w:vAlign w:val="center"/>
          </w:tcPr>
          <w:p w14:paraId="37748EEF" w14:textId="77777777" w:rsidR="00BA5E8D" w:rsidRPr="00BA5E8D" w:rsidRDefault="00BA5E8D" w:rsidP="00BA5E8D">
            <w:pPr>
              <w:jc w:val="center"/>
              <w:rPr>
                <w:rFonts w:ascii="Times New Roman" w:eastAsia="Times New Roman" w:hAnsi="Times New Roman" w:cs="Times New Roman"/>
                <w:b/>
                <w:bCs/>
                <w:sz w:val="24"/>
                <w:szCs w:val="24"/>
                <w:lang w:eastAsia="ru-RU"/>
              </w:rPr>
            </w:pPr>
            <w:r w:rsidRPr="00BA5E8D">
              <w:rPr>
                <w:rFonts w:ascii="Times New Roman" w:eastAsia="Times New Roman" w:hAnsi="Times New Roman" w:cs="Times New Roman"/>
                <w:b/>
                <w:iCs/>
                <w:sz w:val="24"/>
                <w:szCs w:val="24"/>
                <w:lang w:eastAsia="ru-RU"/>
              </w:rPr>
              <w:t>Код ПК, ОК</w:t>
            </w:r>
            <w:r w:rsidRPr="00BA5E8D">
              <w:rPr>
                <w:rFonts w:ascii="Times New Roman" w:eastAsia="Times New Roman" w:hAnsi="Times New Roman" w:cs="Times New Roman"/>
                <w:b/>
                <w:bCs/>
                <w:sz w:val="24"/>
                <w:szCs w:val="24"/>
                <w:lang w:eastAsia="ru-RU"/>
              </w:rPr>
              <w:t xml:space="preserve"> </w:t>
            </w:r>
          </w:p>
          <w:p w14:paraId="0D9C3B92" w14:textId="77777777" w:rsidR="00BA5E8D" w:rsidRPr="00BA5E8D" w:rsidRDefault="00BA5E8D" w:rsidP="00BA5E8D">
            <w:pPr>
              <w:jc w:val="center"/>
              <w:rPr>
                <w:rFonts w:ascii="Times New Roman" w:eastAsia="Times New Roman" w:hAnsi="Times New Roman" w:cs="Times New Roman"/>
                <w:b/>
                <w:bCs/>
                <w:sz w:val="24"/>
                <w:szCs w:val="24"/>
                <w:lang w:eastAsia="ru-RU"/>
              </w:rPr>
            </w:pPr>
          </w:p>
        </w:tc>
        <w:tc>
          <w:tcPr>
            <w:tcW w:w="4320" w:type="dxa"/>
            <w:shd w:val="clear" w:color="auto" w:fill="auto"/>
            <w:vAlign w:val="center"/>
          </w:tcPr>
          <w:p w14:paraId="3DA61439" w14:textId="77777777" w:rsidR="00BA5E8D" w:rsidRPr="00BA5E8D" w:rsidRDefault="00BA5E8D" w:rsidP="00BA5E8D">
            <w:pPr>
              <w:jc w:val="cente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b/>
                <w:iCs/>
                <w:sz w:val="24"/>
                <w:szCs w:val="24"/>
                <w:lang w:eastAsia="ru-RU"/>
              </w:rPr>
              <w:t xml:space="preserve">Критерии оценки результата </w:t>
            </w:r>
            <w:r w:rsidRPr="00BA5E8D">
              <w:rPr>
                <w:rFonts w:ascii="Times New Roman" w:eastAsia="Times New Roman" w:hAnsi="Times New Roman" w:cs="Times New Roman"/>
                <w:b/>
                <w:iCs/>
                <w:sz w:val="24"/>
                <w:szCs w:val="24"/>
                <w:lang w:eastAsia="ru-RU"/>
              </w:rPr>
              <w:br/>
              <w:t>(показатели освоенности компетенций)</w:t>
            </w:r>
          </w:p>
        </w:tc>
        <w:tc>
          <w:tcPr>
            <w:tcW w:w="2880" w:type="dxa"/>
            <w:shd w:val="clear" w:color="auto" w:fill="auto"/>
            <w:vAlign w:val="center"/>
          </w:tcPr>
          <w:p w14:paraId="2762B3CA" w14:textId="77777777" w:rsidR="00BA5E8D" w:rsidRPr="00BA5E8D" w:rsidRDefault="00BA5E8D" w:rsidP="00BA5E8D">
            <w:pPr>
              <w:jc w:val="center"/>
              <w:rPr>
                <w:rFonts w:ascii="Times New Roman" w:eastAsia="Times New Roman" w:hAnsi="Times New Roman" w:cs="Times New Roman"/>
                <w:b/>
                <w:bCs/>
                <w:sz w:val="24"/>
                <w:szCs w:val="24"/>
                <w:lang w:eastAsia="ru-RU"/>
              </w:rPr>
            </w:pPr>
            <w:r w:rsidRPr="00BA5E8D">
              <w:rPr>
                <w:rFonts w:ascii="Times New Roman" w:eastAsia="Times New Roman" w:hAnsi="Times New Roman" w:cs="Times New Roman"/>
                <w:b/>
                <w:sz w:val="24"/>
                <w:szCs w:val="24"/>
                <w:lang w:eastAsia="ru-RU"/>
              </w:rPr>
              <w:t xml:space="preserve">Формы и методы контроля и оценки </w:t>
            </w:r>
          </w:p>
        </w:tc>
      </w:tr>
      <w:tr w:rsidR="00BA5E8D" w:rsidRPr="00BA5E8D" w14:paraId="29F72B25" w14:textId="77777777" w:rsidTr="0097440A">
        <w:trPr>
          <w:trHeight w:val="637"/>
        </w:trPr>
        <w:tc>
          <w:tcPr>
            <w:tcW w:w="3060" w:type="dxa"/>
            <w:shd w:val="clear" w:color="auto" w:fill="auto"/>
          </w:tcPr>
          <w:p w14:paraId="32704A65" w14:textId="77777777" w:rsidR="00BA5E8D" w:rsidRPr="00BA5E8D" w:rsidRDefault="00BA5E8D" w:rsidP="00BA5E8D">
            <w:pPr>
              <w:ind w:right="-76"/>
              <w:rPr>
                <w:rFonts w:ascii="Times New Roman" w:eastAsia="Times New Roman" w:hAnsi="Times New Roman" w:cs="Times New Roman"/>
                <w:lang w:eastAsia="ru-RU"/>
              </w:rPr>
            </w:pPr>
            <w:r w:rsidRPr="00BA5E8D">
              <w:rPr>
                <w:rFonts w:ascii="Times New Roman" w:eastAsia="Times New Roman" w:hAnsi="Times New Roman" w:cs="Times New Roman"/>
                <w:bCs/>
                <w:sz w:val="24"/>
                <w:szCs w:val="24"/>
                <w:lang w:eastAsia="ru-RU"/>
              </w:rPr>
              <w:t>ПК 4.1</w:t>
            </w:r>
            <w:r w:rsidRPr="00BA5E8D">
              <w:rPr>
                <w:rFonts w:ascii="Times New Roman" w:eastAsia="Times New Roman" w:hAnsi="Times New Roman" w:cs="Times New Roman"/>
                <w:b/>
                <w:bCs/>
                <w:lang w:eastAsia="ru-RU"/>
              </w:rPr>
              <w:t xml:space="preserve"> </w:t>
            </w:r>
            <w:r w:rsidRPr="00BA5E8D">
              <w:rPr>
                <w:rFonts w:ascii="Times New Roman" w:eastAsia="Times New Roman" w:hAnsi="Times New Roman" w:cs="Times New Roman"/>
                <w:bCs/>
                <w:iCs/>
                <w:lang w:eastAsia="ru-RU"/>
              </w:rPr>
              <w:t>Организовывать и выполнять работы по эксплуатации, обслуживанию и ремонту электрического оборудования</w:t>
            </w:r>
            <w:r w:rsidRPr="00BA5E8D">
              <w:rPr>
                <w:rFonts w:ascii="Times New Roman" w:eastAsia="Times New Roman" w:hAnsi="Times New Roman" w:cs="Times New Roman"/>
                <w:b/>
                <w:bCs/>
                <w:lang w:eastAsia="ru-RU"/>
              </w:rPr>
              <w:t>.</w:t>
            </w:r>
          </w:p>
          <w:p w14:paraId="18E2E4C1" w14:textId="77777777" w:rsidR="00BA5E8D" w:rsidRPr="00BA5E8D" w:rsidRDefault="00BA5E8D" w:rsidP="00BA5E8D">
            <w:pPr>
              <w:widowControl w:val="0"/>
              <w:suppressAutoHyphens/>
              <w:rPr>
                <w:rFonts w:ascii="Times New Roman" w:eastAsia="Times New Roman" w:hAnsi="Times New Roman" w:cs="Times New Roman"/>
                <w:sz w:val="24"/>
                <w:szCs w:val="24"/>
                <w:lang w:eastAsia="ru-RU"/>
              </w:rPr>
            </w:pPr>
          </w:p>
        </w:tc>
        <w:tc>
          <w:tcPr>
            <w:tcW w:w="4320" w:type="dxa"/>
            <w:shd w:val="clear" w:color="auto" w:fill="auto"/>
          </w:tcPr>
          <w:p w14:paraId="536E6E58" w14:textId="77777777" w:rsidR="00BA5E8D" w:rsidRPr="00BA5E8D" w:rsidRDefault="00BA5E8D" w:rsidP="00BA5E8D">
            <w:pPr>
              <w:rPr>
                <w:rFonts w:ascii="Times New Roman" w:eastAsia="Times New Roman" w:hAnsi="Times New Roman" w:cs="Times New Roman"/>
                <w:sz w:val="24"/>
                <w:szCs w:val="24"/>
                <w:lang w:eastAsia="x-none"/>
              </w:rPr>
            </w:pPr>
            <w:r w:rsidRPr="00BA5E8D">
              <w:rPr>
                <w:rFonts w:ascii="Times New Roman" w:eastAsia="Times New Roman" w:hAnsi="Times New Roman" w:cs="Times New Roman"/>
                <w:b/>
                <w:sz w:val="24"/>
                <w:szCs w:val="24"/>
                <w:lang w:val="x-none" w:eastAsia="x-none"/>
              </w:rPr>
              <w:t>-</w:t>
            </w:r>
            <w:r w:rsidRPr="00BA5E8D">
              <w:rPr>
                <w:rFonts w:ascii="Times New Roman" w:eastAsia="Times New Roman" w:hAnsi="Times New Roman" w:cs="Times New Roman"/>
                <w:sz w:val="24"/>
                <w:szCs w:val="24"/>
                <w:lang w:val="x-none" w:eastAsia="x-none"/>
              </w:rPr>
              <w:t>соблюдает</w:t>
            </w:r>
            <w:r w:rsidRPr="00BA5E8D">
              <w:rPr>
                <w:rFonts w:ascii="Times New Roman" w:eastAsia="Times New Roman" w:hAnsi="Times New Roman" w:cs="Times New Roman"/>
                <w:sz w:val="24"/>
                <w:szCs w:val="24"/>
                <w:lang w:eastAsia="x-none"/>
              </w:rPr>
              <w:t xml:space="preserve"> </w:t>
            </w:r>
            <w:r w:rsidRPr="00BA5E8D">
              <w:rPr>
                <w:rFonts w:ascii="Times New Roman" w:eastAsia="Times New Roman" w:hAnsi="Times New Roman" w:cs="Times New Roman"/>
                <w:sz w:val="24"/>
                <w:szCs w:val="24"/>
                <w:lang w:val="x-none" w:eastAsia="x-none"/>
              </w:rPr>
              <w:t>правила техники безопасности</w:t>
            </w:r>
            <w:r w:rsidRPr="00BA5E8D">
              <w:rPr>
                <w:rFonts w:ascii="Times New Roman" w:eastAsia="Times New Roman" w:hAnsi="Times New Roman" w:cs="Times New Roman"/>
                <w:sz w:val="24"/>
                <w:szCs w:val="24"/>
                <w:lang w:eastAsia="x-none"/>
              </w:rPr>
              <w:t>;</w:t>
            </w:r>
          </w:p>
          <w:p w14:paraId="4E8C0294" w14:textId="77777777" w:rsidR="00BA5E8D" w:rsidRPr="00BA5E8D" w:rsidRDefault="00BA5E8D" w:rsidP="00BA5E8D">
            <w:pPr>
              <w:rPr>
                <w:rFonts w:ascii="Times New Roman" w:eastAsia="Times New Roman" w:hAnsi="Times New Roman" w:cs="Times New Roman"/>
                <w:sz w:val="24"/>
                <w:szCs w:val="24"/>
                <w:lang w:eastAsia="x-none"/>
              </w:rPr>
            </w:pPr>
            <w:r w:rsidRPr="00BA5E8D">
              <w:rPr>
                <w:rFonts w:ascii="Times New Roman" w:eastAsia="Times New Roman" w:hAnsi="Times New Roman" w:cs="Times New Roman"/>
                <w:sz w:val="24"/>
                <w:szCs w:val="24"/>
                <w:lang w:val="x-none" w:eastAsia="x-none"/>
              </w:rPr>
              <w:t>-выполняет</w:t>
            </w:r>
            <w:r w:rsidRPr="00BA5E8D">
              <w:rPr>
                <w:rFonts w:ascii="Times New Roman" w:eastAsia="Times New Roman" w:hAnsi="Times New Roman" w:cs="Times New Roman"/>
                <w:sz w:val="24"/>
                <w:szCs w:val="24"/>
                <w:lang w:eastAsia="x-none"/>
              </w:rPr>
              <w:t xml:space="preserve"> </w:t>
            </w:r>
            <w:r w:rsidRPr="00BA5E8D">
              <w:rPr>
                <w:rFonts w:ascii="Times New Roman" w:eastAsia="Times New Roman" w:hAnsi="Times New Roman" w:cs="Times New Roman"/>
                <w:sz w:val="24"/>
                <w:szCs w:val="24"/>
                <w:lang w:val="x-none" w:eastAsia="x-none"/>
              </w:rPr>
              <w:t>противопожарные мероприятия</w:t>
            </w:r>
            <w:r w:rsidRPr="00BA5E8D">
              <w:rPr>
                <w:rFonts w:ascii="Times New Roman" w:eastAsia="Times New Roman" w:hAnsi="Times New Roman" w:cs="Times New Roman"/>
                <w:sz w:val="24"/>
                <w:szCs w:val="24"/>
                <w:lang w:eastAsia="x-none"/>
              </w:rPr>
              <w:t>;</w:t>
            </w:r>
          </w:p>
          <w:p w14:paraId="6C4BD515" w14:textId="77777777" w:rsidR="00BA5E8D" w:rsidRPr="00BA5E8D" w:rsidRDefault="00BA5E8D" w:rsidP="00BA5E8D">
            <w:pPr>
              <w:widowControl w:val="0"/>
              <w:suppressAutoHyphens/>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-соблюдает правила сборки, регулировки и проверки электрического и электромеханического оборудования;</w:t>
            </w:r>
          </w:p>
          <w:p w14:paraId="343A875B" w14:textId="77777777" w:rsidR="00BA5E8D" w:rsidRPr="00BA5E8D" w:rsidRDefault="00BA5E8D" w:rsidP="00BA5E8D">
            <w:pPr>
              <w:widowControl w:val="0"/>
              <w:suppressAutoHyphens/>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точно и быстро читает</w:t>
            </w:r>
          </w:p>
          <w:p w14:paraId="44678A4C" w14:textId="77777777" w:rsidR="00BA5E8D" w:rsidRPr="00BA5E8D" w:rsidRDefault="00BA5E8D" w:rsidP="00BA5E8D">
            <w:pPr>
              <w:widowControl w:val="0"/>
              <w:suppressAutoHyphens/>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электрические схемы; </w:t>
            </w:r>
          </w:p>
          <w:p w14:paraId="53315016" w14:textId="77777777" w:rsidR="00BA5E8D" w:rsidRPr="00BA5E8D" w:rsidRDefault="00BA5E8D" w:rsidP="00BA5E8D">
            <w:pPr>
              <w:widowControl w:val="0"/>
              <w:suppressAutoHyphens/>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-определяет техническое </w:t>
            </w:r>
          </w:p>
          <w:p w14:paraId="25DA4AF7" w14:textId="77777777" w:rsidR="00BA5E8D" w:rsidRPr="00BA5E8D" w:rsidRDefault="00BA5E8D" w:rsidP="00BA5E8D">
            <w:pPr>
              <w:widowControl w:val="0"/>
              <w:suppressAutoHyphens/>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состояние электрооборудования, исходя из его служебного назначения; </w:t>
            </w:r>
          </w:p>
          <w:p w14:paraId="427A9995" w14:textId="77777777" w:rsidR="00BA5E8D" w:rsidRPr="00BA5E8D" w:rsidRDefault="00BA5E8D" w:rsidP="00BA5E8D">
            <w:pPr>
              <w:widowControl w:val="0"/>
              <w:suppressAutoHyphens/>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 правильно выбирает и использует специальное оборудование, приборы, </w:t>
            </w:r>
          </w:p>
          <w:p w14:paraId="7462B747" w14:textId="77777777" w:rsidR="00BA5E8D" w:rsidRPr="00BA5E8D" w:rsidRDefault="00BA5E8D" w:rsidP="00BA5E8D">
            <w:pPr>
              <w:widowControl w:val="0"/>
              <w:suppressAutoHyphens/>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инструмент; </w:t>
            </w:r>
          </w:p>
          <w:p w14:paraId="0A1E09F2" w14:textId="77777777" w:rsidR="00BA5E8D" w:rsidRPr="00BA5E8D" w:rsidRDefault="00BA5E8D" w:rsidP="00BA5E8D">
            <w:pPr>
              <w:widowControl w:val="0"/>
              <w:suppressAutoHyphens/>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 качественно выполняет работы по </w:t>
            </w:r>
          </w:p>
          <w:p w14:paraId="3D7032CD" w14:textId="77777777" w:rsidR="00BA5E8D" w:rsidRPr="00BA5E8D" w:rsidRDefault="00BA5E8D" w:rsidP="00BA5E8D">
            <w:pPr>
              <w:widowControl w:val="0"/>
              <w:suppressAutoHyphens/>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техническому обслуживанию </w:t>
            </w:r>
          </w:p>
          <w:p w14:paraId="1459AA8F" w14:textId="77777777" w:rsidR="00BA5E8D" w:rsidRPr="00BA5E8D" w:rsidRDefault="00BA5E8D" w:rsidP="00BA5E8D">
            <w:pPr>
              <w:widowControl w:val="0"/>
              <w:suppressAutoHyphens/>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электрооборудования; </w:t>
            </w:r>
          </w:p>
          <w:p w14:paraId="4EF0D962" w14:textId="77777777" w:rsidR="00BA5E8D" w:rsidRPr="00BA5E8D" w:rsidRDefault="00BA5E8D" w:rsidP="00BA5E8D">
            <w:pPr>
              <w:widowControl w:val="0"/>
              <w:suppressAutoHyphens/>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 точно и грамотно оформляет </w:t>
            </w:r>
          </w:p>
          <w:p w14:paraId="08D06F9A" w14:textId="77777777" w:rsidR="00BA5E8D" w:rsidRPr="00BA5E8D" w:rsidRDefault="00BA5E8D" w:rsidP="00BA5E8D">
            <w:pPr>
              <w:widowControl w:val="0"/>
              <w:suppressAutoHyphens/>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технологическую документацию. </w:t>
            </w:r>
          </w:p>
          <w:p w14:paraId="3F56291B" w14:textId="77777777" w:rsidR="00BA5E8D" w:rsidRPr="00BA5E8D" w:rsidRDefault="00BA5E8D" w:rsidP="00BA5E8D">
            <w:pPr>
              <w:shd w:val="clear" w:color="auto" w:fill="FFFFFF"/>
              <w:ind w:left="38"/>
              <w:rPr>
                <w:rFonts w:ascii="Times New Roman" w:eastAsia="Times New Roman" w:hAnsi="Times New Roman" w:cs="Times New Roman"/>
                <w:iCs/>
                <w:lang w:eastAsia="ru-RU"/>
              </w:rPr>
            </w:pPr>
            <w:r w:rsidRPr="00BA5E8D">
              <w:rPr>
                <w:rFonts w:ascii="Times New Roman" w:eastAsia="Times New Roman" w:hAnsi="Times New Roman" w:cs="Times New Roman"/>
                <w:iCs/>
                <w:lang w:eastAsia="ru-RU"/>
              </w:rPr>
              <w:t>- составляет схемы монтажных работ;</w:t>
            </w:r>
          </w:p>
          <w:p w14:paraId="6773D98E" w14:textId="77777777" w:rsidR="00BA5E8D" w:rsidRPr="00BA5E8D" w:rsidRDefault="00BA5E8D" w:rsidP="00BA5E8D">
            <w:pPr>
              <w:shd w:val="clear" w:color="auto" w:fill="FFFFFF"/>
              <w:ind w:left="38"/>
              <w:rPr>
                <w:rFonts w:ascii="Times New Roman" w:eastAsia="Times New Roman" w:hAnsi="Times New Roman" w:cs="Times New Roman"/>
                <w:iCs/>
                <w:lang w:eastAsia="ru-RU"/>
              </w:rPr>
            </w:pPr>
            <w:r w:rsidRPr="00BA5E8D">
              <w:rPr>
                <w:rFonts w:ascii="Times New Roman" w:eastAsia="Times New Roman" w:hAnsi="Times New Roman" w:cs="Times New Roman"/>
                <w:iCs/>
                <w:lang w:eastAsia="ru-RU"/>
              </w:rPr>
              <w:t>- организовывает пусконаладочные работы электрического оборудования;</w:t>
            </w:r>
          </w:p>
          <w:p w14:paraId="626E1A3D" w14:textId="77777777" w:rsidR="00BA5E8D" w:rsidRPr="00BA5E8D" w:rsidRDefault="00BA5E8D" w:rsidP="00BA5E8D">
            <w:pPr>
              <w:shd w:val="clear" w:color="auto" w:fill="FFFFFF"/>
              <w:ind w:left="38"/>
              <w:rPr>
                <w:rFonts w:ascii="Times New Roman" w:eastAsia="Times New Roman" w:hAnsi="Times New Roman" w:cs="Times New Roman"/>
                <w:iCs/>
                <w:lang w:eastAsia="ru-RU"/>
              </w:rPr>
            </w:pPr>
            <w:r w:rsidRPr="00BA5E8D">
              <w:rPr>
                <w:rFonts w:ascii="Times New Roman" w:eastAsia="Times New Roman" w:hAnsi="Times New Roman" w:cs="Times New Roman"/>
                <w:iCs/>
                <w:lang w:eastAsia="ru-RU"/>
              </w:rPr>
              <w:t>- выполняет работы по устройству сложных и скрытых электропроводок; производит ремонт и монтаж схем люминесцентного освещения, взрывобезопасной арматуры;</w:t>
            </w:r>
          </w:p>
          <w:p w14:paraId="34F18774" w14:textId="77777777" w:rsidR="00BA5E8D" w:rsidRPr="00BA5E8D" w:rsidRDefault="00BA5E8D" w:rsidP="00BA5E8D">
            <w:pPr>
              <w:shd w:val="clear" w:color="auto" w:fill="FFFFFF"/>
              <w:ind w:left="38"/>
              <w:rPr>
                <w:rFonts w:ascii="Times New Roman" w:eastAsia="Times New Roman" w:hAnsi="Times New Roman" w:cs="Times New Roman"/>
                <w:iCs/>
                <w:lang w:eastAsia="ru-RU"/>
              </w:rPr>
            </w:pPr>
            <w:r w:rsidRPr="00BA5E8D">
              <w:rPr>
                <w:rFonts w:ascii="Times New Roman" w:eastAsia="Times New Roman" w:hAnsi="Times New Roman" w:cs="Times New Roman"/>
                <w:iCs/>
                <w:lang w:eastAsia="ru-RU"/>
              </w:rPr>
              <w:t xml:space="preserve">- выполняет работы по снятию и установке, разборке, ремонту и сборке простых электрических аппаратов и аппаратов группы средней сложности напряжением до 1000 </w:t>
            </w:r>
            <w:proofErr w:type="gramStart"/>
            <w:r w:rsidRPr="00BA5E8D">
              <w:rPr>
                <w:rFonts w:ascii="Times New Roman" w:eastAsia="Times New Roman" w:hAnsi="Times New Roman" w:cs="Times New Roman"/>
                <w:iCs/>
                <w:lang w:eastAsia="ru-RU"/>
              </w:rPr>
              <w:t>В</w:t>
            </w:r>
            <w:proofErr w:type="gramEnd"/>
            <w:r w:rsidRPr="00BA5E8D">
              <w:rPr>
                <w:rFonts w:ascii="Times New Roman" w:eastAsia="Times New Roman" w:hAnsi="Times New Roman" w:cs="Times New Roman"/>
                <w:iCs/>
                <w:lang w:eastAsia="ru-RU"/>
              </w:rPr>
              <w:t>;</w:t>
            </w:r>
          </w:p>
          <w:p w14:paraId="30E63932" w14:textId="77777777" w:rsidR="00BA5E8D" w:rsidRPr="00BA5E8D" w:rsidRDefault="00BA5E8D" w:rsidP="00BA5E8D">
            <w:pPr>
              <w:widowControl w:val="0"/>
              <w:suppressAutoHyphens/>
              <w:rPr>
                <w:rFonts w:ascii="Times New Roman" w:eastAsia="Times New Roman" w:hAnsi="Times New Roman" w:cs="Times New Roman"/>
                <w:sz w:val="24"/>
                <w:szCs w:val="24"/>
                <w:lang w:eastAsia="ru-RU"/>
              </w:rPr>
            </w:pPr>
            <w:r w:rsidRPr="00BA5E8D">
              <w:rPr>
                <w:rFonts w:ascii="Times New Roman" w:eastAsia="Times New Roman" w:hAnsi="Times New Roman" w:cs="Times New Roman"/>
                <w:iCs/>
                <w:lang w:eastAsia="ru-RU"/>
              </w:rPr>
              <w:t xml:space="preserve">- устраняет повреждения внутрицеховых электрических и кабельных сетей; производить замену ламп; выполнять разборку, ремонт, сборку и монтаж светильников и </w:t>
            </w:r>
            <w:proofErr w:type="spellStart"/>
            <w:r w:rsidRPr="00BA5E8D">
              <w:rPr>
                <w:rFonts w:ascii="Times New Roman" w:eastAsia="Times New Roman" w:hAnsi="Times New Roman" w:cs="Times New Roman"/>
                <w:iCs/>
                <w:lang w:eastAsia="ru-RU"/>
              </w:rPr>
              <w:t>электроустановочных</w:t>
            </w:r>
            <w:proofErr w:type="spellEnd"/>
            <w:r w:rsidRPr="00BA5E8D">
              <w:rPr>
                <w:rFonts w:ascii="Times New Roman" w:eastAsia="Times New Roman" w:hAnsi="Times New Roman" w:cs="Times New Roman"/>
                <w:iCs/>
                <w:lang w:eastAsia="ru-RU"/>
              </w:rPr>
              <w:t xml:space="preserve"> изделий;</w:t>
            </w:r>
          </w:p>
        </w:tc>
        <w:tc>
          <w:tcPr>
            <w:tcW w:w="2880" w:type="dxa"/>
            <w:shd w:val="clear" w:color="auto" w:fill="auto"/>
          </w:tcPr>
          <w:p w14:paraId="0B2CF4A8" w14:textId="77777777" w:rsidR="00BA5E8D" w:rsidRPr="00BA5E8D" w:rsidRDefault="00BA5E8D" w:rsidP="00BA5E8D">
            <w:pPr>
              <w:rPr>
                <w:rFonts w:ascii="Times New Roman" w:eastAsia="Times New Roman" w:hAnsi="Times New Roman" w:cs="Times New Roman"/>
                <w:sz w:val="24"/>
                <w:szCs w:val="24"/>
                <w:lang w:val="x-none" w:eastAsia="x-none"/>
              </w:rPr>
            </w:pPr>
            <w:r w:rsidRPr="00BA5E8D">
              <w:rPr>
                <w:rFonts w:ascii="Times New Roman" w:eastAsia="Times New Roman" w:hAnsi="Times New Roman" w:cs="Times New Roman"/>
                <w:sz w:val="24"/>
                <w:szCs w:val="24"/>
                <w:lang w:val="x-none" w:eastAsia="x-none"/>
              </w:rPr>
              <w:t xml:space="preserve"> - наблюдение за деятельностью во время учебной практики</w:t>
            </w:r>
          </w:p>
          <w:p w14:paraId="56B27B11" w14:textId="77777777" w:rsidR="00BA5E8D" w:rsidRPr="00BA5E8D" w:rsidRDefault="00BA5E8D" w:rsidP="00BA5E8D">
            <w:pPr>
              <w:rPr>
                <w:rFonts w:ascii="Times New Roman" w:eastAsia="Times New Roman" w:hAnsi="Times New Roman" w:cs="Times New Roman"/>
                <w:sz w:val="24"/>
                <w:szCs w:val="24"/>
                <w:lang w:val="x-none" w:eastAsia="x-none"/>
              </w:rPr>
            </w:pPr>
            <w:r w:rsidRPr="00BA5E8D">
              <w:rPr>
                <w:rFonts w:ascii="Times New Roman" w:eastAsia="Times New Roman" w:hAnsi="Times New Roman" w:cs="Times New Roman"/>
                <w:sz w:val="24"/>
                <w:szCs w:val="24"/>
                <w:lang w:val="x-none" w:eastAsia="x-none"/>
              </w:rPr>
              <w:t>- выполнение и защита практической работы</w:t>
            </w:r>
          </w:p>
          <w:p w14:paraId="18281132" w14:textId="77777777" w:rsidR="00BA5E8D" w:rsidRPr="00BA5E8D" w:rsidRDefault="00BA5E8D" w:rsidP="00BA5E8D">
            <w:pPr>
              <w:rPr>
                <w:rFonts w:ascii="Times New Roman" w:eastAsia="Times New Roman" w:hAnsi="Times New Roman" w:cs="Times New Roman"/>
                <w:sz w:val="24"/>
                <w:szCs w:val="24"/>
                <w:lang w:val="x-none" w:eastAsia="x-none"/>
              </w:rPr>
            </w:pPr>
            <w:r w:rsidRPr="00BA5E8D">
              <w:rPr>
                <w:rFonts w:ascii="Times New Roman" w:eastAsia="Times New Roman" w:hAnsi="Times New Roman" w:cs="Times New Roman"/>
                <w:sz w:val="24"/>
                <w:szCs w:val="24"/>
                <w:lang w:val="x-none" w:eastAsia="x-none"/>
              </w:rPr>
              <w:t>- тестирование</w:t>
            </w:r>
          </w:p>
          <w:p w14:paraId="542872B8" w14:textId="77777777" w:rsidR="00BA5E8D" w:rsidRPr="00BA5E8D" w:rsidRDefault="00BA5E8D" w:rsidP="00BA5E8D">
            <w:pP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контроль выполнения самостоятельной работы</w:t>
            </w:r>
          </w:p>
          <w:p w14:paraId="2EC5E898" w14:textId="77777777" w:rsidR="00BA5E8D" w:rsidRPr="00BA5E8D" w:rsidRDefault="00BA5E8D" w:rsidP="00BA5E8D">
            <w:pPr>
              <w:rPr>
                <w:rFonts w:ascii="Times New Roman" w:eastAsia="Times New Roman" w:hAnsi="Times New Roman" w:cs="Times New Roman"/>
                <w:sz w:val="24"/>
                <w:szCs w:val="24"/>
                <w:lang w:eastAsia="ru-RU"/>
              </w:rPr>
            </w:pPr>
            <w:r w:rsidRPr="00BA5E8D">
              <w:rPr>
                <w:rFonts w:ascii="Times New Roman" w:eastAsia="Times New Roman" w:hAnsi="Times New Roman" w:cs="Times New Roman"/>
                <w:i/>
                <w:sz w:val="24"/>
                <w:szCs w:val="24"/>
                <w:lang w:eastAsia="ru-RU"/>
              </w:rPr>
              <w:t xml:space="preserve">- </w:t>
            </w:r>
            <w:r w:rsidRPr="00BA5E8D">
              <w:rPr>
                <w:rFonts w:ascii="Times New Roman" w:eastAsia="Times New Roman" w:hAnsi="Times New Roman" w:cs="Times New Roman"/>
                <w:sz w:val="24"/>
                <w:szCs w:val="24"/>
                <w:lang w:eastAsia="ru-RU"/>
              </w:rPr>
              <w:t>дифференцированные зачеты,</w:t>
            </w:r>
          </w:p>
          <w:p w14:paraId="7978CA56" w14:textId="77777777" w:rsidR="00BA5E8D" w:rsidRPr="00BA5E8D" w:rsidRDefault="00BA5E8D" w:rsidP="00BA5E8D">
            <w:pPr>
              <w:rPr>
                <w:rFonts w:ascii="Times New Roman" w:eastAsia="Times New Roman" w:hAnsi="Times New Roman" w:cs="Times New Roman"/>
                <w:bCs/>
                <w:sz w:val="24"/>
                <w:szCs w:val="24"/>
                <w:lang w:eastAsia="ru-RU"/>
              </w:rPr>
            </w:pPr>
            <w:r w:rsidRPr="00BA5E8D">
              <w:rPr>
                <w:rFonts w:ascii="Times New Roman" w:eastAsia="Times New Roman" w:hAnsi="Times New Roman" w:cs="Times New Roman"/>
                <w:sz w:val="24"/>
                <w:szCs w:val="24"/>
                <w:lang w:eastAsia="ru-RU"/>
              </w:rPr>
              <w:t>-квалификационные испытания.</w:t>
            </w:r>
          </w:p>
        </w:tc>
      </w:tr>
      <w:tr w:rsidR="00BA5E8D" w:rsidRPr="00BA5E8D" w14:paraId="3315A1C9" w14:textId="77777777" w:rsidTr="0097440A">
        <w:trPr>
          <w:trHeight w:val="637"/>
        </w:trPr>
        <w:tc>
          <w:tcPr>
            <w:tcW w:w="3060" w:type="dxa"/>
            <w:shd w:val="clear" w:color="auto" w:fill="auto"/>
          </w:tcPr>
          <w:p w14:paraId="0A3F057C" w14:textId="77777777" w:rsidR="00BA5E8D" w:rsidRPr="00BA5E8D" w:rsidRDefault="00BA5E8D" w:rsidP="00BA5E8D">
            <w:pPr>
              <w:rPr>
                <w:rFonts w:ascii="Times New Roman" w:eastAsia="Times New Roman" w:hAnsi="Times New Roman" w:cs="Times New Roman"/>
                <w:lang w:eastAsia="ru-RU"/>
              </w:rPr>
            </w:pPr>
            <w:r w:rsidRPr="00BA5E8D">
              <w:rPr>
                <w:rFonts w:ascii="Times New Roman" w:eastAsia="Times New Roman" w:hAnsi="Times New Roman" w:cs="Times New Roman"/>
                <w:bCs/>
                <w:sz w:val="24"/>
                <w:szCs w:val="24"/>
                <w:lang w:eastAsia="ru-RU"/>
              </w:rPr>
              <w:lastRenderedPageBreak/>
              <w:t>ПК 4.2</w:t>
            </w:r>
            <w:r w:rsidRPr="00BA5E8D">
              <w:rPr>
                <w:rFonts w:ascii="Times New Roman" w:eastAsia="Times New Roman" w:hAnsi="Times New Roman" w:cs="Times New Roman"/>
                <w:b/>
                <w:bCs/>
                <w:lang w:eastAsia="ru-RU"/>
              </w:rPr>
              <w:t xml:space="preserve"> </w:t>
            </w:r>
            <w:r w:rsidRPr="00BA5E8D">
              <w:rPr>
                <w:rFonts w:ascii="Times New Roman" w:eastAsia="Times New Roman" w:hAnsi="Times New Roman" w:cs="Times New Roman"/>
                <w:bCs/>
                <w:iCs/>
                <w:lang w:eastAsia="ru-RU"/>
              </w:rPr>
              <w:t>Осуществлять диагностику и контроль технического состояния электрического оборудования</w:t>
            </w:r>
            <w:r w:rsidRPr="00BA5E8D">
              <w:rPr>
                <w:rFonts w:ascii="Times New Roman" w:eastAsia="Times New Roman" w:hAnsi="Times New Roman" w:cs="Times New Roman"/>
                <w:b/>
                <w:bCs/>
                <w:lang w:eastAsia="ru-RU"/>
              </w:rPr>
              <w:t>.</w:t>
            </w:r>
          </w:p>
          <w:p w14:paraId="2EC20DC3" w14:textId="77777777" w:rsidR="00BA5E8D" w:rsidRPr="00BA5E8D" w:rsidRDefault="00BA5E8D" w:rsidP="00BA5E8D">
            <w:pPr>
              <w:widowControl w:val="0"/>
              <w:suppressAutoHyphens/>
              <w:rPr>
                <w:rFonts w:ascii="Times New Roman" w:eastAsia="Times New Roman" w:hAnsi="Times New Roman" w:cs="Times New Roman"/>
                <w:sz w:val="24"/>
                <w:szCs w:val="24"/>
                <w:lang w:eastAsia="ru-RU"/>
              </w:rPr>
            </w:pPr>
          </w:p>
        </w:tc>
        <w:tc>
          <w:tcPr>
            <w:tcW w:w="4320" w:type="dxa"/>
            <w:shd w:val="clear" w:color="auto" w:fill="auto"/>
          </w:tcPr>
          <w:p w14:paraId="6596AFA7" w14:textId="77777777" w:rsidR="00BA5E8D" w:rsidRPr="00BA5E8D" w:rsidRDefault="00BA5E8D" w:rsidP="00BA5E8D">
            <w:pPr>
              <w:widowControl w:val="0"/>
              <w:suppressAutoHyphens/>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 - правильно выбирает и использует специальное оборудование для </w:t>
            </w:r>
          </w:p>
          <w:p w14:paraId="60DD9440" w14:textId="77777777" w:rsidR="00BA5E8D" w:rsidRPr="00BA5E8D" w:rsidRDefault="00BA5E8D" w:rsidP="00BA5E8D">
            <w:pPr>
              <w:widowControl w:val="0"/>
              <w:suppressAutoHyphens/>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диагностики электрооборудования; </w:t>
            </w:r>
          </w:p>
          <w:p w14:paraId="2F8D3B62" w14:textId="77777777" w:rsidR="00BA5E8D" w:rsidRPr="00BA5E8D" w:rsidRDefault="00BA5E8D" w:rsidP="00BA5E8D">
            <w:pPr>
              <w:widowControl w:val="0"/>
              <w:suppressAutoHyphens/>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 правильно устанавливает причины </w:t>
            </w:r>
            <w:r w:rsidRPr="00BA5E8D">
              <w:rPr>
                <w:rFonts w:ascii="Times New Roman" w:eastAsia="Times New Roman" w:hAnsi="Times New Roman" w:cs="Times New Roman"/>
                <w:sz w:val="24"/>
                <w:szCs w:val="24"/>
                <w:lang w:eastAsia="ru-RU"/>
              </w:rPr>
              <w:cr/>
            </w:r>
            <w:r w:rsidRPr="00BA5E8D">
              <w:rPr>
                <w:rFonts w:ascii="Calibri" w:eastAsia="Times New Roman" w:hAnsi="Calibri" w:cs="Times New Roman"/>
                <w:lang w:eastAsia="ru-RU"/>
              </w:rPr>
              <w:t xml:space="preserve"> </w:t>
            </w:r>
            <w:r w:rsidRPr="00BA5E8D">
              <w:rPr>
                <w:rFonts w:ascii="Times New Roman" w:eastAsia="Times New Roman" w:hAnsi="Times New Roman" w:cs="Times New Roman"/>
                <w:sz w:val="24"/>
                <w:szCs w:val="24"/>
                <w:lang w:eastAsia="ru-RU"/>
              </w:rPr>
              <w:t xml:space="preserve">неисправностей и объем работ по их </w:t>
            </w:r>
          </w:p>
          <w:p w14:paraId="582BFA2A" w14:textId="77777777" w:rsidR="00BA5E8D" w:rsidRPr="00BA5E8D" w:rsidRDefault="00BA5E8D" w:rsidP="00BA5E8D">
            <w:pPr>
              <w:widowControl w:val="0"/>
              <w:suppressAutoHyphens/>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устранению; </w:t>
            </w:r>
          </w:p>
          <w:p w14:paraId="2A28F5C0" w14:textId="77777777" w:rsidR="00BA5E8D" w:rsidRPr="00BA5E8D" w:rsidRDefault="00BA5E8D" w:rsidP="00BA5E8D">
            <w:pPr>
              <w:widowControl w:val="0"/>
              <w:suppressAutoHyphens/>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 правильно заполняет </w:t>
            </w:r>
          </w:p>
          <w:p w14:paraId="00688E16" w14:textId="77777777" w:rsidR="00BA5E8D" w:rsidRPr="00BA5E8D" w:rsidRDefault="00BA5E8D" w:rsidP="00BA5E8D">
            <w:pPr>
              <w:widowControl w:val="0"/>
              <w:suppressAutoHyphens/>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диагностические карты.</w:t>
            </w:r>
          </w:p>
        </w:tc>
        <w:tc>
          <w:tcPr>
            <w:tcW w:w="2880" w:type="dxa"/>
            <w:shd w:val="clear" w:color="auto" w:fill="auto"/>
          </w:tcPr>
          <w:p w14:paraId="461F9279" w14:textId="77777777" w:rsidR="00BA5E8D" w:rsidRPr="00BA5E8D" w:rsidRDefault="00BA5E8D" w:rsidP="00BA5E8D">
            <w:pPr>
              <w:rPr>
                <w:rFonts w:ascii="Times New Roman" w:eastAsia="Times New Roman" w:hAnsi="Times New Roman" w:cs="Times New Roman"/>
                <w:sz w:val="24"/>
                <w:szCs w:val="24"/>
                <w:lang w:val="x-none" w:eastAsia="x-none"/>
              </w:rPr>
            </w:pPr>
            <w:r w:rsidRPr="00BA5E8D">
              <w:rPr>
                <w:rFonts w:ascii="Times New Roman" w:eastAsia="Times New Roman" w:hAnsi="Times New Roman" w:cs="Times New Roman"/>
                <w:sz w:val="24"/>
                <w:szCs w:val="24"/>
                <w:lang w:val="x-none" w:eastAsia="x-none"/>
              </w:rPr>
              <w:t>- наблюдение за деятельностью во время учебной практики</w:t>
            </w:r>
          </w:p>
          <w:p w14:paraId="4442F371" w14:textId="77777777" w:rsidR="00BA5E8D" w:rsidRPr="00BA5E8D" w:rsidRDefault="00BA5E8D" w:rsidP="00BA5E8D">
            <w:pPr>
              <w:rPr>
                <w:rFonts w:ascii="Times New Roman" w:eastAsia="Times New Roman" w:hAnsi="Times New Roman" w:cs="Times New Roman"/>
                <w:sz w:val="24"/>
                <w:szCs w:val="24"/>
                <w:lang w:val="x-none" w:eastAsia="x-none"/>
              </w:rPr>
            </w:pPr>
            <w:r w:rsidRPr="00BA5E8D">
              <w:rPr>
                <w:rFonts w:ascii="Times New Roman" w:eastAsia="Times New Roman" w:hAnsi="Times New Roman" w:cs="Times New Roman"/>
                <w:sz w:val="24"/>
                <w:szCs w:val="24"/>
                <w:lang w:val="x-none" w:eastAsia="x-none"/>
              </w:rPr>
              <w:t>- выполнение и защита практической работы</w:t>
            </w:r>
          </w:p>
          <w:p w14:paraId="578202DA" w14:textId="77777777" w:rsidR="00BA5E8D" w:rsidRPr="00BA5E8D" w:rsidRDefault="00BA5E8D" w:rsidP="00BA5E8D">
            <w:pPr>
              <w:rPr>
                <w:rFonts w:ascii="Times New Roman" w:eastAsia="Times New Roman" w:hAnsi="Times New Roman" w:cs="Times New Roman"/>
                <w:sz w:val="24"/>
                <w:szCs w:val="24"/>
                <w:lang w:val="x-none" w:eastAsia="x-none"/>
              </w:rPr>
            </w:pPr>
            <w:r w:rsidRPr="00BA5E8D">
              <w:rPr>
                <w:rFonts w:ascii="Times New Roman" w:eastAsia="Times New Roman" w:hAnsi="Times New Roman" w:cs="Times New Roman"/>
                <w:sz w:val="24"/>
                <w:szCs w:val="24"/>
                <w:lang w:val="x-none" w:eastAsia="x-none"/>
              </w:rPr>
              <w:t>- тестирование</w:t>
            </w:r>
          </w:p>
          <w:p w14:paraId="31B44601" w14:textId="77777777" w:rsidR="00BA5E8D" w:rsidRPr="00BA5E8D" w:rsidRDefault="00BA5E8D" w:rsidP="00BA5E8D">
            <w:pP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контроль выполнения самостоятельной работы</w:t>
            </w:r>
          </w:p>
          <w:p w14:paraId="6BEE61E9" w14:textId="77777777" w:rsidR="00BA5E8D" w:rsidRPr="00BA5E8D" w:rsidRDefault="00BA5E8D" w:rsidP="00BA5E8D">
            <w:pPr>
              <w:rPr>
                <w:rFonts w:ascii="Times New Roman" w:eastAsia="Times New Roman" w:hAnsi="Times New Roman" w:cs="Times New Roman"/>
                <w:sz w:val="24"/>
                <w:szCs w:val="24"/>
                <w:lang w:eastAsia="ru-RU"/>
              </w:rPr>
            </w:pPr>
            <w:r w:rsidRPr="00BA5E8D">
              <w:rPr>
                <w:rFonts w:ascii="Times New Roman" w:eastAsia="Times New Roman" w:hAnsi="Times New Roman" w:cs="Times New Roman"/>
                <w:i/>
                <w:sz w:val="24"/>
                <w:szCs w:val="24"/>
                <w:lang w:eastAsia="ru-RU"/>
              </w:rPr>
              <w:t xml:space="preserve">- </w:t>
            </w:r>
            <w:r w:rsidRPr="00BA5E8D">
              <w:rPr>
                <w:rFonts w:ascii="Times New Roman" w:eastAsia="Times New Roman" w:hAnsi="Times New Roman" w:cs="Times New Roman"/>
                <w:sz w:val="24"/>
                <w:szCs w:val="24"/>
                <w:lang w:eastAsia="ru-RU"/>
              </w:rPr>
              <w:t>дифференцированные зачеты,</w:t>
            </w:r>
          </w:p>
          <w:p w14:paraId="332F27C6" w14:textId="77777777" w:rsidR="00BA5E8D" w:rsidRPr="00BA5E8D" w:rsidRDefault="00BA5E8D" w:rsidP="00BA5E8D">
            <w:pPr>
              <w:rPr>
                <w:rFonts w:ascii="Times New Roman" w:eastAsia="Times New Roman" w:hAnsi="Times New Roman" w:cs="Times New Roman"/>
                <w:bCs/>
                <w:i/>
                <w:sz w:val="24"/>
                <w:szCs w:val="24"/>
                <w:lang w:eastAsia="ru-RU"/>
              </w:rPr>
            </w:pPr>
            <w:r w:rsidRPr="00BA5E8D">
              <w:rPr>
                <w:rFonts w:ascii="Times New Roman" w:eastAsia="Times New Roman" w:hAnsi="Times New Roman" w:cs="Times New Roman"/>
                <w:sz w:val="24"/>
                <w:szCs w:val="24"/>
                <w:lang w:eastAsia="ru-RU"/>
              </w:rPr>
              <w:t>-квалификационные испытания.</w:t>
            </w:r>
          </w:p>
        </w:tc>
      </w:tr>
      <w:tr w:rsidR="00BA5E8D" w:rsidRPr="00BA5E8D" w14:paraId="41433344" w14:textId="77777777" w:rsidTr="0097440A">
        <w:trPr>
          <w:trHeight w:val="637"/>
        </w:trPr>
        <w:tc>
          <w:tcPr>
            <w:tcW w:w="3060" w:type="dxa"/>
            <w:shd w:val="clear" w:color="auto" w:fill="auto"/>
          </w:tcPr>
          <w:p w14:paraId="5FEC611A" w14:textId="77777777" w:rsidR="00BA5E8D" w:rsidRPr="00BA5E8D" w:rsidRDefault="00BA5E8D" w:rsidP="00BA5E8D">
            <w:pPr>
              <w:rPr>
                <w:rFonts w:ascii="Times New Roman" w:eastAsia="Times New Roman" w:hAnsi="Times New Roman" w:cs="Times New Roman"/>
                <w:b/>
                <w:lang w:eastAsia="ru-RU"/>
              </w:rPr>
            </w:pPr>
            <w:r w:rsidRPr="00BA5E8D">
              <w:rPr>
                <w:rFonts w:ascii="Times New Roman" w:eastAsia="Times New Roman" w:hAnsi="Times New Roman" w:cs="Times New Roman"/>
                <w:bCs/>
                <w:sz w:val="24"/>
                <w:szCs w:val="24"/>
                <w:lang w:eastAsia="ru-RU"/>
              </w:rPr>
              <w:t>ПК 4.3</w:t>
            </w:r>
            <w:r w:rsidRPr="00BA5E8D">
              <w:rPr>
                <w:rFonts w:ascii="Times New Roman" w:eastAsia="Times New Roman" w:hAnsi="Times New Roman" w:cs="Times New Roman"/>
                <w:lang w:eastAsia="ru-RU"/>
              </w:rPr>
              <w:t xml:space="preserve"> Прогнозировать отказы, определять ресурсы, обнаруживать дефекты электрического оборудования</w:t>
            </w:r>
            <w:r w:rsidRPr="00BA5E8D">
              <w:rPr>
                <w:rFonts w:ascii="Times New Roman" w:eastAsia="Times New Roman" w:hAnsi="Times New Roman" w:cs="Times New Roman"/>
                <w:b/>
                <w:bCs/>
                <w:lang w:eastAsia="ru-RU"/>
              </w:rPr>
              <w:t>.</w:t>
            </w:r>
          </w:p>
          <w:p w14:paraId="0A560E6C" w14:textId="77777777" w:rsidR="00BA5E8D" w:rsidRPr="00BA5E8D" w:rsidRDefault="00BA5E8D" w:rsidP="00BA5E8D">
            <w:pPr>
              <w:widowControl w:val="0"/>
              <w:suppressAutoHyphens/>
              <w:rPr>
                <w:rFonts w:ascii="Times New Roman" w:eastAsia="Times New Roman" w:hAnsi="Times New Roman" w:cs="Times New Roman"/>
                <w:sz w:val="24"/>
                <w:szCs w:val="24"/>
                <w:lang w:eastAsia="ru-RU"/>
              </w:rPr>
            </w:pPr>
          </w:p>
        </w:tc>
        <w:tc>
          <w:tcPr>
            <w:tcW w:w="4320" w:type="dxa"/>
            <w:shd w:val="clear" w:color="auto" w:fill="auto"/>
          </w:tcPr>
          <w:p w14:paraId="2273EEE6" w14:textId="77777777" w:rsidR="00BA5E8D" w:rsidRPr="00BA5E8D" w:rsidRDefault="00BA5E8D" w:rsidP="00BA5E8D">
            <w:pPr>
              <w:widowControl w:val="0"/>
              <w:suppressAutoHyphens/>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-прогнозирует отказы электрооборудования; </w:t>
            </w:r>
          </w:p>
          <w:p w14:paraId="54A0A0BB" w14:textId="77777777" w:rsidR="00BA5E8D" w:rsidRPr="00BA5E8D" w:rsidRDefault="00BA5E8D" w:rsidP="00BA5E8D">
            <w:pPr>
              <w:widowControl w:val="0"/>
              <w:suppressAutoHyphens/>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xml:space="preserve">- определяет ресурсы электрооборудования; </w:t>
            </w:r>
          </w:p>
          <w:p w14:paraId="31430219" w14:textId="77777777" w:rsidR="00BA5E8D" w:rsidRPr="00BA5E8D" w:rsidRDefault="00BA5E8D" w:rsidP="00BA5E8D">
            <w:pPr>
              <w:widowControl w:val="0"/>
              <w:suppressAutoHyphens/>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обнаруживает дефекты электрооборудования и правильно заполняет диагностические карты.</w:t>
            </w:r>
          </w:p>
        </w:tc>
        <w:tc>
          <w:tcPr>
            <w:tcW w:w="2880" w:type="dxa"/>
            <w:shd w:val="clear" w:color="auto" w:fill="auto"/>
          </w:tcPr>
          <w:p w14:paraId="72B43C97" w14:textId="77777777" w:rsidR="00BA5E8D" w:rsidRPr="00BA5E8D" w:rsidRDefault="00BA5E8D" w:rsidP="00BA5E8D">
            <w:pPr>
              <w:rPr>
                <w:rFonts w:ascii="Times New Roman" w:eastAsia="Times New Roman" w:hAnsi="Times New Roman" w:cs="Times New Roman"/>
                <w:sz w:val="24"/>
                <w:szCs w:val="24"/>
                <w:lang w:val="x-none" w:eastAsia="x-none"/>
              </w:rPr>
            </w:pPr>
            <w:r w:rsidRPr="00BA5E8D">
              <w:rPr>
                <w:rFonts w:ascii="Times New Roman" w:eastAsia="Times New Roman" w:hAnsi="Times New Roman" w:cs="Times New Roman"/>
                <w:sz w:val="24"/>
                <w:szCs w:val="24"/>
                <w:lang w:val="x-none" w:eastAsia="x-none"/>
              </w:rPr>
              <w:t>- наблюдение за деятельностью во время учебной практики</w:t>
            </w:r>
          </w:p>
          <w:p w14:paraId="07855FF3" w14:textId="77777777" w:rsidR="00BA5E8D" w:rsidRPr="00BA5E8D" w:rsidRDefault="00BA5E8D" w:rsidP="00BA5E8D">
            <w:pPr>
              <w:rPr>
                <w:rFonts w:ascii="Times New Roman" w:eastAsia="Times New Roman" w:hAnsi="Times New Roman" w:cs="Times New Roman"/>
                <w:sz w:val="24"/>
                <w:szCs w:val="24"/>
                <w:lang w:val="x-none" w:eastAsia="x-none"/>
              </w:rPr>
            </w:pPr>
            <w:r w:rsidRPr="00BA5E8D">
              <w:rPr>
                <w:rFonts w:ascii="Times New Roman" w:eastAsia="Times New Roman" w:hAnsi="Times New Roman" w:cs="Times New Roman"/>
                <w:sz w:val="24"/>
                <w:szCs w:val="24"/>
                <w:lang w:val="x-none" w:eastAsia="x-none"/>
              </w:rPr>
              <w:t>- выполнение и защита практической работы</w:t>
            </w:r>
          </w:p>
          <w:p w14:paraId="22BEA0C1" w14:textId="77777777" w:rsidR="00BA5E8D" w:rsidRPr="00BA5E8D" w:rsidRDefault="00BA5E8D" w:rsidP="00BA5E8D">
            <w:pPr>
              <w:rPr>
                <w:rFonts w:ascii="Times New Roman" w:eastAsia="Times New Roman" w:hAnsi="Times New Roman" w:cs="Times New Roman"/>
                <w:sz w:val="24"/>
                <w:szCs w:val="24"/>
                <w:lang w:val="x-none" w:eastAsia="x-none"/>
              </w:rPr>
            </w:pPr>
            <w:r w:rsidRPr="00BA5E8D">
              <w:rPr>
                <w:rFonts w:ascii="Times New Roman" w:eastAsia="Times New Roman" w:hAnsi="Times New Roman" w:cs="Times New Roman"/>
                <w:sz w:val="24"/>
                <w:szCs w:val="24"/>
                <w:lang w:val="x-none" w:eastAsia="x-none"/>
              </w:rPr>
              <w:t>- тестирование</w:t>
            </w:r>
          </w:p>
          <w:p w14:paraId="0629DDCA" w14:textId="77777777" w:rsidR="00BA5E8D" w:rsidRPr="00BA5E8D" w:rsidRDefault="00BA5E8D" w:rsidP="00BA5E8D">
            <w:pPr>
              <w:rPr>
                <w:rFonts w:ascii="Times New Roman" w:eastAsia="Times New Roman" w:hAnsi="Times New Roman" w:cs="Times New Roman"/>
                <w:sz w:val="24"/>
                <w:szCs w:val="24"/>
                <w:lang w:eastAsia="ru-RU"/>
              </w:rPr>
            </w:pPr>
            <w:r w:rsidRPr="00BA5E8D">
              <w:rPr>
                <w:rFonts w:ascii="Times New Roman" w:eastAsia="Times New Roman" w:hAnsi="Times New Roman" w:cs="Times New Roman"/>
                <w:sz w:val="24"/>
                <w:szCs w:val="24"/>
                <w:lang w:eastAsia="ru-RU"/>
              </w:rPr>
              <w:t>- контроль выполнения самостоятельной работы</w:t>
            </w:r>
          </w:p>
          <w:p w14:paraId="0F2E416A" w14:textId="77777777" w:rsidR="00BA5E8D" w:rsidRPr="00BA5E8D" w:rsidRDefault="00BA5E8D" w:rsidP="00BA5E8D">
            <w:pPr>
              <w:rPr>
                <w:rFonts w:ascii="Times New Roman" w:eastAsia="Times New Roman" w:hAnsi="Times New Roman" w:cs="Times New Roman"/>
                <w:sz w:val="24"/>
                <w:szCs w:val="24"/>
                <w:lang w:eastAsia="ru-RU"/>
              </w:rPr>
            </w:pPr>
            <w:r w:rsidRPr="00BA5E8D">
              <w:rPr>
                <w:rFonts w:ascii="Times New Roman" w:eastAsia="Times New Roman" w:hAnsi="Times New Roman" w:cs="Times New Roman"/>
                <w:i/>
                <w:sz w:val="24"/>
                <w:szCs w:val="24"/>
                <w:lang w:eastAsia="ru-RU"/>
              </w:rPr>
              <w:t xml:space="preserve">- </w:t>
            </w:r>
            <w:r w:rsidRPr="00BA5E8D">
              <w:rPr>
                <w:rFonts w:ascii="Times New Roman" w:eastAsia="Times New Roman" w:hAnsi="Times New Roman" w:cs="Times New Roman"/>
                <w:sz w:val="24"/>
                <w:szCs w:val="24"/>
                <w:lang w:eastAsia="ru-RU"/>
              </w:rPr>
              <w:t>дифференцированные зачеты,</w:t>
            </w:r>
          </w:p>
          <w:p w14:paraId="7C90275E" w14:textId="77777777" w:rsidR="00BA5E8D" w:rsidRPr="00BA5E8D" w:rsidRDefault="00BA5E8D" w:rsidP="00BA5E8D">
            <w:pPr>
              <w:rPr>
                <w:rFonts w:ascii="Times New Roman" w:eastAsia="Times New Roman" w:hAnsi="Times New Roman" w:cs="Times New Roman"/>
                <w:bCs/>
                <w:i/>
                <w:sz w:val="24"/>
                <w:szCs w:val="24"/>
                <w:lang w:eastAsia="ru-RU"/>
              </w:rPr>
            </w:pPr>
            <w:r w:rsidRPr="00BA5E8D">
              <w:rPr>
                <w:rFonts w:ascii="Times New Roman" w:eastAsia="Times New Roman" w:hAnsi="Times New Roman" w:cs="Times New Roman"/>
                <w:sz w:val="24"/>
                <w:szCs w:val="24"/>
                <w:lang w:eastAsia="ru-RU"/>
              </w:rPr>
              <w:t>-квалификационные испытания.</w:t>
            </w:r>
          </w:p>
        </w:tc>
      </w:tr>
    </w:tbl>
    <w:p w14:paraId="4A1283C1" w14:textId="77777777" w:rsidR="00BA5E8D" w:rsidRPr="00BA5E8D" w:rsidRDefault="00BA5E8D" w:rsidP="00BA5E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eastAsia="Times New Roman" w:hAnsi="Times New Roman" w:cs="Times New Roman"/>
          <w:sz w:val="24"/>
          <w:szCs w:val="24"/>
          <w:lang w:eastAsia="ru-RU"/>
        </w:rPr>
      </w:pPr>
    </w:p>
    <w:p w14:paraId="43556AF7" w14:textId="77777777" w:rsidR="00BA5E8D" w:rsidRPr="00BA5E8D" w:rsidRDefault="00BA5E8D" w:rsidP="00BA5E8D">
      <w:pPr>
        <w:widowControl w:val="0"/>
        <w:suppressAutoHyphens/>
        <w:jc w:val="both"/>
        <w:rPr>
          <w:rFonts w:ascii="Times New Roman" w:eastAsia="Times New Roman" w:hAnsi="Times New Roman" w:cs="Times New Roman"/>
          <w:sz w:val="24"/>
          <w:szCs w:val="24"/>
          <w:lang w:eastAsia="ru-RU"/>
        </w:rPr>
      </w:pPr>
    </w:p>
    <w:p w14:paraId="3EF55621" w14:textId="77777777" w:rsidR="00BA5E8D" w:rsidRPr="00BA5E8D" w:rsidRDefault="00BA5E8D" w:rsidP="00BA5E8D">
      <w:pPr>
        <w:rPr>
          <w:rFonts w:ascii="Times New Roman" w:eastAsia="Times New Roman" w:hAnsi="Times New Roman" w:cs="Times New Roman"/>
          <w:sz w:val="24"/>
          <w:szCs w:val="24"/>
          <w:lang w:eastAsia="ru-RU"/>
        </w:rPr>
      </w:pPr>
    </w:p>
    <w:p w14:paraId="64F60601" w14:textId="77777777" w:rsidR="00BA5E8D" w:rsidRPr="00BA5E8D" w:rsidRDefault="00BA5E8D" w:rsidP="00BA5E8D">
      <w:pPr>
        <w:rPr>
          <w:rFonts w:ascii="Times New Roman" w:eastAsia="Times New Roman" w:hAnsi="Times New Roman" w:cs="Times New Roman"/>
          <w:b/>
          <w:i/>
          <w:sz w:val="24"/>
          <w:szCs w:val="24"/>
          <w:lang w:eastAsia="ru-RU"/>
        </w:rPr>
      </w:pPr>
    </w:p>
    <w:p w14:paraId="7174A026" w14:textId="2FAB6495" w:rsidR="0086646D" w:rsidRDefault="0086646D">
      <w:pPr>
        <w:rPr>
          <w:rFonts w:ascii="Times New Roman" w:hAnsi="Times New Roman" w:cs="Times New Roman"/>
          <w:b/>
          <w:iCs/>
          <w:sz w:val="24"/>
          <w:szCs w:val="24"/>
        </w:rPr>
      </w:pPr>
    </w:p>
    <w:sectPr w:rsidR="0086646D" w:rsidSect="001604E7">
      <w:headerReference w:type="even" r:id="rId26"/>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2226AD" w14:textId="77777777" w:rsidR="001B2C54" w:rsidRDefault="001B2C54" w:rsidP="00A858FE">
      <w:r>
        <w:separator/>
      </w:r>
    </w:p>
  </w:endnote>
  <w:endnote w:type="continuationSeparator" w:id="0">
    <w:p w14:paraId="128D807A" w14:textId="77777777" w:rsidR="001B2C54" w:rsidRDefault="001B2C54"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Times New Roman Полужирный">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11266" w14:textId="77777777" w:rsidR="00BA5E8D" w:rsidRDefault="00BA5E8D" w:rsidP="004E2952">
    <w:pPr>
      <w:pStyle w:val="ae"/>
      <w:framePr w:wrap="around" w:vAnchor="text" w:hAnchor="margin" w:xAlign="right" w:y="1"/>
      <w:rPr>
        <w:rStyle w:val="affffb"/>
      </w:rPr>
    </w:pPr>
    <w:r>
      <w:rPr>
        <w:rStyle w:val="affffb"/>
      </w:rPr>
      <w:fldChar w:fldCharType="begin"/>
    </w:r>
    <w:r>
      <w:rPr>
        <w:rStyle w:val="affffb"/>
      </w:rPr>
      <w:instrText xml:space="preserve">PAGE  </w:instrText>
    </w:r>
    <w:r>
      <w:rPr>
        <w:rStyle w:val="affffb"/>
      </w:rPr>
      <w:fldChar w:fldCharType="end"/>
    </w:r>
  </w:p>
  <w:p w14:paraId="3D9BB8F5" w14:textId="77777777" w:rsidR="00BA5E8D" w:rsidRDefault="00BA5E8D" w:rsidP="004E2952">
    <w:pPr>
      <w:pStyle w:val="a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7F612" w14:textId="6ED40DBA" w:rsidR="00BA5E8D" w:rsidRDefault="00BA5E8D">
    <w:pPr>
      <w:pStyle w:val="ae"/>
      <w:jc w:val="right"/>
    </w:pPr>
    <w:r>
      <w:fldChar w:fldCharType="begin"/>
    </w:r>
    <w:r>
      <w:instrText>PAGE   \* MERGEFORMAT</w:instrText>
    </w:r>
    <w:r>
      <w:fldChar w:fldCharType="separate"/>
    </w:r>
    <w:r w:rsidR="00164169">
      <w:rPr>
        <w:noProof/>
      </w:rPr>
      <w:t>91</w:t>
    </w:r>
    <w:r>
      <w:fldChar w:fldCharType="end"/>
    </w:r>
  </w:p>
  <w:p w14:paraId="7907F4B7" w14:textId="77777777" w:rsidR="00BA5E8D" w:rsidRDefault="00BA5E8D" w:rsidP="004E2952">
    <w:pPr>
      <w:pStyle w:val="a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D985E" w14:textId="77777777" w:rsidR="001B2C54" w:rsidRDefault="001B2C54" w:rsidP="00A858FE">
      <w:r>
        <w:separator/>
      </w:r>
    </w:p>
  </w:footnote>
  <w:footnote w:type="continuationSeparator" w:id="0">
    <w:p w14:paraId="44E4E9B0" w14:textId="77777777" w:rsidR="001B2C54" w:rsidRDefault="001B2C54" w:rsidP="00A858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A21B0" w14:textId="77777777" w:rsidR="00254836" w:rsidRDefault="00254836">
    <w:pPr>
      <w:pStyle w:val="ac"/>
      <w:jc w:val="center"/>
    </w:pPr>
    <w:r>
      <w:fldChar w:fldCharType="begin"/>
    </w:r>
    <w:r>
      <w:instrText xml:space="preserve"> PAGE   \* MERGEFORMAT </w:instrText>
    </w:r>
    <w:r>
      <w:fldChar w:fldCharType="separate"/>
    </w:r>
    <w:r>
      <w:rPr>
        <w:noProof/>
      </w:rPr>
      <w:t>48</w:t>
    </w:r>
    <w:r>
      <w:rPr>
        <w:noProof/>
      </w:rPr>
      <w:fldChar w:fldCharType="end"/>
    </w:r>
  </w:p>
  <w:p w14:paraId="234B1FED" w14:textId="77777777" w:rsidR="00254836" w:rsidRDefault="00254836">
    <w:pPr>
      <w:pStyle w:val="ac"/>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5250268"/>
      <w:docPartObj>
        <w:docPartGallery w:val="Page Numbers (Top of Page)"/>
        <w:docPartUnique/>
      </w:docPartObj>
    </w:sdtPr>
    <w:sdtEndPr/>
    <w:sdtContent>
      <w:p w14:paraId="7985E184" w14:textId="6CE097A5" w:rsidR="00817BB0" w:rsidRDefault="00817BB0" w:rsidP="00EC1786">
        <w:pPr>
          <w:pStyle w:val="ac"/>
          <w:jc w:val="center"/>
        </w:pPr>
        <w:r>
          <w:fldChar w:fldCharType="begin"/>
        </w:r>
        <w:r>
          <w:instrText>PAGE   \* MERGEFORMAT</w:instrText>
        </w:r>
        <w:r>
          <w:fldChar w:fldCharType="separate"/>
        </w:r>
        <w:r w:rsidR="00164169">
          <w:rPr>
            <w:noProof/>
          </w:rPr>
          <w:t>52</w:t>
        </w:r>
        <w:r>
          <w:fldChar w:fldCharType="end"/>
        </w:r>
      </w:p>
    </w:sdtContent>
  </w:sdt>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486C8" w14:textId="77777777" w:rsidR="00817BB0" w:rsidRDefault="00817BB0">
    <w:pPr>
      <w:pStyle w:val="ac"/>
      <w:jc w:val="center"/>
    </w:pPr>
    <w:r>
      <w:fldChar w:fldCharType="begin"/>
    </w:r>
    <w:r>
      <w:instrText xml:space="preserve"> PAGE   \* MERGEFORMAT </w:instrText>
    </w:r>
    <w:r>
      <w:fldChar w:fldCharType="separate"/>
    </w:r>
    <w:r>
      <w:rPr>
        <w:noProof/>
      </w:rPr>
      <w:t>7</w:t>
    </w:r>
    <w:r>
      <w:rPr>
        <w:noProof/>
      </w:rPr>
      <w:fldChar w:fldCharType="end"/>
    </w:r>
  </w:p>
  <w:p w14:paraId="72D38CDB" w14:textId="77777777" w:rsidR="00817BB0" w:rsidRDefault="00817BB0">
    <w:pPr>
      <w:pStyle w:val="ac"/>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0942527"/>
      <w:docPartObj>
        <w:docPartGallery w:val="Page Numbers (Top of Page)"/>
        <w:docPartUnique/>
      </w:docPartObj>
    </w:sdtPr>
    <w:sdtEndPr/>
    <w:sdtContent>
      <w:p w14:paraId="10E573A0" w14:textId="12CF45E8" w:rsidR="00817BB0" w:rsidRDefault="00817BB0" w:rsidP="00AE0C1E">
        <w:pPr>
          <w:pStyle w:val="ac"/>
          <w:jc w:val="center"/>
        </w:pPr>
        <w:r>
          <w:fldChar w:fldCharType="begin"/>
        </w:r>
        <w:r>
          <w:instrText>PAGE   \* MERGEFORMAT</w:instrText>
        </w:r>
        <w:r>
          <w:fldChar w:fldCharType="separate"/>
        </w:r>
        <w:r w:rsidR="00164169">
          <w:rPr>
            <w:noProof/>
          </w:rPr>
          <w:t>67</w:t>
        </w:r>
        <w:r>
          <w:fldChar w:fldCharType="end"/>
        </w:r>
      </w:p>
    </w:sdtContent>
  </w:sdt>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14248" w14:textId="77777777" w:rsidR="00BA5E8D" w:rsidRDefault="00BA5E8D">
    <w:pPr>
      <w:pStyle w:val="ac"/>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68B61" w14:textId="77777777" w:rsidR="00EB5BB1" w:rsidRDefault="00EB5BB1">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B5BB1" w:rsidRDefault="00EB5BB1">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14124"/>
      <w:docPartObj>
        <w:docPartGallery w:val="Page Numbers (Top of Page)"/>
        <w:docPartUnique/>
      </w:docPartObj>
    </w:sdtPr>
    <w:sdtEndPr/>
    <w:sdtContent>
      <w:p w14:paraId="007DFF6D" w14:textId="0322B058" w:rsidR="00817BB0" w:rsidRDefault="00817BB0">
        <w:pPr>
          <w:pStyle w:val="ac"/>
          <w:jc w:val="center"/>
        </w:pPr>
        <w:r>
          <w:fldChar w:fldCharType="begin"/>
        </w:r>
        <w:r>
          <w:instrText>PAGE   \* MERGEFORMAT</w:instrText>
        </w:r>
        <w:r>
          <w:fldChar w:fldCharType="separate"/>
        </w:r>
        <w:r w:rsidR="00164169">
          <w:rPr>
            <w:noProof/>
          </w:rPr>
          <w:t>1</w:t>
        </w:r>
        <w:r>
          <w:fldChar w:fldCharType="end"/>
        </w:r>
      </w:p>
    </w:sdtContent>
  </w:sdt>
  <w:p w14:paraId="558A37A4" w14:textId="77777777" w:rsidR="00254836" w:rsidRDefault="00254836">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6F8A4" w14:textId="77777777" w:rsidR="00254836" w:rsidRDefault="00254836">
    <w:pPr>
      <w:pStyle w:val="ac"/>
      <w:jc w:val="center"/>
    </w:pPr>
    <w:r>
      <w:fldChar w:fldCharType="begin"/>
    </w:r>
    <w:r>
      <w:instrText xml:space="preserve"> PAGE   \* MERGEFORMAT </w:instrText>
    </w:r>
    <w:r>
      <w:fldChar w:fldCharType="separate"/>
    </w:r>
    <w:r>
      <w:rPr>
        <w:noProof/>
      </w:rPr>
      <w:t>48</w:t>
    </w:r>
    <w:r>
      <w:rPr>
        <w:noProof/>
      </w:rPr>
      <w:fldChar w:fldCharType="end"/>
    </w:r>
  </w:p>
  <w:p w14:paraId="0E9D8C77" w14:textId="77777777" w:rsidR="00254836" w:rsidRDefault="00254836">
    <w:pPr>
      <w:pStyle w:val="ac"/>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22E9C" w14:textId="6A8B45FE" w:rsidR="00254836" w:rsidRDefault="00254836">
    <w:pPr>
      <w:pStyle w:val="ac"/>
      <w:jc w:val="center"/>
    </w:pPr>
    <w:r>
      <w:fldChar w:fldCharType="begin"/>
    </w:r>
    <w:r>
      <w:instrText>PAGE   \* MERGEFORMAT</w:instrText>
    </w:r>
    <w:r>
      <w:fldChar w:fldCharType="separate"/>
    </w:r>
    <w:r w:rsidR="00164169">
      <w:rPr>
        <w:noProof/>
      </w:rPr>
      <w:t>21</w:t>
    </w:r>
    <w:r>
      <w:rPr>
        <w:noProof/>
      </w:rPr>
      <w:fldChar w:fldCharType="end"/>
    </w:r>
  </w:p>
  <w:p w14:paraId="60B2E1C0" w14:textId="77777777" w:rsidR="00254836" w:rsidRDefault="00254836">
    <w:pPr>
      <w:pStyle w:val="ac"/>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77110" w14:textId="77777777" w:rsidR="0086646D" w:rsidRDefault="0086646D">
    <w:pPr>
      <w:pStyle w:val="ac"/>
      <w:jc w:val="center"/>
    </w:pPr>
    <w:r>
      <w:fldChar w:fldCharType="begin"/>
    </w:r>
    <w:r>
      <w:instrText xml:space="preserve"> PAGE   \* MERGEFORMAT </w:instrText>
    </w:r>
    <w:r>
      <w:fldChar w:fldCharType="separate"/>
    </w:r>
    <w:r>
      <w:rPr>
        <w:noProof/>
      </w:rPr>
      <w:t>48</w:t>
    </w:r>
    <w:r>
      <w:rPr>
        <w:noProof/>
      </w:rPr>
      <w:fldChar w:fldCharType="end"/>
    </w:r>
  </w:p>
  <w:p w14:paraId="51B925FD" w14:textId="77777777" w:rsidR="0086646D" w:rsidRDefault="0086646D">
    <w:pPr>
      <w:pStyle w:val="ac"/>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0468313"/>
      <w:docPartObj>
        <w:docPartGallery w:val="Page Numbers (Top of Page)"/>
        <w:docPartUnique/>
      </w:docPartObj>
    </w:sdtPr>
    <w:sdtEndPr/>
    <w:sdtContent>
      <w:p w14:paraId="7B949769" w14:textId="4E2D07DE" w:rsidR="0086646D" w:rsidRDefault="0086646D">
        <w:pPr>
          <w:pStyle w:val="ac"/>
          <w:jc w:val="center"/>
        </w:pPr>
        <w:r>
          <w:fldChar w:fldCharType="begin"/>
        </w:r>
        <w:r>
          <w:instrText>PAGE   \* MERGEFORMAT</w:instrText>
        </w:r>
        <w:r>
          <w:fldChar w:fldCharType="separate"/>
        </w:r>
        <w:r w:rsidR="00164169">
          <w:rPr>
            <w:noProof/>
          </w:rPr>
          <w:t>24</w:t>
        </w:r>
        <w:r>
          <w:fldChar w:fldCharType="end"/>
        </w:r>
      </w:p>
    </w:sdtContent>
  </w:sdt>
  <w:p w14:paraId="0E818A3D" w14:textId="77777777" w:rsidR="0086646D" w:rsidRDefault="0086646D">
    <w:pPr>
      <w:pStyle w:val="ac"/>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5B3E3" w14:textId="77777777" w:rsidR="0086646D" w:rsidRDefault="0086646D">
    <w:pPr>
      <w:pStyle w:val="ac"/>
      <w:jc w:val="center"/>
    </w:pPr>
    <w:r>
      <w:fldChar w:fldCharType="begin"/>
    </w:r>
    <w:r>
      <w:instrText xml:space="preserve"> PAGE   \* MERGEFORMAT </w:instrText>
    </w:r>
    <w:r>
      <w:fldChar w:fldCharType="separate"/>
    </w:r>
    <w:r>
      <w:rPr>
        <w:noProof/>
      </w:rPr>
      <w:t>48</w:t>
    </w:r>
    <w:r>
      <w:rPr>
        <w:noProof/>
      </w:rPr>
      <w:fldChar w:fldCharType="end"/>
    </w:r>
  </w:p>
  <w:p w14:paraId="0622E4DC" w14:textId="77777777" w:rsidR="0086646D" w:rsidRDefault="0086646D">
    <w:pPr>
      <w:pStyle w:val="ac"/>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5544808"/>
      <w:docPartObj>
        <w:docPartGallery w:val="Page Numbers (Top of Page)"/>
        <w:docPartUnique/>
      </w:docPartObj>
    </w:sdtPr>
    <w:sdtEndPr/>
    <w:sdtContent>
      <w:p w14:paraId="7010B1C5" w14:textId="7B49C772" w:rsidR="0086646D" w:rsidRDefault="0086646D">
        <w:pPr>
          <w:pStyle w:val="ac"/>
          <w:jc w:val="center"/>
        </w:pPr>
        <w:r>
          <w:fldChar w:fldCharType="begin"/>
        </w:r>
        <w:r>
          <w:instrText>PAGE   \* MERGEFORMAT</w:instrText>
        </w:r>
        <w:r>
          <w:fldChar w:fldCharType="separate"/>
        </w:r>
        <w:r w:rsidR="00164169">
          <w:rPr>
            <w:noProof/>
          </w:rPr>
          <w:t>38</w:t>
        </w:r>
        <w:r>
          <w:fldChar w:fldCharType="end"/>
        </w:r>
      </w:p>
    </w:sdtContent>
  </w:sdt>
  <w:p w14:paraId="4B80C4E8" w14:textId="77777777" w:rsidR="0086646D" w:rsidRDefault="0086646D">
    <w:pPr>
      <w:pStyle w:val="ac"/>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F2351" w14:textId="77777777" w:rsidR="00817BB0" w:rsidRDefault="00817BB0">
    <w:pPr>
      <w:pStyle w:val="ac"/>
      <w:jc w:val="center"/>
    </w:pPr>
    <w:r>
      <w:fldChar w:fldCharType="begin"/>
    </w:r>
    <w:r>
      <w:instrText xml:space="preserve"> PAGE   \* MERGEFORMAT </w:instrText>
    </w:r>
    <w:r>
      <w:fldChar w:fldCharType="separate"/>
    </w:r>
    <w:r>
      <w:rPr>
        <w:noProof/>
      </w:rPr>
      <w:t>48</w:t>
    </w:r>
    <w:r>
      <w:rPr>
        <w:noProof/>
      </w:rPr>
      <w:fldChar w:fldCharType="end"/>
    </w:r>
  </w:p>
  <w:p w14:paraId="540A85CF" w14:textId="77777777" w:rsidR="00817BB0" w:rsidRDefault="00817BB0">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624B8"/>
    <w:multiLevelType w:val="hybridMultilevel"/>
    <w:tmpl w:val="9E7EE3DC"/>
    <w:lvl w:ilvl="0" w:tplc="0419000F">
      <w:start w:val="1"/>
      <w:numFmt w:val="decimal"/>
      <w:lvlText w:val="%1."/>
      <w:lvlJc w:val="left"/>
      <w:pPr>
        <w:ind w:left="1211"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15:restartNumberingAfterBreak="0">
    <w:nsid w:val="03C969C9"/>
    <w:multiLevelType w:val="hybridMultilevel"/>
    <w:tmpl w:val="1786B76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5540D2F"/>
    <w:multiLevelType w:val="hybridMultilevel"/>
    <w:tmpl w:val="11C87E7A"/>
    <w:lvl w:ilvl="0" w:tplc="0419000F">
      <w:start w:val="1"/>
      <w:numFmt w:val="decimal"/>
      <w:lvlText w:val="%1."/>
      <w:lvlJc w:val="left"/>
      <w:pPr>
        <w:ind w:left="1211"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4"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 w15:restartNumberingAfterBreak="0">
    <w:nsid w:val="0B19609A"/>
    <w:multiLevelType w:val="multilevel"/>
    <w:tmpl w:val="7B947506"/>
    <w:lvl w:ilvl="0">
      <w:start w:val="1"/>
      <w:numFmt w:val="decimal"/>
      <w:lvlText w:val="%1."/>
      <w:lvlJc w:val="left"/>
      <w:pPr>
        <w:ind w:left="360" w:hanging="360"/>
      </w:pPr>
      <w:rPr>
        <w:rFonts w:hint="default"/>
      </w:rPr>
    </w:lvl>
    <w:lvl w:ilvl="1">
      <w:start w:val="3"/>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6"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C6D6D3A"/>
    <w:multiLevelType w:val="multilevel"/>
    <w:tmpl w:val="36ACEB66"/>
    <w:lvl w:ilvl="0">
      <w:start w:val="1"/>
      <w:numFmt w:val="decimal"/>
      <w:lvlText w:val="%1."/>
      <w:lvlJc w:val="left"/>
      <w:pPr>
        <w:ind w:left="644" w:hanging="360"/>
      </w:pPr>
      <w:rPr>
        <w:rFonts w:cs="Times New Roman"/>
        <w:b w:val="0"/>
      </w:rPr>
    </w:lvl>
    <w:lvl w:ilvl="1">
      <w:start w:val="2"/>
      <w:numFmt w:val="decimalZero"/>
      <w:isLgl/>
      <w:lvlText w:val="%1.%2"/>
      <w:lvlJc w:val="left"/>
      <w:pPr>
        <w:ind w:left="1969" w:hanging="900"/>
      </w:pPr>
      <w:rPr>
        <w:rFonts w:cs="Times New Roman" w:hint="default"/>
      </w:rPr>
    </w:lvl>
    <w:lvl w:ilvl="2">
      <w:start w:val="13"/>
      <w:numFmt w:val="decimal"/>
      <w:isLgl/>
      <w:lvlText w:val="%1.%2.%3"/>
      <w:lvlJc w:val="left"/>
      <w:pPr>
        <w:ind w:left="1969" w:hanging="900"/>
      </w:pPr>
      <w:rPr>
        <w:rFonts w:cs="Times New Roman" w:hint="default"/>
      </w:rPr>
    </w:lvl>
    <w:lvl w:ilvl="3">
      <w:start w:val="1"/>
      <w:numFmt w:val="decimal"/>
      <w:isLgl/>
      <w:lvlText w:val="%1.%2.%3.%4"/>
      <w:lvlJc w:val="left"/>
      <w:pPr>
        <w:ind w:left="1969" w:hanging="90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509" w:hanging="1440"/>
      </w:pPr>
      <w:rPr>
        <w:rFonts w:cs="Times New Roman" w:hint="default"/>
      </w:rPr>
    </w:lvl>
  </w:abstractNum>
  <w:abstractNum w:abstractNumId="8"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9" w15:restartNumberingAfterBreak="0">
    <w:nsid w:val="12131A22"/>
    <w:multiLevelType w:val="hybridMultilevel"/>
    <w:tmpl w:val="FA24FAB4"/>
    <w:lvl w:ilvl="0" w:tplc="B3125BF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33E54A6"/>
    <w:multiLevelType w:val="hybridMultilevel"/>
    <w:tmpl w:val="28C095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3C811D9"/>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16AD29F9"/>
    <w:multiLevelType w:val="hybridMultilevel"/>
    <w:tmpl w:val="72EA1058"/>
    <w:lvl w:ilvl="0" w:tplc="C644B3FC">
      <w:start w:val="1"/>
      <w:numFmt w:val="decimal"/>
      <w:lvlText w:val="%1."/>
      <w:lvlJc w:val="left"/>
      <w:pPr>
        <w:tabs>
          <w:tab w:val="num" w:pos="720"/>
        </w:tabs>
        <w:ind w:left="720" w:hanging="360"/>
      </w:pPr>
      <w:rPr>
        <w:rFonts w:hint="default"/>
        <w:color w:val="auto"/>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89C4E35"/>
    <w:multiLevelType w:val="hybridMultilevel"/>
    <w:tmpl w:val="31922A38"/>
    <w:lvl w:ilvl="0" w:tplc="5024E94A">
      <w:start w:val="1"/>
      <w:numFmt w:val="bullet"/>
      <w:lvlText w:val=""/>
      <w:lvlJc w:val="left"/>
      <w:pPr>
        <w:ind w:left="2911" w:hanging="360"/>
      </w:pPr>
      <w:rPr>
        <w:rFonts w:ascii="Symbol" w:hAnsi="Symbol" w:hint="default"/>
      </w:rPr>
    </w:lvl>
    <w:lvl w:ilvl="1" w:tplc="04190003" w:tentative="1">
      <w:start w:val="1"/>
      <w:numFmt w:val="bullet"/>
      <w:lvlText w:val="o"/>
      <w:lvlJc w:val="left"/>
      <w:pPr>
        <w:ind w:left="3631" w:hanging="360"/>
      </w:pPr>
      <w:rPr>
        <w:rFonts w:ascii="Courier New" w:hAnsi="Courier New" w:hint="default"/>
      </w:rPr>
    </w:lvl>
    <w:lvl w:ilvl="2" w:tplc="04190005" w:tentative="1">
      <w:start w:val="1"/>
      <w:numFmt w:val="bullet"/>
      <w:lvlText w:val=""/>
      <w:lvlJc w:val="left"/>
      <w:pPr>
        <w:ind w:left="4351" w:hanging="360"/>
      </w:pPr>
      <w:rPr>
        <w:rFonts w:ascii="Wingdings" w:hAnsi="Wingdings" w:hint="default"/>
      </w:rPr>
    </w:lvl>
    <w:lvl w:ilvl="3" w:tplc="04190001" w:tentative="1">
      <w:start w:val="1"/>
      <w:numFmt w:val="bullet"/>
      <w:lvlText w:val=""/>
      <w:lvlJc w:val="left"/>
      <w:pPr>
        <w:ind w:left="5071" w:hanging="360"/>
      </w:pPr>
      <w:rPr>
        <w:rFonts w:ascii="Symbol" w:hAnsi="Symbol" w:hint="default"/>
      </w:rPr>
    </w:lvl>
    <w:lvl w:ilvl="4" w:tplc="04190003" w:tentative="1">
      <w:start w:val="1"/>
      <w:numFmt w:val="bullet"/>
      <w:lvlText w:val="o"/>
      <w:lvlJc w:val="left"/>
      <w:pPr>
        <w:ind w:left="5791" w:hanging="360"/>
      </w:pPr>
      <w:rPr>
        <w:rFonts w:ascii="Courier New" w:hAnsi="Courier New" w:hint="default"/>
      </w:rPr>
    </w:lvl>
    <w:lvl w:ilvl="5" w:tplc="04190005" w:tentative="1">
      <w:start w:val="1"/>
      <w:numFmt w:val="bullet"/>
      <w:lvlText w:val=""/>
      <w:lvlJc w:val="left"/>
      <w:pPr>
        <w:ind w:left="6511" w:hanging="360"/>
      </w:pPr>
      <w:rPr>
        <w:rFonts w:ascii="Wingdings" w:hAnsi="Wingdings" w:hint="default"/>
      </w:rPr>
    </w:lvl>
    <w:lvl w:ilvl="6" w:tplc="04190001" w:tentative="1">
      <w:start w:val="1"/>
      <w:numFmt w:val="bullet"/>
      <w:lvlText w:val=""/>
      <w:lvlJc w:val="left"/>
      <w:pPr>
        <w:ind w:left="7231" w:hanging="360"/>
      </w:pPr>
      <w:rPr>
        <w:rFonts w:ascii="Symbol" w:hAnsi="Symbol" w:hint="default"/>
      </w:rPr>
    </w:lvl>
    <w:lvl w:ilvl="7" w:tplc="04190003" w:tentative="1">
      <w:start w:val="1"/>
      <w:numFmt w:val="bullet"/>
      <w:lvlText w:val="o"/>
      <w:lvlJc w:val="left"/>
      <w:pPr>
        <w:ind w:left="7951" w:hanging="360"/>
      </w:pPr>
      <w:rPr>
        <w:rFonts w:ascii="Courier New" w:hAnsi="Courier New" w:hint="default"/>
      </w:rPr>
    </w:lvl>
    <w:lvl w:ilvl="8" w:tplc="04190005" w:tentative="1">
      <w:start w:val="1"/>
      <w:numFmt w:val="bullet"/>
      <w:lvlText w:val=""/>
      <w:lvlJc w:val="left"/>
      <w:pPr>
        <w:ind w:left="8671" w:hanging="360"/>
      </w:pPr>
      <w:rPr>
        <w:rFonts w:ascii="Wingdings" w:hAnsi="Wingdings" w:hint="default"/>
      </w:rPr>
    </w:lvl>
  </w:abstractNum>
  <w:abstractNum w:abstractNumId="14" w15:restartNumberingAfterBreak="0">
    <w:nsid w:val="1E83400E"/>
    <w:multiLevelType w:val="multilevel"/>
    <w:tmpl w:val="360CBFD2"/>
    <w:lvl w:ilvl="0">
      <w:start w:val="1"/>
      <w:numFmt w:val="decimal"/>
      <w:lvlText w:val="%1."/>
      <w:lvlJc w:val="left"/>
      <w:pPr>
        <w:ind w:left="1164" w:hanging="148"/>
      </w:pPr>
      <w:rPr>
        <w:rFonts w:ascii="Times New Roman" w:eastAsia="Times New Roman" w:hAnsi="Times New Roman" w:cs="Times New Roman" w:hint="default"/>
        <w:b w:val="0"/>
        <w:bCs w:val="0"/>
        <w:i w:val="0"/>
        <w:iCs w:val="0"/>
        <w:color w:val="231F20"/>
        <w:spacing w:val="-2"/>
        <w:w w:val="102"/>
        <w:sz w:val="14"/>
        <w:szCs w:val="14"/>
        <w:lang w:val="ru-RU" w:eastAsia="en-US" w:bidi="ar-SA"/>
      </w:rPr>
    </w:lvl>
    <w:lvl w:ilvl="1">
      <w:start w:val="1"/>
      <w:numFmt w:val="decimal"/>
      <w:lvlText w:val="%1.%2."/>
      <w:lvlJc w:val="left"/>
      <w:pPr>
        <w:ind w:left="1727" w:hanging="369"/>
      </w:pPr>
      <w:rPr>
        <w:rFonts w:ascii="Times New Roman" w:eastAsia="Times New Roman" w:hAnsi="Times New Roman" w:cs="Times New Roman" w:hint="default"/>
        <w:b w:val="0"/>
        <w:bCs w:val="0"/>
        <w:i w:val="0"/>
        <w:iCs w:val="0"/>
        <w:color w:val="231F20"/>
        <w:spacing w:val="-1"/>
        <w:w w:val="102"/>
        <w:sz w:val="16"/>
        <w:szCs w:val="16"/>
        <w:lang w:val="ru-RU" w:eastAsia="en-US" w:bidi="ar-SA"/>
      </w:rPr>
    </w:lvl>
    <w:lvl w:ilvl="2">
      <w:numFmt w:val="bullet"/>
      <w:lvlText w:val="•"/>
      <w:lvlJc w:val="left"/>
      <w:pPr>
        <w:ind w:left="1740" w:hanging="369"/>
      </w:pPr>
      <w:rPr>
        <w:rFonts w:hint="default"/>
        <w:lang w:val="ru-RU" w:eastAsia="en-US" w:bidi="ar-SA"/>
      </w:rPr>
    </w:lvl>
    <w:lvl w:ilvl="3">
      <w:numFmt w:val="bullet"/>
      <w:lvlText w:val="•"/>
      <w:lvlJc w:val="left"/>
      <w:pPr>
        <w:ind w:left="1780" w:hanging="369"/>
      </w:pPr>
      <w:rPr>
        <w:rFonts w:hint="default"/>
        <w:lang w:val="ru-RU" w:eastAsia="en-US" w:bidi="ar-SA"/>
      </w:rPr>
    </w:lvl>
    <w:lvl w:ilvl="4">
      <w:numFmt w:val="bullet"/>
      <w:lvlText w:val="•"/>
      <w:lvlJc w:val="left"/>
      <w:pPr>
        <w:ind w:left="1800" w:hanging="369"/>
      </w:pPr>
      <w:rPr>
        <w:rFonts w:hint="default"/>
        <w:lang w:val="ru-RU" w:eastAsia="en-US" w:bidi="ar-SA"/>
      </w:rPr>
    </w:lvl>
    <w:lvl w:ilvl="5">
      <w:numFmt w:val="bullet"/>
      <w:lvlText w:val="•"/>
      <w:lvlJc w:val="left"/>
      <w:pPr>
        <w:ind w:left="2923" w:hanging="369"/>
      </w:pPr>
      <w:rPr>
        <w:rFonts w:hint="default"/>
        <w:lang w:val="ru-RU" w:eastAsia="en-US" w:bidi="ar-SA"/>
      </w:rPr>
    </w:lvl>
    <w:lvl w:ilvl="6">
      <w:numFmt w:val="bullet"/>
      <w:lvlText w:val="•"/>
      <w:lvlJc w:val="left"/>
      <w:pPr>
        <w:ind w:left="4046" w:hanging="369"/>
      </w:pPr>
      <w:rPr>
        <w:rFonts w:hint="default"/>
        <w:lang w:val="ru-RU" w:eastAsia="en-US" w:bidi="ar-SA"/>
      </w:rPr>
    </w:lvl>
    <w:lvl w:ilvl="7">
      <w:numFmt w:val="bullet"/>
      <w:lvlText w:val="•"/>
      <w:lvlJc w:val="left"/>
      <w:pPr>
        <w:ind w:left="5170" w:hanging="369"/>
      </w:pPr>
      <w:rPr>
        <w:rFonts w:hint="default"/>
        <w:lang w:val="ru-RU" w:eastAsia="en-US" w:bidi="ar-SA"/>
      </w:rPr>
    </w:lvl>
    <w:lvl w:ilvl="8">
      <w:numFmt w:val="bullet"/>
      <w:lvlText w:val="•"/>
      <w:lvlJc w:val="left"/>
      <w:pPr>
        <w:ind w:left="6293" w:hanging="369"/>
      </w:pPr>
      <w:rPr>
        <w:rFonts w:hint="default"/>
        <w:lang w:val="ru-RU" w:eastAsia="en-US" w:bidi="ar-SA"/>
      </w:rPr>
    </w:lvl>
  </w:abstractNum>
  <w:abstractNum w:abstractNumId="15"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6" w15:restartNumberingAfterBreak="0">
    <w:nsid w:val="2A071392"/>
    <w:multiLevelType w:val="hybridMultilevel"/>
    <w:tmpl w:val="11C87E7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9" w15:restartNumberingAfterBreak="0">
    <w:nsid w:val="32AE78A2"/>
    <w:multiLevelType w:val="hybridMultilevel"/>
    <w:tmpl w:val="9B5CBF2E"/>
    <w:lvl w:ilvl="0" w:tplc="C4662048">
      <w:start w:val="1"/>
      <w:numFmt w:val="decimal"/>
      <w:lvlText w:val="%1."/>
      <w:lvlJc w:val="left"/>
      <w:pPr>
        <w:ind w:left="786" w:hanging="360"/>
      </w:pPr>
      <w:rPr>
        <w:rFont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5C91EDA"/>
    <w:multiLevelType w:val="hybridMultilevel"/>
    <w:tmpl w:val="11C87E7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3C392822"/>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430441AD"/>
    <w:multiLevelType w:val="hybridMultilevel"/>
    <w:tmpl w:val="11C87E7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5"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6" w15:restartNumberingAfterBreak="0">
    <w:nsid w:val="529C7230"/>
    <w:multiLevelType w:val="hybridMultilevel"/>
    <w:tmpl w:val="C20E24CE"/>
    <w:lvl w:ilvl="0" w:tplc="6DC0BB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B0811B8"/>
    <w:multiLevelType w:val="hybridMultilevel"/>
    <w:tmpl w:val="F73E9ACE"/>
    <w:lvl w:ilvl="0" w:tplc="78D2AFEA">
      <w:start w:val="1"/>
      <w:numFmt w:val="decimal"/>
      <w:lvlText w:val="%1."/>
      <w:lvlJc w:val="left"/>
      <w:pPr>
        <w:ind w:left="928" w:hanging="360"/>
      </w:pPr>
      <w:rPr>
        <w:b w:val="0"/>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9" w15:restartNumberingAfterBreak="0">
    <w:nsid w:val="5BB85C19"/>
    <w:multiLevelType w:val="hybridMultilevel"/>
    <w:tmpl w:val="536CD490"/>
    <w:lvl w:ilvl="0" w:tplc="3B441FA4">
      <w:start w:val="1"/>
      <w:numFmt w:val="decimal"/>
      <w:lvlText w:val="%1."/>
      <w:lvlJc w:val="left"/>
      <w:pPr>
        <w:ind w:left="720" w:hanging="360"/>
      </w:pPr>
      <w:rPr>
        <w:rFonts w:ascii="Times New Roman" w:eastAsia="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D270C7"/>
    <w:multiLevelType w:val="multilevel"/>
    <w:tmpl w:val="360CBFD2"/>
    <w:lvl w:ilvl="0">
      <w:start w:val="1"/>
      <w:numFmt w:val="decimal"/>
      <w:lvlText w:val="%1."/>
      <w:lvlJc w:val="left"/>
      <w:pPr>
        <w:ind w:left="1164" w:hanging="148"/>
      </w:pPr>
      <w:rPr>
        <w:rFonts w:ascii="Times New Roman" w:eastAsia="Times New Roman" w:hAnsi="Times New Roman" w:cs="Times New Roman" w:hint="default"/>
        <w:b w:val="0"/>
        <w:bCs w:val="0"/>
        <w:i w:val="0"/>
        <w:iCs w:val="0"/>
        <w:color w:val="231F20"/>
        <w:spacing w:val="-2"/>
        <w:w w:val="102"/>
        <w:sz w:val="14"/>
        <w:szCs w:val="14"/>
        <w:lang w:val="ru-RU" w:eastAsia="en-US" w:bidi="ar-SA"/>
      </w:rPr>
    </w:lvl>
    <w:lvl w:ilvl="1">
      <w:start w:val="1"/>
      <w:numFmt w:val="decimal"/>
      <w:lvlText w:val="%1.%2."/>
      <w:lvlJc w:val="left"/>
      <w:pPr>
        <w:ind w:left="1727" w:hanging="369"/>
      </w:pPr>
      <w:rPr>
        <w:rFonts w:ascii="Times New Roman" w:eastAsia="Times New Roman" w:hAnsi="Times New Roman" w:cs="Times New Roman" w:hint="default"/>
        <w:b w:val="0"/>
        <w:bCs w:val="0"/>
        <w:i w:val="0"/>
        <w:iCs w:val="0"/>
        <w:color w:val="231F20"/>
        <w:spacing w:val="-1"/>
        <w:w w:val="102"/>
        <w:sz w:val="16"/>
        <w:szCs w:val="16"/>
        <w:lang w:val="ru-RU" w:eastAsia="en-US" w:bidi="ar-SA"/>
      </w:rPr>
    </w:lvl>
    <w:lvl w:ilvl="2">
      <w:numFmt w:val="bullet"/>
      <w:lvlText w:val="•"/>
      <w:lvlJc w:val="left"/>
      <w:pPr>
        <w:ind w:left="1740" w:hanging="369"/>
      </w:pPr>
      <w:rPr>
        <w:rFonts w:hint="default"/>
        <w:lang w:val="ru-RU" w:eastAsia="en-US" w:bidi="ar-SA"/>
      </w:rPr>
    </w:lvl>
    <w:lvl w:ilvl="3">
      <w:numFmt w:val="bullet"/>
      <w:lvlText w:val="•"/>
      <w:lvlJc w:val="left"/>
      <w:pPr>
        <w:ind w:left="1780" w:hanging="369"/>
      </w:pPr>
      <w:rPr>
        <w:rFonts w:hint="default"/>
        <w:lang w:val="ru-RU" w:eastAsia="en-US" w:bidi="ar-SA"/>
      </w:rPr>
    </w:lvl>
    <w:lvl w:ilvl="4">
      <w:numFmt w:val="bullet"/>
      <w:lvlText w:val="•"/>
      <w:lvlJc w:val="left"/>
      <w:pPr>
        <w:ind w:left="1800" w:hanging="369"/>
      </w:pPr>
      <w:rPr>
        <w:rFonts w:hint="default"/>
        <w:lang w:val="ru-RU" w:eastAsia="en-US" w:bidi="ar-SA"/>
      </w:rPr>
    </w:lvl>
    <w:lvl w:ilvl="5">
      <w:numFmt w:val="bullet"/>
      <w:lvlText w:val="•"/>
      <w:lvlJc w:val="left"/>
      <w:pPr>
        <w:ind w:left="2923" w:hanging="369"/>
      </w:pPr>
      <w:rPr>
        <w:rFonts w:hint="default"/>
        <w:lang w:val="ru-RU" w:eastAsia="en-US" w:bidi="ar-SA"/>
      </w:rPr>
    </w:lvl>
    <w:lvl w:ilvl="6">
      <w:numFmt w:val="bullet"/>
      <w:lvlText w:val="•"/>
      <w:lvlJc w:val="left"/>
      <w:pPr>
        <w:ind w:left="4046" w:hanging="369"/>
      </w:pPr>
      <w:rPr>
        <w:rFonts w:hint="default"/>
        <w:lang w:val="ru-RU" w:eastAsia="en-US" w:bidi="ar-SA"/>
      </w:rPr>
    </w:lvl>
    <w:lvl w:ilvl="7">
      <w:numFmt w:val="bullet"/>
      <w:lvlText w:val="•"/>
      <w:lvlJc w:val="left"/>
      <w:pPr>
        <w:ind w:left="5170" w:hanging="369"/>
      </w:pPr>
      <w:rPr>
        <w:rFonts w:hint="default"/>
        <w:lang w:val="ru-RU" w:eastAsia="en-US" w:bidi="ar-SA"/>
      </w:rPr>
    </w:lvl>
    <w:lvl w:ilvl="8">
      <w:numFmt w:val="bullet"/>
      <w:lvlText w:val="•"/>
      <w:lvlJc w:val="left"/>
      <w:pPr>
        <w:ind w:left="6293" w:hanging="369"/>
      </w:pPr>
      <w:rPr>
        <w:rFonts w:hint="default"/>
        <w:lang w:val="ru-RU" w:eastAsia="en-US" w:bidi="ar-SA"/>
      </w:rPr>
    </w:lvl>
  </w:abstractNum>
  <w:abstractNum w:abstractNumId="31" w15:restartNumberingAfterBreak="0">
    <w:nsid w:val="65C62FF1"/>
    <w:multiLevelType w:val="hybridMultilevel"/>
    <w:tmpl w:val="11C87E7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68E61AA1"/>
    <w:multiLevelType w:val="hybridMultilevel"/>
    <w:tmpl w:val="9126CB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15:restartNumberingAfterBreak="0">
    <w:nsid w:val="733046B0"/>
    <w:multiLevelType w:val="hybridMultilevel"/>
    <w:tmpl w:val="FC804012"/>
    <w:lvl w:ilvl="0" w:tplc="5024E9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66C57C4"/>
    <w:multiLevelType w:val="hybridMultilevel"/>
    <w:tmpl w:val="869693D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7A722813"/>
    <w:multiLevelType w:val="multilevel"/>
    <w:tmpl w:val="360CBFD2"/>
    <w:lvl w:ilvl="0">
      <w:start w:val="1"/>
      <w:numFmt w:val="decimal"/>
      <w:lvlText w:val="%1."/>
      <w:lvlJc w:val="left"/>
      <w:pPr>
        <w:ind w:left="1164" w:hanging="148"/>
      </w:pPr>
      <w:rPr>
        <w:rFonts w:ascii="Times New Roman" w:eastAsia="Times New Roman" w:hAnsi="Times New Roman" w:cs="Times New Roman" w:hint="default"/>
        <w:b w:val="0"/>
        <w:bCs w:val="0"/>
        <w:i w:val="0"/>
        <w:iCs w:val="0"/>
        <w:color w:val="231F20"/>
        <w:spacing w:val="-2"/>
        <w:w w:val="102"/>
        <w:sz w:val="14"/>
        <w:szCs w:val="14"/>
        <w:lang w:val="ru-RU" w:eastAsia="en-US" w:bidi="ar-SA"/>
      </w:rPr>
    </w:lvl>
    <w:lvl w:ilvl="1">
      <w:start w:val="1"/>
      <w:numFmt w:val="decimal"/>
      <w:lvlText w:val="%1.%2."/>
      <w:lvlJc w:val="left"/>
      <w:pPr>
        <w:ind w:left="1727" w:hanging="369"/>
      </w:pPr>
      <w:rPr>
        <w:rFonts w:ascii="Times New Roman" w:eastAsia="Times New Roman" w:hAnsi="Times New Roman" w:cs="Times New Roman" w:hint="default"/>
        <w:b w:val="0"/>
        <w:bCs w:val="0"/>
        <w:i w:val="0"/>
        <w:iCs w:val="0"/>
        <w:color w:val="231F20"/>
        <w:spacing w:val="-1"/>
        <w:w w:val="102"/>
        <w:sz w:val="16"/>
        <w:szCs w:val="16"/>
        <w:lang w:val="ru-RU" w:eastAsia="en-US" w:bidi="ar-SA"/>
      </w:rPr>
    </w:lvl>
    <w:lvl w:ilvl="2">
      <w:numFmt w:val="bullet"/>
      <w:lvlText w:val="•"/>
      <w:lvlJc w:val="left"/>
      <w:pPr>
        <w:ind w:left="1740" w:hanging="369"/>
      </w:pPr>
      <w:rPr>
        <w:rFonts w:hint="default"/>
        <w:lang w:val="ru-RU" w:eastAsia="en-US" w:bidi="ar-SA"/>
      </w:rPr>
    </w:lvl>
    <w:lvl w:ilvl="3">
      <w:numFmt w:val="bullet"/>
      <w:lvlText w:val="•"/>
      <w:lvlJc w:val="left"/>
      <w:pPr>
        <w:ind w:left="1780" w:hanging="369"/>
      </w:pPr>
      <w:rPr>
        <w:rFonts w:hint="default"/>
        <w:lang w:val="ru-RU" w:eastAsia="en-US" w:bidi="ar-SA"/>
      </w:rPr>
    </w:lvl>
    <w:lvl w:ilvl="4">
      <w:numFmt w:val="bullet"/>
      <w:lvlText w:val="•"/>
      <w:lvlJc w:val="left"/>
      <w:pPr>
        <w:ind w:left="1800" w:hanging="369"/>
      </w:pPr>
      <w:rPr>
        <w:rFonts w:hint="default"/>
        <w:lang w:val="ru-RU" w:eastAsia="en-US" w:bidi="ar-SA"/>
      </w:rPr>
    </w:lvl>
    <w:lvl w:ilvl="5">
      <w:numFmt w:val="bullet"/>
      <w:lvlText w:val="•"/>
      <w:lvlJc w:val="left"/>
      <w:pPr>
        <w:ind w:left="2923" w:hanging="369"/>
      </w:pPr>
      <w:rPr>
        <w:rFonts w:hint="default"/>
        <w:lang w:val="ru-RU" w:eastAsia="en-US" w:bidi="ar-SA"/>
      </w:rPr>
    </w:lvl>
    <w:lvl w:ilvl="6">
      <w:numFmt w:val="bullet"/>
      <w:lvlText w:val="•"/>
      <w:lvlJc w:val="left"/>
      <w:pPr>
        <w:ind w:left="4046" w:hanging="369"/>
      </w:pPr>
      <w:rPr>
        <w:rFonts w:hint="default"/>
        <w:lang w:val="ru-RU" w:eastAsia="en-US" w:bidi="ar-SA"/>
      </w:rPr>
    </w:lvl>
    <w:lvl w:ilvl="7">
      <w:numFmt w:val="bullet"/>
      <w:lvlText w:val="•"/>
      <w:lvlJc w:val="left"/>
      <w:pPr>
        <w:ind w:left="5170" w:hanging="369"/>
      </w:pPr>
      <w:rPr>
        <w:rFonts w:hint="default"/>
        <w:lang w:val="ru-RU" w:eastAsia="en-US" w:bidi="ar-SA"/>
      </w:rPr>
    </w:lvl>
    <w:lvl w:ilvl="8">
      <w:numFmt w:val="bullet"/>
      <w:lvlText w:val="•"/>
      <w:lvlJc w:val="left"/>
      <w:pPr>
        <w:ind w:left="6293" w:hanging="369"/>
      </w:pPr>
      <w:rPr>
        <w:rFonts w:hint="default"/>
        <w:lang w:val="ru-RU" w:eastAsia="en-US" w:bidi="ar-SA"/>
      </w:rPr>
    </w:lvl>
  </w:abstractNum>
  <w:abstractNum w:abstractNumId="39" w15:restartNumberingAfterBreak="0">
    <w:nsid w:val="7C324AE7"/>
    <w:multiLevelType w:val="hybridMultilevel"/>
    <w:tmpl w:val="24B81C02"/>
    <w:lvl w:ilvl="0" w:tplc="07DE202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C6B61C1"/>
    <w:multiLevelType w:val="multilevel"/>
    <w:tmpl w:val="F47E316E"/>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32"/>
  </w:num>
  <w:num w:numId="2">
    <w:abstractNumId w:val="15"/>
  </w:num>
  <w:num w:numId="3">
    <w:abstractNumId w:val="27"/>
  </w:num>
  <w:num w:numId="4">
    <w:abstractNumId w:val="17"/>
  </w:num>
  <w:num w:numId="5">
    <w:abstractNumId w:val="8"/>
  </w:num>
  <w:num w:numId="6">
    <w:abstractNumId w:val="3"/>
  </w:num>
  <w:num w:numId="7">
    <w:abstractNumId w:val="25"/>
  </w:num>
  <w:num w:numId="8">
    <w:abstractNumId w:val="6"/>
  </w:num>
  <w:num w:numId="9">
    <w:abstractNumId w:val="18"/>
  </w:num>
  <w:num w:numId="10">
    <w:abstractNumId w:val="4"/>
  </w:num>
  <w:num w:numId="11">
    <w:abstractNumId w:val="24"/>
  </w:num>
  <w:num w:numId="12">
    <w:abstractNumId w:val="35"/>
  </w:num>
  <w:num w:numId="13">
    <w:abstractNumId w:val="34"/>
  </w:num>
  <w:num w:numId="14">
    <w:abstractNumId w:val="21"/>
  </w:num>
  <w:num w:numId="15">
    <w:abstractNumId w:val="40"/>
  </w:num>
  <w:num w:numId="16">
    <w:abstractNumId w:val="5"/>
  </w:num>
  <w:num w:numId="17">
    <w:abstractNumId w:val="11"/>
  </w:num>
  <w:num w:numId="18">
    <w:abstractNumId w:val="9"/>
  </w:num>
  <w:num w:numId="19">
    <w:abstractNumId w:val="37"/>
  </w:num>
  <w:num w:numId="20">
    <w:abstractNumId w:val="1"/>
  </w:num>
  <w:num w:numId="21">
    <w:abstractNumId w:val="13"/>
  </w:num>
  <w:num w:numId="22">
    <w:abstractNumId w:val="36"/>
  </w:num>
  <w:num w:numId="23">
    <w:abstractNumId w:val="7"/>
  </w:num>
  <w:num w:numId="24">
    <w:abstractNumId w:val="20"/>
  </w:num>
  <w:num w:numId="25">
    <w:abstractNumId w:val="26"/>
  </w:num>
  <w:num w:numId="26">
    <w:abstractNumId w:val="19"/>
    <w:lvlOverride w:ilvl="0">
      <w:startOverride w:val="1"/>
    </w:lvlOverride>
    <w:lvlOverride w:ilvl="1"/>
    <w:lvlOverride w:ilvl="2"/>
    <w:lvlOverride w:ilvl="3"/>
    <w:lvlOverride w:ilvl="4"/>
    <w:lvlOverride w:ilvl="5"/>
    <w:lvlOverride w:ilvl="6"/>
    <w:lvlOverride w:ilvl="7"/>
    <w:lvlOverride w:ilvl="8"/>
  </w:num>
  <w:num w:numId="27">
    <w:abstractNumId w:val="0"/>
  </w:num>
  <w:num w:numId="28">
    <w:abstractNumId w:val="28"/>
  </w:num>
  <w:num w:numId="29">
    <w:abstractNumId w:val="30"/>
  </w:num>
  <w:num w:numId="30">
    <w:abstractNumId w:val="14"/>
  </w:num>
  <w:num w:numId="31">
    <w:abstractNumId w:val="38"/>
  </w:num>
  <w:num w:numId="32">
    <w:abstractNumId w:val="22"/>
  </w:num>
  <w:num w:numId="33">
    <w:abstractNumId w:val="10"/>
  </w:num>
  <w:num w:numId="34">
    <w:abstractNumId w:val="33"/>
  </w:num>
  <w:num w:numId="35">
    <w:abstractNumId w:val="16"/>
  </w:num>
  <w:num w:numId="36">
    <w:abstractNumId w:val="2"/>
  </w:num>
  <w:num w:numId="37">
    <w:abstractNumId w:val="12"/>
  </w:num>
  <w:num w:numId="38">
    <w:abstractNumId w:val="29"/>
  </w:num>
  <w:num w:numId="39">
    <w:abstractNumId w:val="39"/>
  </w:num>
  <w:num w:numId="40">
    <w:abstractNumId w:val="31"/>
  </w:num>
  <w:num w:numId="41">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7F"/>
    <w:rsid w:val="0000394E"/>
    <w:rsid w:val="00004A33"/>
    <w:rsid w:val="000079C3"/>
    <w:rsid w:val="00007F70"/>
    <w:rsid w:val="000112BC"/>
    <w:rsid w:val="00011EE3"/>
    <w:rsid w:val="00012459"/>
    <w:rsid w:val="000156CF"/>
    <w:rsid w:val="000179F8"/>
    <w:rsid w:val="00021F15"/>
    <w:rsid w:val="000274BC"/>
    <w:rsid w:val="000310CB"/>
    <w:rsid w:val="00042069"/>
    <w:rsid w:val="00064407"/>
    <w:rsid w:val="0007128F"/>
    <w:rsid w:val="00083B9B"/>
    <w:rsid w:val="0008627A"/>
    <w:rsid w:val="0008639E"/>
    <w:rsid w:val="0008772C"/>
    <w:rsid w:val="00087B5D"/>
    <w:rsid w:val="00087CF5"/>
    <w:rsid w:val="00092D54"/>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4B29"/>
    <w:rsid w:val="00135CE3"/>
    <w:rsid w:val="00137F0D"/>
    <w:rsid w:val="00144EE1"/>
    <w:rsid w:val="00152D91"/>
    <w:rsid w:val="00155BB4"/>
    <w:rsid w:val="001604E7"/>
    <w:rsid w:val="00161740"/>
    <w:rsid w:val="0016297B"/>
    <w:rsid w:val="00163473"/>
    <w:rsid w:val="00164169"/>
    <w:rsid w:val="00164F90"/>
    <w:rsid w:val="00165700"/>
    <w:rsid w:val="001718B9"/>
    <w:rsid w:val="00171FB9"/>
    <w:rsid w:val="00173CD4"/>
    <w:rsid w:val="00173DEB"/>
    <w:rsid w:val="001773A8"/>
    <w:rsid w:val="00177C13"/>
    <w:rsid w:val="00180071"/>
    <w:rsid w:val="00181183"/>
    <w:rsid w:val="00183D21"/>
    <w:rsid w:val="0018446A"/>
    <w:rsid w:val="001844AE"/>
    <w:rsid w:val="00187560"/>
    <w:rsid w:val="001944D3"/>
    <w:rsid w:val="00196996"/>
    <w:rsid w:val="00197F9A"/>
    <w:rsid w:val="001A38DD"/>
    <w:rsid w:val="001A5DA5"/>
    <w:rsid w:val="001A6B4D"/>
    <w:rsid w:val="001A723D"/>
    <w:rsid w:val="001B2C54"/>
    <w:rsid w:val="001C3496"/>
    <w:rsid w:val="001C3659"/>
    <w:rsid w:val="001D20BA"/>
    <w:rsid w:val="001F3287"/>
    <w:rsid w:val="001F38D5"/>
    <w:rsid w:val="001F47BF"/>
    <w:rsid w:val="001F7412"/>
    <w:rsid w:val="002003DB"/>
    <w:rsid w:val="002005BD"/>
    <w:rsid w:val="00200AFE"/>
    <w:rsid w:val="00200BCC"/>
    <w:rsid w:val="0020413C"/>
    <w:rsid w:val="00207F28"/>
    <w:rsid w:val="00214050"/>
    <w:rsid w:val="00214055"/>
    <w:rsid w:val="00217CBC"/>
    <w:rsid w:val="002221E1"/>
    <w:rsid w:val="00223530"/>
    <w:rsid w:val="00223558"/>
    <w:rsid w:val="00235942"/>
    <w:rsid w:val="00235CC4"/>
    <w:rsid w:val="002403E1"/>
    <w:rsid w:val="002415E0"/>
    <w:rsid w:val="00246043"/>
    <w:rsid w:val="0024748B"/>
    <w:rsid w:val="00247667"/>
    <w:rsid w:val="00250BEC"/>
    <w:rsid w:val="002513D8"/>
    <w:rsid w:val="00252C9A"/>
    <w:rsid w:val="0025322E"/>
    <w:rsid w:val="00253B49"/>
    <w:rsid w:val="00254836"/>
    <w:rsid w:val="0025505C"/>
    <w:rsid w:val="002608A2"/>
    <w:rsid w:val="0026104A"/>
    <w:rsid w:val="00261A98"/>
    <w:rsid w:val="002634CE"/>
    <w:rsid w:val="00267633"/>
    <w:rsid w:val="00270B26"/>
    <w:rsid w:val="00280ABA"/>
    <w:rsid w:val="00284E12"/>
    <w:rsid w:val="00284E57"/>
    <w:rsid w:val="00286EA2"/>
    <w:rsid w:val="002879BA"/>
    <w:rsid w:val="00290CA1"/>
    <w:rsid w:val="00291E7B"/>
    <w:rsid w:val="002945C8"/>
    <w:rsid w:val="002A19FA"/>
    <w:rsid w:val="002A400A"/>
    <w:rsid w:val="002A538D"/>
    <w:rsid w:val="002B4A0C"/>
    <w:rsid w:val="002C3739"/>
    <w:rsid w:val="002C4B17"/>
    <w:rsid w:val="002C6E62"/>
    <w:rsid w:val="002C75C7"/>
    <w:rsid w:val="002C788D"/>
    <w:rsid w:val="002D0503"/>
    <w:rsid w:val="002D28AA"/>
    <w:rsid w:val="002D49B6"/>
    <w:rsid w:val="002D6143"/>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20EB"/>
    <w:rsid w:val="003E3944"/>
    <w:rsid w:val="003E53A2"/>
    <w:rsid w:val="003E679E"/>
    <w:rsid w:val="003E7D10"/>
    <w:rsid w:val="003F0279"/>
    <w:rsid w:val="003F2DBF"/>
    <w:rsid w:val="003F46FC"/>
    <w:rsid w:val="003F6821"/>
    <w:rsid w:val="003F7CE2"/>
    <w:rsid w:val="003F7D5F"/>
    <w:rsid w:val="00400709"/>
    <w:rsid w:val="004013E3"/>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94B4A"/>
    <w:rsid w:val="004A1B5A"/>
    <w:rsid w:val="004A5A25"/>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763B"/>
    <w:rsid w:val="00533319"/>
    <w:rsid w:val="00533582"/>
    <w:rsid w:val="00537C30"/>
    <w:rsid w:val="005438AD"/>
    <w:rsid w:val="00543932"/>
    <w:rsid w:val="00550283"/>
    <w:rsid w:val="005551BB"/>
    <w:rsid w:val="0055753C"/>
    <w:rsid w:val="00562CE2"/>
    <w:rsid w:val="005643D7"/>
    <w:rsid w:val="0056478F"/>
    <w:rsid w:val="005648CA"/>
    <w:rsid w:val="00574913"/>
    <w:rsid w:val="0058000F"/>
    <w:rsid w:val="00583426"/>
    <w:rsid w:val="005849CA"/>
    <w:rsid w:val="005852C3"/>
    <w:rsid w:val="00585658"/>
    <w:rsid w:val="005857F1"/>
    <w:rsid w:val="00587FF5"/>
    <w:rsid w:val="005905EF"/>
    <w:rsid w:val="00594D59"/>
    <w:rsid w:val="005A07FC"/>
    <w:rsid w:val="005A2B38"/>
    <w:rsid w:val="005A4FE7"/>
    <w:rsid w:val="005B2AC8"/>
    <w:rsid w:val="005B77A2"/>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04B"/>
    <w:rsid w:val="006B29DD"/>
    <w:rsid w:val="006C5629"/>
    <w:rsid w:val="006D036B"/>
    <w:rsid w:val="006D3A82"/>
    <w:rsid w:val="006D4C3D"/>
    <w:rsid w:val="006E29B8"/>
    <w:rsid w:val="006E2EF4"/>
    <w:rsid w:val="006E319A"/>
    <w:rsid w:val="006E5130"/>
    <w:rsid w:val="006E7FF4"/>
    <w:rsid w:val="006F0E0C"/>
    <w:rsid w:val="006F239E"/>
    <w:rsid w:val="006F7C5D"/>
    <w:rsid w:val="00701D4A"/>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9A1"/>
    <w:rsid w:val="00761C8A"/>
    <w:rsid w:val="00762720"/>
    <w:rsid w:val="0076514F"/>
    <w:rsid w:val="007653F1"/>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2527"/>
    <w:rsid w:val="007A5964"/>
    <w:rsid w:val="007A7AF3"/>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17BB0"/>
    <w:rsid w:val="00820155"/>
    <w:rsid w:val="0082217F"/>
    <w:rsid w:val="008221DB"/>
    <w:rsid w:val="00824A07"/>
    <w:rsid w:val="008276F3"/>
    <w:rsid w:val="0083014A"/>
    <w:rsid w:val="0083183C"/>
    <w:rsid w:val="008336C6"/>
    <w:rsid w:val="0083567F"/>
    <w:rsid w:val="00851896"/>
    <w:rsid w:val="00857232"/>
    <w:rsid w:val="0086178E"/>
    <w:rsid w:val="0086646D"/>
    <w:rsid w:val="00866E9A"/>
    <w:rsid w:val="0086709B"/>
    <w:rsid w:val="00870AA2"/>
    <w:rsid w:val="008714EF"/>
    <w:rsid w:val="008729B7"/>
    <w:rsid w:val="008739EF"/>
    <w:rsid w:val="00877C6E"/>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D7148"/>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85111"/>
    <w:rsid w:val="00985130"/>
    <w:rsid w:val="00986EEC"/>
    <w:rsid w:val="00987700"/>
    <w:rsid w:val="00987E61"/>
    <w:rsid w:val="00990BCD"/>
    <w:rsid w:val="009A1DFB"/>
    <w:rsid w:val="009A4D9F"/>
    <w:rsid w:val="009A6826"/>
    <w:rsid w:val="009B6A77"/>
    <w:rsid w:val="009B7136"/>
    <w:rsid w:val="009C121E"/>
    <w:rsid w:val="009C2C4C"/>
    <w:rsid w:val="009C5AF6"/>
    <w:rsid w:val="009D709B"/>
    <w:rsid w:val="009E44E8"/>
    <w:rsid w:val="009E57EA"/>
    <w:rsid w:val="009F6FDA"/>
    <w:rsid w:val="00A018C6"/>
    <w:rsid w:val="00A055DC"/>
    <w:rsid w:val="00A06CD6"/>
    <w:rsid w:val="00A10B16"/>
    <w:rsid w:val="00A10FBD"/>
    <w:rsid w:val="00A12848"/>
    <w:rsid w:val="00A12CBE"/>
    <w:rsid w:val="00A20347"/>
    <w:rsid w:val="00A21972"/>
    <w:rsid w:val="00A21A63"/>
    <w:rsid w:val="00A324EB"/>
    <w:rsid w:val="00A33D52"/>
    <w:rsid w:val="00A3570A"/>
    <w:rsid w:val="00A37E46"/>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913"/>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5148"/>
    <w:rsid w:val="00B20A56"/>
    <w:rsid w:val="00B21841"/>
    <w:rsid w:val="00B238F5"/>
    <w:rsid w:val="00B25BC4"/>
    <w:rsid w:val="00B35812"/>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7A66"/>
    <w:rsid w:val="00BA16FD"/>
    <w:rsid w:val="00BA3E55"/>
    <w:rsid w:val="00BA5E8D"/>
    <w:rsid w:val="00BB2984"/>
    <w:rsid w:val="00BB40E8"/>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568"/>
    <w:rsid w:val="00C10674"/>
    <w:rsid w:val="00C11CA7"/>
    <w:rsid w:val="00C12101"/>
    <w:rsid w:val="00C162D4"/>
    <w:rsid w:val="00C17D5E"/>
    <w:rsid w:val="00C22785"/>
    <w:rsid w:val="00C328C9"/>
    <w:rsid w:val="00C341D6"/>
    <w:rsid w:val="00C35B20"/>
    <w:rsid w:val="00C36BD4"/>
    <w:rsid w:val="00C40043"/>
    <w:rsid w:val="00C42048"/>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29A4"/>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15F"/>
    <w:rsid w:val="00D32F37"/>
    <w:rsid w:val="00D34A9C"/>
    <w:rsid w:val="00D34AB2"/>
    <w:rsid w:val="00D34BAC"/>
    <w:rsid w:val="00D36405"/>
    <w:rsid w:val="00D3763E"/>
    <w:rsid w:val="00D37EAF"/>
    <w:rsid w:val="00D40AE9"/>
    <w:rsid w:val="00D42432"/>
    <w:rsid w:val="00D43D26"/>
    <w:rsid w:val="00D46500"/>
    <w:rsid w:val="00D54A74"/>
    <w:rsid w:val="00D63987"/>
    <w:rsid w:val="00D662E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C04A7"/>
    <w:rsid w:val="00DC1794"/>
    <w:rsid w:val="00DC33AA"/>
    <w:rsid w:val="00DC428B"/>
    <w:rsid w:val="00DC6D32"/>
    <w:rsid w:val="00DD00E4"/>
    <w:rsid w:val="00DD047D"/>
    <w:rsid w:val="00DD0B43"/>
    <w:rsid w:val="00DD0E74"/>
    <w:rsid w:val="00DD4416"/>
    <w:rsid w:val="00DE1FCA"/>
    <w:rsid w:val="00DE31D2"/>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63B37"/>
    <w:rsid w:val="00E70511"/>
    <w:rsid w:val="00E71284"/>
    <w:rsid w:val="00E738DD"/>
    <w:rsid w:val="00E7530E"/>
    <w:rsid w:val="00E759C8"/>
    <w:rsid w:val="00E765B1"/>
    <w:rsid w:val="00E810A5"/>
    <w:rsid w:val="00E82BD5"/>
    <w:rsid w:val="00E91799"/>
    <w:rsid w:val="00E969F8"/>
    <w:rsid w:val="00EA0750"/>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D4D"/>
    <w:rsid w:val="00F54598"/>
    <w:rsid w:val="00F56026"/>
    <w:rsid w:val="00F607EF"/>
    <w:rsid w:val="00F62DD3"/>
    <w:rsid w:val="00F63E6B"/>
    <w:rsid w:val="00F64E28"/>
    <w:rsid w:val="00F666EC"/>
    <w:rsid w:val="00F70A68"/>
    <w:rsid w:val="00F716DB"/>
    <w:rsid w:val="00F7330E"/>
    <w:rsid w:val="00F735C1"/>
    <w:rsid w:val="00F73C36"/>
    <w:rsid w:val="00F77D1D"/>
    <w:rsid w:val="00F80C94"/>
    <w:rsid w:val="00F876CD"/>
    <w:rsid w:val="00F87CCB"/>
    <w:rsid w:val="00F917E7"/>
    <w:rsid w:val="00F92178"/>
    <w:rsid w:val="00F941D2"/>
    <w:rsid w:val="00F94F60"/>
    <w:rsid w:val="00F9569D"/>
    <w:rsid w:val="00FA67F6"/>
    <w:rsid w:val="00FA77B1"/>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20BA"/>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nhideWhenUsed/>
    <w:qFormat/>
    <w:rsid w:val="00BA5E8D"/>
    <w:pPr>
      <w:keepNext/>
      <w:keepLines/>
      <w:spacing w:before="40"/>
      <w:outlineLvl w:val="4"/>
    </w:pPr>
    <w:rPr>
      <w:rFonts w:asciiTheme="majorHAnsi" w:eastAsiaTheme="majorEastAsia" w:hAnsiTheme="majorHAnsi" w:cstheme="majorBidi"/>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1">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numbering" w:customStyle="1" w:styleId="35">
    <w:name w:val="Нет списка3"/>
    <w:next w:val="a2"/>
    <w:uiPriority w:val="99"/>
    <w:semiHidden/>
    <w:unhideWhenUsed/>
    <w:rsid w:val="00254836"/>
  </w:style>
  <w:style w:type="table" w:customStyle="1" w:styleId="52">
    <w:name w:val="Сетка таблицы5"/>
    <w:basedOn w:val="a1"/>
    <w:next w:val="a3"/>
    <w:uiPriority w:val="99"/>
    <w:rsid w:val="00254836"/>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uiPriority w:val="99"/>
    <w:rsid w:val="00254836"/>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uiPriority w:val="99"/>
    <w:rsid w:val="00254836"/>
    <w:pPr>
      <w:suppressAutoHyphens/>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4">
    <w:name w:val="Table Normal14"/>
    <w:uiPriority w:val="99"/>
    <w:semiHidden/>
    <w:rsid w:val="00254836"/>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
    <w:name w:val="Table Normal21"/>
    <w:uiPriority w:val="99"/>
    <w:semiHidden/>
    <w:rsid w:val="00254836"/>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
    <w:name w:val="Table Normal31"/>
    <w:uiPriority w:val="99"/>
    <w:semiHidden/>
    <w:rsid w:val="00254836"/>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1">
    <w:name w:val="Table Normal41"/>
    <w:uiPriority w:val="99"/>
    <w:semiHidden/>
    <w:rsid w:val="00254836"/>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1">
    <w:name w:val="Table Normal51"/>
    <w:uiPriority w:val="99"/>
    <w:semiHidden/>
    <w:rsid w:val="00254836"/>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1">
    <w:name w:val="Table Normal61"/>
    <w:uiPriority w:val="99"/>
    <w:semiHidden/>
    <w:rsid w:val="00254836"/>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1">
    <w:name w:val="Table Normal71"/>
    <w:uiPriority w:val="99"/>
    <w:semiHidden/>
    <w:rsid w:val="00254836"/>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1">
    <w:name w:val="Table Normal81"/>
    <w:uiPriority w:val="99"/>
    <w:semiHidden/>
    <w:rsid w:val="00254836"/>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1">
    <w:name w:val="Table Normal91"/>
    <w:uiPriority w:val="99"/>
    <w:semiHidden/>
    <w:rsid w:val="00254836"/>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1">
    <w:name w:val="Table Normal101"/>
    <w:uiPriority w:val="99"/>
    <w:semiHidden/>
    <w:rsid w:val="00254836"/>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
    <w:name w:val="Table Normal111"/>
    <w:uiPriority w:val="99"/>
    <w:semiHidden/>
    <w:rsid w:val="00254836"/>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1">
    <w:name w:val="Table Normal121"/>
    <w:uiPriority w:val="99"/>
    <w:semiHidden/>
    <w:rsid w:val="00254836"/>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1">
    <w:name w:val="Таблица простая 311"/>
    <w:uiPriority w:val="99"/>
    <w:rsid w:val="00254836"/>
    <w:rPr>
      <w:rFonts w:ascii="Verdana" w:eastAsia="Calibri" w:hAnsi="Verdana" w:cs="Segoe UI"/>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321">
    <w:name w:val="Таблица простая 321"/>
    <w:uiPriority w:val="99"/>
    <w:rsid w:val="00254836"/>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211">
    <w:name w:val="Сетка таблицы211"/>
    <w:uiPriority w:val="99"/>
    <w:rsid w:val="00254836"/>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1"/>
    <w:uiPriority w:val="99"/>
    <w:rsid w:val="00254836"/>
    <w:pPr>
      <w:suppressAutoHyphens/>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99"/>
    <w:rsid w:val="00254836"/>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9pt">
    <w:name w:val="Основной текст (2) + 9 pt"/>
    <w:rsid w:val="00254836"/>
    <w:rPr>
      <w:rFonts w:ascii="Arial Unicode MS" w:eastAsia="Arial Unicode MS" w:hAnsi="Arial Unicode MS" w:cs="Arial Unicode MS"/>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11pt">
    <w:name w:val="Основной текст (2) + 11 pt"/>
    <w:rsid w:val="0025483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bodytext">
    <w:name w:val="bodytext"/>
    <w:basedOn w:val="a"/>
    <w:rsid w:val="00254836"/>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BA5E8D"/>
    <w:rPr>
      <w:rFonts w:asciiTheme="majorHAnsi" w:eastAsiaTheme="majorEastAsia" w:hAnsiTheme="majorHAnsi" w:cstheme="majorBidi"/>
      <w:color w:val="2F5496" w:themeColor="accent1" w:themeShade="BF"/>
    </w:rPr>
  </w:style>
  <w:style w:type="numbering" w:customStyle="1" w:styleId="44">
    <w:name w:val="Нет списка4"/>
    <w:next w:val="a2"/>
    <w:uiPriority w:val="99"/>
    <w:semiHidden/>
    <w:unhideWhenUsed/>
    <w:rsid w:val="00BA5E8D"/>
  </w:style>
  <w:style w:type="paragraph" w:customStyle="1" w:styleId="pj">
    <w:name w:val="pj"/>
    <w:basedOn w:val="a"/>
    <w:rsid w:val="00BA5E8D"/>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yperlink" Target="http://www.normacs.ru/Doclist/doc/TJF.html" TargetMode="External"/><Relationship Id="rId26"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yperlink" Target="http://www.i-mash.ru/sm/sistemy-dokumentacii/edinaja-sistema-tekhnologicheskojj-dokumentacii"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robot.bmstu.ru/files/GOST/gost-eskd.html" TargetMode="Externa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header" Target="header13.xml"/><Relationship Id="rId28"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CECD9F-AEA7-4917-B2C2-16CF16C2F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20738</Words>
  <Characters>118212</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Uvarovohk</cp:lastModifiedBy>
  <cp:revision>9</cp:revision>
  <cp:lastPrinted>2023-04-28T08:44:00Z</cp:lastPrinted>
  <dcterms:created xsi:type="dcterms:W3CDTF">2024-05-29T07:38:00Z</dcterms:created>
  <dcterms:modified xsi:type="dcterms:W3CDTF">2024-08-01T08:25:00Z</dcterms:modified>
</cp:coreProperties>
</file>