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429" w:rsidRPr="001E6429" w:rsidRDefault="001E6429" w:rsidP="001E6429">
      <w:pPr>
        <w:spacing w:after="0" w:line="240" w:lineRule="auto"/>
        <w:jc w:val="center"/>
        <w:rPr>
          <w:rFonts w:ascii="Times New Roman" w:hAnsi="Times New Roman" w:cs="Times New Roman"/>
          <w:sz w:val="24"/>
          <w:szCs w:val="24"/>
        </w:rPr>
      </w:pPr>
      <w:r w:rsidRPr="001E6429">
        <w:rPr>
          <w:rFonts w:ascii="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rsidR="001E6429" w:rsidRPr="001E6429" w:rsidRDefault="001E6429" w:rsidP="001E6429">
      <w:pPr>
        <w:spacing w:after="0" w:line="240" w:lineRule="auto"/>
        <w:jc w:val="center"/>
        <w:rPr>
          <w:rFonts w:ascii="Times New Roman" w:hAnsi="Times New Roman" w:cs="Times New Roman"/>
          <w:sz w:val="24"/>
          <w:szCs w:val="24"/>
        </w:rPr>
      </w:pPr>
      <w:r w:rsidRPr="001E6429">
        <w:rPr>
          <w:rFonts w:ascii="Times New Roman" w:hAnsi="Times New Roman" w:cs="Times New Roman"/>
          <w:sz w:val="24"/>
          <w:szCs w:val="24"/>
        </w:rPr>
        <w:t>«УВАРОВСКИЙ ПОЛИТЕХНИЧЕСКИЙ КОЛЛЕДЖ»</w:t>
      </w:r>
    </w:p>
    <w:p w:rsidR="001E6429" w:rsidRPr="001E6429" w:rsidRDefault="001E6429" w:rsidP="001E6429">
      <w:pPr>
        <w:spacing w:after="0" w:line="240" w:lineRule="auto"/>
        <w:ind w:left="426" w:firstLine="850"/>
        <w:jc w:val="center"/>
        <w:rPr>
          <w:rFonts w:ascii="Times New Roman" w:hAnsi="Times New Roman" w:cs="Times New Roman"/>
          <w:sz w:val="24"/>
          <w:szCs w:val="24"/>
        </w:rPr>
      </w:pPr>
    </w:p>
    <w:p w:rsidR="001E6429" w:rsidRPr="001E6429" w:rsidRDefault="001E6429" w:rsidP="001E6429">
      <w:pPr>
        <w:spacing w:after="0" w:line="240" w:lineRule="auto"/>
        <w:ind w:left="426" w:firstLine="850"/>
        <w:jc w:val="center"/>
        <w:rPr>
          <w:rFonts w:ascii="Times New Roman" w:hAnsi="Times New Roman" w:cs="Times New Roman"/>
          <w:sz w:val="24"/>
          <w:szCs w:val="24"/>
        </w:rPr>
      </w:pPr>
    </w:p>
    <w:p w:rsidR="001E6429" w:rsidRPr="001E6429" w:rsidRDefault="001E6429" w:rsidP="001E6429">
      <w:pPr>
        <w:spacing w:after="0" w:line="240" w:lineRule="auto"/>
        <w:rPr>
          <w:rFonts w:ascii="Times New Roman" w:hAnsi="Times New Roman" w:cs="Times New Roman"/>
          <w:sz w:val="24"/>
          <w:szCs w:val="24"/>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1E6429" w:rsidRPr="001E6429" w:rsidTr="00833E87">
        <w:trPr>
          <w:trHeight w:val="2190"/>
        </w:trPr>
        <w:tc>
          <w:tcPr>
            <w:tcW w:w="4558" w:type="dxa"/>
          </w:tcPr>
          <w:p w:rsidR="001E6429" w:rsidRPr="001E6429" w:rsidRDefault="001E6429" w:rsidP="001E6429">
            <w:pPr>
              <w:spacing w:after="0" w:line="240" w:lineRule="auto"/>
              <w:rPr>
                <w:rFonts w:ascii="Times New Roman" w:hAnsi="Times New Roman" w:cs="Times New Roman"/>
                <w:sz w:val="24"/>
                <w:szCs w:val="24"/>
              </w:rPr>
            </w:pPr>
            <w:r w:rsidRPr="001E6429">
              <w:rPr>
                <w:rFonts w:ascii="Times New Roman" w:hAnsi="Times New Roman" w:cs="Times New Roman"/>
                <w:sz w:val="24"/>
                <w:szCs w:val="24"/>
              </w:rPr>
              <w:t>РАССМОТРЕНО И ОДОБРЕНО</w:t>
            </w:r>
          </w:p>
          <w:p w:rsidR="001E6429" w:rsidRPr="001E6429" w:rsidRDefault="001E6429" w:rsidP="001E6429">
            <w:pPr>
              <w:spacing w:after="0" w:line="240" w:lineRule="auto"/>
              <w:rPr>
                <w:rFonts w:ascii="Times New Roman" w:hAnsi="Times New Roman" w:cs="Times New Roman"/>
                <w:sz w:val="24"/>
                <w:szCs w:val="24"/>
              </w:rPr>
            </w:pPr>
            <w:r w:rsidRPr="001E6429">
              <w:rPr>
                <w:rFonts w:ascii="Times New Roman" w:hAnsi="Times New Roman" w:cs="Times New Roman"/>
                <w:sz w:val="24"/>
                <w:szCs w:val="24"/>
              </w:rPr>
              <w:t xml:space="preserve">Предметно-цикловой комиссией </w:t>
            </w:r>
          </w:p>
          <w:p w:rsidR="001E6429" w:rsidRPr="001E6429" w:rsidRDefault="001E6429" w:rsidP="001E6429">
            <w:pPr>
              <w:tabs>
                <w:tab w:val="left" w:pos="1087"/>
                <w:tab w:val="left" w:pos="2037"/>
                <w:tab w:val="left" w:pos="2744"/>
                <w:tab w:val="left" w:pos="2884"/>
              </w:tabs>
              <w:spacing w:after="0" w:line="240" w:lineRule="auto"/>
              <w:rPr>
                <w:rFonts w:ascii="Times New Roman" w:hAnsi="Times New Roman" w:cs="Times New Roman"/>
                <w:sz w:val="24"/>
                <w:szCs w:val="24"/>
              </w:rPr>
            </w:pPr>
            <w:r>
              <w:rPr>
                <w:rFonts w:ascii="Times New Roman" w:hAnsi="Times New Roman" w:cs="Times New Roman"/>
                <w:sz w:val="24"/>
                <w:szCs w:val="24"/>
              </w:rPr>
              <w:t>Социальная сфера</w:t>
            </w:r>
          </w:p>
          <w:p w:rsidR="001E6429" w:rsidRPr="001E6429" w:rsidRDefault="001E6429" w:rsidP="001E6429">
            <w:pPr>
              <w:tabs>
                <w:tab w:val="left" w:pos="1087"/>
                <w:tab w:val="left" w:pos="2037"/>
                <w:tab w:val="left" w:pos="2744"/>
                <w:tab w:val="left" w:pos="2884"/>
              </w:tabs>
              <w:spacing w:after="0" w:line="240" w:lineRule="auto"/>
              <w:rPr>
                <w:rFonts w:ascii="Times New Roman" w:hAnsi="Times New Roman" w:cs="Times New Roman"/>
                <w:sz w:val="24"/>
                <w:szCs w:val="24"/>
              </w:rPr>
            </w:pPr>
            <w:r w:rsidRPr="001E6429">
              <w:rPr>
                <w:rFonts w:ascii="Times New Roman" w:hAnsi="Times New Roman" w:cs="Times New Roman"/>
                <w:sz w:val="24"/>
                <w:szCs w:val="24"/>
              </w:rPr>
              <w:t>Протокол</w:t>
            </w:r>
            <w:r w:rsidRPr="001E6429">
              <w:rPr>
                <w:rFonts w:ascii="Times New Roman" w:hAnsi="Times New Roman" w:cs="Times New Roman"/>
                <w:spacing w:val="-4"/>
                <w:sz w:val="24"/>
                <w:szCs w:val="24"/>
              </w:rPr>
              <w:t xml:space="preserve"> </w:t>
            </w:r>
            <w:r w:rsidRPr="001E6429">
              <w:rPr>
                <w:rFonts w:ascii="Times New Roman" w:hAnsi="Times New Roman" w:cs="Times New Roman"/>
                <w:sz w:val="24"/>
                <w:szCs w:val="24"/>
              </w:rPr>
              <w:t>№ __________________</w:t>
            </w:r>
          </w:p>
          <w:p w:rsidR="001E6429" w:rsidRPr="001E6429" w:rsidRDefault="001E6429" w:rsidP="001E6429">
            <w:pPr>
              <w:tabs>
                <w:tab w:val="left" w:pos="1087"/>
                <w:tab w:val="left" w:pos="2037"/>
                <w:tab w:val="left" w:pos="2744"/>
                <w:tab w:val="left" w:pos="2884"/>
              </w:tabs>
              <w:spacing w:after="0" w:line="240" w:lineRule="auto"/>
              <w:rPr>
                <w:rFonts w:ascii="Times New Roman" w:hAnsi="Times New Roman" w:cs="Times New Roman"/>
                <w:sz w:val="24"/>
                <w:szCs w:val="24"/>
              </w:rPr>
            </w:pPr>
            <w:r w:rsidRPr="001E6429">
              <w:rPr>
                <w:rFonts w:ascii="Times New Roman" w:hAnsi="Times New Roman" w:cs="Times New Roman"/>
                <w:sz w:val="24"/>
                <w:szCs w:val="24"/>
              </w:rPr>
              <w:t>от</w:t>
            </w:r>
            <w:r w:rsidRPr="001E6429">
              <w:rPr>
                <w:rFonts w:ascii="Times New Roman" w:hAnsi="Times New Roman" w:cs="Times New Roman"/>
                <w:spacing w:val="5"/>
                <w:sz w:val="24"/>
                <w:szCs w:val="24"/>
              </w:rPr>
              <w:t xml:space="preserve"> </w:t>
            </w:r>
            <w:r w:rsidRPr="001E6429">
              <w:rPr>
                <w:rFonts w:ascii="Times New Roman" w:hAnsi="Times New Roman" w:cs="Times New Roman"/>
                <w:spacing w:val="-8"/>
                <w:sz w:val="24"/>
                <w:szCs w:val="24"/>
              </w:rPr>
              <w:t>«___</w:t>
            </w:r>
            <w:r w:rsidRPr="001E6429">
              <w:rPr>
                <w:rFonts w:ascii="Times New Roman" w:hAnsi="Times New Roman" w:cs="Times New Roman"/>
                <w:sz w:val="24"/>
                <w:szCs w:val="24"/>
              </w:rPr>
              <w:t>»   _____________</w:t>
            </w:r>
            <w:r w:rsidRPr="001E6429">
              <w:rPr>
                <w:rFonts w:ascii="Times New Roman" w:hAnsi="Times New Roman" w:cs="Times New Roman"/>
                <w:sz w:val="24"/>
                <w:szCs w:val="24"/>
                <w:u w:val="single"/>
              </w:rPr>
              <w:t xml:space="preserve"> </w:t>
            </w:r>
            <w:r w:rsidRPr="001E6429">
              <w:rPr>
                <w:rFonts w:ascii="Times New Roman" w:hAnsi="Times New Roman" w:cs="Times New Roman"/>
                <w:sz w:val="24"/>
                <w:szCs w:val="24"/>
              </w:rPr>
              <w:t>20___г.</w:t>
            </w:r>
          </w:p>
          <w:p w:rsidR="001E6429" w:rsidRPr="001E6429" w:rsidRDefault="001E6429" w:rsidP="001E6429">
            <w:pPr>
              <w:tabs>
                <w:tab w:val="left" w:pos="1087"/>
                <w:tab w:val="left" w:pos="2037"/>
                <w:tab w:val="left" w:pos="2744"/>
                <w:tab w:val="left" w:pos="2884"/>
              </w:tabs>
              <w:spacing w:after="0" w:line="240" w:lineRule="auto"/>
              <w:rPr>
                <w:rFonts w:ascii="Times New Roman" w:hAnsi="Times New Roman" w:cs="Times New Roman"/>
                <w:sz w:val="24"/>
                <w:szCs w:val="24"/>
              </w:rPr>
            </w:pPr>
            <w:r w:rsidRPr="001E6429">
              <w:rPr>
                <w:rFonts w:ascii="Times New Roman" w:hAnsi="Times New Roman" w:cs="Times New Roman"/>
                <w:sz w:val="24"/>
                <w:szCs w:val="24"/>
              </w:rPr>
              <w:t>Председатель цикловой</w:t>
            </w:r>
            <w:r w:rsidRPr="001E6429">
              <w:rPr>
                <w:rFonts w:ascii="Times New Roman" w:hAnsi="Times New Roman" w:cs="Times New Roman"/>
                <w:spacing w:val="-4"/>
                <w:sz w:val="24"/>
                <w:szCs w:val="24"/>
              </w:rPr>
              <w:t xml:space="preserve"> </w:t>
            </w:r>
            <w:r w:rsidRPr="001E6429">
              <w:rPr>
                <w:rFonts w:ascii="Times New Roman" w:hAnsi="Times New Roman" w:cs="Times New Roman"/>
                <w:sz w:val="24"/>
                <w:szCs w:val="24"/>
              </w:rPr>
              <w:t>комиссии</w:t>
            </w:r>
          </w:p>
          <w:p w:rsidR="001E6429" w:rsidRPr="001E6429" w:rsidRDefault="001E6429" w:rsidP="001E6429">
            <w:pPr>
              <w:tabs>
                <w:tab w:val="left" w:pos="1639"/>
                <w:tab w:val="left" w:pos="3201"/>
              </w:tabs>
              <w:spacing w:after="0" w:line="240" w:lineRule="auto"/>
              <w:rPr>
                <w:rFonts w:ascii="Times New Roman" w:hAnsi="Times New Roman" w:cs="Times New Roman"/>
                <w:sz w:val="24"/>
                <w:szCs w:val="24"/>
              </w:rPr>
            </w:pPr>
            <w:r w:rsidRPr="001E6429">
              <w:rPr>
                <w:rFonts w:ascii="Times New Roman" w:hAnsi="Times New Roman" w:cs="Times New Roman"/>
                <w:sz w:val="24"/>
                <w:szCs w:val="24"/>
                <w:u w:val="single"/>
              </w:rPr>
              <w:t xml:space="preserve"> </w:t>
            </w:r>
            <w:r w:rsidRPr="001E6429">
              <w:rPr>
                <w:rFonts w:ascii="Times New Roman" w:hAnsi="Times New Roman" w:cs="Times New Roman"/>
                <w:sz w:val="24"/>
                <w:szCs w:val="24"/>
                <w:u w:val="single"/>
              </w:rPr>
              <w:tab/>
              <w:t xml:space="preserve">     </w:t>
            </w:r>
            <w:r w:rsidRPr="001E6429">
              <w:rPr>
                <w:rFonts w:ascii="Times New Roman" w:hAnsi="Times New Roman" w:cs="Times New Roman"/>
                <w:sz w:val="24"/>
                <w:szCs w:val="24"/>
                <w:lang w:val="en-US"/>
              </w:rPr>
              <w:t>/</w:t>
            </w:r>
            <w:r>
              <w:rPr>
                <w:rFonts w:ascii="Times New Roman" w:hAnsi="Times New Roman" w:cs="Times New Roman"/>
                <w:sz w:val="24"/>
                <w:szCs w:val="24"/>
              </w:rPr>
              <w:t>Т.М.Рыбакова</w:t>
            </w:r>
            <w:bookmarkStart w:id="0" w:name="_GoBack"/>
            <w:bookmarkEnd w:id="0"/>
          </w:p>
        </w:tc>
        <w:tc>
          <w:tcPr>
            <w:tcW w:w="1134" w:type="dxa"/>
          </w:tcPr>
          <w:p w:rsidR="001E6429" w:rsidRPr="001E6429" w:rsidRDefault="001E6429" w:rsidP="001E6429">
            <w:pPr>
              <w:tabs>
                <w:tab w:val="left" w:pos="962"/>
                <w:tab w:val="left" w:pos="2512"/>
                <w:tab w:val="left" w:pos="3239"/>
              </w:tabs>
              <w:spacing w:after="0" w:line="240" w:lineRule="auto"/>
              <w:ind w:left="195"/>
              <w:rPr>
                <w:rFonts w:ascii="Times New Roman" w:hAnsi="Times New Roman" w:cs="Times New Roman"/>
                <w:sz w:val="24"/>
                <w:szCs w:val="24"/>
                <w:lang w:val="en-US"/>
              </w:rPr>
            </w:pPr>
          </w:p>
        </w:tc>
        <w:tc>
          <w:tcPr>
            <w:tcW w:w="3686" w:type="dxa"/>
          </w:tcPr>
          <w:p w:rsidR="001E6429" w:rsidRPr="001E6429" w:rsidRDefault="001E6429" w:rsidP="001E6429">
            <w:pPr>
              <w:spacing w:after="0" w:line="240" w:lineRule="auto"/>
              <w:ind w:left="-751"/>
              <w:jc w:val="right"/>
              <w:rPr>
                <w:rFonts w:ascii="Times New Roman" w:hAnsi="Times New Roman" w:cs="Times New Roman"/>
                <w:sz w:val="24"/>
                <w:szCs w:val="24"/>
              </w:rPr>
            </w:pPr>
            <w:r w:rsidRPr="001E6429">
              <w:rPr>
                <w:rFonts w:ascii="Times New Roman" w:hAnsi="Times New Roman" w:cs="Times New Roman"/>
                <w:sz w:val="24"/>
                <w:szCs w:val="24"/>
              </w:rPr>
              <w:t>УТВЕРЖДАЮ</w:t>
            </w:r>
          </w:p>
          <w:p w:rsidR="001E6429" w:rsidRPr="001E6429" w:rsidRDefault="001E6429" w:rsidP="001E6429">
            <w:pPr>
              <w:spacing w:after="0" w:line="240" w:lineRule="auto"/>
              <w:ind w:left="-751"/>
              <w:jc w:val="right"/>
              <w:rPr>
                <w:rFonts w:ascii="Times New Roman" w:hAnsi="Times New Roman" w:cs="Times New Roman"/>
                <w:sz w:val="24"/>
                <w:szCs w:val="24"/>
              </w:rPr>
            </w:pPr>
            <w:r w:rsidRPr="001E6429">
              <w:rPr>
                <w:rFonts w:ascii="Times New Roman" w:hAnsi="Times New Roman" w:cs="Times New Roman"/>
                <w:sz w:val="24"/>
                <w:szCs w:val="24"/>
              </w:rPr>
              <w:t>Зам. директора</w:t>
            </w:r>
            <w:r w:rsidRPr="001E6429">
              <w:rPr>
                <w:rFonts w:ascii="Times New Roman" w:hAnsi="Times New Roman" w:cs="Times New Roman"/>
                <w:spacing w:val="-1"/>
                <w:sz w:val="24"/>
                <w:szCs w:val="24"/>
              </w:rPr>
              <w:t xml:space="preserve"> по УР</w:t>
            </w:r>
          </w:p>
          <w:p w:rsidR="001E6429" w:rsidRPr="001E6429" w:rsidRDefault="001E6429" w:rsidP="001E6429">
            <w:pPr>
              <w:tabs>
                <w:tab w:val="left" w:pos="1440"/>
              </w:tabs>
              <w:spacing w:after="0" w:line="240" w:lineRule="auto"/>
              <w:ind w:left="-751"/>
              <w:jc w:val="right"/>
              <w:rPr>
                <w:rFonts w:ascii="Times New Roman" w:hAnsi="Times New Roman" w:cs="Times New Roman"/>
                <w:sz w:val="24"/>
                <w:szCs w:val="24"/>
              </w:rPr>
            </w:pPr>
            <w:r w:rsidRPr="001E6429">
              <w:rPr>
                <w:rFonts w:ascii="Times New Roman" w:hAnsi="Times New Roman" w:cs="Times New Roman"/>
                <w:sz w:val="24"/>
                <w:szCs w:val="24"/>
                <w:u w:val="single"/>
              </w:rPr>
              <w:t xml:space="preserve"> </w:t>
            </w:r>
            <w:r w:rsidRPr="001E6429">
              <w:rPr>
                <w:rFonts w:ascii="Times New Roman" w:hAnsi="Times New Roman" w:cs="Times New Roman"/>
                <w:sz w:val="24"/>
                <w:szCs w:val="24"/>
                <w:u w:val="single"/>
              </w:rPr>
              <w:tab/>
            </w:r>
            <w:r w:rsidRPr="001E6429">
              <w:rPr>
                <w:rFonts w:ascii="Times New Roman" w:hAnsi="Times New Roman" w:cs="Times New Roman"/>
                <w:sz w:val="24"/>
                <w:szCs w:val="24"/>
              </w:rPr>
              <w:t>О.Б. Кухарская</w:t>
            </w:r>
          </w:p>
          <w:p w:rsidR="001E6429" w:rsidRPr="001E6429" w:rsidRDefault="001E6429" w:rsidP="001E6429">
            <w:pPr>
              <w:tabs>
                <w:tab w:val="left" w:pos="1916"/>
                <w:tab w:val="left" w:pos="2695"/>
              </w:tabs>
              <w:spacing w:after="0" w:line="240" w:lineRule="auto"/>
              <w:ind w:left="-751"/>
              <w:jc w:val="right"/>
              <w:rPr>
                <w:rFonts w:ascii="Times New Roman" w:hAnsi="Times New Roman" w:cs="Times New Roman"/>
                <w:sz w:val="24"/>
                <w:szCs w:val="24"/>
                <w:lang w:val="en-US"/>
              </w:rPr>
            </w:pPr>
            <w:r w:rsidRPr="001E6429">
              <w:rPr>
                <w:rFonts w:ascii="Times New Roman" w:hAnsi="Times New Roman" w:cs="Times New Roman"/>
                <w:sz w:val="24"/>
                <w:szCs w:val="24"/>
                <w:lang w:val="en-US"/>
              </w:rPr>
              <w:t>«___</w:t>
            </w:r>
            <w:r w:rsidRPr="001E6429">
              <w:rPr>
                <w:rFonts w:ascii="Times New Roman" w:hAnsi="Times New Roman" w:cs="Times New Roman"/>
                <w:spacing w:val="-3"/>
                <w:sz w:val="24"/>
                <w:szCs w:val="24"/>
                <w:lang w:val="en-US"/>
              </w:rPr>
              <w:t>»</w:t>
            </w:r>
            <w:r w:rsidRPr="001E6429">
              <w:rPr>
                <w:rFonts w:ascii="Times New Roman" w:hAnsi="Times New Roman" w:cs="Times New Roman"/>
                <w:spacing w:val="-3"/>
                <w:sz w:val="24"/>
                <w:szCs w:val="24"/>
                <w:u w:val="single"/>
                <w:lang w:val="en-US"/>
              </w:rPr>
              <w:tab/>
            </w:r>
            <w:r w:rsidRPr="001E6429">
              <w:rPr>
                <w:rFonts w:ascii="Times New Roman" w:hAnsi="Times New Roman" w:cs="Times New Roman"/>
                <w:sz w:val="24"/>
                <w:szCs w:val="24"/>
                <w:lang w:val="en-US"/>
              </w:rPr>
              <w:t>20</w:t>
            </w:r>
            <w:r w:rsidRPr="001E6429">
              <w:rPr>
                <w:rFonts w:ascii="Times New Roman" w:hAnsi="Times New Roman" w:cs="Times New Roman"/>
                <w:sz w:val="24"/>
                <w:szCs w:val="24"/>
                <w:u w:val="single"/>
                <w:lang w:val="en-US"/>
              </w:rPr>
              <w:t xml:space="preserve"> </w:t>
            </w:r>
            <w:r w:rsidRPr="001E6429">
              <w:rPr>
                <w:rFonts w:ascii="Times New Roman" w:hAnsi="Times New Roman" w:cs="Times New Roman"/>
                <w:sz w:val="24"/>
                <w:szCs w:val="24"/>
                <w:u w:val="single"/>
                <w:lang w:val="en-US"/>
              </w:rPr>
              <w:tab/>
            </w:r>
            <w:r w:rsidRPr="001E6429">
              <w:rPr>
                <w:rFonts w:ascii="Times New Roman" w:hAnsi="Times New Roman" w:cs="Times New Roman"/>
                <w:sz w:val="24"/>
                <w:szCs w:val="24"/>
                <w:lang w:val="en-US"/>
              </w:rPr>
              <w:t>г.</w:t>
            </w:r>
          </w:p>
        </w:tc>
      </w:tr>
    </w:tbl>
    <w:p w:rsidR="001E6429" w:rsidRPr="001E6429" w:rsidRDefault="001E6429" w:rsidP="001E6429">
      <w:pPr>
        <w:spacing w:after="0" w:line="240" w:lineRule="auto"/>
        <w:jc w:val="center"/>
        <w:rPr>
          <w:rFonts w:ascii="Times New Roman" w:hAnsi="Times New Roman" w:cs="Times New Roman"/>
          <w:b/>
          <w:sz w:val="24"/>
          <w:szCs w:val="24"/>
        </w:rPr>
      </w:pPr>
    </w:p>
    <w:p w:rsidR="001E6429" w:rsidRPr="001E6429" w:rsidRDefault="001E6429" w:rsidP="001E6429">
      <w:pPr>
        <w:spacing w:after="0" w:line="240" w:lineRule="auto"/>
        <w:jc w:val="center"/>
        <w:rPr>
          <w:rFonts w:ascii="Times New Roman" w:hAnsi="Times New Roman" w:cs="Times New Roman"/>
          <w:b/>
          <w:sz w:val="24"/>
          <w:szCs w:val="24"/>
        </w:rPr>
      </w:pPr>
    </w:p>
    <w:p w:rsidR="001E6429" w:rsidRPr="001E6429" w:rsidRDefault="001E6429" w:rsidP="001E6429">
      <w:pPr>
        <w:spacing w:after="0" w:line="240" w:lineRule="auto"/>
        <w:jc w:val="center"/>
        <w:rPr>
          <w:rFonts w:ascii="Times New Roman" w:hAnsi="Times New Roman" w:cs="Times New Roman"/>
          <w:b/>
          <w:sz w:val="24"/>
          <w:szCs w:val="24"/>
        </w:rPr>
      </w:pPr>
    </w:p>
    <w:p w:rsidR="001E6429" w:rsidRPr="001E6429" w:rsidRDefault="001E6429" w:rsidP="001E6429">
      <w:pPr>
        <w:spacing w:after="0" w:line="240" w:lineRule="auto"/>
        <w:jc w:val="center"/>
        <w:rPr>
          <w:rFonts w:ascii="Times New Roman" w:hAnsi="Times New Roman" w:cs="Times New Roman"/>
          <w:b/>
          <w:sz w:val="24"/>
          <w:szCs w:val="24"/>
        </w:rPr>
      </w:pPr>
    </w:p>
    <w:p w:rsidR="001E6429" w:rsidRPr="001E6429" w:rsidRDefault="001E6429" w:rsidP="001E6429">
      <w:pPr>
        <w:spacing w:after="0" w:line="240" w:lineRule="auto"/>
        <w:jc w:val="center"/>
        <w:rPr>
          <w:rFonts w:ascii="Times New Roman" w:hAnsi="Times New Roman" w:cs="Times New Roman"/>
          <w:b/>
          <w:sz w:val="24"/>
          <w:szCs w:val="24"/>
        </w:rPr>
      </w:pPr>
    </w:p>
    <w:p w:rsidR="001E6429" w:rsidRPr="001E6429" w:rsidRDefault="001E6429" w:rsidP="001E6429">
      <w:pPr>
        <w:spacing w:before="240" w:after="240" w:line="240" w:lineRule="auto"/>
        <w:jc w:val="center"/>
        <w:rPr>
          <w:rFonts w:ascii="Times New Roman" w:hAnsi="Times New Roman" w:cs="Times New Roman"/>
          <w:sz w:val="24"/>
          <w:szCs w:val="24"/>
        </w:rPr>
      </w:pPr>
      <w:r w:rsidRPr="001E6429">
        <w:rPr>
          <w:rFonts w:ascii="Times New Roman" w:hAnsi="Times New Roman" w:cs="Times New Roman"/>
          <w:sz w:val="24"/>
          <w:szCs w:val="24"/>
        </w:rPr>
        <w:t xml:space="preserve">РАБОЧАЯ ПРОГРАММА УЧЕБНОЙ ДИСЦИПЛИНЫ </w:t>
      </w:r>
    </w:p>
    <w:p w:rsidR="001E6429" w:rsidRPr="001E6429" w:rsidRDefault="001E6429" w:rsidP="001E64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СГ.06 ОСНОВЫ ФИНАНСОВОЙ ГРАМОТНОСТИ</w:t>
      </w:r>
    </w:p>
    <w:p w:rsidR="001E6429" w:rsidRPr="001E6429" w:rsidRDefault="001E6429" w:rsidP="001E6429">
      <w:pPr>
        <w:shd w:val="clear" w:color="auto" w:fill="FFFFFF"/>
        <w:adjustRightInd w:val="0"/>
        <w:spacing w:after="0" w:line="240" w:lineRule="auto"/>
        <w:ind w:left="754" w:firstLine="851"/>
        <w:jc w:val="center"/>
        <w:rPr>
          <w:rFonts w:ascii="Times New Roman" w:eastAsia="Calibri" w:hAnsi="Times New Roman" w:cs="Times New Roman"/>
          <w:sz w:val="24"/>
          <w:szCs w:val="24"/>
        </w:rPr>
      </w:pPr>
    </w:p>
    <w:p w:rsidR="001E6429" w:rsidRPr="001E6429" w:rsidRDefault="001E6429" w:rsidP="001E6429">
      <w:pPr>
        <w:shd w:val="clear" w:color="auto" w:fill="FFFFFF"/>
        <w:adjustRightInd w:val="0"/>
        <w:spacing w:before="240" w:after="240" w:line="240" w:lineRule="auto"/>
        <w:jc w:val="center"/>
        <w:rPr>
          <w:rFonts w:ascii="Times New Roman" w:hAnsi="Times New Roman" w:cs="Times New Roman"/>
          <w:bCs/>
          <w:color w:val="000000"/>
          <w:spacing w:val="-2"/>
          <w:sz w:val="24"/>
          <w:szCs w:val="24"/>
        </w:rPr>
      </w:pPr>
      <w:r w:rsidRPr="001E6429">
        <w:rPr>
          <w:rFonts w:ascii="Times New Roman" w:hAnsi="Times New Roman" w:cs="Times New Roman"/>
          <w:bCs/>
          <w:color w:val="000000"/>
          <w:spacing w:val="-2"/>
          <w:sz w:val="24"/>
          <w:szCs w:val="24"/>
        </w:rPr>
        <w:t>ПО ПРОГРАММЕ ПОДГОТОВКИ СПЕЦИАЛИСТОВ СРЕДНЕГО ЗВЕНА ПО СПЕЦИАЛЬНОСТИ СРЕДНЕГО ПРОФЕССИОНАЛЬНОГО ОБРАЗОВАНИЯ</w:t>
      </w:r>
    </w:p>
    <w:p w:rsidR="001E6429" w:rsidRPr="001E6429" w:rsidRDefault="001E6429" w:rsidP="001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center"/>
        <w:rPr>
          <w:rFonts w:ascii="Times New Roman" w:hAnsi="Times New Roman" w:cs="Times New Roman"/>
          <w:b/>
          <w:bCs/>
          <w:color w:val="000000"/>
          <w:sz w:val="24"/>
          <w:szCs w:val="24"/>
        </w:rPr>
      </w:pPr>
    </w:p>
    <w:p w:rsidR="001E6429" w:rsidRPr="001E6429" w:rsidRDefault="001E6429" w:rsidP="001E6429">
      <w:pPr>
        <w:spacing w:after="0" w:line="240" w:lineRule="auto"/>
        <w:jc w:val="center"/>
        <w:rPr>
          <w:rFonts w:ascii="Times New Roman" w:hAnsi="Times New Roman" w:cs="Times New Roman"/>
          <w:sz w:val="24"/>
          <w:szCs w:val="24"/>
        </w:rPr>
      </w:pPr>
      <w:r w:rsidRPr="001E6429">
        <w:rPr>
          <w:rFonts w:ascii="Times New Roman" w:hAnsi="Times New Roman" w:cs="Times New Roman"/>
          <w:sz w:val="24"/>
          <w:szCs w:val="24"/>
        </w:rPr>
        <w:t>13.02.13 ЭКСПЛУАТАЦИЯ И ОБСЛУЖИВАНИЕ ЭЛЕКТРИЧЕСКОГО И ЭЛЕКТРОМЕХАНИЧЕСКОГО ОБОРУДОВАНИЯ (ПО ОТРАСЛЯМ)</w:t>
      </w:r>
    </w:p>
    <w:p w:rsidR="001E6429" w:rsidRPr="001E6429" w:rsidRDefault="001E6429" w:rsidP="001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center"/>
        <w:rPr>
          <w:rFonts w:ascii="Times New Roman" w:hAnsi="Times New Roman" w:cs="Times New Roman"/>
          <w:b/>
          <w:bCs/>
          <w:color w:val="000000"/>
          <w:sz w:val="24"/>
          <w:szCs w:val="24"/>
        </w:rPr>
      </w:pPr>
    </w:p>
    <w:p w:rsidR="001E6429" w:rsidRP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P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P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P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P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P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P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Pr="001E6429" w:rsidRDefault="001E6429" w:rsidP="001E6429">
      <w:pPr>
        <w:spacing w:after="120" w:line="240" w:lineRule="auto"/>
        <w:jc w:val="center"/>
        <w:rPr>
          <w:rFonts w:ascii="Times New Roman" w:eastAsia="Times New Roman" w:hAnsi="Times New Roman" w:cs="Times New Roman"/>
          <w:sz w:val="24"/>
          <w:szCs w:val="24"/>
          <w:lang w:eastAsia="ru-RU"/>
        </w:rPr>
      </w:pPr>
    </w:p>
    <w:p w:rsidR="001E6429" w:rsidRPr="001E6429" w:rsidRDefault="001E6429" w:rsidP="001E6429">
      <w:pPr>
        <w:spacing w:after="120" w:line="240" w:lineRule="auto"/>
        <w:jc w:val="center"/>
        <w:rPr>
          <w:rFonts w:ascii="Times New Roman" w:eastAsia="Times New Roman" w:hAnsi="Times New Roman" w:cs="Times New Roman"/>
          <w:sz w:val="24"/>
          <w:szCs w:val="24"/>
          <w:lang w:eastAsia="ru-RU"/>
        </w:rPr>
      </w:pPr>
      <w:r w:rsidRPr="001E6429">
        <w:rPr>
          <w:rFonts w:ascii="Times New Roman" w:eastAsia="Times New Roman" w:hAnsi="Times New Roman" w:cs="Times New Roman"/>
          <w:sz w:val="24"/>
          <w:szCs w:val="24"/>
          <w:lang w:eastAsia="ru-RU"/>
        </w:rPr>
        <w:t xml:space="preserve">Уварово </w:t>
      </w:r>
    </w:p>
    <w:p w:rsidR="001E6429" w:rsidRPr="001E6429" w:rsidRDefault="001E6429" w:rsidP="001E6429">
      <w:pPr>
        <w:spacing w:after="120" w:line="240" w:lineRule="auto"/>
        <w:jc w:val="center"/>
        <w:rPr>
          <w:rFonts w:ascii="Times New Roman" w:eastAsia="Times New Roman" w:hAnsi="Times New Roman" w:cs="Times New Roman"/>
          <w:sz w:val="24"/>
          <w:szCs w:val="24"/>
          <w:lang w:eastAsia="ru-RU"/>
        </w:rPr>
      </w:pPr>
      <w:r w:rsidRPr="001E6429">
        <w:rPr>
          <w:rFonts w:ascii="Times New Roman" w:eastAsia="Times New Roman" w:hAnsi="Times New Roman" w:cs="Times New Roman"/>
          <w:sz w:val="24"/>
          <w:szCs w:val="24"/>
          <w:lang w:eastAsia="ru-RU"/>
        </w:rPr>
        <w:t>2024 год</w:t>
      </w:r>
    </w:p>
    <w:p w:rsidR="001E6429" w:rsidRPr="001E6429" w:rsidRDefault="001E6429" w:rsidP="001E6429">
      <w:pPr>
        <w:spacing w:after="0" w:line="240" w:lineRule="auto"/>
        <w:rPr>
          <w:rFonts w:ascii="Times New Roman Полужирный" w:eastAsia="Segoe UI" w:hAnsi="Times New Roman Полужирный" w:cs="Times New Roman"/>
          <w:b/>
          <w:bCs/>
          <w:caps/>
          <w:kern w:val="32"/>
          <w:sz w:val="24"/>
          <w:szCs w:val="24"/>
          <w:lang w:val="x-none" w:eastAsia="x-none"/>
        </w:rPr>
      </w:pPr>
      <w:r w:rsidRPr="001E6429">
        <w:br w:type="page"/>
      </w:r>
    </w:p>
    <w:p w:rsidR="001E6429" w:rsidRPr="001E6429" w:rsidRDefault="001E6429" w:rsidP="001E6429">
      <w:pPr>
        <w:spacing w:after="0" w:line="240" w:lineRule="auto"/>
        <w:jc w:val="both"/>
        <w:rPr>
          <w:rFonts w:ascii="Times New Roman" w:hAnsi="Times New Roman" w:cs="Times New Roman"/>
          <w:bCs/>
          <w:sz w:val="24"/>
          <w:szCs w:val="24"/>
          <w:u w:val="single"/>
        </w:rPr>
      </w:pPr>
      <w:r w:rsidRPr="001E6429">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(далее ФГОС),</w:t>
      </w:r>
      <w:r w:rsidRPr="001E6429">
        <w:rPr>
          <w:rFonts w:ascii="Times New Roman" w:hAnsi="Times New Roman" w:cs="Times New Roman"/>
          <w:color w:val="000000"/>
          <w:sz w:val="24"/>
          <w:szCs w:val="24"/>
        </w:rPr>
        <w:t xml:space="preserve"> </w:t>
      </w:r>
      <w:r w:rsidRPr="001E6429">
        <w:rPr>
          <w:rFonts w:ascii="Times New Roman" w:hAnsi="Times New Roman" w:cs="Times New Roman"/>
          <w:sz w:val="24"/>
          <w:szCs w:val="24"/>
        </w:rPr>
        <w:t>утвержденного Приказом Минобрнауки России №797 от 27.10.2023г. по специальности 13.02.13 «Эксплуатация и обслуживание электрического и электромеханического оборудования (по отраслям)», УГС 13.00.00 «</w:t>
      </w:r>
      <w:r w:rsidRPr="001E6429">
        <w:rPr>
          <w:rFonts w:ascii="Times New Roman" w:hAnsi="Times New Roman" w:cs="Times New Roman"/>
          <w:color w:val="000000"/>
          <w:sz w:val="24"/>
          <w:szCs w:val="24"/>
        </w:rPr>
        <w:t>Электро- и теплоэнергетика»</w:t>
      </w:r>
    </w:p>
    <w:p w:rsidR="001E6429" w:rsidRPr="001E6429" w:rsidRDefault="001E6429" w:rsidP="001E6429">
      <w:pPr>
        <w:spacing w:after="0" w:line="240" w:lineRule="auto"/>
        <w:jc w:val="both"/>
        <w:rPr>
          <w:rFonts w:ascii="Times New Roman" w:hAnsi="Times New Roman" w:cs="Times New Roman"/>
          <w:sz w:val="24"/>
          <w:szCs w:val="24"/>
          <w:u w:val="single"/>
        </w:rPr>
      </w:pPr>
    </w:p>
    <w:p w:rsidR="001E6429" w:rsidRPr="001E6429" w:rsidRDefault="001E6429" w:rsidP="001E6429">
      <w:pPr>
        <w:spacing w:after="0" w:line="240" w:lineRule="auto"/>
        <w:jc w:val="both"/>
        <w:rPr>
          <w:rFonts w:ascii="Times New Roman" w:hAnsi="Times New Roman" w:cs="Times New Roman"/>
          <w:sz w:val="24"/>
          <w:szCs w:val="24"/>
        </w:rPr>
      </w:pPr>
    </w:p>
    <w:p w:rsidR="001E6429" w:rsidRPr="001E6429" w:rsidRDefault="001E6429" w:rsidP="001E6429">
      <w:pPr>
        <w:spacing w:after="0" w:line="240" w:lineRule="auto"/>
        <w:jc w:val="both"/>
        <w:rPr>
          <w:rFonts w:ascii="Times New Roman" w:hAnsi="Times New Roman" w:cs="Times New Roman"/>
          <w:sz w:val="24"/>
          <w:szCs w:val="24"/>
        </w:rPr>
      </w:pPr>
      <w:r w:rsidRPr="001E6429">
        <w:rPr>
          <w:rFonts w:ascii="Times New Roman" w:hAnsi="Times New Roman" w:cs="Times New Roman"/>
          <w:sz w:val="24"/>
          <w:szCs w:val="24"/>
        </w:rPr>
        <w:t>Организация-разработчик: ТОГБПОУ «Уваровский политехнический колледж»</w:t>
      </w:r>
    </w:p>
    <w:p w:rsidR="001E6429" w:rsidRPr="001E6429" w:rsidRDefault="001E6429" w:rsidP="001E6429">
      <w:pPr>
        <w:spacing w:after="0" w:line="240" w:lineRule="auto"/>
        <w:jc w:val="both"/>
        <w:rPr>
          <w:rFonts w:ascii="Times New Roman" w:hAnsi="Times New Roman" w:cs="Times New Roman"/>
          <w:sz w:val="24"/>
          <w:szCs w:val="24"/>
        </w:rPr>
      </w:pPr>
    </w:p>
    <w:p w:rsidR="001E6429" w:rsidRPr="001E6429" w:rsidRDefault="001E6429" w:rsidP="001E6429">
      <w:pPr>
        <w:spacing w:after="0" w:line="240" w:lineRule="auto"/>
        <w:jc w:val="both"/>
      </w:pPr>
      <w:r w:rsidRPr="001E6429">
        <w:rPr>
          <w:rFonts w:ascii="Times New Roman" w:hAnsi="Times New Roman" w:cs="Times New Roman"/>
          <w:sz w:val="24"/>
          <w:szCs w:val="24"/>
        </w:rPr>
        <w:t xml:space="preserve">Разработчик: </w:t>
      </w:r>
      <w:r>
        <w:rPr>
          <w:rFonts w:ascii="Times New Roman" w:hAnsi="Times New Roman" w:cs="Times New Roman"/>
          <w:sz w:val="24"/>
          <w:szCs w:val="24"/>
        </w:rPr>
        <w:t>Сорокина О.В.</w:t>
      </w:r>
      <w:r w:rsidRPr="001E6429">
        <w:rPr>
          <w:rFonts w:ascii="Times New Roman" w:hAnsi="Times New Roman" w:cs="Times New Roman"/>
          <w:sz w:val="24"/>
          <w:szCs w:val="24"/>
        </w:rPr>
        <w:t xml:space="preserve">, преподаватель спецдисциплин </w:t>
      </w: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jc w:val="both"/>
      </w:pPr>
    </w:p>
    <w:p w:rsidR="001E6429" w:rsidRPr="001E6429" w:rsidRDefault="001E6429" w:rsidP="001E6429">
      <w:pPr>
        <w:spacing w:after="0" w:line="240" w:lineRule="auto"/>
        <w:ind w:firstLine="851"/>
        <w:jc w:val="center"/>
        <w:rPr>
          <w:rFonts w:ascii="Times New Roman" w:eastAsia="Calibri" w:hAnsi="Times New Roman" w:cs="Times New Roman"/>
          <w:sz w:val="24"/>
          <w:szCs w:val="24"/>
        </w:rPr>
      </w:pPr>
    </w:p>
    <w:p w:rsidR="001E6429" w:rsidRPr="001E6429" w:rsidRDefault="001E6429" w:rsidP="001E6429">
      <w:pPr>
        <w:spacing w:after="0" w:line="240" w:lineRule="auto"/>
        <w:ind w:firstLine="851"/>
        <w:rPr>
          <w:rFonts w:ascii="Times New Roman" w:eastAsia="Calibri" w:hAnsi="Times New Roman" w:cs="Times New Roman"/>
          <w:i/>
          <w:sz w:val="24"/>
          <w:szCs w:val="24"/>
        </w:rPr>
      </w:pPr>
    </w:p>
    <w:p w:rsidR="001E6429" w:rsidRPr="001E6429" w:rsidRDefault="001E6429" w:rsidP="001E6429">
      <w:pPr>
        <w:spacing w:after="0" w:line="240" w:lineRule="auto"/>
        <w:ind w:firstLine="851"/>
        <w:rPr>
          <w:rFonts w:ascii="Times New Roman" w:eastAsia="Calibri" w:hAnsi="Times New Roman" w:cs="Times New Roman"/>
          <w:i/>
          <w:sz w:val="24"/>
          <w:szCs w:val="24"/>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1E6429" w:rsidRPr="001E6429" w:rsidRDefault="001E6429" w:rsidP="001E6429">
      <w:pPr>
        <w:spacing w:after="0" w:line="240" w:lineRule="auto"/>
        <w:jc w:val="center"/>
        <w:rPr>
          <w:rFonts w:ascii="Times New Roman" w:eastAsia="Calibri" w:hAnsi="Times New Roman" w:cs="Times New Roman"/>
          <w:b/>
        </w:rPr>
      </w:pPr>
      <w:r w:rsidRPr="001E6429">
        <w:rPr>
          <w:rFonts w:ascii="Calibri" w:eastAsia="Calibri" w:hAnsi="Calibri" w:cs="Times New Roman"/>
        </w:rPr>
        <w:br w:type="page"/>
      </w:r>
      <w:r w:rsidRPr="001E6429">
        <w:rPr>
          <w:rFonts w:ascii="Times New Roman" w:eastAsia="Calibri" w:hAnsi="Times New Roman" w:cs="Times New Roman"/>
          <w:b/>
        </w:rPr>
        <w:lastRenderedPageBreak/>
        <w:t>СОДЕРЖАНИЕ ПРОГРАММЫ</w:t>
      </w:r>
    </w:p>
    <w:p w:rsidR="001E6429" w:rsidRPr="001E6429" w:rsidRDefault="001E6429" w:rsidP="001E6429">
      <w:pPr>
        <w:tabs>
          <w:tab w:val="right" w:leader="dot" w:pos="9639"/>
        </w:tabs>
        <w:spacing w:before="120" w:after="0" w:line="276" w:lineRule="auto"/>
        <w:rPr>
          <w:rFonts w:ascii="Times New Roman" w:eastAsia="Calibri" w:hAnsi="Times New Roman" w:cs="Times New Roman"/>
          <w:noProof/>
          <w:lang w:eastAsia="ru-RU"/>
        </w:rPr>
      </w:pPr>
      <w:r w:rsidRPr="001E6429">
        <w:rPr>
          <w:rFonts w:ascii="Times New Roman" w:eastAsia="Calibri" w:hAnsi="Times New Roman" w:cs="Times New Roman"/>
          <w:noProof/>
        </w:rPr>
        <w:fldChar w:fldCharType="begin"/>
      </w:r>
      <w:r w:rsidRPr="001E6429">
        <w:rPr>
          <w:rFonts w:ascii="Times New Roman" w:eastAsia="Calibri" w:hAnsi="Times New Roman" w:cs="Times New Roman"/>
          <w:noProof/>
        </w:rPr>
        <w:instrText xml:space="preserve"> TOC \h \z \t "Раздел 1;1;Раздел 1.1;2" </w:instrText>
      </w:r>
      <w:r w:rsidRPr="001E6429">
        <w:rPr>
          <w:rFonts w:ascii="Times New Roman" w:eastAsia="Calibri" w:hAnsi="Times New Roman" w:cs="Times New Roman"/>
          <w:noProof/>
        </w:rPr>
        <w:fldChar w:fldCharType="separate"/>
      </w:r>
      <w:hyperlink w:anchor="_Toc156825287" w:history="1">
        <w:r w:rsidRPr="001E6429">
          <w:rPr>
            <w:rFonts w:ascii="Times New Roman" w:eastAsia="Calibri" w:hAnsi="Times New Roman" w:cs="Times New Roman"/>
            <w:b/>
            <w:bCs/>
            <w:noProof/>
          </w:rPr>
          <w:t>СОДЕРЖАНИЕ ПРОГРАММЫ</w:t>
        </w:r>
        <w:r w:rsidRPr="001E6429">
          <w:rPr>
            <w:rFonts w:ascii="Times New Roman" w:eastAsia="Calibri" w:hAnsi="Times New Roman" w:cs="Times New Roman"/>
            <w:b/>
            <w:bCs/>
            <w:noProof/>
            <w:webHidden/>
          </w:rPr>
          <w:tab/>
          <w:t>2</w:t>
        </w:r>
      </w:hyperlink>
    </w:p>
    <w:p w:rsidR="001E6429" w:rsidRPr="001E6429" w:rsidRDefault="001E6429" w:rsidP="001E6429">
      <w:pPr>
        <w:tabs>
          <w:tab w:val="right" w:leader="dot" w:pos="9639"/>
        </w:tabs>
        <w:spacing w:before="120" w:after="0" w:line="276" w:lineRule="auto"/>
        <w:rPr>
          <w:rFonts w:ascii="Times New Roman" w:eastAsia="Calibri" w:hAnsi="Times New Roman" w:cs="Times New Roman"/>
          <w:noProof/>
          <w:lang w:eastAsia="ru-RU"/>
        </w:rPr>
      </w:pPr>
      <w:hyperlink w:anchor="_Toc156825288" w:history="1">
        <w:r w:rsidRPr="001E6429">
          <w:rPr>
            <w:rFonts w:ascii="Times New Roman" w:eastAsia="Calibri" w:hAnsi="Times New Roman" w:cs="Times New Roman"/>
            <w:b/>
            <w:bCs/>
            <w:noProof/>
          </w:rPr>
          <w:t>1. Общая характеристика</w:t>
        </w:r>
        <w:r w:rsidRPr="001E6429">
          <w:rPr>
            <w:rFonts w:ascii="Times New Roman" w:eastAsia="Calibri" w:hAnsi="Times New Roman" w:cs="Times New Roman"/>
            <w:b/>
            <w:bCs/>
            <w:noProof/>
            <w:webHidden/>
          </w:rPr>
          <w:tab/>
          <w:t>3</w:t>
        </w:r>
      </w:hyperlink>
    </w:p>
    <w:p w:rsidR="001E6429" w:rsidRPr="001E6429" w:rsidRDefault="001E6429" w:rsidP="001E6429">
      <w:pPr>
        <w:tabs>
          <w:tab w:val="right" w:leader="dot" w:pos="9639"/>
        </w:tabs>
        <w:spacing w:before="120" w:after="0" w:line="240" w:lineRule="auto"/>
        <w:ind w:left="240"/>
        <w:rPr>
          <w:rFonts w:ascii="Times New Roman" w:eastAsia="Times New Roman" w:hAnsi="Times New Roman" w:cs="Times New Roman"/>
          <w:noProof/>
          <w:lang w:eastAsia="ru-RU"/>
        </w:rPr>
      </w:pPr>
      <w:hyperlink w:anchor="_Toc156825289" w:history="1">
        <w:r w:rsidRPr="001E6429">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Pr="001E6429">
          <w:rPr>
            <w:rFonts w:ascii="Times New Roman" w:eastAsia="Times New Roman" w:hAnsi="Times New Roman" w:cs="Times New Roman"/>
            <w:noProof/>
            <w:webHidden/>
            <w:sz w:val="24"/>
            <w:szCs w:val="24"/>
            <w:lang w:eastAsia="ru-RU"/>
          </w:rPr>
          <w:tab/>
          <w:t>3</w:t>
        </w:r>
      </w:hyperlink>
    </w:p>
    <w:p w:rsidR="001E6429" w:rsidRPr="001E6429" w:rsidRDefault="001E6429" w:rsidP="001E6429">
      <w:pPr>
        <w:tabs>
          <w:tab w:val="right" w:leader="dot" w:pos="9639"/>
        </w:tabs>
        <w:spacing w:before="120" w:after="0" w:line="240" w:lineRule="auto"/>
        <w:ind w:left="240"/>
        <w:rPr>
          <w:rFonts w:ascii="Times New Roman" w:eastAsia="Times New Roman" w:hAnsi="Times New Roman" w:cs="Times New Roman"/>
          <w:noProof/>
          <w:lang w:eastAsia="ru-RU"/>
        </w:rPr>
      </w:pPr>
      <w:hyperlink w:anchor="_Toc156825290" w:history="1">
        <w:r w:rsidRPr="001E6429">
          <w:rPr>
            <w:rFonts w:ascii="Times New Roman" w:eastAsia="Times New Roman" w:hAnsi="Times New Roman" w:cs="Times New Roman"/>
            <w:noProof/>
            <w:sz w:val="24"/>
            <w:szCs w:val="24"/>
            <w:lang w:eastAsia="ru-RU"/>
          </w:rPr>
          <w:t>1.2. Планируемые результаты освоения дисциплины</w:t>
        </w:r>
        <w:r w:rsidRPr="001E6429">
          <w:rPr>
            <w:rFonts w:ascii="Times New Roman" w:eastAsia="Times New Roman" w:hAnsi="Times New Roman" w:cs="Times New Roman"/>
            <w:noProof/>
            <w:webHidden/>
            <w:sz w:val="24"/>
            <w:szCs w:val="24"/>
            <w:lang w:eastAsia="ru-RU"/>
          </w:rPr>
          <w:tab/>
          <w:t>3</w:t>
        </w:r>
      </w:hyperlink>
    </w:p>
    <w:p w:rsidR="001E6429" w:rsidRPr="001E6429" w:rsidRDefault="001E6429" w:rsidP="001E6429">
      <w:pPr>
        <w:tabs>
          <w:tab w:val="right" w:leader="dot" w:pos="9639"/>
        </w:tabs>
        <w:spacing w:before="120" w:after="0" w:line="276" w:lineRule="auto"/>
        <w:rPr>
          <w:rFonts w:ascii="Times New Roman" w:eastAsia="Calibri" w:hAnsi="Times New Roman" w:cs="Times New Roman"/>
          <w:noProof/>
          <w:lang w:eastAsia="ru-RU"/>
        </w:rPr>
      </w:pPr>
      <w:hyperlink w:anchor="_Toc156825291" w:history="1">
        <w:r w:rsidRPr="001E6429">
          <w:rPr>
            <w:rFonts w:ascii="Times New Roman" w:eastAsia="Calibri" w:hAnsi="Times New Roman" w:cs="Times New Roman"/>
            <w:b/>
            <w:bCs/>
            <w:noProof/>
          </w:rPr>
          <w:t>2. Структура и содержание ДИСЦИПЛИНЫ</w:t>
        </w:r>
        <w:r w:rsidRPr="001E6429">
          <w:rPr>
            <w:rFonts w:ascii="Times New Roman" w:eastAsia="Calibri" w:hAnsi="Times New Roman" w:cs="Times New Roman"/>
            <w:b/>
            <w:bCs/>
            <w:noProof/>
            <w:webHidden/>
          </w:rPr>
          <w:tab/>
          <w:t>6</w:t>
        </w:r>
      </w:hyperlink>
    </w:p>
    <w:p w:rsidR="001E6429" w:rsidRPr="001E6429" w:rsidRDefault="001E6429" w:rsidP="001E6429">
      <w:pPr>
        <w:tabs>
          <w:tab w:val="right" w:leader="dot" w:pos="9639"/>
        </w:tabs>
        <w:spacing w:before="120" w:after="0" w:line="240" w:lineRule="auto"/>
        <w:ind w:left="240"/>
        <w:rPr>
          <w:rFonts w:ascii="Times New Roman" w:eastAsia="Times New Roman" w:hAnsi="Times New Roman" w:cs="Times New Roman"/>
          <w:noProof/>
          <w:lang w:eastAsia="ru-RU"/>
        </w:rPr>
      </w:pPr>
      <w:hyperlink w:anchor="_Toc156825292" w:history="1">
        <w:r w:rsidRPr="001E6429">
          <w:rPr>
            <w:rFonts w:ascii="Times New Roman" w:eastAsia="Times New Roman" w:hAnsi="Times New Roman" w:cs="Times New Roman"/>
            <w:noProof/>
            <w:sz w:val="24"/>
            <w:szCs w:val="24"/>
            <w:lang w:eastAsia="ru-RU"/>
          </w:rPr>
          <w:t>2.1. Трудоемкость освоения дисциплины</w:t>
        </w:r>
        <w:r w:rsidRPr="001E6429">
          <w:rPr>
            <w:rFonts w:ascii="Times New Roman" w:eastAsia="Times New Roman" w:hAnsi="Times New Roman" w:cs="Times New Roman"/>
            <w:noProof/>
            <w:webHidden/>
            <w:sz w:val="24"/>
            <w:szCs w:val="24"/>
            <w:lang w:eastAsia="ru-RU"/>
          </w:rPr>
          <w:tab/>
          <w:t>6</w:t>
        </w:r>
      </w:hyperlink>
    </w:p>
    <w:p w:rsidR="001E6429" w:rsidRPr="001E6429" w:rsidRDefault="001E6429" w:rsidP="001E6429">
      <w:pPr>
        <w:tabs>
          <w:tab w:val="right" w:leader="dot" w:pos="9639"/>
        </w:tabs>
        <w:spacing w:before="120" w:after="0" w:line="240" w:lineRule="auto"/>
        <w:ind w:left="240"/>
        <w:rPr>
          <w:rFonts w:ascii="Times New Roman" w:eastAsia="Times New Roman" w:hAnsi="Times New Roman" w:cs="Times New Roman"/>
          <w:noProof/>
          <w:lang w:eastAsia="ru-RU"/>
        </w:rPr>
      </w:pPr>
      <w:hyperlink w:anchor="_Toc156825293" w:history="1">
        <w:r w:rsidRPr="001E6429">
          <w:rPr>
            <w:rFonts w:ascii="Times New Roman" w:eastAsia="Times New Roman" w:hAnsi="Times New Roman" w:cs="Times New Roman"/>
            <w:noProof/>
            <w:sz w:val="24"/>
            <w:szCs w:val="24"/>
            <w:lang w:eastAsia="ru-RU"/>
          </w:rPr>
          <w:t>2.2. Содержание дисциплины</w:t>
        </w:r>
        <w:r w:rsidRPr="001E6429">
          <w:rPr>
            <w:rFonts w:ascii="Times New Roman" w:eastAsia="Times New Roman" w:hAnsi="Times New Roman" w:cs="Times New Roman"/>
            <w:noProof/>
            <w:webHidden/>
            <w:sz w:val="24"/>
            <w:szCs w:val="24"/>
            <w:lang w:eastAsia="ru-RU"/>
          </w:rPr>
          <w:tab/>
          <w:t>7</w:t>
        </w:r>
      </w:hyperlink>
    </w:p>
    <w:p w:rsidR="001E6429" w:rsidRPr="001E6429" w:rsidRDefault="001E6429" w:rsidP="001E6429">
      <w:pPr>
        <w:tabs>
          <w:tab w:val="right" w:leader="dot" w:pos="9639"/>
        </w:tabs>
        <w:spacing w:before="120" w:after="0" w:line="276" w:lineRule="auto"/>
        <w:rPr>
          <w:rFonts w:ascii="Times New Roman" w:eastAsia="Calibri" w:hAnsi="Times New Roman" w:cs="Times New Roman"/>
          <w:noProof/>
          <w:lang w:eastAsia="ru-RU"/>
        </w:rPr>
      </w:pPr>
      <w:hyperlink w:anchor="_Toc156825296" w:history="1">
        <w:r w:rsidRPr="001E6429">
          <w:rPr>
            <w:rFonts w:ascii="Times New Roman" w:eastAsia="Calibri" w:hAnsi="Times New Roman" w:cs="Times New Roman"/>
            <w:b/>
            <w:bCs/>
            <w:noProof/>
          </w:rPr>
          <w:t>3. Условия реализации ДИСЦИПЛИНЫ</w:t>
        </w:r>
        <w:r w:rsidRPr="001E6429">
          <w:rPr>
            <w:rFonts w:ascii="Times New Roman" w:eastAsia="Calibri" w:hAnsi="Times New Roman" w:cs="Times New Roman"/>
            <w:b/>
            <w:bCs/>
            <w:noProof/>
            <w:webHidden/>
          </w:rPr>
          <w:tab/>
          <w:t>9</w:t>
        </w:r>
      </w:hyperlink>
    </w:p>
    <w:p w:rsidR="001E6429" w:rsidRPr="001E6429" w:rsidRDefault="001E6429" w:rsidP="001E6429">
      <w:pPr>
        <w:tabs>
          <w:tab w:val="right" w:leader="dot" w:pos="9639"/>
        </w:tabs>
        <w:spacing w:before="120" w:after="0" w:line="240" w:lineRule="auto"/>
        <w:ind w:left="240"/>
        <w:rPr>
          <w:rFonts w:ascii="Times New Roman" w:eastAsia="Times New Roman" w:hAnsi="Times New Roman" w:cs="Times New Roman"/>
          <w:noProof/>
          <w:lang w:eastAsia="ru-RU"/>
        </w:rPr>
      </w:pPr>
      <w:hyperlink w:anchor="_Toc156825297" w:history="1">
        <w:r w:rsidRPr="001E6429">
          <w:rPr>
            <w:rFonts w:ascii="Times New Roman" w:eastAsia="Times New Roman" w:hAnsi="Times New Roman" w:cs="Times New Roman"/>
            <w:noProof/>
            <w:sz w:val="24"/>
            <w:szCs w:val="24"/>
            <w:lang w:eastAsia="ru-RU"/>
          </w:rPr>
          <w:t>3.1. Материально-техническое обеспечение</w:t>
        </w:r>
        <w:r w:rsidRPr="001E6429">
          <w:rPr>
            <w:rFonts w:ascii="Times New Roman" w:eastAsia="Times New Roman" w:hAnsi="Times New Roman" w:cs="Times New Roman"/>
            <w:noProof/>
            <w:webHidden/>
            <w:sz w:val="24"/>
            <w:szCs w:val="24"/>
            <w:lang w:eastAsia="ru-RU"/>
          </w:rPr>
          <w:tab/>
          <w:t>9</w:t>
        </w:r>
      </w:hyperlink>
    </w:p>
    <w:p w:rsidR="001E6429" w:rsidRPr="001E6429" w:rsidRDefault="001E6429" w:rsidP="001E6429">
      <w:pPr>
        <w:tabs>
          <w:tab w:val="right" w:leader="dot" w:pos="9639"/>
        </w:tabs>
        <w:spacing w:before="120" w:after="0" w:line="240" w:lineRule="auto"/>
        <w:ind w:left="240"/>
        <w:rPr>
          <w:rFonts w:ascii="Times New Roman" w:eastAsia="Times New Roman" w:hAnsi="Times New Roman" w:cs="Times New Roman"/>
          <w:noProof/>
          <w:lang w:eastAsia="ru-RU"/>
        </w:rPr>
      </w:pPr>
      <w:hyperlink w:anchor="_Toc156825298" w:history="1">
        <w:r w:rsidRPr="001E6429">
          <w:rPr>
            <w:rFonts w:ascii="Times New Roman" w:eastAsia="Times New Roman" w:hAnsi="Times New Roman" w:cs="Times New Roman"/>
            <w:noProof/>
            <w:sz w:val="24"/>
            <w:szCs w:val="24"/>
            <w:lang w:eastAsia="ru-RU"/>
          </w:rPr>
          <w:t>3.2. Учебно-методическое обеспечение</w:t>
        </w:r>
        <w:r w:rsidRPr="001E6429">
          <w:rPr>
            <w:rFonts w:ascii="Times New Roman" w:eastAsia="Times New Roman" w:hAnsi="Times New Roman" w:cs="Times New Roman"/>
            <w:noProof/>
            <w:webHidden/>
            <w:sz w:val="24"/>
            <w:szCs w:val="24"/>
            <w:lang w:eastAsia="ru-RU"/>
          </w:rPr>
          <w:tab/>
          <w:t>9</w:t>
        </w:r>
      </w:hyperlink>
    </w:p>
    <w:p w:rsidR="001E6429" w:rsidRPr="001E6429" w:rsidRDefault="001E6429" w:rsidP="001E6429">
      <w:pPr>
        <w:tabs>
          <w:tab w:val="right" w:leader="dot" w:pos="9639"/>
        </w:tabs>
        <w:spacing w:before="120" w:after="0" w:line="276" w:lineRule="auto"/>
        <w:rPr>
          <w:rFonts w:ascii="Times New Roman" w:eastAsia="Calibri" w:hAnsi="Times New Roman" w:cs="Times New Roman"/>
          <w:noProof/>
          <w:lang w:eastAsia="ru-RU"/>
        </w:rPr>
      </w:pPr>
      <w:hyperlink w:anchor="_Toc156825299" w:history="1">
        <w:r w:rsidRPr="001E6429">
          <w:rPr>
            <w:rFonts w:ascii="Times New Roman" w:eastAsia="Calibri" w:hAnsi="Times New Roman" w:cs="Times New Roman"/>
            <w:b/>
            <w:bCs/>
            <w:noProof/>
          </w:rPr>
          <w:t>4. Контроль и оценка результатов  освоения ДИСЦИПЛИНЫ</w:t>
        </w:r>
        <w:r w:rsidRPr="001E6429">
          <w:rPr>
            <w:rFonts w:ascii="Times New Roman" w:eastAsia="Calibri" w:hAnsi="Times New Roman" w:cs="Times New Roman"/>
            <w:b/>
            <w:bCs/>
            <w:noProof/>
            <w:webHidden/>
          </w:rPr>
          <w:tab/>
          <w:t>10</w:t>
        </w:r>
      </w:hyperlink>
    </w:p>
    <w:p w:rsidR="001E6429" w:rsidRPr="001E6429" w:rsidRDefault="001E6429" w:rsidP="001E6429">
      <w:pPr>
        <w:keepNext/>
        <w:spacing w:after="120" w:line="240" w:lineRule="auto"/>
        <w:outlineLvl w:val="0"/>
        <w:rPr>
          <w:rFonts w:ascii="Times New Roman" w:eastAsia="Calibri" w:hAnsi="Times New Roman" w:cs="Times New Roman"/>
          <w:caps/>
          <w:kern w:val="32"/>
          <w:sz w:val="24"/>
          <w:szCs w:val="24"/>
          <w:lang w:eastAsia="ru-RU"/>
        </w:rPr>
      </w:pPr>
      <w:r w:rsidRPr="001E6429">
        <w:rPr>
          <w:rFonts w:ascii="Times New Roman" w:eastAsia="Calibri" w:hAnsi="Times New Roman" w:cs="Times New Roman"/>
          <w:caps/>
          <w:kern w:val="32"/>
          <w:sz w:val="24"/>
          <w:szCs w:val="24"/>
          <w:lang w:eastAsia="ru-RU"/>
        </w:rPr>
        <w:fldChar w:fldCharType="end"/>
      </w:r>
    </w:p>
    <w:p w:rsidR="001E6429" w:rsidRPr="001E6429" w:rsidRDefault="001E6429" w:rsidP="001E6429">
      <w:pPr>
        <w:keepNext/>
        <w:spacing w:after="120" w:line="240" w:lineRule="auto"/>
        <w:outlineLvl w:val="0"/>
        <w:rPr>
          <w:rFonts w:ascii="Times New Roman" w:eastAsia="Calibri" w:hAnsi="Times New Roman" w:cs="Times New Roman"/>
          <w:b/>
          <w:bCs/>
          <w:caps/>
          <w:kern w:val="32"/>
          <w:sz w:val="24"/>
          <w:szCs w:val="24"/>
          <w:lang w:eastAsia="ru-RU"/>
        </w:rPr>
        <w:sectPr w:rsidR="001E6429" w:rsidRPr="001E6429" w:rsidSect="00502F97">
          <w:headerReference w:type="even" r:id="rId5"/>
          <w:headerReference w:type="default" r:id="rId6"/>
          <w:pgSz w:w="11906" w:h="16838"/>
          <w:pgMar w:top="1134" w:right="567" w:bottom="1134" w:left="1701" w:header="709" w:footer="709" w:gutter="0"/>
          <w:cols w:space="708"/>
          <w:docGrid w:linePitch="360"/>
        </w:sectPr>
      </w:pPr>
    </w:p>
    <w:p w:rsidR="001E6429" w:rsidRPr="001E6429" w:rsidRDefault="001E6429" w:rsidP="001E6429">
      <w:pPr>
        <w:keepNext/>
        <w:numPr>
          <w:ilvl w:val="0"/>
          <w:numId w:val="1"/>
        </w:numPr>
        <w:spacing w:after="120" w:line="240" w:lineRule="auto"/>
        <w:jc w:val="center"/>
        <w:outlineLvl w:val="0"/>
        <w:rPr>
          <w:rFonts w:ascii="Times New Roman" w:eastAsia="Calibri" w:hAnsi="Times New Roman" w:cs="Times New Roman"/>
          <w:b/>
          <w:bCs/>
          <w:iCs/>
          <w:caps/>
          <w:kern w:val="32"/>
          <w:sz w:val="24"/>
          <w:szCs w:val="24"/>
          <w:lang w:eastAsia="ru-RU"/>
        </w:rPr>
      </w:pPr>
      <w:r w:rsidRPr="001E6429">
        <w:rPr>
          <w:rFonts w:ascii="Times New Roman" w:eastAsia="Calibri" w:hAnsi="Times New Roman" w:cs="Times New Roman"/>
          <w:b/>
          <w:bCs/>
          <w:iCs/>
          <w:caps/>
          <w:kern w:val="32"/>
          <w:sz w:val="24"/>
          <w:szCs w:val="24"/>
          <w:lang w:eastAsia="ru-RU"/>
        </w:rPr>
        <w:lastRenderedPageBreak/>
        <w:t>Общая характеристика  РАБОЧЕЙ ПРОГРАММЫ УЧЕБНОЙ ДИСЦИПЛИНЫ</w:t>
      </w:r>
    </w:p>
    <w:p w:rsidR="001E6429" w:rsidRPr="001E6429" w:rsidRDefault="001E6429" w:rsidP="001E6429">
      <w:pPr>
        <w:spacing w:after="0" w:line="240" w:lineRule="auto"/>
        <w:ind w:firstLine="851"/>
        <w:jc w:val="center"/>
        <w:rPr>
          <w:rFonts w:ascii="Times New Roman" w:eastAsia="Calibri" w:hAnsi="Times New Roman" w:cs="Times New Roman"/>
          <w:b/>
          <w:sz w:val="24"/>
          <w:szCs w:val="24"/>
        </w:rPr>
      </w:pPr>
      <w:r w:rsidRPr="001E6429">
        <w:rPr>
          <w:rFonts w:ascii="Times New Roman" w:eastAsia="Calibri" w:hAnsi="Times New Roman" w:cs="Times New Roman"/>
          <w:b/>
          <w:sz w:val="24"/>
          <w:szCs w:val="24"/>
        </w:rPr>
        <w:t>СГ.06 Основы финансовой грамотности</w:t>
      </w:r>
    </w:p>
    <w:p w:rsidR="001E6429" w:rsidRPr="001E6429" w:rsidRDefault="001E6429" w:rsidP="001E6429">
      <w:pPr>
        <w:spacing w:after="0" w:line="240" w:lineRule="auto"/>
        <w:ind w:firstLine="851"/>
        <w:jc w:val="center"/>
        <w:rPr>
          <w:rFonts w:ascii="Times New Roman" w:eastAsia="Calibri" w:hAnsi="Times New Roman" w:cs="Times New Roman"/>
          <w:sz w:val="24"/>
          <w:szCs w:val="24"/>
        </w:rPr>
      </w:pPr>
    </w:p>
    <w:p w:rsidR="001E6429" w:rsidRPr="001E6429" w:rsidRDefault="001E6429" w:rsidP="001E6429">
      <w:pPr>
        <w:spacing w:after="120" w:line="276" w:lineRule="auto"/>
        <w:ind w:firstLine="709"/>
        <w:outlineLvl w:val="1"/>
        <w:rPr>
          <w:rFonts w:ascii="Times New Roman" w:eastAsia="Calibri" w:hAnsi="Times New Roman" w:cs="Times New Roman"/>
          <w:b/>
          <w:bCs/>
          <w:sz w:val="24"/>
          <w:szCs w:val="24"/>
          <w:lang w:eastAsia="ru-RU"/>
        </w:rPr>
      </w:pPr>
      <w:r w:rsidRPr="001E6429">
        <w:rPr>
          <w:rFonts w:ascii="Times New Roman" w:eastAsia="Calibri" w:hAnsi="Times New Roman" w:cs="Times New Roman"/>
          <w:b/>
          <w:bCs/>
          <w:sz w:val="24"/>
          <w:szCs w:val="24"/>
          <w:lang w:eastAsia="ru-RU"/>
        </w:rPr>
        <w:t>1.1. Цель и место дисциплины в структуре образовательной программы</w:t>
      </w:r>
    </w:p>
    <w:p w:rsidR="001E6429" w:rsidRPr="001E6429" w:rsidRDefault="001E6429" w:rsidP="001E6429">
      <w:pPr>
        <w:suppressAutoHyphens/>
        <w:spacing w:after="0" w:line="276" w:lineRule="auto"/>
        <w:ind w:firstLine="709"/>
        <w:jc w:val="both"/>
        <w:rPr>
          <w:rFonts w:ascii="Times New Roman" w:eastAsia="Calibri" w:hAnsi="Times New Roman" w:cs="Times New Roman"/>
        </w:rPr>
      </w:pPr>
      <w:r w:rsidRPr="001E6429">
        <w:rPr>
          <w:rFonts w:ascii="Times New Roman" w:eastAsia="Calibri" w:hAnsi="Times New Roman" w:cs="Times New Roman"/>
          <w:sz w:val="24"/>
          <w:szCs w:val="24"/>
          <w:lang w:eastAsia="ru-RU"/>
        </w:rPr>
        <w:t xml:space="preserve">Цель дисциплины СГ.06 </w:t>
      </w:r>
      <w:r w:rsidRPr="001E6429">
        <w:rPr>
          <w:rFonts w:ascii="Times New Roman" w:eastAsia="Calibri" w:hAnsi="Times New Roman" w:cs="Times New Roman"/>
        </w:rPr>
        <w:t>«Основы финансовой грамотности»:</w:t>
      </w:r>
    </w:p>
    <w:p w:rsidR="001E6429" w:rsidRPr="001E6429" w:rsidRDefault="001E6429" w:rsidP="001E6429">
      <w:pPr>
        <w:suppressAutoHyphens/>
        <w:spacing w:after="0" w:line="276" w:lineRule="auto"/>
        <w:ind w:firstLine="709"/>
        <w:jc w:val="both"/>
        <w:rPr>
          <w:rFonts w:ascii="Times New Roman" w:eastAsia="Calibri" w:hAnsi="Times New Roman" w:cs="Times New Roman"/>
        </w:rPr>
      </w:pPr>
      <w:r w:rsidRPr="001E6429">
        <w:rPr>
          <w:rFonts w:ascii="Times New Roman" w:eastAsia="Calibri" w:hAnsi="Times New Roman" w:cs="Times New Roman"/>
          <w:sz w:val="24"/>
          <w:szCs w:val="24"/>
          <w:lang w:eastAsia="ru-RU"/>
        </w:rPr>
        <w:t xml:space="preserve">- </w:t>
      </w:r>
      <w:r w:rsidRPr="001E6429">
        <w:rPr>
          <w:rFonts w:ascii="Times New Roman" w:eastAsia="Calibri" w:hAnsi="Times New Roman" w:cs="Times New Roman"/>
          <w:bCs/>
          <w:iCs/>
          <w:sz w:val="24"/>
          <w:szCs w:val="24"/>
          <w:lang w:eastAsia="ru-RU"/>
        </w:rPr>
        <w:t>формирование представлений о финансах, доходах и расходах,</w:t>
      </w:r>
      <w:r w:rsidRPr="001E6429">
        <w:rPr>
          <w:rFonts w:ascii="Times New Roman" w:eastAsia="Calibri" w:hAnsi="Times New Roman" w:cs="Times New Roman"/>
          <w:bCs/>
          <w:i/>
          <w:iCs/>
          <w:sz w:val="24"/>
          <w:szCs w:val="24"/>
          <w:lang w:eastAsia="ru-RU"/>
        </w:rPr>
        <w:t xml:space="preserve"> </w:t>
      </w:r>
      <w:r w:rsidRPr="001E6429">
        <w:rPr>
          <w:rFonts w:ascii="Times New Roman" w:eastAsia="Calibri" w:hAnsi="Times New Roman" w:cs="Times New Roman"/>
        </w:rPr>
        <w:t>приобретение практических навыков для решения задач личностного развития и финансового благополучия.</w:t>
      </w:r>
    </w:p>
    <w:p w:rsidR="001E6429" w:rsidRPr="001E6429" w:rsidRDefault="001E6429" w:rsidP="001E6429">
      <w:pPr>
        <w:suppressAutoHyphens/>
        <w:spacing w:after="0" w:line="276" w:lineRule="auto"/>
        <w:ind w:firstLine="709"/>
        <w:jc w:val="both"/>
        <w:rPr>
          <w:ins w:id="1" w:author="Uvarovohk" w:date="2023-11-29T16:21:00Z"/>
          <w:rFonts w:ascii="Times New Roman" w:eastAsia="Calibri" w:hAnsi="Times New Roman" w:cs="Times New Roman"/>
          <w:sz w:val="24"/>
          <w:szCs w:val="24"/>
        </w:rPr>
      </w:pPr>
      <w:ins w:id="2" w:author="Uvarovohk" w:date="2023-11-29T16:21:00Z">
        <w:r w:rsidRPr="001E6429">
          <w:rPr>
            <w:rFonts w:ascii="Times New Roman" w:eastAsia="Calibri" w:hAnsi="Times New Roman" w:cs="Times New Roman"/>
            <w:sz w:val="24"/>
            <w:szCs w:val="24"/>
          </w:rPr>
          <w:t>‒ приобретение знаний о существующих в России финансовых институтах и финансовых продуктах, а также о способах получения информации об этих продуктах и институтах из различных источников;</w:t>
        </w:r>
      </w:ins>
    </w:p>
    <w:p w:rsidR="001E6429" w:rsidRPr="001E6429" w:rsidRDefault="001E6429" w:rsidP="001E6429">
      <w:pPr>
        <w:suppressAutoHyphens/>
        <w:spacing w:after="0" w:line="276" w:lineRule="auto"/>
        <w:ind w:firstLine="709"/>
        <w:jc w:val="both"/>
        <w:rPr>
          <w:ins w:id="3" w:author="Uvarovohk" w:date="2023-11-29T16:21:00Z"/>
          <w:rFonts w:ascii="Times New Roman" w:eastAsia="Calibri" w:hAnsi="Times New Roman" w:cs="Times New Roman"/>
          <w:sz w:val="24"/>
          <w:szCs w:val="24"/>
        </w:rPr>
      </w:pPr>
      <w:ins w:id="4" w:author="Uvarovohk" w:date="2023-11-29T16:21:00Z">
        <w:r w:rsidRPr="001E6429">
          <w:rPr>
            <w:rFonts w:ascii="Times New Roman" w:eastAsia="Calibri" w:hAnsi="Times New Roman" w:cs="Times New Roman"/>
            <w:sz w:val="24"/>
            <w:szCs w:val="24"/>
          </w:rPr>
          <w:t>‒ развитие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в процессе выбора;</w:t>
        </w:r>
      </w:ins>
    </w:p>
    <w:p w:rsidR="001E6429" w:rsidRPr="001E6429" w:rsidRDefault="001E6429" w:rsidP="001E6429">
      <w:pPr>
        <w:suppressAutoHyphens/>
        <w:spacing w:after="0" w:line="276" w:lineRule="auto"/>
        <w:ind w:firstLine="709"/>
        <w:jc w:val="both"/>
        <w:rPr>
          <w:rFonts w:ascii="Times New Roman" w:eastAsia="Calibri" w:hAnsi="Times New Roman" w:cs="Times New Roman"/>
          <w:sz w:val="24"/>
          <w:szCs w:val="24"/>
        </w:rPr>
      </w:pPr>
      <w:r w:rsidRPr="001E6429">
        <w:rPr>
          <w:rFonts w:ascii="Times New Roman" w:eastAsia="Calibri" w:hAnsi="Times New Roman" w:cs="Times New Roman"/>
          <w:sz w:val="24"/>
          <w:szCs w:val="24"/>
        </w:rPr>
        <w:t>‒ формирование знаний о таких способах повышения благосостояния, как инвестирование денежных средств, использование пенсионных фондов, создание собственного бизнеса.</w:t>
      </w:r>
    </w:p>
    <w:p w:rsidR="001E6429" w:rsidRPr="001E6429" w:rsidRDefault="001E6429" w:rsidP="001E6429">
      <w:pPr>
        <w:suppressAutoHyphens/>
        <w:spacing w:after="0" w:line="276" w:lineRule="auto"/>
        <w:ind w:firstLine="709"/>
        <w:jc w:val="both"/>
        <w:rPr>
          <w:rFonts w:ascii="Times New Roman" w:eastAsia="Calibri" w:hAnsi="Times New Roman" w:cs="Times New Roman"/>
          <w:sz w:val="24"/>
          <w:szCs w:val="24"/>
        </w:rPr>
      </w:pPr>
      <w:r w:rsidRPr="001E6429">
        <w:rPr>
          <w:rFonts w:ascii="Times New Roman" w:eastAsia="Calibri" w:hAnsi="Times New Roman" w:cs="Times New Roman"/>
          <w:sz w:val="24"/>
          <w:szCs w:val="24"/>
        </w:rPr>
        <w:t>Дисциплина  СГ.06 «Основы финансовой грамотности» включена в вариативную часть социально-гуманитарного цикла образовательной программы.</w:t>
      </w:r>
    </w:p>
    <w:p w:rsidR="001E6429" w:rsidRPr="001E6429" w:rsidRDefault="001E6429" w:rsidP="001E6429">
      <w:pPr>
        <w:suppressAutoHyphens/>
        <w:spacing w:after="0" w:line="276" w:lineRule="auto"/>
        <w:ind w:firstLine="709"/>
        <w:jc w:val="both"/>
        <w:rPr>
          <w:rFonts w:ascii="Times New Roman" w:eastAsia="Calibri" w:hAnsi="Times New Roman" w:cs="Times New Roman"/>
          <w:sz w:val="24"/>
          <w:szCs w:val="24"/>
        </w:rPr>
      </w:pPr>
      <w:r w:rsidRPr="001E6429">
        <w:rPr>
          <w:rFonts w:ascii="Times New Roman" w:eastAsia="Calibri" w:hAnsi="Times New Roman" w:cs="Times New Roman"/>
          <w:sz w:val="24"/>
          <w:szCs w:val="24"/>
        </w:rPr>
        <w:t>Учебная дисциплина введена для формирования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w:t>
      </w:r>
    </w:p>
    <w:p w:rsidR="001E6429" w:rsidRPr="001E6429" w:rsidRDefault="001E6429" w:rsidP="001E6429">
      <w:pPr>
        <w:spacing w:after="120" w:line="276" w:lineRule="auto"/>
        <w:ind w:firstLine="709"/>
        <w:jc w:val="both"/>
        <w:outlineLvl w:val="1"/>
        <w:rPr>
          <w:rFonts w:ascii="Times New Roman" w:eastAsia="Calibri" w:hAnsi="Times New Roman" w:cs="Times New Roman"/>
          <w:b/>
          <w:bCs/>
          <w:sz w:val="24"/>
          <w:szCs w:val="24"/>
          <w:lang w:eastAsia="ru-RU"/>
        </w:rPr>
      </w:pPr>
    </w:p>
    <w:p w:rsidR="001E6429" w:rsidRPr="001E6429" w:rsidRDefault="001E6429" w:rsidP="001E6429">
      <w:pPr>
        <w:spacing w:after="120" w:line="276" w:lineRule="auto"/>
        <w:ind w:firstLine="709"/>
        <w:jc w:val="both"/>
        <w:outlineLvl w:val="1"/>
        <w:rPr>
          <w:rFonts w:ascii="Times New Roman" w:eastAsia="Calibri" w:hAnsi="Times New Roman" w:cs="Times New Roman"/>
          <w:b/>
          <w:bCs/>
          <w:sz w:val="24"/>
          <w:szCs w:val="24"/>
          <w:lang w:eastAsia="ru-RU"/>
        </w:rPr>
      </w:pPr>
      <w:r w:rsidRPr="001E6429">
        <w:rPr>
          <w:rFonts w:ascii="Times New Roman" w:eastAsia="Calibri" w:hAnsi="Times New Roman" w:cs="Times New Roman"/>
          <w:b/>
          <w:bCs/>
          <w:sz w:val="24"/>
          <w:szCs w:val="24"/>
          <w:lang w:eastAsia="ru-RU"/>
        </w:rPr>
        <w:t>1.2. Планируемые результаты освоения дисциплины</w:t>
      </w:r>
    </w:p>
    <w:p w:rsidR="001E6429" w:rsidRPr="001E6429" w:rsidRDefault="001E6429" w:rsidP="001E6429">
      <w:pPr>
        <w:spacing w:after="0" w:line="276" w:lineRule="auto"/>
        <w:ind w:firstLine="709"/>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rsidR="001E6429" w:rsidRPr="001E6429" w:rsidRDefault="001E6429" w:rsidP="001E6429">
      <w:pPr>
        <w:spacing w:after="120" w:line="276" w:lineRule="auto"/>
        <w:ind w:firstLine="709"/>
        <w:jc w:val="both"/>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В результате освоения дисциплины обучающийся должен: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3265"/>
        <w:gridCol w:w="2547"/>
        <w:gridCol w:w="1985"/>
      </w:tblGrid>
      <w:tr w:rsidR="001E6429" w:rsidRPr="001E6429" w:rsidTr="00833E87">
        <w:tc>
          <w:tcPr>
            <w:tcW w:w="1985" w:type="dxa"/>
          </w:tcPr>
          <w:p w:rsidR="001E6429" w:rsidRPr="001E6429" w:rsidRDefault="001E6429" w:rsidP="001E6429">
            <w:pPr>
              <w:spacing w:after="0" w:line="240" w:lineRule="auto"/>
              <w:rPr>
                <w:rFonts w:ascii="Times New Roman" w:eastAsia="Calibri" w:hAnsi="Times New Roman" w:cs="Times New Roman"/>
                <w:b/>
                <w:sz w:val="24"/>
                <w:szCs w:val="24"/>
              </w:rPr>
            </w:pPr>
            <w:r w:rsidRPr="001E6429">
              <w:rPr>
                <w:rFonts w:ascii="Times New Roman" w:eastAsia="Calibri" w:hAnsi="Times New Roman" w:cs="Times New Roman"/>
                <w:b/>
                <w:sz w:val="24"/>
                <w:szCs w:val="24"/>
              </w:rPr>
              <w:t>Код ОК, ПК</w:t>
            </w:r>
          </w:p>
        </w:tc>
        <w:tc>
          <w:tcPr>
            <w:tcW w:w="3265" w:type="dxa"/>
          </w:tcPr>
          <w:p w:rsidR="001E6429" w:rsidRPr="001E6429" w:rsidRDefault="001E6429" w:rsidP="001E6429">
            <w:pPr>
              <w:spacing w:after="0" w:line="240" w:lineRule="auto"/>
              <w:jc w:val="center"/>
              <w:rPr>
                <w:rFonts w:ascii="Times New Roman" w:eastAsia="Calibri" w:hAnsi="Times New Roman" w:cs="Times New Roman"/>
                <w:b/>
                <w:sz w:val="24"/>
                <w:szCs w:val="24"/>
              </w:rPr>
            </w:pPr>
            <w:r w:rsidRPr="001E6429">
              <w:rPr>
                <w:rFonts w:ascii="Times New Roman" w:eastAsia="Calibri" w:hAnsi="Times New Roman" w:cs="Times New Roman"/>
                <w:b/>
                <w:sz w:val="24"/>
                <w:szCs w:val="24"/>
              </w:rPr>
              <w:t>Уметь</w:t>
            </w:r>
          </w:p>
        </w:tc>
        <w:tc>
          <w:tcPr>
            <w:tcW w:w="2547" w:type="dxa"/>
          </w:tcPr>
          <w:p w:rsidR="001E6429" w:rsidRPr="001E6429" w:rsidRDefault="001E6429" w:rsidP="001E6429">
            <w:pPr>
              <w:spacing w:after="0" w:line="240" w:lineRule="auto"/>
              <w:jc w:val="center"/>
              <w:rPr>
                <w:rFonts w:ascii="Times New Roman" w:eastAsia="Calibri" w:hAnsi="Times New Roman" w:cs="Times New Roman"/>
                <w:b/>
                <w:i/>
                <w:sz w:val="24"/>
                <w:szCs w:val="24"/>
              </w:rPr>
            </w:pPr>
            <w:r w:rsidRPr="001E6429">
              <w:rPr>
                <w:rFonts w:ascii="Times New Roman" w:eastAsia="Calibri" w:hAnsi="Times New Roman" w:cs="Times New Roman"/>
                <w:b/>
                <w:sz w:val="24"/>
                <w:szCs w:val="24"/>
              </w:rPr>
              <w:t>Знать</w:t>
            </w:r>
          </w:p>
        </w:tc>
        <w:tc>
          <w:tcPr>
            <w:tcW w:w="1985" w:type="dxa"/>
          </w:tcPr>
          <w:p w:rsidR="001E6429" w:rsidRPr="001E6429" w:rsidRDefault="001E6429" w:rsidP="001E6429">
            <w:pPr>
              <w:spacing w:after="0" w:line="240" w:lineRule="auto"/>
              <w:jc w:val="center"/>
              <w:rPr>
                <w:rFonts w:ascii="Times New Roman" w:eastAsia="Calibri" w:hAnsi="Times New Roman" w:cs="Times New Roman"/>
                <w:b/>
                <w:i/>
                <w:sz w:val="24"/>
                <w:szCs w:val="24"/>
              </w:rPr>
            </w:pPr>
            <w:r w:rsidRPr="001E6429">
              <w:rPr>
                <w:rFonts w:ascii="Times New Roman" w:eastAsia="Calibri" w:hAnsi="Times New Roman" w:cs="Times New Roman"/>
                <w:b/>
                <w:sz w:val="24"/>
                <w:szCs w:val="24"/>
              </w:rPr>
              <w:t xml:space="preserve">Владеть навыками </w:t>
            </w:r>
          </w:p>
        </w:tc>
      </w:tr>
      <w:tr w:rsidR="001E6429" w:rsidRPr="001E6429" w:rsidTr="00833E87">
        <w:tc>
          <w:tcPr>
            <w:tcW w:w="1985" w:type="dxa"/>
          </w:tcPr>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bCs/>
              </w:rPr>
              <w:t>ОК.01</w:t>
            </w:r>
            <w:r w:rsidRPr="001E6429">
              <w:rPr>
                <w:rFonts w:ascii="Times New Roman" w:eastAsia="Calibri"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3265" w:type="dxa"/>
          </w:tcPr>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-выявлять и эффективно искать информацию, необходимую для решения задачи и/или проблемы;</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 xml:space="preserve">-владеть актуальными методами работы в </w:t>
            </w:r>
            <w:r w:rsidRPr="001E6429">
              <w:rPr>
                <w:rFonts w:ascii="Times New Roman" w:eastAsia="Calibri" w:hAnsi="Times New Roman" w:cs="Times New Roman"/>
              </w:rPr>
              <w:lastRenderedPageBreak/>
              <w:t>профессиональной и смежных сферах;</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-оценивать результат и последствия своих действий (самостоятельно или с помощью наставника);</w:t>
            </w:r>
          </w:p>
          <w:p w:rsidR="001E6429" w:rsidRPr="001E6429" w:rsidRDefault="001E6429" w:rsidP="001E6429">
            <w:pPr>
              <w:spacing w:after="0" w:line="240" w:lineRule="auto"/>
              <w:rPr>
                <w:rFonts w:ascii="Times New Roman" w:eastAsia="Calibri" w:hAnsi="Times New Roman" w:cs="Times New Roman"/>
                <w:bCs/>
              </w:rPr>
            </w:pPr>
          </w:p>
        </w:tc>
        <w:tc>
          <w:tcPr>
            <w:tcW w:w="2547" w:type="dxa"/>
          </w:tcPr>
          <w:p w:rsidR="001E6429" w:rsidRPr="001E6429" w:rsidRDefault="001E6429" w:rsidP="001E6429">
            <w:pPr>
              <w:spacing w:after="0" w:line="240" w:lineRule="auto"/>
              <w:rPr>
                <w:rFonts w:ascii="Times New Roman" w:eastAsia="Calibri" w:hAnsi="Times New Roman" w:cs="Times New Roman"/>
                <w:bCs/>
                <w:i/>
              </w:rPr>
            </w:pPr>
            <w:r w:rsidRPr="001E6429">
              <w:rPr>
                <w:rFonts w:ascii="Times New Roman" w:eastAsia="Calibri" w:hAnsi="Times New Roman" w:cs="Times New Roman"/>
              </w:rPr>
              <w:lastRenderedPageBreak/>
              <w:t>-актуальный профессиональный и социальный контекст, в котором приходится работать и жить;</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 xml:space="preserve">-основные источники информации и ресурсы для решения задач и/или проблем в профессиональном </w:t>
            </w:r>
            <w:r w:rsidRPr="001E6429">
              <w:rPr>
                <w:rFonts w:ascii="Times New Roman" w:eastAsia="Calibri" w:hAnsi="Times New Roman" w:cs="Times New Roman"/>
              </w:rPr>
              <w:lastRenderedPageBreak/>
              <w:t>и/или социальном контексте;</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-методы работы в профессиональной и смежных сферах;</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-порядок оценки результатов решения задач профессиональной деятельности;</w:t>
            </w:r>
          </w:p>
        </w:tc>
        <w:tc>
          <w:tcPr>
            <w:tcW w:w="1985" w:type="dxa"/>
          </w:tcPr>
          <w:p w:rsidR="001E6429" w:rsidRPr="001E6429" w:rsidRDefault="001E6429" w:rsidP="001E6429">
            <w:pPr>
              <w:spacing w:after="0" w:line="240" w:lineRule="auto"/>
              <w:jc w:val="center"/>
              <w:rPr>
                <w:rFonts w:ascii="Times New Roman" w:eastAsia="Calibri" w:hAnsi="Times New Roman" w:cs="Times New Roman"/>
                <w:bCs/>
                <w:i/>
              </w:rPr>
            </w:pPr>
            <w:r w:rsidRPr="001E6429">
              <w:rPr>
                <w:rFonts w:ascii="Times New Roman" w:eastAsia="Calibri" w:hAnsi="Times New Roman" w:cs="Times New Roman"/>
                <w:bCs/>
                <w:i/>
              </w:rPr>
              <w:lastRenderedPageBreak/>
              <w:t>-</w:t>
            </w:r>
          </w:p>
        </w:tc>
      </w:tr>
      <w:tr w:rsidR="001E6429" w:rsidRPr="001E6429" w:rsidTr="00833E87">
        <w:tc>
          <w:tcPr>
            <w:tcW w:w="1985" w:type="dxa"/>
          </w:tcPr>
          <w:p w:rsidR="001E6429" w:rsidRPr="001E6429" w:rsidRDefault="001E6429" w:rsidP="001E6429">
            <w:pPr>
              <w:widowControl w:val="0"/>
              <w:spacing w:after="0" w:line="240" w:lineRule="auto"/>
              <w:jc w:val="both"/>
              <w:rPr>
                <w:rFonts w:ascii="Times New Roman" w:eastAsia="Calibri" w:hAnsi="Times New Roman" w:cs="Times New Roman"/>
              </w:rPr>
            </w:pPr>
            <w:r w:rsidRPr="001E6429">
              <w:rPr>
                <w:rFonts w:ascii="Times New Roman" w:eastAsia="Calibri" w:hAnsi="Times New Roman" w:cs="Times New Roman"/>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5" w:type="dxa"/>
          </w:tcPr>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ab/>
              <w:t>-определять актуальность нормативно-правовой документации в профессиональной деятельности;</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-применять современную научную профессиональную терминологию;</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-определять и выстраивать траектории профессионального развития и самообразования;</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-выявлять достоинства и недостатки коммерческой идеи;</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-презентовать идеи открытия собственного дела в профессиональной деятельности;</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-определять источники достоверной правовой информации;</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-составлять различные правовые документы;</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-находить интересные проектные идеи, грамотно их формулировать и документировать;</w:t>
            </w:r>
          </w:p>
          <w:p w:rsidR="001E6429" w:rsidRPr="001E6429" w:rsidRDefault="001E6429" w:rsidP="001E6429">
            <w:pPr>
              <w:widowControl w:val="0"/>
              <w:tabs>
                <w:tab w:val="left" w:pos="175"/>
              </w:tabs>
              <w:spacing w:after="0" w:line="240" w:lineRule="auto"/>
              <w:rPr>
                <w:rFonts w:ascii="Times New Roman" w:eastAsia="Calibri" w:hAnsi="Times New Roman" w:cs="Times New Roman"/>
                <w:iCs/>
              </w:rPr>
            </w:pPr>
            <w:r w:rsidRPr="001E6429">
              <w:rPr>
                <w:rFonts w:ascii="Times New Roman" w:eastAsia="Calibri" w:hAnsi="Times New Roman" w:cs="Times New Roman"/>
              </w:rPr>
              <w:t>-оценивать жизнеспособность проектной идеи, составлять план проекта;</w:t>
            </w:r>
          </w:p>
        </w:tc>
        <w:tc>
          <w:tcPr>
            <w:tcW w:w="2547" w:type="dxa"/>
          </w:tcPr>
          <w:p w:rsidR="001E6429" w:rsidRPr="001E6429" w:rsidRDefault="001E6429" w:rsidP="001E6429">
            <w:pPr>
              <w:widowControl w:val="0"/>
              <w:tabs>
                <w:tab w:val="left" w:pos="175"/>
              </w:tabs>
              <w:spacing w:after="0" w:line="240" w:lineRule="auto"/>
              <w:jc w:val="both"/>
              <w:rPr>
                <w:rFonts w:ascii="Times New Roman" w:eastAsia="Calibri" w:hAnsi="Times New Roman" w:cs="Times New Roman"/>
                <w:iCs/>
              </w:rPr>
            </w:pPr>
            <w:r w:rsidRPr="001E6429">
              <w:rPr>
                <w:rFonts w:ascii="Times New Roman" w:eastAsia="Calibri" w:hAnsi="Times New Roman" w:cs="Times New Roman"/>
              </w:rPr>
              <w:t>содержание актуальной нормативно-правовой документации;</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-содержание актуальной нормативно-правовой документации;</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-возможные траектории профессионального развития и самообразования;</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основы предпринимательской деятельности, правовой и финансовой грамотности;</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-правила разработки презентации;</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-основные этапы разработки и реализации проекта;</w:t>
            </w:r>
          </w:p>
        </w:tc>
        <w:tc>
          <w:tcPr>
            <w:tcW w:w="1985" w:type="dxa"/>
          </w:tcPr>
          <w:p w:rsidR="001E6429" w:rsidRPr="001E6429" w:rsidRDefault="001E6429" w:rsidP="001E6429">
            <w:pPr>
              <w:spacing w:after="0" w:line="240" w:lineRule="auto"/>
              <w:rPr>
                <w:rFonts w:ascii="Times New Roman" w:eastAsia="Calibri" w:hAnsi="Times New Roman" w:cs="Times New Roman"/>
                <w:bCs/>
                <w:i/>
              </w:rPr>
            </w:pPr>
            <w:r w:rsidRPr="001E6429">
              <w:rPr>
                <w:rFonts w:ascii="Times New Roman" w:eastAsia="Calibri" w:hAnsi="Times New Roman" w:cs="Times New Roman"/>
                <w:bCs/>
                <w:i/>
              </w:rPr>
              <w:t>-</w:t>
            </w:r>
          </w:p>
        </w:tc>
      </w:tr>
      <w:tr w:rsidR="001E6429" w:rsidRPr="001E6429" w:rsidTr="00833E87">
        <w:tc>
          <w:tcPr>
            <w:tcW w:w="1985" w:type="dxa"/>
          </w:tcPr>
          <w:p w:rsidR="001E6429" w:rsidRPr="001E6429" w:rsidRDefault="001E6429" w:rsidP="001E6429">
            <w:pPr>
              <w:widowControl w:val="0"/>
              <w:spacing w:after="0" w:line="240" w:lineRule="auto"/>
              <w:jc w:val="both"/>
              <w:rPr>
                <w:rFonts w:ascii="Times New Roman" w:eastAsia="Calibri" w:hAnsi="Times New Roman" w:cs="Times New Roman"/>
              </w:rPr>
            </w:pPr>
            <w:r w:rsidRPr="001E6429">
              <w:rPr>
                <w:rFonts w:ascii="Times New Roman" w:eastAsia="Calibri" w:hAnsi="Times New Roman" w:cs="Times New Roman"/>
              </w:rPr>
              <w:t>ОК 05</w:t>
            </w:r>
          </w:p>
          <w:p w:rsidR="001E6429" w:rsidRPr="001E6429" w:rsidRDefault="001E6429" w:rsidP="001E6429">
            <w:pPr>
              <w:widowControl w:val="0"/>
              <w:spacing w:after="0" w:line="240" w:lineRule="auto"/>
              <w:jc w:val="both"/>
              <w:rPr>
                <w:rFonts w:ascii="Times New Roman" w:eastAsia="Calibri" w:hAnsi="Times New Roman" w:cs="Times New Roman"/>
              </w:rPr>
            </w:pPr>
            <w:r w:rsidRPr="001E6429">
              <w:rPr>
                <w:rFonts w:ascii="Times New Roman" w:eastAsia="Calibri"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социального и </w:t>
            </w:r>
            <w:r w:rsidRPr="001E6429">
              <w:rPr>
                <w:rFonts w:ascii="Times New Roman" w:eastAsia="Calibri" w:hAnsi="Times New Roman" w:cs="Times New Roman"/>
              </w:rPr>
              <w:lastRenderedPageBreak/>
              <w:t>культурного контекста</w:t>
            </w:r>
          </w:p>
        </w:tc>
        <w:tc>
          <w:tcPr>
            <w:tcW w:w="3265" w:type="dxa"/>
          </w:tcPr>
          <w:p w:rsidR="001E6429" w:rsidRPr="001E6429" w:rsidRDefault="001E6429" w:rsidP="001E6429">
            <w:pPr>
              <w:widowControl w:val="0"/>
              <w:tabs>
                <w:tab w:val="left" w:pos="175"/>
              </w:tabs>
              <w:spacing w:after="0" w:line="240" w:lineRule="auto"/>
              <w:jc w:val="both"/>
              <w:rPr>
                <w:rFonts w:ascii="Times New Roman" w:eastAsia="Calibri" w:hAnsi="Times New Roman" w:cs="Times New Roman"/>
              </w:rPr>
            </w:pPr>
            <w:r w:rsidRPr="001E6429">
              <w:rPr>
                <w:rFonts w:ascii="Times New Roman" w:eastAsia="Calibri" w:hAnsi="Times New Roman" w:cs="Times New Roman"/>
              </w:rPr>
              <w:lastRenderedPageBreak/>
              <w:t>-грамотно излагать свои мысли, формулировать собственное мнение, обосновывать свою позицию в учебных и практических ситуациях;</w:t>
            </w:r>
          </w:p>
          <w:p w:rsidR="001E6429" w:rsidRPr="001E6429" w:rsidRDefault="001E6429" w:rsidP="001E6429">
            <w:pPr>
              <w:widowControl w:val="0"/>
              <w:tabs>
                <w:tab w:val="left" w:pos="175"/>
              </w:tabs>
              <w:spacing w:after="0" w:line="240" w:lineRule="auto"/>
              <w:jc w:val="both"/>
              <w:rPr>
                <w:rFonts w:ascii="Times New Roman" w:eastAsia="Calibri" w:hAnsi="Times New Roman" w:cs="Times New Roman"/>
              </w:rPr>
            </w:pPr>
            <w:r w:rsidRPr="001E6429">
              <w:rPr>
                <w:rFonts w:ascii="Times New Roman" w:eastAsia="Calibri" w:hAnsi="Times New Roman" w:cs="Times New Roman"/>
              </w:rPr>
              <w:tab/>
              <w:t xml:space="preserve">-проявлять толерантность в коллективе; </w:t>
            </w:r>
          </w:p>
          <w:p w:rsidR="001E6429" w:rsidRPr="001E6429" w:rsidRDefault="001E6429" w:rsidP="001E6429">
            <w:pPr>
              <w:widowControl w:val="0"/>
              <w:tabs>
                <w:tab w:val="left" w:pos="175"/>
              </w:tabs>
              <w:spacing w:after="0" w:line="240" w:lineRule="auto"/>
              <w:jc w:val="both"/>
              <w:rPr>
                <w:rFonts w:ascii="Times New Roman" w:eastAsia="Calibri" w:hAnsi="Times New Roman" w:cs="Times New Roman"/>
              </w:rPr>
            </w:pPr>
          </w:p>
        </w:tc>
        <w:tc>
          <w:tcPr>
            <w:tcW w:w="2547" w:type="dxa"/>
          </w:tcPr>
          <w:p w:rsidR="001E6429" w:rsidRPr="001E6429" w:rsidRDefault="001E6429" w:rsidP="001E6429">
            <w:pPr>
              <w:widowControl w:val="0"/>
              <w:tabs>
                <w:tab w:val="left" w:pos="175"/>
              </w:tabs>
              <w:spacing w:after="0" w:line="240" w:lineRule="auto"/>
              <w:jc w:val="both"/>
              <w:rPr>
                <w:rFonts w:ascii="Times New Roman" w:eastAsia="Calibri" w:hAnsi="Times New Roman" w:cs="Times New Roman"/>
                <w:iCs/>
              </w:rPr>
            </w:pPr>
            <w:r w:rsidRPr="001E6429">
              <w:rPr>
                <w:rFonts w:ascii="Times New Roman" w:eastAsia="Calibri" w:hAnsi="Times New Roman" w:cs="Times New Roman"/>
                <w:iCs/>
              </w:rPr>
              <w:t>-правила оформления документов и построения устных сообщений на государственном языке РФ;</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-особенности социального и культурного контекста;</w:t>
            </w:r>
          </w:p>
        </w:tc>
        <w:tc>
          <w:tcPr>
            <w:tcW w:w="1985" w:type="dxa"/>
          </w:tcPr>
          <w:p w:rsidR="001E6429" w:rsidRPr="001E6429" w:rsidRDefault="001E6429" w:rsidP="001E6429">
            <w:pPr>
              <w:spacing w:after="0" w:line="240" w:lineRule="auto"/>
              <w:rPr>
                <w:rFonts w:ascii="Times New Roman" w:eastAsia="Calibri" w:hAnsi="Times New Roman" w:cs="Times New Roman"/>
                <w:bCs/>
              </w:rPr>
            </w:pPr>
            <w:r w:rsidRPr="001E6429">
              <w:rPr>
                <w:rFonts w:ascii="Times New Roman" w:eastAsia="Calibri" w:hAnsi="Times New Roman" w:cs="Times New Roman"/>
                <w:bCs/>
              </w:rPr>
              <w:t>-</w:t>
            </w:r>
          </w:p>
        </w:tc>
      </w:tr>
      <w:tr w:rsidR="001E6429" w:rsidRPr="001E6429" w:rsidTr="00833E87">
        <w:tc>
          <w:tcPr>
            <w:tcW w:w="1985" w:type="dxa"/>
          </w:tcPr>
          <w:p w:rsidR="001E6429" w:rsidRPr="001E6429" w:rsidRDefault="001E6429" w:rsidP="001E6429">
            <w:pPr>
              <w:widowControl w:val="0"/>
              <w:spacing w:after="0" w:line="240" w:lineRule="auto"/>
              <w:jc w:val="both"/>
              <w:rPr>
                <w:rFonts w:ascii="Times New Roman" w:eastAsia="Calibri" w:hAnsi="Times New Roman" w:cs="Times New Roman"/>
              </w:rPr>
            </w:pPr>
            <w:r w:rsidRPr="001E6429">
              <w:rPr>
                <w:rFonts w:ascii="Times New Roman" w:eastAsia="Calibri" w:hAnsi="Times New Roman" w:cs="Times New Roman"/>
              </w:rPr>
              <w:lastRenderedPageBreak/>
              <w:t>ОК.06</w:t>
            </w:r>
          </w:p>
          <w:p w:rsidR="001E6429" w:rsidRPr="001E6429" w:rsidRDefault="001E6429" w:rsidP="001E6429">
            <w:pPr>
              <w:widowControl w:val="0"/>
              <w:spacing w:after="0" w:line="240" w:lineRule="auto"/>
              <w:jc w:val="both"/>
              <w:rPr>
                <w:rFonts w:ascii="Times New Roman" w:eastAsia="Calibri" w:hAnsi="Times New Roman" w:cs="Times New Roman"/>
              </w:rPr>
            </w:pPr>
            <w:r w:rsidRPr="001E6429">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5" w:type="dxa"/>
          </w:tcPr>
          <w:p w:rsidR="001E6429" w:rsidRPr="001E6429" w:rsidRDefault="001E6429" w:rsidP="001E6429">
            <w:pPr>
              <w:widowControl w:val="0"/>
              <w:tabs>
                <w:tab w:val="left" w:pos="175"/>
              </w:tabs>
              <w:spacing w:after="0" w:line="240" w:lineRule="auto"/>
              <w:jc w:val="both"/>
              <w:rPr>
                <w:rFonts w:ascii="Times New Roman" w:eastAsia="Calibri" w:hAnsi="Times New Roman" w:cs="Times New Roman"/>
              </w:rPr>
            </w:pPr>
            <w:r w:rsidRPr="001E6429">
              <w:rPr>
                <w:rFonts w:ascii="Times New Roman" w:eastAsia="Calibri" w:hAnsi="Times New Roman" w:cs="Times New Roman"/>
              </w:rPr>
              <w:t>-проявлять гражданско-патриотическую позицию;</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-демонстрировать осознанное поведение;</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-описывать значимость своей специальности;</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-применять стандарты антикоррупционного поведения;</w:t>
            </w:r>
          </w:p>
        </w:tc>
        <w:tc>
          <w:tcPr>
            <w:tcW w:w="2547" w:type="dxa"/>
          </w:tcPr>
          <w:p w:rsidR="001E6429" w:rsidRPr="001E6429" w:rsidRDefault="001E6429" w:rsidP="001E6429">
            <w:pPr>
              <w:widowControl w:val="0"/>
              <w:tabs>
                <w:tab w:val="left" w:pos="175"/>
              </w:tabs>
              <w:spacing w:after="0" w:line="240" w:lineRule="auto"/>
              <w:jc w:val="both"/>
              <w:rPr>
                <w:rFonts w:ascii="Times New Roman" w:eastAsia="Calibri" w:hAnsi="Times New Roman" w:cs="Times New Roman"/>
                <w:iCs/>
              </w:rPr>
            </w:pPr>
            <w:r w:rsidRPr="001E6429">
              <w:rPr>
                <w:rFonts w:ascii="Times New Roman" w:eastAsia="Calibri" w:hAnsi="Times New Roman" w:cs="Times New Roman"/>
              </w:rPr>
              <w:t>-сущность гражданско-патриотической позиции</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-традиционных общечеловеческих ценностей, в том числе с учетом гармонизации межнациональных и межрелигиозных отношений;</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-значимость профессиональной деятельности по специальности</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 xml:space="preserve">стандарты антикоррупционного поведения и последствия его нарушения; </w:t>
            </w:r>
          </w:p>
        </w:tc>
        <w:tc>
          <w:tcPr>
            <w:tcW w:w="1985" w:type="dxa"/>
          </w:tcPr>
          <w:p w:rsidR="001E6429" w:rsidRPr="001E6429" w:rsidRDefault="001E6429" w:rsidP="001E6429">
            <w:pPr>
              <w:spacing w:after="0" w:line="240" w:lineRule="auto"/>
              <w:rPr>
                <w:rFonts w:ascii="Times New Roman" w:eastAsia="Calibri" w:hAnsi="Times New Roman" w:cs="Times New Roman"/>
                <w:bCs/>
              </w:rPr>
            </w:pPr>
            <w:r w:rsidRPr="001E6429">
              <w:rPr>
                <w:rFonts w:ascii="Times New Roman" w:eastAsia="Calibri" w:hAnsi="Times New Roman" w:cs="Times New Roman"/>
                <w:bCs/>
              </w:rPr>
              <w:t>-</w:t>
            </w:r>
          </w:p>
        </w:tc>
      </w:tr>
      <w:tr w:rsidR="001E6429" w:rsidRPr="001E6429" w:rsidTr="00833E87">
        <w:tc>
          <w:tcPr>
            <w:tcW w:w="1985" w:type="dxa"/>
          </w:tcPr>
          <w:p w:rsidR="001E6429" w:rsidRPr="001E6429" w:rsidRDefault="001E6429" w:rsidP="001E6429">
            <w:pPr>
              <w:widowControl w:val="0"/>
              <w:spacing w:after="0" w:line="240" w:lineRule="auto"/>
              <w:jc w:val="both"/>
              <w:rPr>
                <w:rFonts w:ascii="Times New Roman" w:eastAsia="Calibri" w:hAnsi="Times New Roman" w:cs="Times New Roman"/>
              </w:rPr>
            </w:pPr>
            <w:r w:rsidRPr="001E6429">
              <w:rPr>
                <w:rFonts w:ascii="Times New Roman" w:eastAsia="Calibri" w:hAnsi="Times New Roman" w:cs="Times New Roman"/>
              </w:rPr>
              <w:t>ОК 09</w:t>
            </w:r>
          </w:p>
          <w:p w:rsidR="001E6429" w:rsidRPr="001E6429" w:rsidRDefault="001E6429" w:rsidP="001E6429">
            <w:pPr>
              <w:widowControl w:val="0"/>
              <w:spacing w:after="0" w:line="240" w:lineRule="auto"/>
              <w:jc w:val="both"/>
              <w:rPr>
                <w:rFonts w:ascii="Times New Roman" w:eastAsia="Calibri" w:hAnsi="Times New Roman" w:cs="Times New Roman"/>
              </w:rPr>
            </w:pPr>
            <w:r w:rsidRPr="001E6429">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265" w:type="dxa"/>
          </w:tcPr>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-участвовать в диалогах на знакомые общие и профессиональные темы;</w:t>
            </w:r>
          </w:p>
          <w:p w:rsidR="001E6429" w:rsidRPr="001E6429" w:rsidRDefault="001E6429" w:rsidP="001E6429">
            <w:pPr>
              <w:widowControl w:val="0"/>
              <w:tabs>
                <w:tab w:val="left" w:pos="175"/>
              </w:tabs>
              <w:spacing w:after="0" w:line="240" w:lineRule="auto"/>
              <w:rPr>
                <w:rFonts w:ascii="Times New Roman" w:eastAsia="Calibri" w:hAnsi="Times New Roman" w:cs="Times New Roman"/>
                <w:iCs/>
              </w:rPr>
            </w:pPr>
            <w:r w:rsidRPr="001E6429">
              <w:rPr>
                <w:rFonts w:ascii="Times New Roman" w:eastAsia="Calibri" w:hAnsi="Times New Roman" w:cs="Times New Roman"/>
              </w:rPr>
              <w:t>-строить простые высказывания о себе и о своей профессиональной деятельности;</w:t>
            </w:r>
            <w:r w:rsidRPr="001E6429">
              <w:rPr>
                <w:rFonts w:ascii="Times New Roman" w:eastAsia="Calibri" w:hAnsi="Times New Roman" w:cs="Times New Roman"/>
                <w:iCs/>
              </w:rPr>
              <w:t xml:space="preserve"> </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iCs/>
              </w:rPr>
              <w:t>-</w:t>
            </w:r>
            <w:r w:rsidRPr="001E6429">
              <w:rPr>
                <w:rFonts w:ascii="Times New Roman" w:eastAsia="Calibri" w:hAnsi="Times New Roman" w:cs="Times New Roman"/>
              </w:rPr>
              <w:t>кратко обосновывать и объяснять свои действия (текущие и планируемые);</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-писать простые связные сообщения на знакомые или интересующие профессиональные темы;</w:t>
            </w:r>
          </w:p>
        </w:tc>
        <w:tc>
          <w:tcPr>
            <w:tcW w:w="2547" w:type="dxa"/>
          </w:tcPr>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правила построения простых и сложных предложений на профессиональные темы;</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-основные общеупотребительные глаголы (бытовая и профессиональная лексика);</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-особенности произношения;</w:t>
            </w:r>
          </w:p>
          <w:p w:rsidR="001E6429" w:rsidRPr="001E6429" w:rsidRDefault="001E6429" w:rsidP="001E6429">
            <w:pPr>
              <w:spacing w:after="0" w:line="240" w:lineRule="auto"/>
              <w:rPr>
                <w:rFonts w:ascii="Times New Roman" w:eastAsia="Calibri" w:hAnsi="Times New Roman" w:cs="Times New Roman"/>
              </w:rPr>
            </w:pPr>
            <w:r w:rsidRPr="001E6429">
              <w:rPr>
                <w:rFonts w:ascii="Times New Roman" w:eastAsia="Calibri" w:hAnsi="Times New Roman" w:cs="Times New Roman"/>
              </w:rPr>
              <w:t>-правила чтения текстов профессиональной направленности;</w:t>
            </w:r>
          </w:p>
        </w:tc>
        <w:tc>
          <w:tcPr>
            <w:tcW w:w="1985" w:type="dxa"/>
          </w:tcPr>
          <w:p w:rsidR="001E6429" w:rsidRPr="001E6429" w:rsidRDefault="001E6429" w:rsidP="001E6429">
            <w:pPr>
              <w:spacing w:after="0" w:line="240" w:lineRule="auto"/>
              <w:rPr>
                <w:rFonts w:ascii="Times New Roman" w:eastAsia="Calibri" w:hAnsi="Times New Roman" w:cs="Times New Roman"/>
                <w:bCs/>
              </w:rPr>
            </w:pPr>
            <w:r w:rsidRPr="001E6429">
              <w:rPr>
                <w:rFonts w:ascii="Times New Roman" w:eastAsia="Calibri" w:hAnsi="Times New Roman" w:cs="Times New Roman"/>
                <w:bCs/>
              </w:rPr>
              <w:t>-</w:t>
            </w:r>
          </w:p>
        </w:tc>
      </w:tr>
      <w:tr w:rsidR="001E6429" w:rsidRPr="001E6429" w:rsidTr="00833E87">
        <w:tc>
          <w:tcPr>
            <w:tcW w:w="1985" w:type="dxa"/>
          </w:tcPr>
          <w:p w:rsidR="001E6429" w:rsidRPr="001E6429" w:rsidRDefault="001E6429" w:rsidP="001E6429">
            <w:pPr>
              <w:widowControl w:val="0"/>
              <w:suppressAutoHyphens/>
              <w:spacing w:after="0" w:line="240" w:lineRule="auto"/>
              <w:rPr>
                <w:rFonts w:ascii="Times New Roman" w:eastAsia="Calibri" w:hAnsi="Times New Roman" w:cs="Times New Roman"/>
                <w:iCs/>
                <w:lang w:eastAsia="zh-CN"/>
              </w:rPr>
            </w:pPr>
            <w:r w:rsidRPr="001E6429">
              <w:rPr>
                <w:rFonts w:ascii="Times New Roman" w:eastAsia="Calibri" w:hAnsi="Times New Roman" w:cs="Times New Roman"/>
              </w:rPr>
              <w:t>ПК 2.1.</w:t>
            </w:r>
            <w:r w:rsidRPr="001E6429">
              <w:rPr>
                <w:rFonts w:ascii="Times New Roman" w:eastAsia="Calibri" w:hAnsi="Times New Roman" w:cs="Times New Roman"/>
                <w:iCs/>
                <w:lang w:eastAsia="zh-CN"/>
              </w:rPr>
              <w:t xml:space="preserve"> </w:t>
            </w:r>
          </w:p>
          <w:p w:rsidR="001E6429" w:rsidRPr="001E6429" w:rsidRDefault="001E6429" w:rsidP="001E6429">
            <w:pPr>
              <w:widowControl w:val="0"/>
              <w:suppressAutoHyphens/>
              <w:spacing w:after="0" w:line="240" w:lineRule="auto"/>
              <w:rPr>
                <w:rFonts w:ascii="Times New Roman" w:eastAsia="Calibri" w:hAnsi="Times New Roman" w:cs="Times New Roman"/>
                <w:iCs/>
                <w:lang w:eastAsia="zh-CN"/>
              </w:rPr>
            </w:pPr>
            <w:r w:rsidRPr="001E6429">
              <w:rPr>
                <w:rFonts w:ascii="Times New Roman" w:eastAsia="Calibri" w:hAnsi="Times New Roman" w:cs="Times New Roman"/>
                <w:iCs/>
                <w:lang w:eastAsia="zh-CN"/>
              </w:rPr>
              <w:t>Осуществлять планирование работ по эксплуатации электрического и электромеханического оборудования.</w:t>
            </w:r>
          </w:p>
          <w:p w:rsidR="001E6429" w:rsidRPr="001E6429" w:rsidRDefault="001E6429" w:rsidP="001E6429">
            <w:pPr>
              <w:widowControl w:val="0"/>
              <w:spacing w:after="0" w:line="240" w:lineRule="auto"/>
              <w:jc w:val="both"/>
              <w:rPr>
                <w:rFonts w:ascii="Times New Roman" w:eastAsia="Calibri" w:hAnsi="Times New Roman" w:cs="Times New Roman"/>
              </w:rPr>
            </w:pPr>
          </w:p>
          <w:p w:rsidR="001E6429" w:rsidRPr="001E6429" w:rsidRDefault="001E6429" w:rsidP="001E6429">
            <w:pPr>
              <w:widowControl w:val="0"/>
              <w:spacing w:after="0" w:line="240" w:lineRule="auto"/>
              <w:jc w:val="both"/>
              <w:rPr>
                <w:rFonts w:ascii="Times New Roman" w:eastAsia="Calibri" w:hAnsi="Times New Roman" w:cs="Times New Roman"/>
              </w:rPr>
            </w:pPr>
          </w:p>
          <w:p w:rsidR="001E6429" w:rsidRPr="001E6429" w:rsidRDefault="001E6429" w:rsidP="001E6429">
            <w:pPr>
              <w:widowControl w:val="0"/>
              <w:spacing w:after="0" w:line="240" w:lineRule="auto"/>
              <w:jc w:val="both"/>
              <w:rPr>
                <w:rFonts w:ascii="Times New Roman" w:eastAsia="Calibri" w:hAnsi="Times New Roman" w:cs="Times New Roman"/>
              </w:rPr>
            </w:pPr>
          </w:p>
        </w:tc>
        <w:tc>
          <w:tcPr>
            <w:tcW w:w="3265" w:type="dxa"/>
          </w:tcPr>
          <w:p w:rsidR="001E6429" w:rsidRPr="001E6429" w:rsidRDefault="001E6429" w:rsidP="001E6429">
            <w:pPr>
              <w:widowControl w:val="0"/>
              <w:autoSpaceDE w:val="0"/>
              <w:autoSpaceDN w:val="0"/>
              <w:adjustRightInd w:val="0"/>
              <w:spacing w:after="0" w:line="240" w:lineRule="auto"/>
              <w:ind w:left="34"/>
              <w:contextualSpacing/>
              <w:rPr>
                <w:rFonts w:ascii="Times New Roman" w:eastAsia="Calibri" w:hAnsi="Times New Roman" w:cs="Times New Roman"/>
              </w:rPr>
            </w:pPr>
            <w:r w:rsidRPr="001E6429">
              <w:rPr>
                <w:rFonts w:ascii="Times New Roman" w:eastAsia="Calibri" w:hAnsi="Times New Roman" w:cs="Times New Roman"/>
              </w:rPr>
              <w:lastRenderedPageBreak/>
              <w:t>-определять состав и последовательность необходимых действий при выполнении работ по эксплуатации электротехнического оборудования, предусматривать необходимые ресурсы,</w:t>
            </w:r>
          </w:p>
          <w:p w:rsidR="001E6429" w:rsidRPr="001E6429" w:rsidRDefault="001E6429" w:rsidP="001E6429">
            <w:pPr>
              <w:widowControl w:val="0"/>
              <w:autoSpaceDE w:val="0"/>
              <w:autoSpaceDN w:val="0"/>
              <w:adjustRightInd w:val="0"/>
              <w:spacing w:after="0" w:line="240" w:lineRule="auto"/>
              <w:ind w:left="34"/>
              <w:contextualSpacing/>
              <w:rPr>
                <w:rFonts w:ascii="Times New Roman" w:eastAsia="Calibri" w:hAnsi="Times New Roman" w:cs="Times New Roman"/>
              </w:rPr>
            </w:pPr>
            <w:r w:rsidRPr="001E6429">
              <w:rPr>
                <w:rFonts w:ascii="Times New Roman" w:eastAsia="Calibri" w:hAnsi="Times New Roman" w:cs="Times New Roman"/>
              </w:rPr>
              <w:t xml:space="preserve">выполнять чертежи и читать </w:t>
            </w:r>
            <w:r w:rsidRPr="001E6429">
              <w:rPr>
                <w:rFonts w:ascii="Times New Roman" w:eastAsia="Calibri" w:hAnsi="Times New Roman" w:cs="Times New Roman"/>
              </w:rPr>
              <w:lastRenderedPageBreak/>
              <w:t>электрические схемы,</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 xml:space="preserve">вести техническую документацию; </w:t>
            </w:r>
          </w:p>
          <w:p w:rsidR="001E6429" w:rsidRPr="001E6429" w:rsidRDefault="001E6429" w:rsidP="001E6429">
            <w:pPr>
              <w:widowControl w:val="0"/>
              <w:tabs>
                <w:tab w:val="left" w:pos="175"/>
              </w:tabs>
              <w:spacing w:after="0" w:line="240" w:lineRule="auto"/>
              <w:rPr>
                <w:rFonts w:ascii="Times New Roman" w:eastAsia="Calibri" w:hAnsi="Times New Roman" w:cs="Times New Roman"/>
              </w:rPr>
            </w:pPr>
            <w:r w:rsidRPr="001E6429">
              <w:rPr>
                <w:rFonts w:ascii="Times New Roman" w:eastAsia="Calibri" w:hAnsi="Times New Roman" w:cs="Times New Roman"/>
              </w:rPr>
              <w:t>-контролировать наличие и исправность инструмента, оснастки, приспособлений и инвентаря, средств индивидуальной и коллективной защиты;</w:t>
            </w:r>
          </w:p>
        </w:tc>
        <w:tc>
          <w:tcPr>
            <w:tcW w:w="2547" w:type="dxa"/>
          </w:tcPr>
          <w:p w:rsidR="001E6429" w:rsidRPr="001E6429" w:rsidRDefault="001E6429" w:rsidP="001E6429">
            <w:pPr>
              <w:widowControl w:val="0"/>
              <w:autoSpaceDE w:val="0"/>
              <w:autoSpaceDN w:val="0"/>
              <w:adjustRightInd w:val="0"/>
              <w:spacing w:after="0" w:line="240" w:lineRule="auto"/>
              <w:ind w:left="35"/>
              <w:contextualSpacing/>
              <w:rPr>
                <w:rFonts w:ascii="Times New Roman" w:eastAsia="Calibri" w:hAnsi="Times New Roman" w:cs="Times New Roman"/>
              </w:rPr>
            </w:pPr>
            <w:r w:rsidRPr="001E6429">
              <w:rPr>
                <w:rFonts w:ascii="Times New Roman" w:eastAsia="Calibri" w:hAnsi="Times New Roman" w:cs="Times New Roman"/>
              </w:rPr>
              <w:lastRenderedPageBreak/>
              <w:t>-назначение, виды, принцип действия и технические данные электротехнического оборудования;</w:t>
            </w:r>
          </w:p>
          <w:p w:rsidR="001E6429" w:rsidRPr="001E6429" w:rsidRDefault="001E6429" w:rsidP="001E6429">
            <w:pPr>
              <w:widowControl w:val="0"/>
              <w:autoSpaceDE w:val="0"/>
              <w:autoSpaceDN w:val="0"/>
              <w:adjustRightInd w:val="0"/>
              <w:spacing w:after="0" w:line="240" w:lineRule="auto"/>
              <w:ind w:left="35"/>
              <w:contextualSpacing/>
              <w:rPr>
                <w:rFonts w:ascii="Times New Roman" w:eastAsia="Calibri" w:hAnsi="Times New Roman" w:cs="Times New Roman"/>
              </w:rPr>
            </w:pPr>
            <w:r w:rsidRPr="001E6429">
              <w:rPr>
                <w:rFonts w:ascii="Times New Roman" w:eastAsia="Calibri" w:hAnsi="Times New Roman" w:cs="Times New Roman"/>
              </w:rPr>
              <w:t>-технологический процесс производства электрической энергии,</w:t>
            </w:r>
          </w:p>
          <w:p w:rsidR="001E6429" w:rsidRPr="001E6429" w:rsidRDefault="001E6429" w:rsidP="001E6429">
            <w:pPr>
              <w:widowControl w:val="0"/>
              <w:autoSpaceDE w:val="0"/>
              <w:autoSpaceDN w:val="0"/>
              <w:adjustRightInd w:val="0"/>
              <w:spacing w:after="0" w:line="240" w:lineRule="auto"/>
              <w:ind w:left="35"/>
              <w:contextualSpacing/>
              <w:rPr>
                <w:rFonts w:ascii="Times New Roman" w:eastAsia="Calibri" w:hAnsi="Times New Roman" w:cs="Times New Roman"/>
              </w:rPr>
            </w:pPr>
            <w:r w:rsidRPr="001E6429">
              <w:rPr>
                <w:rFonts w:ascii="Times New Roman" w:eastAsia="Calibri" w:hAnsi="Times New Roman" w:cs="Times New Roman"/>
              </w:rPr>
              <w:t xml:space="preserve">схемы, конструктивные особенности и </w:t>
            </w:r>
            <w:r w:rsidRPr="001E6429">
              <w:rPr>
                <w:rFonts w:ascii="Times New Roman" w:eastAsia="Calibri" w:hAnsi="Times New Roman" w:cs="Times New Roman"/>
              </w:rPr>
              <w:lastRenderedPageBreak/>
              <w:t>эксплуатационные характеристики; -правила эксплуатации электротехнического оборудования в нормальных, ремонтных, аварийных и послеаварийных режимах работы,</w:t>
            </w:r>
          </w:p>
          <w:p w:rsidR="001E6429" w:rsidRPr="001E6429" w:rsidRDefault="001E6429" w:rsidP="001E6429">
            <w:pPr>
              <w:widowControl w:val="0"/>
              <w:autoSpaceDE w:val="0"/>
              <w:autoSpaceDN w:val="0"/>
              <w:adjustRightInd w:val="0"/>
              <w:spacing w:after="0" w:line="240" w:lineRule="auto"/>
              <w:ind w:left="35"/>
              <w:contextualSpacing/>
              <w:rPr>
                <w:rFonts w:ascii="Times New Roman" w:eastAsia="Calibri" w:hAnsi="Times New Roman" w:cs="Times New Roman"/>
              </w:rPr>
            </w:pPr>
            <w:r w:rsidRPr="001E6429">
              <w:rPr>
                <w:rFonts w:ascii="Times New Roman" w:eastAsia="Calibri" w:hAnsi="Times New Roman" w:cs="Times New Roman"/>
              </w:rPr>
              <w:t>состав и нормы расхода товаров и материалов на производство работ по эксплуатации электротехнического оборудования;</w:t>
            </w:r>
          </w:p>
          <w:p w:rsidR="001E6429" w:rsidRPr="001E6429" w:rsidRDefault="001E6429" w:rsidP="001E6429">
            <w:pPr>
              <w:widowControl w:val="0"/>
              <w:tabs>
                <w:tab w:val="left" w:pos="175"/>
              </w:tabs>
              <w:spacing w:after="0" w:line="240" w:lineRule="auto"/>
              <w:jc w:val="both"/>
              <w:rPr>
                <w:rFonts w:ascii="Times New Roman" w:eastAsia="Calibri" w:hAnsi="Times New Roman" w:cs="Times New Roman"/>
                <w:iCs/>
              </w:rPr>
            </w:pPr>
            <w:r w:rsidRPr="001E6429">
              <w:rPr>
                <w:rFonts w:ascii="Times New Roman" w:eastAsia="Calibri" w:hAnsi="Times New Roman" w:cs="Times New Roman"/>
              </w:rPr>
              <w:t>-правила выполнения электрических и технологических схем, стандарты выполнения конструкторской документации, характерные неисправности и повреждения электротехнического оборудования и устройств, способы их определения и устранения.</w:t>
            </w:r>
          </w:p>
        </w:tc>
        <w:tc>
          <w:tcPr>
            <w:tcW w:w="1985" w:type="dxa"/>
          </w:tcPr>
          <w:p w:rsidR="001E6429" w:rsidRPr="001E6429" w:rsidRDefault="001E6429" w:rsidP="001E6429">
            <w:pPr>
              <w:widowControl w:val="0"/>
              <w:autoSpaceDE w:val="0"/>
              <w:autoSpaceDN w:val="0"/>
              <w:adjustRightInd w:val="0"/>
              <w:spacing w:after="0" w:line="240" w:lineRule="auto"/>
              <w:contextualSpacing/>
              <w:rPr>
                <w:rFonts w:ascii="Times New Roman" w:eastAsia="Calibri" w:hAnsi="Times New Roman" w:cs="Times New Roman"/>
              </w:rPr>
            </w:pPr>
            <w:r w:rsidRPr="001E6429">
              <w:rPr>
                <w:rFonts w:ascii="Times New Roman" w:eastAsia="Calibri" w:hAnsi="Times New Roman" w:cs="Times New Roman"/>
              </w:rPr>
              <w:lastRenderedPageBreak/>
              <w:t xml:space="preserve">подготовки перечня и графиков работ по текущей эксплуатации электрического и электромеханического оборудования и плана их </w:t>
            </w:r>
            <w:r w:rsidRPr="001E6429">
              <w:rPr>
                <w:rFonts w:ascii="Times New Roman" w:eastAsia="Calibri" w:hAnsi="Times New Roman" w:cs="Times New Roman"/>
              </w:rPr>
              <w:lastRenderedPageBreak/>
              <w:t>выполнения,</w:t>
            </w:r>
          </w:p>
          <w:p w:rsidR="001E6429" w:rsidRPr="001E6429" w:rsidRDefault="001E6429" w:rsidP="001E6429">
            <w:pPr>
              <w:spacing w:after="0" w:line="240" w:lineRule="auto"/>
              <w:rPr>
                <w:rFonts w:ascii="Times New Roman" w:eastAsia="Calibri" w:hAnsi="Times New Roman" w:cs="Times New Roman"/>
                <w:bCs/>
              </w:rPr>
            </w:pPr>
            <w:r w:rsidRPr="001E6429">
              <w:rPr>
                <w:rFonts w:ascii="Times New Roman" w:eastAsia="Calibri" w:hAnsi="Times New Roman" w:cs="Times New Roman"/>
              </w:rPr>
              <w:t>- подготовки и внесения изменений в электрические схемы, указания и рекомендации по режимам эксплуатации оборудования, производственные инструкции,</w:t>
            </w:r>
          </w:p>
        </w:tc>
      </w:tr>
    </w:tbl>
    <w:p w:rsidR="001E6429" w:rsidRPr="001E6429" w:rsidRDefault="001E6429" w:rsidP="001E6429">
      <w:pPr>
        <w:spacing w:after="120" w:line="240" w:lineRule="auto"/>
        <w:ind w:firstLine="709"/>
        <w:rPr>
          <w:rFonts w:ascii="Times New Roman" w:eastAsia="Calibri" w:hAnsi="Times New Roman" w:cs="Times New Roman"/>
          <w:bCs/>
          <w:sz w:val="24"/>
          <w:szCs w:val="24"/>
        </w:rPr>
      </w:pPr>
    </w:p>
    <w:p w:rsidR="001E6429" w:rsidRPr="001E6429" w:rsidRDefault="001E6429" w:rsidP="001E6429">
      <w:pPr>
        <w:spacing w:after="0" w:line="240" w:lineRule="auto"/>
        <w:ind w:firstLine="709"/>
        <w:rPr>
          <w:rFonts w:ascii="Times New Roman" w:eastAsia="Calibri" w:hAnsi="Times New Roman" w:cs="Times New Roman"/>
          <w:sz w:val="12"/>
          <w:szCs w:val="12"/>
          <w:lang w:eastAsia="ru-RU"/>
        </w:rPr>
      </w:pPr>
    </w:p>
    <w:p w:rsidR="001E6429" w:rsidRPr="001E6429" w:rsidRDefault="001E6429" w:rsidP="001E6429">
      <w:pPr>
        <w:keepNext/>
        <w:spacing w:after="120" w:line="240" w:lineRule="auto"/>
        <w:jc w:val="center"/>
        <w:outlineLvl w:val="0"/>
        <w:rPr>
          <w:rFonts w:ascii="Times New Roman" w:eastAsia="Calibri" w:hAnsi="Times New Roman" w:cs="Times New Roman"/>
          <w:b/>
          <w:bCs/>
          <w:caps/>
          <w:kern w:val="32"/>
          <w:sz w:val="24"/>
          <w:szCs w:val="24"/>
          <w:lang w:eastAsia="ru-RU"/>
        </w:rPr>
      </w:pPr>
      <w:r w:rsidRPr="001E6429">
        <w:rPr>
          <w:rFonts w:ascii="Times New Roman" w:eastAsia="Calibri" w:hAnsi="Times New Roman" w:cs="Times New Roman"/>
          <w:b/>
          <w:bCs/>
          <w:caps/>
          <w:kern w:val="32"/>
          <w:sz w:val="24"/>
          <w:szCs w:val="24"/>
          <w:lang w:eastAsia="ru-RU"/>
        </w:rPr>
        <w:t>2. Структура и содержание ДИСЦИПЛИНЫ</w:t>
      </w:r>
    </w:p>
    <w:p w:rsidR="001E6429" w:rsidRPr="001E6429" w:rsidRDefault="001E6429" w:rsidP="001E6429">
      <w:pPr>
        <w:spacing w:after="120" w:line="276" w:lineRule="auto"/>
        <w:ind w:firstLine="709"/>
        <w:outlineLvl w:val="1"/>
        <w:rPr>
          <w:rFonts w:ascii="Times New Roman" w:eastAsia="Calibri" w:hAnsi="Times New Roman" w:cs="Times New Roman"/>
          <w:b/>
          <w:bCs/>
          <w:sz w:val="24"/>
          <w:szCs w:val="24"/>
          <w:lang w:eastAsia="ru-RU"/>
        </w:rPr>
      </w:pPr>
      <w:r w:rsidRPr="001E6429">
        <w:rPr>
          <w:rFonts w:ascii="Times New Roman" w:eastAsia="Calibri" w:hAnsi="Times New Roman" w:cs="Times New Roman"/>
          <w:b/>
          <w:bCs/>
          <w:sz w:val="24"/>
          <w:szCs w:val="24"/>
          <w:lang w:eastAsia="ru-RU"/>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85"/>
        <w:gridCol w:w="1099"/>
        <w:gridCol w:w="2205"/>
      </w:tblGrid>
      <w:tr w:rsidR="001E6429" w:rsidRPr="001E6429" w:rsidTr="00833E87">
        <w:trPr>
          <w:trHeight w:val="23"/>
        </w:trPr>
        <w:tc>
          <w:tcPr>
            <w:tcW w:w="3259" w:type="pct"/>
            <w:vAlign w:val="center"/>
          </w:tcPr>
          <w:p w:rsidR="001E6429" w:rsidRPr="001E6429" w:rsidRDefault="001E6429" w:rsidP="001E6429">
            <w:pPr>
              <w:spacing w:after="0" w:line="240" w:lineRule="auto"/>
              <w:jc w:val="center"/>
              <w:rPr>
                <w:rFonts w:ascii="Times New Roman" w:eastAsia="Calibri" w:hAnsi="Times New Roman" w:cs="Times New Roman"/>
                <w:b/>
                <w:sz w:val="24"/>
              </w:rPr>
            </w:pPr>
            <w:r w:rsidRPr="001E6429">
              <w:rPr>
                <w:rFonts w:ascii="Times New Roman" w:eastAsia="Calibri" w:hAnsi="Times New Roman" w:cs="Times New Roman"/>
                <w:b/>
                <w:sz w:val="24"/>
              </w:rPr>
              <w:t>Наименование составных частей дисциплины</w:t>
            </w:r>
          </w:p>
        </w:tc>
        <w:tc>
          <w:tcPr>
            <w:tcW w:w="579" w:type="pct"/>
            <w:vAlign w:val="center"/>
          </w:tcPr>
          <w:p w:rsidR="001E6429" w:rsidRPr="001E6429" w:rsidRDefault="001E6429" w:rsidP="001E6429">
            <w:pPr>
              <w:spacing w:after="0" w:line="240" w:lineRule="auto"/>
              <w:jc w:val="center"/>
              <w:rPr>
                <w:rFonts w:ascii="Times New Roman" w:eastAsia="Calibri" w:hAnsi="Times New Roman" w:cs="Times New Roman"/>
                <w:b/>
                <w:iCs/>
                <w:sz w:val="24"/>
              </w:rPr>
            </w:pPr>
            <w:r w:rsidRPr="001E6429">
              <w:rPr>
                <w:rFonts w:ascii="Times New Roman" w:eastAsia="Calibri" w:hAnsi="Times New Roman" w:cs="Times New Roman"/>
                <w:b/>
                <w:iCs/>
                <w:sz w:val="24"/>
              </w:rPr>
              <w:t>Объем в часах</w:t>
            </w:r>
          </w:p>
        </w:tc>
        <w:tc>
          <w:tcPr>
            <w:tcW w:w="1162" w:type="pct"/>
          </w:tcPr>
          <w:p w:rsidR="001E6429" w:rsidRPr="001E6429" w:rsidRDefault="001E6429" w:rsidP="001E6429">
            <w:pPr>
              <w:spacing w:after="0" w:line="240" w:lineRule="auto"/>
              <w:jc w:val="center"/>
              <w:rPr>
                <w:rFonts w:ascii="Times New Roman" w:eastAsia="Calibri" w:hAnsi="Times New Roman" w:cs="Times New Roman"/>
                <w:b/>
                <w:iCs/>
                <w:sz w:val="24"/>
              </w:rPr>
            </w:pPr>
            <w:r w:rsidRPr="001E6429">
              <w:rPr>
                <w:rFonts w:ascii="Times New Roman" w:eastAsia="Calibri" w:hAnsi="Times New Roman" w:cs="Times New Roman"/>
                <w:b/>
                <w:sz w:val="24"/>
              </w:rPr>
              <w:t>В т.ч. в форме практ. подготовки</w:t>
            </w:r>
          </w:p>
        </w:tc>
      </w:tr>
      <w:tr w:rsidR="001E6429" w:rsidRPr="001E6429" w:rsidTr="00833E87">
        <w:trPr>
          <w:trHeight w:val="23"/>
        </w:trPr>
        <w:tc>
          <w:tcPr>
            <w:tcW w:w="3259" w:type="pct"/>
            <w:vAlign w:val="center"/>
          </w:tcPr>
          <w:p w:rsidR="001E6429" w:rsidRPr="001E6429" w:rsidRDefault="001E6429" w:rsidP="001E6429">
            <w:pPr>
              <w:spacing w:after="0" w:line="240" w:lineRule="auto"/>
              <w:jc w:val="both"/>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Учебные занятия</w:t>
            </w:r>
            <w:r w:rsidRPr="001E6429">
              <w:rPr>
                <w:rFonts w:ascii="Calibri" w:eastAsia="Calibri" w:hAnsi="Calibri" w:cs="Times New Roman"/>
              </w:rPr>
              <w:t xml:space="preserve">, </w:t>
            </w:r>
            <w:r w:rsidRPr="001E6429">
              <w:rPr>
                <w:rFonts w:ascii="Times New Roman" w:eastAsia="Calibri" w:hAnsi="Times New Roman" w:cs="Times New Roman"/>
                <w:sz w:val="24"/>
                <w:szCs w:val="24"/>
              </w:rPr>
              <w:t>из них:</w:t>
            </w:r>
          </w:p>
        </w:tc>
        <w:tc>
          <w:tcPr>
            <w:tcW w:w="579" w:type="pct"/>
            <w:vAlign w:val="center"/>
          </w:tcPr>
          <w:p w:rsidR="001E6429" w:rsidRPr="001E6429" w:rsidRDefault="001E6429" w:rsidP="001E6429">
            <w:pPr>
              <w:spacing w:after="0" w:line="240" w:lineRule="auto"/>
              <w:jc w:val="center"/>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32</w:t>
            </w:r>
          </w:p>
        </w:tc>
        <w:tc>
          <w:tcPr>
            <w:tcW w:w="1162" w:type="pct"/>
            <w:vAlign w:val="center"/>
          </w:tcPr>
          <w:p w:rsidR="001E6429" w:rsidRPr="001E6429" w:rsidRDefault="001E6429" w:rsidP="001E6429">
            <w:pPr>
              <w:spacing w:after="0" w:line="240" w:lineRule="auto"/>
              <w:jc w:val="center"/>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8</w:t>
            </w:r>
          </w:p>
        </w:tc>
      </w:tr>
      <w:tr w:rsidR="001E6429" w:rsidRPr="001E6429" w:rsidTr="00833E87">
        <w:trPr>
          <w:trHeight w:val="23"/>
        </w:trPr>
        <w:tc>
          <w:tcPr>
            <w:tcW w:w="3259" w:type="pct"/>
            <w:vAlign w:val="center"/>
          </w:tcPr>
          <w:p w:rsidR="001E6429" w:rsidRPr="001E6429" w:rsidRDefault="001E6429" w:rsidP="001E6429">
            <w:pPr>
              <w:spacing w:after="0" w:line="240" w:lineRule="auto"/>
              <w:jc w:val="both"/>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 xml:space="preserve">теоретические </w:t>
            </w:r>
          </w:p>
        </w:tc>
        <w:tc>
          <w:tcPr>
            <w:tcW w:w="579" w:type="pct"/>
            <w:vAlign w:val="center"/>
          </w:tcPr>
          <w:p w:rsidR="001E6429" w:rsidRPr="001E6429" w:rsidRDefault="001E6429" w:rsidP="001E6429">
            <w:pPr>
              <w:spacing w:after="0" w:line="240" w:lineRule="auto"/>
              <w:jc w:val="center"/>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24</w:t>
            </w:r>
          </w:p>
        </w:tc>
        <w:tc>
          <w:tcPr>
            <w:tcW w:w="1162" w:type="pct"/>
            <w:vAlign w:val="center"/>
          </w:tcPr>
          <w:p w:rsidR="001E6429" w:rsidRPr="001E6429" w:rsidRDefault="001E6429" w:rsidP="001E6429">
            <w:pPr>
              <w:spacing w:after="0" w:line="240" w:lineRule="auto"/>
              <w:jc w:val="center"/>
              <w:rPr>
                <w:rFonts w:ascii="Times New Roman" w:eastAsia="Calibri" w:hAnsi="Times New Roman" w:cs="Times New Roman"/>
                <w:bCs/>
                <w:sz w:val="24"/>
                <w:szCs w:val="24"/>
              </w:rPr>
            </w:pPr>
          </w:p>
        </w:tc>
      </w:tr>
      <w:tr w:rsidR="001E6429" w:rsidRPr="001E6429" w:rsidTr="00833E87">
        <w:trPr>
          <w:trHeight w:val="23"/>
        </w:trPr>
        <w:tc>
          <w:tcPr>
            <w:tcW w:w="3259" w:type="pct"/>
            <w:vAlign w:val="center"/>
          </w:tcPr>
          <w:p w:rsidR="001E6429" w:rsidRPr="001E6429" w:rsidRDefault="001E6429" w:rsidP="001E6429">
            <w:pPr>
              <w:spacing w:after="0" w:line="240" w:lineRule="auto"/>
              <w:jc w:val="both"/>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практические</w:t>
            </w:r>
          </w:p>
        </w:tc>
        <w:tc>
          <w:tcPr>
            <w:tcW w:w="579" w:type="pct"/>
            <w:vAlign w:val="center"/>
          </w:tcPr>
          <w:p w:rsidR="001E6429" w:rsidRPr="001E6429" w:rsidRDefault="001E6429" w:rsidP="001E6429">
            <w:pPr>
              <w:spacing w:after="0" w:line="240" w:lineRule="auto"/>
              <w:jc w:val="center"/>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8</w:t>
            </w:r>
          </w:p>
        </w:tc>
        <w:tc>
          <w:tcPr>
            <w:tcW w:w="1162" w:type="pct"/>
            <w:vAlign w:val="center"/>
          </w:tcPr>
          <w:p w:rsidR="001E6429" w:rsidRPr="001E6429" w:rsidRDefault="001E6429" w:rsidP="001E6429">
            <w:pPr>
              <w:spacing w:after="0" w:line="240" w:lineRule="auto"/>
              <w:jc w:val="center"/>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8</w:t>
            </w:r>
          </w:p>
        </w:tc>
      </w:tr>
      <w:tr w:rsidR="001E6429" w:rsidRPr="001E6429" w:rsidTr="00833E87">
        <w:trPr>
          <w:trHeight w:val="23"/>
        </w:trPr>
        <w:tc>
          <w:tcPr>
            <w:tcW w:w="3259" w:type="pct"/>
            <w:vAlign w:val="center"/>
          </w:tcPr>
          <w:p w:rsidR="001E6429" w:rsidRPr="001E6429" w:rsidRDefault="001E6429" w:rsidP="001E6429">
            <w:pPr>
              <w:spacing w:after="0" w:line="240" w:lineRule="auto"/>
              <w:jc w:val="both"/>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Самостоятельная работа</w:t>
            </w:r>
          </w:p>
        </w:tc>
        <w:tc>
          <w:tcPr>
            <w:tcW w:w="579" w:type="pct"/>
            <w:vAlign w:val="center"/>
          </w:tcPr>
          <w:p w:rsidR="001E6429" w:rsidRPr="001E6429" w:rsidRDefault="001E6429" w:rsidP="001E6429">
            <w:pPr>
              <w:spacing w:after="0" w:line="240" w:lineRule="auto"/>
              <w:jc w:val="center"/>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2</w:t>
            </w:r>
          </w:p>
        </w:tc>
        <w:tc>
          <w:tcPr>
            <w:tcW w:w="1162" w:type="pct"/>
            <w:vAlign w:val="center"/>
          </w:tcPr>
          <w:p w:rsidR="001E6429" w:rsidRPr="001E6429" w:rsidRDefault="001E6429" w:rsidP="001E6429">
            <w:pPr>
              <w:spacing w:after="0" w:line="240" w:lineRule="auto"/>
              <w:jc w:val="center"/>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w:t>
            </w:r>
          </w:p>
        </w:tc>
      </w:tr>
      <w:tr w:rsidR="001E6429" w:rsidRPr="001E6429" w:rsidTr="00833E87">
        <w:trPr>
          <w:trHeight w:val="23"/>
        </w:trPr>
        <w:tc>
          <w:tcPr>
            <w:tcW w:w="3259" w:type="pct"/>
            <w:vAlign w:val="center"/>
          </w:tcPr>
          <w:p w:rsidR="001E6429" w:rsidRPr="001E6429" w:rsidRDefault="001E6429" w:rsidP="001E6429">
            <w:pPr>
              <w:spacing w:after="0" w:line="240" w:lineRule="auto"/>
              <w:jc w:val="both"/>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 xml:space="preserve">Промежуточная аттестация в </w:t>
            </w:r>
            <w:r w:rsidRPr="001E6429">
              <w:rPr>
                <w:rFonts w:ascii="Times New Roman" w:eastAsia="Calibri" w:hAnsi="Times New Roman" w:cs="Times New Roman"/>
                <w:bCs/>
                <w:iCs/>
                <w:sz w:val="24"/>
                <w:szCs w:val="24"/>
              </w:rPr>
              <w:t>форме  дифф.зачета</w:t>
            </w:r>
          </w:p>
        </w:tc>
        <w:tc>
          <w:tcPr>
            <w:tcW w:w="579" w:type="pct"/>
            <w:vAlign w:val="center"/>
          </w:tcPr>
          <w:p w:rsidR="001E6429" w:rsidRPr="001E6429" w:rsidRDefault="001E6429" w:rsidP="001E6429">
            <w:pPr>
              <w:spacing w:after="0" w:line="240" w:lineRule="auto"/>
              <w:jc w:val="center"/>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2</w:t>
            </w:r>
          </w:p>
        </w:tc>
        <w:tc>
          <w:tcPr>
            <w:tcW w:w="1162" w:type="pct"/>
            <w:vAlign w:val="center"/>
          </w:tcPr>
          <w:p w:rsidR="001E6429" w:rsidRPr="001E6429" w:rsidRDefault="001E6429" w:rsidP="001E6429">
            <w:pPr>
              <w:spacing w:after="0" w:line="240" w:lineRule="auto"/>
              <w:jc w:val="center"/>
              <w:rPr>
                <w:rFonts w:ascii="Times New Roman" w:eastAsia="Calibri" w:hAnsi="Times New Roman" w:cs="Times New Roman"/>
                <w:bCs/>
                <w:sz w:val="24"/>
                <w:szCs w:val="24"/>
              </w:rPr>
            </w:pPr>
            <w:r w:rsidRPr="001E6429">
              <w:rPr>
                <w:rFonts w:ascii="Times New Roman" w:eastAsia="Calibri" w:hAnsi="Times New Roman" w:cs="Times New Roman"/>
                <w:bCs/>
                <w:sz w:val="24"/>
                <w:szCs w:val="24"/>
              </w:rPr>
              <w:t>-</w:t>
            </w:r>
          </w:p>
        </w:tc>
      </w:tr>
      <w:tr w:rsidR="001E6429" w:rsidRPr="001E6429" w:rsidTr="00833E87">
        <w:trPr>
          <w:trHeight w:val="23"/>
        </w:trPr>
        <w:tc>
          <w:tcPr>
            <w:tcW w:w="3259" w:type="pct"/>
            <w:vAlign w:val="center"/>
          </w:tcPr>
          <w:p w:rsidR="001E6429" w:rsidRPr="001E6429" w:rsidRDefault="001E6429" w:rsidP="001E6429">
            <w:pPr>
              <w:spacing w:after="0" w:line="240" w:lineRule="auto"/>
              <w:jc w:val="both"/>
              <w:rPr>
                <w:rFonts w:ascii="Times New Roman" w:eastAsia="Calibri" w:hAnsi="Times New Roman" w:cs="Times New Roman"/>
                <w:b/>
                <w:bCs/>
                <w:sz w:val="24"/>
                <w:szCs w:val="24"/>
              </w:rPr>
            </w:pPr>
            <w:r w:rsidRPr="001E6429">
              <w:rPr>
                <w:rFonts w:ascii="Times New Roman" w:eastAsia="Calibri" w:hAnsi="Times New Roman" w:cs="Times New Roman"/>
                <w:b/>
                <w:bCs/>
                <w:sz w:val="24"/>
                <w:szCs w:val="24"/>
              </w:rPr>
              <w:t>Всего</w:t>
            </w:r>
          </w:p>
        </w:tc>
        <w:tc>
          <w:tcPr>
            <w:tcW w:w="579" w:type="pct"/>
            <w:vAlign w:val="center"/>
          </w:tcPr>
          <w:p w:rsidR="001E6429" w:rsidRPr="001E6429" w:rsidRDefault="001E6429" w:rsidP="001E6429">
            <w:pPr>
              <w:spacing w:after="0" w:line="240" w:lineRule="auto"/>
              <w:jc w:val="center"/>
              <w:rPr>
                <w:rFonts w:ascii="Times New Roman" w:eastAsia="Calibri" w:hAnsi="Times New Roman" w:cs="Times New Roman"/>
                <w:b/>
                <w:sz w:val="24"/>
                <w:szCs w:val="24"/>
              </w:rPr>
            </w:pPr>
            <w:r w:rsidRPr="001E6429">
              <w:rPr>
                <w:rFonts w:ascii="Times New Roman" w:eastAsia="Calibri" w:hAnsi="Times New Roman" w:cs="Times New Roman"/>
                <w:b/>
                <w:sz w:val="24"/>
                <w:szCs w:val="24"/>
              </w:rPr>
              <w:t>36</w:t>
            </w:r>
          </w:p>
        </w:tc>
        <w:tc>
          <w:tcPr>
            <w:tcW w:w="1162" w:type="pct"/>
            <w:vAlign w:val="center"/>
          </w:tcPr>
          <w:p w:rsidR="001E6429" w:rsidRPr="001E6429" w:rsidRDefault="001E6429" w:rsidP="001E6429">
            <w:pPr>
              <w:spacing w:after="0" w:line="240" w:lineRule="auto"/>
              <w:jc w:val="center"/>
              <w:rPr>
                <w:rFonts w:ascii="Times New Roman" w:eastAsia="Calibri" w:hAnsi="Times New Roman" w:cs="Times New Roman"/>
                <w:b/>
                <w:sz w:val="24"/>
                <w:szCs w:val="24"/>
              </w:rPr>
            </w:pPr>
            <w:r w:rsidRPr="001E6429">
              <w:rPr>
                <w:rFonts w:ascii="Times New Roman" w:eastAsia="Calibri" w:hAnsi="Times New Roman" w:cs="Times New Roman"/>
                <w:b/>
                <w:sz w:val="24"/>
                <w:szCs w:val="24"/>
              </w:rPr>
              <w:t>8</w:t>
            </w:r>
          </w:p>
        </w:tc>
      </w:tr>
    </w:tbl>
    <w:p w:rsidR="001E6429" w:rsidRPr="001E6429" w:rsidRDefault="001E6429" w:rsidP="001E6429">
      <w:pPr>
        <w:spacing w:after="120" w:line="276" w:lineRule="auto"/>
        <w:outlineLvl w:val="1"/>
        <w:rPr>
          <w:rFonts w:ascii="Times New Roman" w:eastAsia="Calibri" w:hAnsi="Times New Roman" w:cs="Times New Roman"/>
          <w:b/>
          <w:bCs/>
          <w:sz w:val="24"/>
          <w:szCs w:val="24"/>
          <w:lang w:eastAsia="ru-RU"/>
        </w:rPr>
        <w:sectPr w:rsidR="001E6429" w:rsidRPr="001E6429" w:rsidSect="00AD5821">
          <w:headerReference w:type="even" r:id="rId7"/>
          <w:pgSz w:w="11906" w:h="16838"/>
          <w:pgMar w:top="1134" w:right="849" w:bottom="1134" w:left="1701" w:header="709" w:footer="709" w:gutter="0"/>
          <w:cols w:space="708"/>
          <w:docGrid w:linePitch="360"/>
        </w:sectPr>
      </w:pPr>
    </w:p>
    <w:p w:rsidR="001E6429" w:rsidRPr="001E6429" w:rsidRDefault="001E6429" w:rsidP="001E6429">
      <w:pPr>
        <w:spacing w:after="120" w:line="276" w:lineRule="auto"/>
        <w:ind w:firstLine="709"/>
        <w:outlineLvl w:val="1"/>
        <w:rPr>
          <w:rFonts w:ascii="Times New Roman" w:eastAsia="Calibri" w:hAnsi="Times New Roman" w:cs="Times New Roman"/>
          <w:b/>
          <w:bCs/>
          <w:sz w:val="24"/>
          <w:szCs w:val="24"/>
          <w:lang w:eastAsia="ru-RU"/>
        </w:rPr>
      </w:pPr>
      <w:r w:rsidRPr="001E6429">
        <w:rPr>
          <w:rFonts w:ascii="Times New Roman ??????????" w:eastAsia="Calibri" w:hAnsi="Times New Roman ??????????" w:cs="Times New Roman"/>
          <w:b/>
          <w:bCs/>
          <w:sz w:val="24"/>
          <w:szCs w:val="24"/>
          <w:lang w:eastAsia="ru-RU"/>
        </w:rPr>
        <w:lastRenderedPageBreak/>
        <w:t xml:space="preserve">2.2. Содержание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1"/>
        <w:gridCol w:w="8844"/>
        <w:gridCol w:w="1812"/>
        <w:gridCol w:w="1797"/>
      </w:tblGrid>
      <w:tr w:rsidR="001E6429" w:rsidRPr="001E6429" w:rsidTr="00833E87">
        <w:trPr>
          <w:trHeight w:val="20"/>
        </w:trPr>
        <w:tc>
          <w:tcPr>
            <w:tcW w:w="842"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bCs/>
              </w:rPr>
            </w:pPr>
            <w:r w:rsidRPr="001E6429">
              <w:rPr>
                <w:rFonts w:ascii="Times New Roman" w:eastAsia="Calibri" w:hAnsi="Times New Roman" w:cs="Times New Roman"/>
                <w:b/>
                <w:bCs/>
              </w:rPr>
              <w:t>Наименование разделов и тем</w:t>
            </w:r>
          </w:p>
        </w:tc>
        <w:tc>
          <w:tcPr>
            <w:tcW w:w="2953"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bCs/>
              </w:rPr>
            </w:pPr>
            <w:r w:rsidRPr="001E6429">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bCs/>
              </w:rPr>
            </w:pPr>
            <w:r w:rsidRPr="001E6429">
              <w:rPr>
                <w:rFonts w:ascii="Times New Roman" w:eastAsia="Calibri" w:hAnsi="Times New Roman" w:cs="Times New Roman"/>
                <w:b/>
                <w:bCs/>
              </w:rPr>
              <w:t>Объем, акад. ч / в том числе в форме практической подготовки, акад. ч</w:t>
            </w:r>
          </w:p>
        </w:tc>
        <w:tc>
          <w:tcPr>
            <w:tcW w:w="600"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bCs/>
              </w:rPr>
            </w:pPr>
            <w:r w:rsidRPr="001E6429">
              <w:rPr>
                <w:rFonts w:ascii="Times New Roman" w:eastAsia="Calibri" w:hAnsi="Times New Roman" w:cs="Times New Roman"/>
                <w:b/>
                <w:bCs/>
              </w:rPr>
              <w:t>Коды компетенций и личностных результатов, формированию которых способствует элемент программы</w:t>
            </w:r>
          </w:p>
        </w:tc>
      </w:tr>
      <w:tr w:rsidR="001E6429" w:rsidRPr="001E6429" w:rsidTr="00833E87">
        <w:trPr>
          <w:trHeight w:val="20"/>
        </w:trPr>
        <w:tc>
          <w:tcPr>
            <w:tcW w:w="842" w:type="pct"/>
          </w:tcPr>
          <w:p w:rsidR="001E6429" w:rsidRPr="001E6429" w:rsidRDefault="001E6429" w:rsidP="001E6429">
            <w:pPr>
              <w:spacing w:after="0" w:line="240" w:lineRule="auto"/>
              <w:jc w:val="center"/>
              <w:rPr>
                <w:rFonts w:ascii="Times New Roman" w:eastAsia="Calibri" w:hAnsi="Times New Roman" w:cs="Times New Roman"/>
                <w:b/>
                <w:bCs/>
                <w:iCs/>
              </w:rPr>
            </w:pPr>
            <w:r w:rsidRPr="001E6429">
              <w:rPr>
                <w:rFonts w:ascii="Times New Roman" w:eastAsia="Calibri" w:hAnsi="Times New Roman" w:cs="Times New Roman"/>
                <w:b/>
                <w:bCs/>
                <w:iCs/>
              </w:rPr>
              <w:t>1</w:t>
            </w:r>
          </w:p>
        </w:tc>
        <w:tc>
          <w:tcPr>
            <w:tcW w:w="2953" w:type="pct"/>
          </w:tcPr>
          <w:p w:rsidR="001E6429" w:rsidRPr="001E6429" w:rsidRDefault="001E6429" w:rsidP="001E6429">
            <w:pPr>
              <w:spacing w:after="0" w:line="240" w:lineRule="auto"/>
              <w:jc w:val="center"/>
              <w:rPr>
                <w:rFonts w:ascii="Times New Roman" w:eastAsia="Calibri" w:hAnsi="Times New Roman" w:cs="Times New Roman"/>
                <w:b/>
                <w:bCs/>
                <w:iCs/>
              </w:rPr>
            </w:pPr>
            <w:r w:rsidRPr="001E6429">
              <w:rPr>
                <w:rFonts w:ascii="Times New Roman" w:eastAsia="Calibri" w:hAnsi="Times New Roman" w:cs="Times New Roman"/>
                <w:b/>
                <w:bCs/>
                <w:iCs/>
              </w:rPr>
              <w:t>2</w:t>
            </w:r>
          </w:p>
        </w:tc>
        <w:tc>
          <w:tcPr>
            <w:tcW w:w="605" w:type="pct"/>
          </w:tcPr>
          <w:p w:rsidR="001E6429" w:rsidRPr="001E6429" w:rsidRDefault="001E6429" w:rsidP="001E6429">
            <w:pPr>
              <w:spacing w:after="0" w:line="240" w:lineRule="auto"/>
              <w:jc w:val="center"/>
              <w:rPr>
                <w:rFonts w:ascii="Times New Roman" w:eastAsia="Calibri" w:hAnsi="Times New Roman" w:cs="Times New Roman"/>
                <w:b/>
                <w:bCs/>
                <w:iCs/>
              </w:rPr>
            </w:pPr>
            <w:r w:rsidRPr="001E6429">
              <w:rPr>
                <w:rFonts w:ascii="Times New Roman" w:eastAsia="Calibri" w:hAnsi="Times New Roman" w:cs="Times New Roman"/>
                <w:b/>
                <w:bCs/>
                <w:iCs/>
              </w:rPr>
              <w:t>3</w:t>
            </w:r>
          </w:p>
        </w:tc>
        <w:tc>
          <w:tcPr>
            <w:tcW w:w="600" w:type="pct"/>
          </w:tcPr>
          <w:p w:rsidR="001E6429" w:rsidRPr="001E6429" w:rsidRDefault="001E6429" w:rsidP="001E6429">
            <w:pPr>
              <w:spacing w:after="0" w:line="240" w:lineRule="auto"/>
              <w:jc w:val="center"/>
              <w:rPr>
                <w:rFonts w:ascii="Times New Roman" w:eastAsia="Calibri" w:hAnsi="Times New Roman" w:cs="Times New Roman"/>
                <w:b/>
                <w:bCs/>
                <w:iCs/>
              </w:rPr>
            </w:pPr>
            <w:r w:rsidRPr="001E6429">
              <w:rPr>
                <w:rFonts w:ascii="Times New Roman" w:eastAsia="Calibri" w:hAnsi="Times New Roman" w:cs="Times New Roman"/>
                <w:b/>
                <w:bCs/>
                <w:iCs/>
              </w:rPr>
              <w:t>4</w:t>
            </w:r>
          </w:p>
        </w:tc>
      </w:tr>
      <w:tr w:rsidR="001E6429" w:rsidRPr="001E6429" w:rsidTr="00833E87">
        <w:trPr>
          <w:trHeight w:val="20"/>
        </w:trPr>
        <w:tc>
          <w:tcPr>
            <w:tcW w:w="3795" w:type="pct"/>
            <w:gridSpan w:val="2"/>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Раздел 1. Личное финансовое планирование</w:t>
            </w:r>
          </w:p>
        </w:tc>
        <w:tc>
          <w:tcPr>
            <w:tcW w:w="605" w:type="pct"/>
          </w:tcPr>
          <w:p w:rsidR="001E6429" w:rsidRPr="001E6429" w:rsidRDefault="001E6429" w:rsidP="001E6429">
            <w:pPr>
              <w:spacing w:after="0" w:line="240" w:lineRule="auto"/>
              <w:jc w:val="center"/>
              <w:rPr>
                <w:rFonts w:ascii="Times New Roman" w:eastAsia="Calibri" w:hAnsi="Times New Roman" w:cs="Times New Roman"/>
                <w:b/>
                <w:bCs/>
                <w:iCs/>
              </w:rPr>
            </w:pPr>
            <w:r w:rsidRPr="001E6429">
              <w:rPr>
                <w:rFonts w:ascii="Times New Roman" w:eastAsia="Calibri" w:hAnsi="Times New Roman" w:cs="Times New Roman"/>
                <w:b/>
                <w:iCs/>
              </w:rPr>
              <w:t>10/2</w:t>
            </w:r>
          </w:p>
        </w:tc>
        <w:tc>
          <w:tcPr>
            <w:tcW w:w="600" w:type="pct"/>
          </w:tcPr>
          <w:p w:rsidR="001E6429" w:rsidRPr="001E6429" w:rsidRDefault="001E6429" w:rsidP="001E6429">
            <w:pPr>
              <w:spacing w:after="0" w:line="240" w:lineRule="auto"/>
              <w:jc w:val="center"/>
              <w:rPr>
                <w:rFonts w:ascii="Times New Roman" w:eastAsia="Calibri" w:hAnsi="Times New Roman" w:cs="Times New Roman"/>
                <w:bCs/>
                <w:i/>
                <w:iCs/>
              </w:rPr>
            </w:pPr>
          </w:p>
        </w:tc>
      </w:tr>
      <w:tr w:rsidR="001E6429" w:rsidRPr="001E6429" w:rsidTr="00833E87">
        <w:trPr>
          <w:trHeight w:val="231"/>
        </w:trPr>
        <w:tc>
          <w:tcPr>
            <w:tcW w:w="842" w:type="pct"/>
            <w:vMerge w:val="restart"/>
          </w:tcPr>
          <w:p w:rsidR="001E6429" w:rsidRPr="001E6429" w:rsidRDefault="001E6429" w:rsidP="001E6429">
            <w:pPr>
              <w:widowControl w:val="0"/>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Тема 1.1.  Личный финансовый план</w:t>
            </w:r>
          </w:p>
        </w:tc>
        <w:tc>
          <w:tcPr>
            <w:tcW w:w="2953" w:type="pct"/>
          </w:tcPr>
          <w:p w:rsidR="001E6429" w:rsidRPr="001E6429" w:rsidRDefault="001E6429" w:rsidP="001E6429">
            <w:pPr>
              <w:widowControl w:val="0"/>
              <w:spacing w:after="0" w:line="240" w:lineRule="auto"/>
              <w:rPr>
                <w:rFonts w:ascii="Times New Roman" w:eastAsia="Calibri" w:hAnsi="Times New Roman" w:cs="Times New Roman"/>
                <w:b/>
                <w:bCs/>
                <w:i/>
              </w:rPr>
            </w:pPr>
            <w:r w:rsidRPr="001E6429">
              <w:rPr>
                <w:rFonts w:ascii="Times New Roman" w:eastAsia="Calibri" w:hAnsi="Times New Roman" w:cs="Times New Roman"/>
                <w:b/>
                <w:bCs/>
              </w:rPr>
              <w:t xml:space="preserve">Содержание </w:t>
            </w:r>
          </w:p>
        </w:tc>
        <w:tc>
          <w:tcPr>
            <w:tcW w:w="605" w:type="pct"/>
            <w:vAlign w:val="center"/>
          </w:tcPr>
          <w:p w:rsidR="001E6429" w:rsidRPr="001E6429" w:rsidRDefault="001E6429" w:rsidP="001E6429">
            <w:pPr>
              <w:widowControl w:val="0"/>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2</w:t>
            </w:r>
          </w:p>
        </w:tc>
        <w:tc>
          <w:tcPr>
            <w:tcW w:w="600" w:type="pct"/>
            <w:vMerge w:val="restart"/>
          </w:tcPr>
          <w:p w:rsidR="001E6429" w:rsidRPr="001E6429" w:rsidRDefault="001E6429" w:rsidP="001E6429">
            <w:pPr>
              <w:suppressAutoHyphens/>
              <w:spacing w:after="0" w:line="240" w:lineRule="auto"/>
              <w:jc w:val="center"/>
              <w:rPr>
                <w:rFonts w:ascii="Times New Roman" w:eastAsia="Calibri" w:hAnsi="Times New Roman" w:cs="Times New Roman"/>
              </w:rPr>
            </w:pPr>
            <w:r w:rsidRPr="001E6429">
              <w:rPr>
                <w:rFonts w:ascii="Times New Roman" w:eastAsia="Calibri" w:hAnsi="Times New Roman" w:cs="Times New Roman"/>
              </w:rPr>
              <w:t>ОК 01-05</w:t>
            </w:r>
          </w:p>
          <w:p w:rsidR="001E6429" w:rsidRPr="001E6429" w:rsidRDefault="001E6429" w:rsidP="001E6429">
            <w:pPr>
              <w:suppressAutoHyphens/>
              <w:spacing w:after="0" w:line="240" w:lineRule="auto"/>
              <w:jc w:val="center"/>
              <w:rPr>
                <w:rFonts w:ascii="Times New Roman" w:eastAsia="Calibri" w:hAnsi="Times New Roman" w:cs="Times New Roman"/>
              </w:rPr>
            </w:pPr>
          </w:p>
          <w:p w:rsidR="001E6429" w:rsidRPr="001E6429" w:rsidRDefault="001E6429" w:rsidP="001E6429">
            <w:pPr>
              <w:suppressAutoHyphens/>
              <w:spacing w:after="0" w:line="240" w:lineRule="auto"/>
              <w:jc w:val="center"/>
              <w:rPr>
                <w:rFonts w:ascii="Times New Roman" w:eastAsia="Calibri" w:hAnsi="Times New Roman" w:cs="Times New Roman"/>
              </w:rPr>
            </w:pPr>
          </w:p>
        </w:tc>
      </w:tr>
      <w:tr w:rsidR="001E6429" w:rsidRPr="001E6429" w:rsidTr="00833E87">
        <w:trPr>
          <w:trHeight w:val="714"/>
        </w:trPr>
        <w:tc>
          <w:tcPr>
            <w:tcW w:w="842" w:type="pct"/>
            <w:vMerge/>
          </w:tcPr>
          <w:p w:rsidR="001E6429" w:rsidRPr="001E6429" w:rsidRDefault="001E6429" w:rsidP="001E6429">
            <w:pPr>
              <w:widowControl w:val="0"/>
              <w:spacing w:after="0" w:line="240" w:lineRule="auto"/>
              <w:rPr>
                <w:rFonts w:ascii="Times New Roman" w:eastAsia="Calibri" w:hAnsi="Times New Roman" w:cs="Times New Roman"/>
                <w:b/>
                <w:bCs/>
                <w:i/>
              </w:rPr>
            </w:pPr>
          </w:p>
        </w:tc>
        <w:tc>
          <w:tcPr>
            <w:tcW w:w="2953" w:type="pct"/>
          </w:tcPr>
          <w:p w:rsidR="001E6429" w:rsidRPr="001E6429" w:rsidRDefault="001E6429" w:rsidP="001E6429">
            <w:pPr>
              <w:widowControl w:val="0"/>
              <w:spacing w:after="0" w:line="240" w:lineRule="auto"/>
              <w:jc w:val="both"/>
              <w:rPr>
                <w:rFonts w:ascii="Times New Roman" w:eastAsia="Calibri" w:hAnsi="Times New Roman" w:cs="Times New Roman"/>
              </w:rPr>
            </w:pPr>
            <w:r w:rsidRPr="001E6429">
              <w:rPr>
                <w:rFonts w:ascii="Times New Roman" w:eastAsia="Calibri" w:hAnsi="Times New Roman" w:cs="Times New Roman"/>
                <w:bCs/>
              </w:rPr>
              <w:t xml:space="preserve">1.  </w:t>
            </w:r>
            <w:r w:rsidRPr="001E6429">
              <w:rPr>
                <w:rFonts w:ascii="Times New Roman" w:eastAsia="Calibri" w:hAnsi="Times New Roman" w:cs="Times New Roman"/>
              </w:rPr>
              <w:t xml:space="preserve">Человеческий капитал. Способы принятия финансовых решений. </w:t>
            </w:r>
          </w:p>
          <w:p w:rsidR="001E6429" w:rsidRPr="001E6429" w:rsidRDefault="001E6429" w:rsidP="001E6429">
            <w:pPr>
              <w:widowControl w:val="0"/>
              <w:spacing w:after="0" w:line="240" w:lineRule="auto"/>
              <w:jc w:val="both"/>
              <w:rPr>
                <w:rFonts w:ascii="Times New Roman" w:eastAsia="Calibri" w:hAnsi="Times New Roman" w:cs="Times New Roman"/>
              </w:rPr>
            </w:pPr>
            <w:r w:rsidRPr="001E6429">
              <w:rPr>
                <w:rFonts w:ascii="Times New Roman" w:eastAsia="Calibri" w:hAnsi="Times New Roman" w:cs="Times New Roman"/>
              </w:rPr>
              <w:t xml:space="preserve">2. Личный бюджет, его структура, способы составления и планирования. </w:t>
            </w:r>
          </w:p>
          <w:p w:rsidR="001E6429" w:rsidRPr="001E6429" w:rsidRDefault="001E6429" w:rsidP="001E6429">
            <w:pPr>
              <w:widowControl w:val="0"/>
              <w:spacing w:after="0" w:line="240" w:lineRule="auto"/>
              <w:jc w:val="both"/>
              <w:rPr>
                <w:rFonts w:ascii="Times New Roman" w:eastAsia="Calibri" w:hAnsi="Times New Roman" w:cs="Times New Roman"/>
                <w:b/>
                <w:bCs/>
              </w:rPr>
            </w:pPr>
            <w:r w:rsidRPr="001E6429">
              <w:rPr>
                <w:rFonts w:ascii="Times New Roman" w:eastAsia="Calibri" w:hAnsi="Times New Roman" w:cs="Times New Roman"/>
              </w:rPr>
              <w:t>3. Личный финансовый план: финансовые цели, стратегии и способы их достижения</w:t>
            </w:r>
          </w:p>
        </w:tc>
        <w:tc>
          <w:tcPr>
            <w:tcW w:w="605" w:type="pct"/>
            <w:vAlign w:val="center"/>
          </w:tcPr>
          <w:p w:rsidR="001E6429" w:rsidRPr="001E6429" w:rsidRDefault="001E6429" w:rsidP="001E6429">
            <w:pPr>
              <w:widowControl w:val="0"/>
              <w:spacing w:after="0" w:line="240" w:lineRule="auto"/>
              <w:jc w:val="center"/>
              <w:rPr>
                <w:rFonts w:ascii="Times New Roman" w:eastAsia="Calibri" w:hAnsi="Times New Roman" w:cs="Times New Roman"/>
                <w:bCs/>
                <w:iCs/>
              </w:rPr>
            </w:pPr>
            <w:r w:rsidRPr="001E6429">
              <w:rPr>
                <w:rFonts w:ascii="Times New Roman" w:eastAsia="Calibri" w:hAnsi="Times New Roman" w:cs="Times New Roman"/>
                <w:bCs/>
                <w:iCs/>
              </w:rPr>
              <w:t>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bCs/>
              </w:rPr>
            </w:pPr>
          </w:p>
        </w:tc>
      </w:tr>
      <w:tr w:rsidR="001E6429" w:rsidRPr="001E6429" w:rsidTr="00833E87">
        <w:trPr>
          <w:trHeight w:val="232"/>
        </w:trPr>
        <w:tc>
          <w:tcPr>
            <w:tcW w:w="842" w:type="pct"/>
            <w:vMerge w:val="restart"/>
          </w:tcPr>
          <w:p w:rsidR="001E6429" w:rsidRPr="001E6429" w:rsidRDefault="001E6429" w:rsidP="001E6429">
            <w:pPr>
              <w:widowControl w:val="0"/>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Тема 1.2. Банковская система РФ</w:t>
            </w:r>
          </w:p>
        </w:tc>
        <w:tc>
          <w:tcPr>
            <w:tcW w:w="2953" w:type="pct"/>
          </w:tcPr>
          <w:p w:rsidR="001E6429" w:rsidRPr="001E6429" w:rsidRDefault="001E6429" w:rsidP="001E6429">
            <w:pPr>
              <w:widowControl w:val="0"/>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 xml:space="preserve">Содержание </w:t>
            </w:r>
          </w:p>
        </w:tc>
        <w:tc>
          <w:tcPr>
            <w:tcW w:w="605" w:type="pct"/>
            <w:vAlign w:val="center"/>
          </w:tcPr>
          <w:p w:rsidR="001E6429" w:rsidRPr="001E6429" w:rsidRDefault="001E6429" w:rsidP="001E6429">
            <w:pPr>
              <w:widowControl w:val="0"/>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6/2</w:t>
            </w:r>
          </w:p>
        </w:tc>
        <w:tc>
          <w:tcPr>
            <w:tcW w:w="600" w:type="pct"/>
            <w:vMerge w:val="restart"/>
          </w:tcPr>
          <w:p w:rsidR="001E6429" w:rsidRPr="001E6429" w:rsidRDefault="001E6429" w:rsidP="001E6429">
            <w:pPr>
              <w:suppressAutoHyphens/>
              <w:spacing w:after="0" w:line="240" w:lineRule="auto"/>
              <w:jc w:val="center"/>
              <w:rPr>
                <w:rFonts w:ascii="Times New Roman" w:eastAsia="Calibri" w:hAnsi="Times New Roman" w:cs="Times New Roman"/>
              </w:rPr>
            </w:pPr>
            <w:r w:rsidRPr="001E6429">
              <w:rPr>
                <w:rFonts w:ascii="Times New Roman" w:eastAsia="Calibri" w:hAnsi="Times New Roman" w:cs="Times New Roman"/>
              </w:rPr>
              <w:t>ОК 01-05</w:t>
            </w:r>
          </w:p>
          <w:p w:rsidR="001E6429" w:rsidRPr="001E6429" w:rsidRDefault="001E6429" w:rsidP="001E6429">
            <w:pPr>
              <w:suppressAutoHyphens/>
              <w:spacing w:after="0" w:line="240" w:lineRule="auto"/>
              <w:jc w:val="center"/>
              <w:rPr>
                <w:rFonts w:ascii="Times New Roman" w:eastAsia="Calibri" w:hAnsi="Times New Roman" w:cs="Times New Roman"/>
              </w:rPr>
            </w:pPr>
          </w:p>
          <w:p w:rsidR="001E6429" w:rsidRPr="001E6429" w:rsidRDefault="001E6429" w:rsidP="001E6429">
            <w:pPr>
              <w:suppressAutoHyphens/>
              <w:spacing w:after="0" w:line="240" w:lineRule="auto"/>
              <w:jc w:val="center"/>
              <w:rPr>
                <w:rFonts w:ascii="Times New Roman" w:eastAsia="Calibri" w:hAnsi="Times New Roman" w:cs="Times New Roman"/>
              </w:rPr>
            </w:pPr>
          </w:p>
          <w:p w:rsidR="001E6429" w:rsidRPr="001E6429" w:rsidRDefault="001E6429" w:rsidP="001E6429">
            <w:pPr>
              <w:suppressAutoHyphens/>
              <w:spacing w:after="0" w:line="240" w:lineRule="auto"/>
              <w:jc w:val="center"/>
              <w:rPr>
                <w:rFonts w:ascii="Times New Roman" w:eastAsia="Calibri" w:hAnsi="Times New Roman" w:cs="Times New Roman"/>
              </w:rPr>
            </w:pPr>
          </w:p>
          <w:p w:rsidR="001E6429" w:rsidRPr="001E6429" w:rsidRDefault="001E6429" w:rsidP="001E6429">
            <w:pPr>
              <w:suppressAutoHyphens/>
              <w:spacing w:after="0" w:line="240" w:lineRule="auto"/>
              <w:jc w:val="center"/>
              <w:rPr>
                <w:rFonts w:ascii="Times New Roman" w:eastAsia="Calibri" w:hAnsi="Times New Roman" w:cs="Times New Roman"/>
              </w:rPr>
            </w:pPr>
          </w:p>
        </w:tc>
      </w:tr>
      <w:tr w:rsidR="001E6429" w:rsidRPr="001E6429" w:rsidTr="00833E87">
        <w:trPr>
          <w:trHeight w:val="85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widowControl w:val="0"/>
              <w:spacing w:after="0" w:line="240" w:lineRule="auto"/>
              <w:jc w:val="both"/>
              <w:rPr>
                <w:rFonts w:ascii="Times New Roman" w:eastAsia="Calibri" w:hAnsi="Times New Roman" w:cs="Times New Roman"/>
                <w:bCs/>
              </w:rPr>
            </w:pPr>
            <w:r w:rsidRPr="001E6429">
              <w:rPr>
                <w:rFonts w:ascii="Times New Roman" w:eastAsia="Calibri" w:hAnsi="Times New Roman" w:cs="Times New Roman"/>
                <w:bCs/>
              </w:rPr>
              <w:t xml:space="preserve">1.  Банковская система России. Текущие счета и банковские карты. </w:t>
            </w:r>
          </w:p>
          <w:p w:rsidR="001E6429" w:rsidRPr="001E6429" w:rsidRDefault="001E6429" w:rsidP="001E6429">
            <w:pPr>
              <w:widowControl w:val="0"/>
              <w:spacing w:after="0" w:line="240" w:lineRule="auto"/>
              <w:jc w:val="both"/>
              <w:rPr>
                <w:rFonts w:ascii="Times New Roman" w:eastAsia="Calibri" w:hAnsi="Times New Roman" w:cs="Times New Roman"/>
                <w:bCs/>
              </w:rPr>
            </w:pPr>
            <w:r w:rsidRPr="001E6429">
              <w:rPr>
                <w:rFonts w:ascii="Times New Roman" w:eastAsia="Calibri" w:hAnsi="Times New Roman" w:cs="Times New Roman"/>
                <w:bCs/>
              </w:rPr>
              <w:t xml:space="preserve">2. Сберегательные вклады: как они работают и как сделать выбор. </w:t>
            </w:r>
          </w:p>
          <w:p w:rsidR="001E6429" w:rsidRPr="001E6429" w:rsidRDefault="001E6429" w:rsidP="001E6429">
            <w:pPr>
              <w:widowControl w:val="0"/>
              <w:spacing w:after="0" w:line="240" w:lineRule="auto"/>
              <w:jc w:val="both"/>
              <w:rPr>
                <w:rFonts w:ascii="Times New Roman" w:eastAsia="Calibri" w:hAnsi="Times New Roman" w:cs="Times New Roman"/>
                <w:b/>
                <w:bCs/>
              </w:rPr>
            </w:pPr>
            <w:r w:rsidRPr="001E6429">
              <w:rPr>
                <w:rFonts w:ascii="Times New Roman" w:eastAsia="Calibri" w:hAnsi="Times New Roman" w:cs="Times New Roman"/>
                <w:bCs/>
              </w:rPr>
              <w:t>3. Кредиты. Виды кредитов</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5"/>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В том числе практических и лабораторных занятий</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4/2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iCs/>
              </w:rPr>
            </w:pPr>
            <w:r w:rsidRPr="001E6429">
              <w:rPr>
                <w:rFonts w:ascii="Times New Roman" w:eastAsia="Calibri" w:hAnsi="Times New Roman" w:cs="Times New Roman"/>
                <w:b/>
                <w:iCs/>
              </w:rPr>
              <w:t>Практическое занятие 1.</w:t>
            </w:r>
            <w:r w:rsidRPr="001E6429">
              <w:rPr>
                <w:rFonts w:ascii="Times New Roman" w:eastAsia="Calibri" w:hAnsi="Times New Roman" w:cs="Times New Roman"/>
              </w:rPr>
              <w:t>Кредиты. Условия и способы получения кредитов</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iCs/>
              </w:rPr>
              <w:t>Практическое занятие 2.</w:t>
            </w:r>
            <w:r w:rsidRPr="001E6429">
              <w:rPr>
                <w:rFonts w:ascii="Times New Roman" w:eastAsia="Calibri" w:hAnsi="Times New Roman" w:cs="Times New Roman"/>
              </w:rPr>
              <w:t>Прочие услуги банков.</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val="restart"/>
          </w:tcPr>
          <w:p w:rsidR="001E6429" w:rsidRPr="001E6429" w:rsidRDefault="001E6429" w:rsidP="001E6429">
            <w:pPr>
              <w:spacing w:after="0" w:line="240" w:lineRule="auto"/>
              <w:rPr>
                <w:rFonts w:ascii="Times New Roman" w:eastAsia="Calibri" w:hAnsi="Times New Roman" w:cs="Times New Roman"/>
                <w:b/>
              </w:rPr>
            </w:pPr>
            <w:r w:rsidRPr="001E6429">
              <w:rPr>
                <w:rFonts w:ascii="Times New Roman" w:eastAsia="Calibri" w:hAnsi="Times New Roman" w:cs="Times New Roman"/>
                <w:b/>
              </w:rPr>
              <w:t xml:space="preserve">Тема 1.3. </w:t>
            </w:r>
            <w:r w:rsidRPr="001E6429">
              <w:rPr>
                <w:rFonts w:ascii="Times New Roman" w:eastAsia="Calibri" w:hAnsi="Times New Roman" w:cs="Times New Roman"/>
                <w:b/>
                <w:bCs/>
              </w:rPr>
              <w:t>Фондовый и валютные рынки</w:t>
            </w:r>
          </w:p>
        </w:tc>
        <w:tc>
          <w:tcPr>
            <w:tcW w:w="2953" w:type="pct"/>
          </w:tcPr>
          <w:p w:rsidR="001E6429" w:rsidRPr="001E6429" w:rsidRDefault="001E6429" w:rsidP="001E6429">
            <w:pPr>
              <w:spacing w:after="0" w:line="240" w:lineRule="auto"/>
              <w:rPr>
                <w:rFonts w:ascii="Times New Roman" w:eastAsia="Calibri" w:hAnsi="Times New Roman" w:cs="Times New Roman"/>
                <w:b/>
                <w:iCs/>
              </w:rPr>
            </w:pPr>
            <w:r w:rsidRPr="001E6429">
              <w:rPr>
                <w:rFonts w:ascii="Times New Roman" w:eastAsia="Calibri" w:hAnsi="Times New Roman" w:cs="Times New Roman"/>
                <w:b/>
                <w:bCs/>
              </w:rPr>
              <w:t>Содержание учебного материала</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2</w:t>
            </w:r>
          </w:p>
        </w:tc>
        <w:tc>
          <w:tcPr>
            <w:tcW w:w="600" w:type="pct"/>
            <w:vMerge w:val="restart"/>
          </w:tcPr>
          <w:p w:rsidR="001E6429" w:rsidRPr="001E6429" w:rsidRDefault="001E6429" w:rsidP="001E6429">
            <w:pPr>
              <w:suppressAutoHyphens/>
              <w:spacing w:after="0" w:line="240" w:lineRule="auto"/>
              <w:jc w:val="center"/>
              <w:rPr>
                <w:rFonts w:ascii="Times New Roman" w:eastAsia="Calibri" w:hAnsi="Times New Roman" w:cs="Times New Roman"/>
              </w:rPr>
            </w:pPr>
            <w:r w:rsidRPr="001E6429">
              <w:rPr>
                <w:rFonts w:ascii="Times New Roman" w:eastAsia="Calibri" w:hAnsi="Times New Roman" w:cs="Times New Roman"/>
              </w:rPr>
              <w:t>ОК 01-05</w:t>
            </w:r>
          </w:p>
          <w:p w:rsidR="001E6429" w:rsidRPr="001E6429" w:rsidRDefault="001E6429" w:rsidP="001E6429">
            <w:pPr>
              <w:suppressAutoHyphens/>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widowControl w:val="0"/>
              <w:spacing w:after="0" w:line="240" w:lineRule="auto"/>
              <w:jc w:val="both"/>
              <w:rPr>
                <w:rFonts w:ascii="Times New Roman" w:eastAsia="Calibri" w:hAnsi="Times New Roman" w:cs="Times New Roman"/>
              </w:rPr>
            </w:pPr>
            <w:r w:rsidRPr="001E6429">
              <w:rPr>
                <w:rFonts w:ascii="Times New Roman" w:eastAsia="Calibri" w:hAnsi="Times New Roman" w:cs="Times New Roman"/>
                <w:bCs/>
              </w:rPr>
              <w:t xml:space="preserve">1. </w:t>
            </w:r>
            <w:r w:rsidRPr="001E6429">
              <w:rPr>
                <w:rFonts w:ascii="Times New Roman" w:eastAsia="Calibri" w:hAnsi="Times New Roman" w:cs="Times New Roman"/>
              </w:rPr>
              <w:t xml:space="preserve">Риск и доходность. Облигации. Акции. </w:t>
            </w:r>
          </w:p>
          <w:p w:rsidR="001E6429" w:rsidRPr="001E6429" w:rsidRDefault="001E6429" w:rsidP="001E6429">
            <w:pPr>
              <w:widowControl w:val="0"/>
              <w:spacing w:after="0" w:line="240" w:lineRule="auto"/>
              <w:jc w:val="both"/>
              <w:rPr>
                <w:rFonts w:ascii="Times New Roman" w:eastAsia="Calibri" w:hAnsi="Times New Roman" w:cs="Times New Roman"/>
                <w:bCs/>
              </w:rPr>
            </w:pPr>
            <w:r w:rsidRPr="001E6429">
              <w:rPr>
                <w:rFonts w:ascii="Times New Roman" w:eastAsia="Calibri" w:hAnsi="Times New Roman" w:cs="Times New Roman"/>
              </w:rPr>
              <w:t>2.Фондовая биржа. Рынок Форекс</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83"/>
        </w:trPr>
        <w:tc>
          <w:tcPr>
            <w:tcW w:w="3795" w:type="pct"/>
            <w:gridSpan w:val="2"/>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Раздел 2. Налоги и налогообложение. Система страхования</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14/4</w:t>
            </w:r>
          </w:p>
        </w:tc>
        <w:tc>
          <w:tcPr>
            <w:tcW w:w="600" w:type="pct"/>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83"/>
        </w:trPr>
        <w:tc>
          <w:tcPr>
            <w:tcW w:w="842" w:type="pct"/>
            <w:vMerge w:val="restar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rPr>
              <w:t>Тема 2.1. Страхование</w:t>
            </w: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 xml:space="preserve">Содержание </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4/2</w:t>
            </w:r>
          </w:p>
        </w:tc>
        <w:tc>
          <w:tcPr>
            <w:tcW w:w="600" w:type="pct"/>
            <w:vMerge w:val="restart"/>
          </w:tcPr>
          <w:p w:rsidR="001E6429" w:rsidRPr="001E6429" w:rsidRDefault="001E6429" w:rsidP="001E6429">
            <w:pPr>
              <w:suppressAutoHyphens/>
              <w:spacing w:after="0" w:line="240" w:lineRule="auto"/>
              <w:jc w:val="center"/>
              <w:rPr>
                <w:rFonts w:ascii="Times New Roman" w:eastAsia="Calibri" w:hAnsi="Times New Roman" w:cs="Times New Roman"/>
              </w:rPr>
            </w:pPr>
            <w:r w:rsidRPr="001E6429">
              <w:rPr>
                <w:rFonts w:ascii="Times New Roman" w:eastAsia="Calibri" w:hAnsi="Times New Roman" w:cs="Times New Roman"/>
              </w:rPr>
              <w:t>ОК 01-05</w:t>
            </w:r>
          </w:p>
          <w:p w:rsidR="001E6429" w:rsidRPr="001E6429" w:rsidRDefault="001E6429" w:rsidP="001E6429">
            <w:pPr>
              <w:suppressAutoHyphens/>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 xml:space="preserve">1. </w:t>
            </w:r>
            <w:r w:rsidRPr="001E6429">
              <w:rPr>
                <w:rFonts w:ascii="Times New Roman" w:eastAsia="Calibri" w:hAnsi="Times New Roman" w:cs="Times New Roman"/>
                <w:lang w:eastAsia="ar-SA"/>
              </w:rPr>
              <w:t>Понятие и виды страхования. Договор страхования. Страховой случай, страховой полис, страховая выплата, страховая премия, страховой риск</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В том числе практических и лабораторных занятий</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2/2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34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iCs/>
              </w:rPr>
              <w:t>Практическое занятие 3.</w:t>
            </w:r>
            <w:r w:rsidRPr="001E6429">
              <w:rPr>
                <w:rFonts w:ascii="Times New Roman" w:eastAsia="Calibri" w:hAnsi="Times New Roman" w:cs="Times New Roman"/>
                <w:lang w:eastAsia="ar-SA"/>
              </w:rPr>
              <w:t>Страхование имущества</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1</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34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iCs/>
              </w:rPr>
            </w:pPr>
            <w:r w:rsidRPr="001E6429">
              <w:rPr>
                <w:rFonts w:ascii="Times New Roman" w:eastAsia="Calibri" w:hAnsi="Times New Roman" w:cs="Times New Roman"/>
                <w:b/>
                <w:iCs/>
              </w:rPr>
              <w:t>Практическое занятие 4</w:t>
            </w:r>
            <w:r w:rsidRPr="001E6429">
              <w:rPr>
                <w:rFonts w:ascii="Times New Roman" w:eastAsia="Calibri" w:hAnsi="Times New Roman" w:cs="Times New Roman"/>
                <w:lang w:eastAsia="ar-SA"/>
              </w:rPr>
              <w:t xml:space="preserve">. Страхование здоровья и жизни </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1</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val="restart"/>
          </w:tcPr>
          <w:p w:rsidR="001E6429" w:rsidRPr="001E6429" w:rsidRDefault="001E6429" w:rsidP="001E6429">
            <w:pPr>
              <w:spacing w:after="0" w:line="240" w:lineRule="auto"/>
              <w:rPr>
                <w:rFonts w:ascii="Times New Roman" w:eastAsia="Calibri" w:hAnsi="Times New Roman" w:cs="Times New Roman"/>
                <w:b/>
              </w:rPr>
            </w:pPr>
            <w:r w:rsidRPr="001E6429">
              <w:rPr>
                <w:rFonts w:ascii="Times New Roman" w:eastAsia="Calibri" w:hAnsi="Times New Roman" w:cs="Times New Roman"/>
                <w:b/>
              </w:rPr>
              <w:lastRenderedPageBreak/>
              <w:t>Тема 2.2. Налоги и налогообложение</w:t>
            </w: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 xml:space="preserve">Содержание </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5/1</w:t>
            </w:r>
          </w:p>
        </w:tc>
        <w:tc>
          <w:tcPr>
            <w:tcW w:w="600" w:type="pct"/>
            <w:vMerge w:val="restart"/>
          </w:tcPr>
          <w:p w:rsidR="001E6429" w:rsidRPr="001E6429" w:rsidRDefault="001E6429" w:rsidP="001E6429">
            <w:pPr>
              <w:suppressAutoHyphens/>
              <w:spacing w:after="0" w:line="240" w:lineRule="auto"/>
              <w:jc w:val="center"/>
              <w:rPr>
                <w:rFonts w:ascii="Times New Roman" w:eastAsia="Calibri" w:hAnsi="Times New Roman" w:cs="Times New Roman"/>
              </w:rPr>
            </w:pPr>
            <w:r w:rsidRPr="001E6429">
              <w:rPr>
                <w:rFonts w:ascii="Times New Roman" w:eastAsia="Calibri" w:hAnsi="Times New Roman" w:cs="Times New Roman"/>
              </w:rPr>
              <w:t>ОК 01-05</w:t>
            </w:r>
          </w:p>
          <w:p w:rsidR="001E6429" w:rsidRPr="001E6429" w:rsidRDefault="001E6429" w:rsidP="001E6429">
            <w:pPr>
              <w:suppressAutoHyphens/>
              <w:spacing w:after="0" w:line="240" w:lineRule="auto"/>
              <w:rPr>
                <w:rFonts w:ascii="Times New Roman" w:eastAsia="Calibri" w:hAnsi="Times New Roman" w:cs="Times New Roman"/>
              </w:rPr>
            </w:pPr>
          </w:p>
          <w:p w:rsidR="001E6429" w:rsidRPr="001E6429" w:rsidRDefault="001E6429" w:rsidP="001E6429">
            <w:pPr>
              <w:suppressAutoHyphens/>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rPr>
            </w:pPr>
          </w:p>
        </w:tc>
        <w:tc>
          <w:tcPr>
            <w:tcW w:w="2953" w:type="pct"/>
          </w:tcPr>
          <w:p w:rsidR="001E6429" w:rsidRPr="001E6429" w:rsidRDefault="001E6429" w:rsidP="001E6429">
            <w:pPr>
              <w:spacing w:after="0" w:line="240" w:lineRule="auto"/>
              <w:rPr>
                <w:rFonts w:ascii="Times New Roman" w:eastAsia="Calibri" w:hAnsi="Times New Roman" w:cs="Times New Roman"/>
                <w:bCs/>
              </w:rPr>
            </w:pPr>
            <w:r w:rsidRPr="001E6429">
              <w:rPr>
                <w:rFonts w:ascii="Times New Roman" w:eastAsia="Calibri" w:hAnsi="Times New Roman" w:cs="Times New Roman"/>
                <w:bCs/>
              </w:rPr>
              <w:t>1.  История возникновения налогов. Налоговый кодекс РФ. Налоговая нагрузка. Виды налогов. Идентификационный номер налогоплательщика</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4</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rPr>
            </w:pP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В том числе практических и лабораторных занятий</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1/1</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rPr>
            </w:pP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iCs/>
              </w:rPr>
              <w:t>Практическое занятие 5.</w:t>
            </w:r>
            <w:r w:rsidRPr="001E6429">
              <w:rPr>
                <w:rFonts w:ascii="Times New Roman" w:eastAsia="Calibri" w:hAnsi="Times New Roman" w:cs="Times New Roman"/>
                <w:bCs/>
              </w:rPr>
              <w:t>Подача налоговой декларации</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1</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val="restart"/>
          </w:tcPr>
          <w:p w:rsidR="001E6429" w:rsidRPr="001E6429" w:rsidRDefault="001E6429" w:rsidP="001E6429">
            <w:pPr>
              <w:spacing w:after="0" w:line="240" w:lineRule="auto"/>
              <w:rPr>
                <w:rFonts w:ascii="Times New Roman" w:eastAsia="Calibri" w:hAnsi="Times New Roman" w:cs="Times New Roman"/>
                <w:b/>
              </w:rPr>
            </w:pPr>
            <w:r w:rsidRPr="001E6429">
              <w:rPr>
                <w:rFonts w:ascii="Times New Roman" w:eastAsia="Calibri" w:hAnsi="Times New Roman" w:cs="Times New Roman"/>
                <w:b/>
              </w:rPr>
              <w:t>Тема 2.3. Пенсионное обеспечение</w:t>
            </w: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 xml:space="preserve">Содержание </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5/1</w:t>
            </w:r>
          </w:p>
        </w:tc>
        <w:tc>
          <w:tcPr>
            <w:tcW w:w="600" w:type="pct"/>
            <w:vMerge w:val="restart"/>
          </w:tcPr>
          <w:p w:rsidR="001E6429" w:rsidRPr="001E6429" w:rsidRDefault="001E6429" w:rsidP="001E6429">
            <w:pPr>
              <w:suppressAutoHyphens/>
              <w:spacing w:after="0" w:line="240" w:lineRule="auto"/>
              <w:jc w:val="center"/>
              <w:rPr>
                <w:rFonts w:ascii="Times New Roman" w:eastAsia="Calibri" w:hAnsi="Times New Roman" w:cs="Times New Roman"/>
              </w:rPr>
            </w:pPr>
            <w:r w:rsidRPr="001E6429">
              <w:rPr>
                <w:rFonts w:ascii="Times New Roman" w:eastAsia="Calibri" w:hAnsi="Times New Roman" w:cs="Times New Roman"/>
              </w:rPr>
              <w:t>ОК 01-05</w:t>
            </w:r>
          </w:p>
          <w:p w:rsidR="001E6429" w:rsidRPr="001E6429" w:rsidRDefault="001E6429" w:rsidP="001E6429">
            <w:pPr>
              <w:suppressAutoHyphens/>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Cs/>
              </w:rPr>
            </w:pPr>
            <w:r w:rsidRPr="001E6429">
              <w:rPr>
                <w:rFonts w:ascii="Times New Roman" w:eastAsia="Calibri" w:hAnsi="Times New Roman" w:cs="Times New Roman"/>
                <w:bCs/>
              </w:rPr>
              <w:t xml:space="preserve">1.  Понятие и виды пенсий. Пенсионная система в Российской Федерации. </w:t>
            </w:r>
          </w:p>
          <w:p w:rsidR="001E6429" w:rsidRPr="001E6429" w:rsidRDefault="001E6429" w:rsidP="001E6429">
            <w:pPr>
              <w:spacing w:after="0" w:line="240" w:lineRule="auto"/>
              <w:rPr>
                <w:rFonts w:ascii="Times New Roman" w:eastAsia="Calibri" w:hAnsi="Times New Roman" w:cs="Times New Roman"/>
                <w:lang w:eastAsia="ar-SA"/>
              </w:rPr>
            </w:pPr>
            <w:r w:rsidRPr="001E6429">
              <w:rPr>
                <w:rFonts w:ascii="Times New Roman" w:eastAsia="Calibri" w:hAnsi="Times New Roman" w:cs="Times New Roman"/>
                <w:lang w:eastAsia="ar-SA"/>
              </w:rPr>
              <w:t xml:space="preserve">2. Обязательное пенсионное страхование. Добровольное пенсионное обеспечение. </w:t>
            </w:r>
          </w:p>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lang w:eastAsia="ar-SA"/>
              </w:rPr>
              <w:t>3. Место пенсионных накоплений в личном бюджете и личном финансовом плане</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4</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171"/>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В том числе практических и лабораторных занятий</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1/1</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37"/>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iCs/>
              </w:rPr>
              <w:t xml:space="preserve">Практическое занятие 6. </w:t>
            </w:r>
            <w:r w:rsidRPr="001E6429">
              <w:rPr>
                <w:rFonts w:ascii="Times New Roman" w:eastAsia="Calibri" w:hAnsi="Times New Roman" w:cs="Times New Roman"/>
                <w:lang w:eastAsia="ar-SA"/>
              </w:rPr>
              <w:t>Формирование индивидуального пенсионного капитала</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1</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92"/>
        </w:trPr>
        <w:tc>
          <w:tcPr>
            <w:tcW w:w="3795" w:type="pct"/>
            <w:gridSpan w:val="2"/>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rPr>
              <w:t>Раздел 3. Финансовые механизмы работы фирмы</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10/2</w:t>
            </w:r>
          </w:p>
        </w:tc>
        <w:tc>
          <w:tcPr>
            <w:tcW w:w="600" w:type="pct"/>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val="restart"/>
          </w:tcPr>
          <w:p w:rsidR="001E6429" w:rsidRPr="001E6429" w:rsidRDefault="001E6429" w:rsidP="001E6429">
            <w:pPr>
              <w:spacing w:after="0" w:line="240" w:lineRule="auto"/>
              <w:rPr>
                <w:rFonts w:ascii="Times New Roman" w:eastAsia="Calibri" w:hAnsi="Times New Roman" w:cs="Times New Roman"/>
                <w:b/>
              </w:rPr>
            </w:pPr>
            <w:r w:rsidRPr="001E6429">
              <w:rPr>
                <w:rFonts w:ascii="Times New Roman" w:eastAsia="Calibri" w:hAnsi="Times New Roman" w:cs="Times New Roman"/>
                <w:b/>
              </w:rPr>
              <w:t>Тема 3.1. Взаимоотношения работодателя и сотрудников</w:t>
            </w: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 xml:space="preserve">Содержание </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4</w:t>
            </w:r>
          </w:p>
        </w:tc>
        <w:tc>
          <w:tcPr>
            <w:tcW w:w="600" w:type="pct"/>
            <w:vMerge w:val="restart"/>
          </w:tcPr>
          <w:p w:rsidR="001E6429" w:rsidRPr="001E6429" w:rsidRDefault="001E6429" w:rsidP="001E6429">
            <w:pPr>
              <w:suppressAutoHyphens/>
              <w:spacing w:after="0" w:line="240" w:lineRule="auto"/>
              <w:jc w:val="center"/>
              <w:rPr>
                <w:rFonts w:ascii="Times New Roman" w:eastAsia="Calibri" w:hAnsi="Times New Roman" w:cs="Times New Roman"/>
              </w:rPr>
            </w:pPr>
            <w:r w:rsidRPr="001E6429">
              <w:rPr>
                <w:rFonts w:ascii="Times New Roman" w:eastAsia="Calibri" w:hAnsi="Times New Roman" w:cs="Times New Roman"/>
              </w:rPr>
              <w:t>ОК 01-05</w:t>
            </w:r>
          </w:p>
          <w:p w:rsidR="001E6429" w:rsidRPr="001E6429" w:rsidRDefault="001E6429" w:rsidP="001E6429">
            <w:pPr>
              <w:suppressAutoHyphens/>
              <w:spacing w:after="0" w:line="240" w:lineRule="auto"/>
              <w:jc w:val="center"/>
              <w:rPr>
                <w:rFonts w:ascii="Times New Roman" w:eastAsia="Calibri" w:hAnsi="Times New Roman" w:cs="Times New Roman"/>
              </w:rPr>
            </w:pPr>
          </w:p>
          <w:p w:rsidR="001E6429" w:rsidRPr="001E6429" w:rsidRDefault="001E6429" w:rsidP="001E6429">
            <w:pPr>
              <w:suppressAutoHyphens/>
              <w:spacing w:after="0" w:line="240" w:lineRule="auto"/>
              <w:jc w:val="center"/>
              <w:rPr>
                <w:rFonts w:ascii="Times New Roman" w:eastAsia="Calibri" w:hAnsi="Times New Roman" w:cs="Times New Roman"/>
              </w:rPr>
            </w:pPr>
          </w:p>
          <w:p w:rsidR="001E6429" w:rsidRPr="001E6429" w:rsidRDefault="001E6429" w:rsidP="001E6429">
            <w:pPr>
              <w:suppressAutoHyphens/>
              <w:spacing w:after="0" w:line="240" w:lineRule="auto"/>
              <w:jc w:val="center"/>
              <w:rPr>
                <w:rFonts w:ascii="Times New Roman" w:eastAsia="Calibri" w:hAnsi="Times New Roman" w:cs="Times New Roman"/>
              </w:rPr>
            </w:pPr>
          </w:p>
          <w:p w:rsidR="001E6429" w:rsidRPr="001E6429" w:rsidRDefault="001E6429" w:rsidP="001E6429">
            <w:pPr>
              <w:suppressAutoHyphens/>
              <w:spacing w:after="0" w:line="240" w:lineRule="auto"/>
              <w:rPr>
                <w:rFonts w:ascii="Times New Roman" w:eastAsia="Calibri" w:hAnsi="Times New Roman" w:cs="Times New Roman"/>
              </w:rPr>
            </w:pPr>
          </w:p>
          <w:p w:rsidR="001E6429" w:rsidRPr="001E6429" w:rsidRDefault="001E6429" w:rsidP="001E6429">
            <w:pPr>
              <w:suppressAutoHyphens/>
              <w:spacing w:after="0" w:line="240" w:lineRule="auto"/>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rPr>
            </w:pPr>
          </w:p>
        </w:tc>
        <w:tc>
          <w:tcPr>
            <w:tcW w:w="2953" w:type="pct"/>
          </w:tcPr>
          <w:p w:rsidR="001E6429" w:rsidRPr="001E6429" w:rsidRDefault="001E6429" w:rsidP="001E6429">
            <w:pPr>
              <w:spacing w:after="0" w:line="240" w:lineRule="auto"/>
              <w:rPr>
                <w:rFonts w:ascii="Times New Roman" w:eastAsia="Calibri" w:hAnsi="Times New Roman" w:cs="Times New Roman"/>
                <w:bCs/>
              </w:rPr>
            </w:pPr>
            <w:r w:rsidRPr="001E6429">
              <w:rPr>
                <w:rFonts w:ascii="Times New Roman" w:eastAsia="Calibri" w:hAnsi="Times New Roman" w:cs="Times New Roman"/>
                <w:bCs/>
              </w:rPr>
              <w:t xml:space="preserve">1.Трудовой кодекс РФ. Трудовой договор. Испытательный срок. </w:t>
            </w:r>
          </w:p>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Cs/>
              </w:rPr>
              <w:t>2. Фиксированная заработная плата и заработная плата с переменной частью. Соблюдение конфиденциальности.</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rPr>
            </w:pPr>
          </w:p>
        </w:tc>
        <w:tc>
          <w:tcPr>
            <w:tcW w:w="2953" w:type="pc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В том числе практических и лабораторных занятий</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402"/>
        </w:trPr>
        <w:tc>
          <w:tcPr>
            <w:tcW w:w="842" w:type="pct"/>
            <w:vMerge/>
          </w:tcPr>
          <w:p w:rsidR="001E6429" w:rsidRPr="001E6429" w:rsidRDefault="001E6429" w:rsidP="001E6429">
            <w:pPr>
              <w:spacing w:after="0" w:line="240" w:lineRule="auto"/>
              <w:rPr>
                <w:rFonts w:ascii="Times New Roman" w:eastAsia="Calibri" w:hAnsi="Times New Roman" w:cs="Times New Roman"/>
                <w:b/>
              </w:rPr>
            </w:pPr>
          </w:p>
        </w:tc>
        <w:tc>
          <w:tcPr>
            <w:tcW w:w="2953" w:type="pct"/>
          </w:tcPr>
          <w:p w:rsidR="001E6429" w:rsidRPr="001E6429" w:rsidRDefault="001E6429" w:rsidP="001E6429">
            <w:pPr>
              <w:spacing w:after="0" w:line="240" w:lineRule="auto"/>
              <w:rPr>
                <w:rFonts w:ascii="Times New Roman" w:eastAsia="Times New Roman" w:hAnsi="Times New Roman" w:cs="Times New Roman"/>
                <w:b/>
                <w:bCs/>
                <w:lang w:eastAsia="ru-RU"/>
              </w:rPr>
            </w:pPr>
            <w:r w:rsidRPr="001E6429">
              <w:rPr>
                <w:rFonts w:ascii="Times New Roman" w:eastAsia="Times New Roman" w:hAnsi="Times New Roman" w:cs="Times New Roman"/>
                <w:b/>
                <w:bCs/>
                <w:lang w:eastAsia="ru-RU"/>
              </w:rPr>
              <w:t>В том числе самостоятельная работа обучающихся</w:t>
            </w:r>
          </w:p>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lang w:eastAsia="ar-SA"/>
              </w:rPr>
              <w:t xml:space="preserve"> «Изучить и подготовить личное резюме»</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val="restart"/>
          </w:tcPr>
          <w:p w:rsidR="001E6429" w:rsidRPr="001E6429" w:rsidRDefault="001E6429" w:rsidP="001E6429">
            <w:pPr>
              <w:spacing w:after="0" w:line="240" w:lineRule="auto"/>
              <w:rPr>
                <w:rFonts w:ascii="Times New Roman" w:eastAsia="Calibri" w:hAnsi="Times New Roman" w:cs="Times New Roman"/>
                <w:b/>
              </w:rPr>
            </w:pPr>
            <w:r w:rsidRPr="001E6429">
              <w:rPr>
                <w:rFonts w:ascii="Times New Roman" w:eastAsia="Calibri" w:hAnsi="Times New Roman" w:cs="Times New Roman"/>
                <w:b/>
              </w:rPr>
              <w:t>Тема 3.2. Эффективность компании</w:t>
            </w:r>
          </w:p>
        </w:tc>
        <w:tc>
          <w:tcPr>
            <w:tcW w:w="2953" w:type="pct"/>
          </w:tcPr>
          <w:p w:rsidR="001E6429" w:rsidRPr="001E6429" w:rsidRDefault="001E6429" w:rsidP="001E6429">
            <w:pPr>
              <w:spacing w:after="0" w:line="240" w:lineRule="auto"/>
              <w:rPr>
                <w:rFonts w:ascii="Times New Roman" w:eastAsia="Calibri" w:hAnsi="Times New Roman" w:cs="Times New Roman"/>
                <w:b/>
                <w:iCs/>
              </w:rPr>
            </w:pPr>
            <w:r w:rsidRPr="001E6429">
              <w:rPr>
                <w:rFonts w:ascii="Times New Roman" w:eastAsia="Calibri" w:hAnsi="Times New Roman" w:cs="Times New Roman"/>
                <w:b/>
                <w:bCs/>
              </w:rPr>
              <w:t xml:space="preserve">Содержание </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2</w:t>
            </w:r>
          </w:p>
        </w:tc>
        <w:tc>
          <w:tcPr>
            <w:tcW w:w="600" w:type="pct"/>
            <w:vMerge w:val="restart"/>
          </w:tcPr>
          <w:p w:rsidR="001E6429" w:rsidRPr="001E6429" w:rsidRDefault="001E6429" w:rsidP="001E6429">
            <w:pPr>
              <w:suppressAutoHyphens/>
              <w:spacing w:after="0" w:line="240" w:lineRule="auto"/>
              <w:jc w:val="center"/>
              <w:rPr>
                <w:rFonts w:ascii="Times New Roman" w:eastAsia="Calibri" w:hAnsi="Times New Roman" w:cs="Times New Roman"/>
              </w:rPr>
            </w:pPr>
            <w:r w:rsidRPr="001E6429">
              <w:rPr>
                <w:rFonts w:ascii="Times New Roman" w:eastAsia="Calibri" w:hAnsi="Times New Roman" w:cs="Times New Roman"/>
              </w:rPr>
              <w:t>ОК 01-05</w:t>
            </w:r>
          </w:p>
          <w:p w:rsidR="001E6429" w:rsidRPr="001E6429" w:rsidRDefault="001E6429" w:rsidP="001E6429">
            <w:pPr>
              <w:suppressAutoHyphens/>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Cs/>
              </w:rPr>
            </w:pPr>
            <w:r w:rsidRPr="001E6429">
              <w:rPr>
                <w:rFonts w:ascii="Times New Roman" w:eastAsia="Calibri" w:hAnsi="Times New Roman" w:cs="Times New Roman"/>
                <w:bCs/>
              </w:rPr>
              <w:t xml:space="preserve">1. Критерии надежности компании. Финансовый менеджмент. </w:t>
            </w:r>
          </w:p>
          <w:p w:rsidR="001E6429" w:rsidRPr="001E6429" w:rsidRDefault="001E6429" w:rsidP="001E6429">
            <w:pPr>
              <w:spacing w:after="0" w:line="240" w:lineRule="auto"/>
              <w:rPr>
                <w:rFonts w:ascii="Times New Roman" w:eastAsia="Calibri" w:hAnsi="Times New Roman" w:cs="Times New Roman"/>
                <w:iCs/>
              </w:rPr>
            </w:pPr>
            <w:r w:rsidRPr="001E6429">
              <w:rPr>
                <w:rFonts w:ascii="Times New Roman" w:eastAsia="Calibri" w:hAnsi="Times New Roman" w:cs="Times New Roman"/>
                <w:bCs/>
              </w:rPr>
              <w:t xml:space="preserve">2. Банкротство фирмы. </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2</w:t>
            </w:r>
          </w:p>
          <w:p w:rsidR="001E6429" w:rsidRPr="001E6429" w:rsidRDefault="001E6429" w:rsidP="001E6429">
            <w:pPr>
              <w:suppressAutoHyphens/>
              <w:spacing w:after="0" w:line="240" w:lineRule="auto"/>
              <w:jc w:val="center"/>
              <w:rPr>
                <w:rFonts w:ascii="Times New Roman" w:eastAsia="Calibri" w:hAnsi="Times New Roman" w:cs="Times New Roman"/>
                <w:iCs/>
              </w:rPr>
            </w:pP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val="restart"/>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rPr>
              <w:t>Тема 3.3. Риски в мире денег</w:t>
            </w:r>
          </w:p>
        </w:tc>
        <w:tc>
          <w:tcPr>
            <w:tcW w:w="2953" w:type="pct"/>
          </w:tcPr>
          <w:p w:rsidR="001E6429" w:rsidRPr="001E6429" w:rsidRDefault="001E6429" w:rsidP="001E6429">
            <w:pPr>
              <w:spacing w:after="0" w:line="240" w:lineRule="auto"/>
              <w:rPr>
                <w:rFonts w:ascii="Times New Roman" w:eastAsia="Calibri" w:hAnsi="Times New Roman" w:cs="Times New Roman"/>
                <w:b/>
                <w:iCs/>
              </w:rPr>
            </w:pPr>
            <w:r w:rsidRPr="001E6429">
              <w:rPr>
                <w:rFonts w:ascii="Times New Roman" w:eastAsia="Calibri" w:hAnsi="Times New Roman" w:cs="Times New Roman"/>
                <w:b/>
                <w:bCs/>
              </w:rPr>
              <w:t xml:space="preserve">Содержание </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lang w:val="en-US"/>
              </w:rPr>
            </w:pPr>
            <w:r w:rsidRPr="001E6429">
              <w:rPr>
                <w:rFonts w:ascii="Times New Roman" w:eastAsia="Calibri" w:hAnsi="Times New Roman" w:cs="Times New Roman"/>
                <w:b/>
                <w:iCs/>
              </w:rPr>
              <w:t>4</w:t>
            </w:r>
            <w:r w:rsidRPr="001E6429">
              <w:rPr>
                <w:rFonts w:ascii="Times New Roman" w:eastAsia="Calibri" w:hAnsi="Times New Roman" w:cs="Times New Roman"/>
                <w:b/>
                <w:iCs/>
                <w:lang w:val="en-US"/>
              </w:rPr>
              <w:t>/2</w:t>
            </w:r>
          </w:p>
        </w:tc>
        <w:tc>
          <w:tcPr>
            <w:tcW w:w="600" w:type="pct"/>
            <w:vMerge w:val="restart"/>
          </w:tcPr>
          <w:p w:rsidR="001E6429" w:rsidRPr="001E6429" w:rsidRDefault="001E6429" w:rsidP="001E6429">
            <w:pPr>
              <w:suppressAutoHyphens/>
              <w:spacing w:after="0" w:line="240" w:lineRule="auto"/>
              <w:jc w:val="center"/>
              <w:rPr>
                <w:rFonts w:ascii="Times New Roman" w:eastAsia="Calibri" w:hAnsi="Times New Roman" w:cs="Times New Roman"/>
              </w:rPr>
            </w:pPr>
            <w:r w:rsidRPr="001E6429">
              <w:rPr>
                <w:rFonts w:ascii="Times New Roman" w:eastAsia="Calibri" w:hAnsi="Times New Roman" w:cs="Times New Roman"/>
              </w:rPr>
              <w:t>ОК 01-05</w:t>
            </w:r>
          </w:p>
          <w:p w:rsidR="001E6429" w:rsidRPr="001E6429" w:rsidRDefault="001E6429" w:rsidP="001E6429">
            <w:pPr>
              <w:suppressAutoHyphens/>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Cs/>
              </w:rPr>
            </w:pPr>
            <w:r w:rsidRPr="001E6429">
              <w:rPr>
                <w:rFonts w:ascii="Times New Roman" w:eastAsia="Calibri" w:hAnsi="Times New Roman" w:cs="Times New Roman"/>
                <w:bCs/>
              </w:rPr>
              <w:t xml:space="preserve">1.  Виды финансовых рисков и их классификация. Предпринимательская деятельность. </w:t>
            </w:r>
          </w:p>
          <w:p w:rsidR="001E6429" w:rsidRPr="001E6429" w:rsidRDefault="001E6429" w:rsidP="001E6429">
            <w:pPr>
              <w:spacing w:after="0" w:line="240" w:lineRule="auto"/>
              <w:rPr>
                <w:rFonts w:ascii="Times New Roman" w:eastAsia="Calibri" w:hAnsi="Times New Roman" w:cs="Times New Roman"/>
                <w:b/>
                <w:iCs/>
              </w:rPr>
            </w:pPr>
            <w:r w:rsidRPr="001E6429">
              <w:rPr>
                <w:rFonts w:ascii="Times New Roman" w:eastAsia="Calibri" w:hAnsi="Times New Roman" w:cs="Times New Roman"/>
                <w:bCs/>
              </w:rPr>
              <w:t>2. Оценка и контроль рисков своих сбережений. Экономические кризисы. Финансовое мошенничество. Методы и пути минимизации рисков</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iCs/>
              </w:rPr>
            </w:pPr>
            <w:r w:rsidRPr="001E6429">
              <w:rPr>
                <w:rFonts w:ascii="Times New Roman" w:eastAsia="Calibri" w:hAnsi="Times New Roman" w:cs="Times New Roman"/>
                <w:b/>
                <w:bCs/>
              </w:rPr>
              <w:t>В том числе практических и лабораторных занятий</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b/>
                <w:iCs/>
              </w:rPr>
            </w:pPr>
            <w:r w:rsidRPr="001E6429">
              <w:rPr>
                <w:rFonts w:ascii="Times New Roman" w:eastAsia="Calibri" w:hAnsi="Times New Roman" w:cs="Times New Roman"/>
                <w:b/>
                <w:iCs/>
              </w:rPr>
              <w:t>2/2</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842" w:type="pct"/>
            <w:vMerge/>
          </w:tcPr>
          <w:p w:rsidR="001E6429" w:rsidRPr="001E6429" w:rsidRDefault="001E6429" w:rsidP="001E6429">
            <w:pPr>
              <w:spacing w:after="0" w:line="240" w:lineRule="auto"/>
              <w:rPr>
                <w:rFonts w:ascii="Times New Roman" w:eastAsia="Calibri" w:hAnsi="Times New Roman" w:cs="Times New Roman"/>
                <w:b/>
                <w:bCs/>
              </w:rPr>
            </w:pPr>
          </w:p>
        </w:tc>
        <w:tc>
          <w:tcPr>
            <w:tcW w:w="2953" w:type="pct"/>
          </w:tcPr>
          <w:p w:rsidR="001E6429" w:rsidRPr="001E6429" w:rsidRDefault="001E6429" w:rsidP="001E6429">
            <w:pPr>
              <w:spacing w:after="0" w:line="240" w:lineRule="auto"/>
              <w:rPr>
                <w:rFonts w:ascii="Times New Roman" w:eastAsia="Calibri" w:hAnsi="Times New Roman" w:cs="Times New Roman"/>
                <w:b/>
                <w:iCs/>
              </w:rPr>
            </w:pPr>
            <w:r w:rsidRPr="001E6429">
              <w:rPr>
                <w:rFonts w:ascii="Times New Roman" w:eastAsia="Calibri" w:hAnsi="Times New Roman" w:cs="Times New Roman"/>
                <w:b/>
                <w:iCs/>
              </w:rPr>
              <w:t xml:space="preserve">Практическое занятие 7. </w:t>
            </w:r>
            <w:r w:rsidRPr="001E6429">
              <w:rPr>
                <w:rFonts w:ascii="Times New Roman" w:eastAsia="Calibri" w:hAnsi="Times New Roman" w:cs="Times New Roman"/>
                <w:iCs/>
              </w:rPr>
              <w:t>Написание бизнес-плана</w:t>
            </w:r>
            <w:r w:rsidRPr="001E6429">
              <w:rPr>
                <w:rFonts w:ascii="Times New Roman" w:eastAsia="Calibri" w:hAnsi="Times New Roman" w:cs="Times New Roman"/>
                <w:b/>
                <w:iCs/>
              </w:rPr>
              <w:t xml:space="preserve"> </w:t>
            </w:r>
          </w:p>
          <w:p w:rsidR="001E6429" w:rsidRPr="001E6429" w:rsidRDefault="001E6429" w:rsidP="001E6429">
            <w:pPr>
              <w:spacing w:after="0" w:line="240" w:lineRule="auto"/>
              <w:rPr>
                <w:rFonts w:ascii="Times New Roman" w:eastAsia="Calibri" w:hAnsi="Times New Roman" w:cs="Times New Roman"/>
                <w:b/>
                <w:iCs/>
              </w:rPr>
            </w:pPr>
            <w:r w:rsidRPr="001E6429">
              <w:rPr>
                <w:rFonts w:ascii="Times New Roman" w:eastAsia="Calibri" w:hAnsi="Times New Roman" w:cs="Times New Roman"/>
                <w:b/>
                <w:iCs/>
              </w:rPr>
              <w:t xml:space="preserve">Практическое занятие 8. </w:t>
            </w:r>
            <w:r w:rsidRPr="001E6429">
              <w:rPr>
                <w:rFonts w:ascii="Times New Roman" w:eastAsia="Calibri" w:hAnsi="Times New Roman" w:cs="Times New Roman"/>
                <w:iCs/>
              </w:rPr>
              <w:t>Защита бизнес-плана</w:t>
            </w:r>
          </w:p>
        </w:tc>
        <w:tc>
          <w:tcPr>
            <w:tcW w:w="605" w:type="pct"/>
            <w:vAlign w:val="center"/>
          </w:tcPr>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1</w:t>
            </w:r>
          </w:p>
          <w:p w:rsidR="001E6429" w:rsidRPr="001E6429" w:rsidRDefault="001E6429" w:rsidP="001E6429">
            <w:pPr>
              <w:suppressAutoHyphens/>
              <w:spacing w:after="0" w:line="240" w:lineRule="auto"/>
              <w:jc w:val="center"/>
              <w:rPr>
                <w:rFonts w:ascii="Times New Roman" w:eastAsia="Calibri" w:hAnsi="Times New Roman" w:cs="Times New Roman"/>
                <w:iCs/>
              </w:rPr>
            </w:pPr>
            <w:r w:rsidRPr="001E6429">
              <w:rPr>
                <w:rFonts w:ascii="Times New Roman" w:eastAsia="Calibri" w:hAnsi="Times New Roman" w:cs="Times New Roman"/>
                <w:iCs/>
              </w:rPr>
              <w:t>1</w:t>
            </w:r>
          </w:p>
        </w:tc>
        <w:tc>
          <w:tcPr>
            <w:tcW w:w="600" w:type="pct"/>
            <w:vMerge/>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3795" w:type="pct"/>
            <w:gridSpan w:val="2"/>
          </w:tcPr>
          <w:p w:rsidR="001E6429" w:rsidRPr="001E6429" w:rsidRDefault="001E6429" w:rsidP="001E6429">
            <w:pPr>
              <w:suppressAutoHyphens/>
              <w:spacing w:after="0" w:line="240" w:lineRule="auto"/>
              <w:rPr>
                <w:rFonts w:ascii="Times New Roman" w:eastAsia="Calibri" w:hAnsi="Times New Roman" w:cs="Times New Roman"/>
                <w:b/>
              </w:rPr>
            </w:pPr>
            <w:r w:rsidRPr="001E6429">
              <w:rPr>
                <w:rFonts w:ascii="Times New Roman" w:eastAsia="Calibri" w:hAnsi="Times New Roman" w:cs="Times New Roman"/>
                <w:b/>
              </w:rPr>
              <w:t>Промежуточная аттестация</w:t>
            </w:r>
          </w:p>
        </w:tc>
        <w:tc>
          <w:tcPr>
            <w:tcW w:w="605" w:type="pct"/>
            <w:vAlign w:val="center"/>
          </w:tcPr>
          <w:p w:rsidR="001E6429" w:rsidRPr="001E6429" w:rsidRDefault="001E6429" w:rsidP="001E6429">
            <w:pPr>
              <w:spacing w:after="0" w:line="240" w:lineRule="auto"/>
              <w:jc w:val="center"/>
              <w:rPr>
                <w:rFonts w:ascii="Times New Roman" w:eastAsia="Calibri" w:hAnsi="Times New Roman" w:cs="Times New Roman"/>
                <w:b/>
              </w:rPr>
            </w:pPr>
            <w:r w:rsidRPr="001E6429">
              <w:rPr>
                <w:rFonts w:ascii="Times New Roman" w:eastAsia="Calibri" w:hAnsi="Times New Roman" w:cs="Times New Roman"/>
                <w:b/>
              </w:rPr>
              <w:t>2</w:t>
            </w:r>
          </w:p>
        </w:tc>
        <w:tc>
          <w:tcPr>
            <w:tcW w:w="600" w:type="pct"/>
          </w:tcPr>
          <w:p w:rsidR="001E6429" w:rsidRPr="001E6429" w:rsidRDefault="001E6429" w:rsidP="001E6429">
            <w:pPr>
              <w:spacing w:after="0" w:line="240" w:lineRule="auto"/>
              <w:jc w:val="center"/>
              <w:rPr>
                <w:rFonts w:ascii="Times New Roman" w:eastAsia="Calibri" w:hAnsi="Times New Roman" w:cs="Times New Roman"/>
              </w:rPr>
            </w:pPr>
          </w:p>
        </w:tc>
      </w:tr>
      <w:tr w:rsidR="001E6429" w:rsidRPr="001E6429" w:rsidTr="00833E87">
        <w:trPr>
          <w:trHeight w:val="20"/>
        </w:trPr>
        <w:tc>
          <w:tcPr>
            <w:tcW w:w="3795" w:type="pct"/>
            <w:gridSpan w:val="2"/>
          </w:tcPr>
          <w:p w:rsidR="001E6429" w:rsidRPr="001E6429" w:rsidRDefault="001E6429" w:rsidP="001E6429">
            <w:pPr>
              <w:spacing w:after="0" w:line="240" w:lineRule="auto"/>
              <w:rPr>
                <w:rFonts w:ascii="Times New Roman" w:eastAsia="Calibri" w:hAnsi="Times New Roman" w:cs="Times New Roman"/>
                <w:b/>
                <w:bCs/>
              </w:rPr>
            </w:pPr>
            <w:r w:rsidRPr="001E6429">
              <w:rPr>
                <w:rFonts w:ascii="Times New Roman" w:eastAsia="Calibri" w:hAnsi="Times New Roman" w:cs="Times New Roman"/>
                <w:b/>
                <w:bCs/>
              </w:rPr>
              <w:t>Всего:</w:t>
            </w:r>
          </w:p>
        </w:tc>
        <w:tc>
          <w:tcPr>
            <w:tcW w:w="605" w:type="pct"/>
            <w:vAlign w:val="center"/>
          </w:tcPr>
          <w:p w:rsidR="001E6429" w:rsidRPr="001E6429" w:rsidRDefault="001E6429" w:rsidP="001E6429">
            <w:pPr>
              <w:spacing w:after="0" w:line="240" w:lineRule="auto"/>
              <w:jc w:val="center"/>
              <w:rPr>
                <w:rFonts w:ascii="Times New Roman" w:eastAsia="Calibri" w:hAnsi="Times New Roman" w:cs="Times New Roman"/>
                <w:b/>
                <w:bCs/>
              </w:rPr>
            </w:pPr>
            <w:r w:rsidRPr="001E6429">
              <w:rPr>
                <w:rFonts w:ascii="Times New Roman" w:eastAsia="Calibri" w:hAnsi="Times New Roman" w:cs="Times New Roman"/>
                <w:b/>
                <w:bCs/>
              </w:rPr>
              <w:t>36</w:t>
            </w:r>
          </w:p>
        </w:tc>
        <w:tc>
          <w:tcPr>
            <w:tcW w:w="600" w:type="pct"/>
          </w:tcPr>
          <w:p w:rsidR="001E6429" w:rsidRPr="001E6429" w:rsidRDefault="001E6429" w:rsidP="001E6429">
            <w:pPr>
              <w:spacing w:after="0" w:line="240" w:lineRule="auto"/>
              <w:jc w:val="center"/>
              <w:rPr>
                <w:rFonts w:ascii="Times New Roman" w:eastAsia="Calibri" w:hAnsi="Times New Roman" w:cs="Times New Roman"/>
                <w:bCs/>
              </w:rPr>
            </w:pPr>
          </w:p>
        </w:tc>
      </w:tr>
    </w:tbl>
    <w:p w:rsidR="001E6429" w:rsidRPr="001E6429" w:rsidRDefault="001E6429" w:rsidP="001E6429">
      <w:pPr>
        <w:spacing w:after="0" w:line="240" w:lineRule="auto"/>
        <w:rPr>
          <w:rFonts w:ascii="Times New Roman" w:eastAsia="Calibri" w:hAnsi="Times New Roman" w:cs="Times New Roman"/>
          <w:sz w:val="24"/>
          <w:szCs w:val="24"/>
        </w:rPr>
      </w:pPr>
    </w:p>
    <w:p w:rsidR="001E6429" w:rsidRPr="001E6429" w:rsidRDefault="001E6429" w:rsidP="001E6429">
      <w:pPr>
        <w:spacing w:after="0" w:line="240" w:lineRule="auto"/>
        <w:rPr>
          <w:rFonts w:ascii="Times New Roman" w:eastAsia="Calibri" w:hAnsi="Times New Roman" w:cs="Times New Roman"/>
          <w:sz w:val="24"/>
          <w:szCs w:val="24"/>
        </w:rPr>
        <w:sectPr w:rsidR="001E6429" w:rsidRPr="001E6429" w:rsidSect="006D1C4C">
          <w:footerReference w:type="default" r:id="rId8"/>
          <w:pgSz w:w="16838" w:h="11906" w:orient="landscape"/>
          <w:pgMar w:top="1701" w:right="1134" w:bottom="567" w:left="1134" w:header="709" w:footer="709" w:gutter="0"/>
          <w:cols w:space="708"/>
          <w:docGrid w:linePitch="360"/>
        </w:sectPr>
      </w:pPr>
    </w:p>
    <w:p w:rsidR="001E6429" w:rsidRPr="001E6429" w:rsidRDefault="001E6429" w:rsidP="001E6429">
      <w:pPr>
        <w:spacing w:after="0" w:line="240" w:lineRule="auto"/>
        <w:rPr>
          <w:rFonts w:ascii="Times New Roman" w:eastAsia="Calibri" w:hAnsi="Times New Roman" w:cs="Times New Roman"/>
          <w:sz w:val="24"/>
          <w:szCs w:val="24"/>
        </w:rPr>
      </w:pPr>
    </w:p>
    <w:p w:rsidR="001E6429" w:rsidRPr="001E6429" w:rsidRDefault="001E6429" w:rsidP="001E6429">
      <w:pPr>
        <w:keepNext/>
        <w:spacing w:after="120" w:line="240" w:lineRule="auto"/>
        <w:jc w:val="center"/>
        <w:outlineLvl w:val="0"/>
        <w:rPr>
          <w:rFonts w:ascii="Times New Roman" w:eastAsia="Calibri" w:hAnsi="Times New Roman" w:cs="Times New Roman"/>
          <w:b/>
          <w:bCs/>
          <w:caps/>
          <w:kern w:val="32"/>
          <w:sz w:val="24"/>
          <w:szCs w:val="24"/>
          <w:lang w:eastAsia="ru-RU"/>
        </w:rPr>
      </w:pPr>
      <w:r w:rsidRPr="001E6429">
        <w:rPr>
          <w:rFonts w:ascii="Times New Roman" w:eastAsia="Calibri" w:hAnsi="Times New Roman" w:cs="Times New Roman"/>
          <w:b/>
          <w:bCs/>
          <w:caps/>
          <w:kern w:val="32"/>
          <w:sz w:val="24"/>
          <w:szCs w:val="24"/>
          <w:lang w:eastAsia="ru-RU"/>
        </w:rPr>
        <w:t>3. Условия реализации ДИСЦИПЛИНЫ</w:t>
      </w:r>
    </w:p>
    <w:p w:rsidR="001E6429" w:rsidRPr="001E6429" w:rsidRDefault="001E6429" w:rsidP="001E6429">
      <w:pPr>
        <w:spacing w:after="120" w:line="276" w:lineRule="auto"/>
        <w:ind w:firstLine="709"/>
        <w:outlineLvl w:val="1"/>
        <w:rPr>
          <w:rFonts w:ascii="Times New Roman" w:eastAsia="Calibri" w:hAnsi="Times New Roman" w:cs="Times New Roman"/>
          <w:b/>
          <w:bCs/>
          <w:sz w:val="24"/>
          <w:szCs w:val="24"/>
          <w:lang w:eastAsia="ru-RU"/>
        </w:rPr>
      </w:pPr>
      <w:r w:rsidRPr="001E6429">
        <w:rPr>
          <w:rFonts w:ascii="Times New Roman" w:eastAsia="Calibri" w:hAnsi="Times New Roman" w:cs="Times New Roman"/>
          <w:b/>
          <w:bCs/>
          <w:sz w:val="24"/>
          <w:szCs w:val="24"/>
          <w:lang w:eastAsia="ru-RU"/>
        </w:rPr>
        <w:t>3.1. Материально-техническое обеспечение</w:t>
      </w:r>
    </w:p>
    <w:p w:rsidR="001E6429" w:rsidRPr="001E6429" w:rsidRDefault="001E6429" w:rsidP="001E6429">
      <w:pPr>
        <w:suppressAutoHyphens/>
        <w:spacing w:after="0" w:line="276" w:lineRule="auto"/>
        <w:ind w:firstLine="709"/>
        <w:jc w:val="both"/>
        <w:rPr>
          <w:rFonts w:ascii="Times New Roman" w:eastAsia="Calibri" w:hAnsi="Times New Roman" w:cs="Times New Roman"/>
          <w:bCs/>
          <w:sz w:val="24"/>
          <w:szCs w:val="24"/>
        </w:rPr>
      </w:pPr>
      <w:r w:rsidRPr="001E6429">
        <w:rPr>
          <w:rFonts w:ascii="Times New Roman" w:eastAsia="Calibri" w:hAnsi="Times New Roman" w:cs="Times New Roman"/>
          <w:sz w:val="24"/>
          <w:szCs w:val="24"/>
        </w:rPr>
        <w:t>Кабинет «Социально-гуманитарных дисциплин, о</w:t>
      </w:r>
      <w:r w:rsidRPr="001E6429">
        <w:rPr>
          <w:rFonts w:ascii="Times New Roman" w:eastAsia="Calibri" w:hAnsi="Times New Roman" w:cs="Times New Roman"/>
          <w:bCs/>
          <w:sz w:val="24"/>
          <w:szCs w:val="24"/>
        </w:rPr>
        <w:t xml:space="preserve">снащенный </w:t>
      </w:r>
      <w:r w:rsidRPr="001E6429">
        <w:rPr>
          <w:rFonts w:ascii="Times New Roman" w:eastAsia="Calibri" w:hAnsi="Times New Roman" w:cs="Times New Roman"/>
          <w:bCs/>
          <w:iCs/>
          <w:sz w:val="24"/>
          <w:szCs w:val="24"/>
        </w:rPr>
        <w:t>в соответствии с приложением 3 ОПОП-П</w:t>
      </w:r>
      <w:r w:rsidRPr="001E6429">
        <w:rPr>
          <w:rFonts w:ascii="Times New Roman" w:eastAsia="Calibri" w:hAnsi="Times New Roman" w:cs="Times New Roman"/>
          <w:bCs/>
          <w:sz w:val="24"/>
          <w:szCs w:val="24"/>
        </w:rPr>
        <w:t>:</w:t>
      </w:r>
    </w:p>
    <w:p w:rsidR="001E6429" w:rsidRPr="001E6429" w:rsidRDefault="001E6429" w:rsidP="001E6429">
      <w:pPr>
        <w:tabs>
          <w:tab w:val="left" w:pos="0"/>
        </w:tabs>
        <w:spacing w:after="0" w:line="276" w:lineRule="auto"/>
        <w:ind w:firstLine="709"/>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 посадочные места по количеству обучающихся;</w:t>
      </w:r>
    </w:p>
    <w:p w:rsidR="001E6429" w:rsidRPr="001E6429" w:rsidRDefault="001E6429" w:rsidP="001E6429">
      <w:pPr>
        <w:tabs>
          <w:tab w:val="left" w:pos="0"/>
        </w:tabs>
        <w:spacing w:after="0" w:line="276" w:lineRule="auto"/>
        <w:ind w:firstLine="709"/>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 рабочее место преподавателя.</w:t>
      </w:r>
    </w:p>
    <w:p w:rsidR="001E6429" w:rsidRPr="001E6429" w:rsidRDefault="001E6429" w:rsidP="001E6429">
      <w:pPr>
        <w:tabs>
          <w:tab w:val="left" w:pos="0"/>
        </w:tabs>
        <w:spacing w:after="0" w:line="276" w:lineRule="auto"/>
        <w:ind w:firstLine="851"/>
        <w:jc w:val="both"/>
        <w:rPr>
          <w:rFonts w:ascii="Times New Roman" w:eastAsia="Calibri" w:hAnsi="Times New Roman" w:cs="Times New Roman"/>
          <w:sz w:val="24"/>
          <w:szCs w:val="24"/>
          <w:lang w:eastAsia="ru-RU"/>
        </w:rPr>
      </w:pPr>
    </w:p>
    <w:p w:rsidR="001E6429" w:rsidRPr="001E6429" w:rsidRDefault="001E6429" w:rsidP="001E6429">
      <w:pPr>
        <w:tabs>
          <w:tab w:val="left" w:pos="0"/>
        </w:tabs>
        <w:spacing w:after="0" w:line="276" w:lineRule="auto"/>
        <w:ind w:firstLine="709"/>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Технические средства обучения:</w:t>
      </w:r>
    </w:p>
    <w:p w:rsidR="001E6429" w:rsidRPr="001E6429" w:rsidRDefault="001E6429" w:rsidP="001E6429">
      <w:pPr>
        <w:tabs>
          <w:tab w:val="left" w:pos="0"/>
        </w:tabs>
        <w:spacing w:after="0" w:line="276" w:lineRule="auto"/>
        <w:ind w:firstLine="709"/>
        <w:jc w:val="both"/>
        <w:rPr>
          <w:rFonts w:ascii="Times New Roman" w:eastAsia="Calibri" w:hAnsi="Times New Roman" w:cs="Times New Roman"/>
          <w:i/>
          <w:iCs/>
          <w:sz w:val="24"/>
          <w:szCs w:val="24"/>
          <w:lang w:eastAsia="ru-RU"/>
        </w:rPr>
      </w:pPr>
      <w:r w:rsidRPr="001E6429">
        <w:rPr>
          <w:rFonts w:ascii="Times New Roman" w:eastAsia="Calibri" w:hAnsi="Times New Roman" w:cs="Times New Roman"/>
          <w:sz w:val="24"/>
          <w:szCs w:val="24"/>
          <w:lang w:eastAsia="ru-RU"/>
        </w:rPr>
        <w:t>- компьютер;</w:t>
      </w:r>
    </w:p>
    <w:p w:rsidR="001E6429" w:rsidRPr="001E6429" w:rsidRDefault="001E6429" w:rsidP="001E6429">
      <w:pPr>
        <w:tabs>
          <w:tab w:val="left" w:pos="0"/>
        </w:tabs>
        <w:spacing w:after="0" w:line="276" w:lineRule="auto"/>
        <w:ind w:right="-57" w:firstLine="709"/>
        <w:jc w:val="both"/>
        <w:rPr>
          <w:rFonts w:ascii="Times New Roman" w:eastAsia="Times New Roman" w:hAnsi="Times New Roman" w:cs="Times New Roman"/>
          <w:sz w:val="24"/>
          <w:szCs w:val="24"/>
          <w:lang w:eastAsia="ru-RU"/>
        </w:rPr>
      </w:pPr>
      <w:r w:rsidRPr="001E6429">
        <w:rPr>
          <w:rFonts w:ascii="Times New Roman" w:eastAsia="Times New Roman" w:hAnsi="Times New Roman" w:cs="Times New Roman"/>
          <w:sz w:val="24"/>
          <w:szCs w:val="24"/>
          <w:lang w:eastAsia="ru-RU"/>
        </w:rPr>
        <w:t>- презентации к урокам.</w:t>
      </w:r>
    </w:p>
    <w:p w:rsidR="001E6429" w:rsidRPr="001E6429" w:rsidRDefault="001E6429" w:rsidP="001E6429">
      <w:pPr>
        <w:tabs>
          <w:tab w:val="left" w:pos="0"/>
        </w:tabs>
        <w:spacing w:after="0" w:line="276" w:lineRule="auto"/>
        <w:ind w:right="-57" w:firstLine="851"/>
        <w:jc w:val="both"/>
        <w:rPr>
          <w:rFonts w:ascii="Times New Roman" w:eastAsia="Times New Roman" w:hAnsi="Times New Roman" w:cs="Times New Roman"/>
          <w:sz w:val="24"/>
          <w:szCs w:val="24"/>
          <w:lang w:eastAsia="ru-RU"/>
        </w:rPr>
      </w:pPr>
    </w:p>
    <w:p w:rsidR="001E6429" w:rsidRPr="001E6429" w:rsidRDefault="001E6429" w:rsidP="001E6429">
      <w:pPr>
        <w:tabs>
          <w:tab w:val="left" w:pos="0"/>
        </w:tabs>
        <w:spacing w:after="0" w:line="276" w:lineRule="auto"/>
        <w:ind w:firstLine="709"/>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Контрольно-измерительные материалы:</w:t>
      </w:r>
    </w:p>
    <w:p w:rsidR="001E6429" w:rsidRPr="001E6429" w:rsidRDefault="001E6429" w:rsidP="001E6429">
      <w:pPr>
        <w:tabs>
          <w:tab w:val="left" w:pos="0"/>
        </w:tabs>
        <w:spacing w:after="0" w:line="276" w:lineRule="auto"/>
        <w:ind w:firstLine="709"/>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 тестовые задания по темам курса;</w:t>
      </w:r>
    </w:p>
    <w:p w:rsidR="001E6429" w:rsidRPr="001E6429" w:rsidRDefault="001E6429" w:rsidP="001E6429">
      <w:pPr>
        <w:tabs>
          <w:tab w:val="left" w:pos="0"/>
        </w:tabs>
        <w:spacing w:after="0" w:line="276" w:lineRule="auto"/>
        <w:ind w:firstLine="709"/>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 письменные проверочные работы по темам дисциплины;</w:t>
      </w:r>
    </w:p>
    <w:p w:rsidR="001E6429" w:rsidRPr="001E6429" w:rsidRDefault="001E6429" w:rsidP="001E6429">
      <w:pPr>
        <w:spacing w:after="0" w:line="276" w:lineRule="auto"/>
        <w:ind w:firstLine="709"/>
        <w:rPr>
          <w:rFonts w:ascii="Times New Roman" w:eastAsia="Calibri" w:hAnsi="Times New Roman" w:cs="Times New Roman"/>
          <w:sz w:val="24"/>
          <w:szCs w:val="24"/>
        </w:rPr>
      </w:pPr>
      <w:r w:rsidRPr="001E6429">
        <w:rPr>
          <w:rFonts w:ascii="Times New Roman" w:eastAsia="Calibri" w:hAnsi="Times New Roman" w:cs="Times New Roman"/>
          <w:sz w:val="24"/>
          <w:szCs w:val="24"/>
        </w:rPr>
        <w:t>- комплект контрольно-оценочных средств для проведения аттестации</w:t>
      </w:r>
    </w:p>
    <w:p w:rsidR="001E6429" w:rsidRPr="001E6429" w:rsidRDefault="001E6429" w:rsidP="001E6429">
      <w:pPr>
        <w:spacing w:after="120" w:line="276" w:lineRule="auto"/>
        <w:ind w:firstLine="709"/>
        <w:outlineLvl w:val="1"/>
        <w:rPr>
          <w:rFonts w:ascii="Times New Roman" w:eastAsia="Calibri" w:hAnsi="Times New Roman" w:cs="Times New Roman"/>
          <w:b/>
          <w:bCs/>
          <w:sz w:val="24"/>
          <w:szCs w:val="24"/>
          <w:lang w:eastAsia="ru-RU"/>
        </w:rPr>
      </w:pPr>
    </w:p>
    <w:p w:rsidR="001E6429" w:rsidRPr="001E6429" w:rsidRDefault="001E6429" w:rsidP="001E6429">
      <w:pPr>
        <w:spacing w:after="120" w:line="276" w:lineRule="auto"/>
        <w:ind w:firstLine="709"/>
        <w:outlineLvl w:val="1"/>
        <w:rPr>
          <w:rFonts w:ascii="Times New Roman" w:eastAsia="Calibri" w:hAnsi="Times New Roman" w:cs="Times New Roman"/>
          <w:b/>
          <w:bCs/>
          <w:sz w:val="24"/>
          <w:szCs w:val="24"/>
          <w:lang w:eastAsia="ru-RU"/>
        </w:rPr>
      </w:pPr>
      <w:r w:rsidRPr="001E6429">
        <w:rPr>
          <w:rFonts w:ascii="Times New Roman" w:eastAsia="Calibri" w:hAnsi="Times New Roman" w:cs="Times New Roman"/>
          <w:b/>
          <w:bCs/>
          <w:sz w:val="24"/>
          <w:szCs w:val="24"/>
          <w:lang w:eastAsia="ru-RU"/>
        </w:rPr>
        <w:t>3.2. Учебно-методическое обеспечение</w:t>
      </w:r>
    </w:p>
    <w:p w:rsidR="001E6429" w:rsidRPr="001E6429" w:rsidRDefault="001E6429" w:rsidP="001E6429">
      <w:pPr>
        <w:spacing w:after="0" w:line="276" w:lineRule="auto"/>
        <w:ind w:firstLine="709"/>
        <w:contextualSpacing/>
        <w:rPr>
          <w:rFonts w:ascii="Times New Roman" w:eastAsia="Calibri" w:hAnsi="Times New Roman" w:cs="Times New Roman"/>
          <w:b/>
          <w:sz w:val="24"/>
          <w:szCs w:val="24"/>
        </w:rPr>
      </w:pPr>
      <w:r w:rsidRPr="001E6429">
        <w:rPr>
          <w:rFonts w:ascii="Times New Roman" w:eastAsia="Calibri" w:hAnsi="Times New Roman" w:cs="Times New Roman"/>
          <w:b/>
          <w:sz w:val="24"/>
          <w:szCs w:val="24"/>
        </w:rPr>
        <w:t>3.2.1. Основные печатные и/или электронные издания</w:t>
      </w:r>
    </w:p>
    <w:p w:rsidR="001E6429" w:rsidRPr="001E6429" w:rsidRDefault="001E6429" w:rsidP="001E6429">
      <w:pPr>
        <w:widowControl w:val="0"/>
        <w:numPr>
          <w:ilvl w:val="0"/>
          <w:numId w:val="6"/>
        </w:numPr>
        <w:tabs>
          <w:tab w:val="left" w:pos="1048"/>
        </w:tabs>
        <w:autoSpaceDE w:val="0"/>
        <w:autoSpaceDN w:val="0"/>
        <w:spacing w:after="0" w:line="276" w:lineRule="auto"/>
        <w:ind w:left="0" w:firstLine="737"/>
        <w:jc w:val="both"/>
        <w:rPr>
          <w:rFonts w:ascii="Times New Roman" w:eastAsia="Calibri" w:hAnsi="Times New Roman" w:cs="Times New Roman"/>
          <w:sz w:val="24"/>
        </w:rPr>
      </w:pPr>
      <w:r w:rsidRPr="001E6429">
        <w:rPr>
          <w:rFonts w:ascii="Times New Roman" w:eastAsia="Calibri" w:hAnsi="Times New Roman" w:cs="Times New Roman"/>
          <w:sz w:val="24"/>
        </w:rPr>
        <w:t>Жданова А.О., Савицкая Е.В. Финансовая грамотность: материалы для обучающихся. Среднее  профессиональное образование – М.:ВАКО,2022г.</w:t>
      </w:r>
    </w:p>
    <w:p w:rsidR="001E6429" w:rsidRPr="001E6429" w:rsidRDefault="001E6429" w:rsidP="001E6429">
      <w:pPr>
        <w:widowControl w:val="0"/>
        <w:numPr>
          <w:ilvl w:val="0"/>
          <w:numId w:val="6"/>
        </w:numPr>
        <w:tabs>
          <w:tab w:val="left" w:pos="1048"/>
        </w:tabs>
        <w:autoSpaceDE w:val="0"/>
        <w:autoSpaceDN w:val="0"/>
        <w:spacing w:after="0" w:line="276" w:lineRule="auto"/>
        <w:ind w:left="0" w:firstLine="737"/>
        <w:jc w:val="both"/>
        <w:rPr>
          <w:rFonts w:ascii="Times New Roman" w:eastAsia="Calibri" w:hAnsi="Times New Roman" w:cs="Times New Roman"/>
          <w:sz w:val="24"/>
        </w:rPr>
      </w:pPr>
      <w:r w:rsidRPr="001E6429">
        <w:rPr>
          <w:rFonts w:ascii="Times New Roman" w:eastAsia="Calibri" w:hAnsi="Times New Roman" w:cs="Times New Roman"/>
          <w:sz w:val="24"/>
        </w:rPr>
        <w:t>Каджаева М.Р. Финансовая грамотность: учеб. пособие для студ. учреждений сред. профессиональное.–4-еизд.стер.М.:Издательский  центр «Академия»,2022.г</w:t>
      </w:r>
    </w:p>
    <w:p w:rsidR="001E6429" w:rsidRPr="001E6429" w:rsidRDefault="001E6429" w:rsidP="001E6429">
      <w:pPr>
        <w:widowControl w:val="0"/>
        <w:numPr>
          <w:ilvl w:val="0"/>
          <w:numId w:val="6"/>
        </w:numPr>
        <w:tabs>
          <w:tab w:val="left" w:pos="1048"/>
        </w:tabs>
        <w:autoSpaceDE w:val="0"/>
        <w:autoSpaceDN w:val="0"/>
        <w:spacing w:after="0" w:line="276" w:lineRule="auto"/>
        <w:ind w:left="0" w:firstLine="737"/>
        <w:jc w:val="both"/>
        <w:rPr>
          <w:rFonts w:ascii="Times New Roman" w:eastAsia="Calibri" w:hAnsi="Times New Roman" w:cs="Times New Roman"/>
          <w:sz w:val="24"/>
        </w:rPr>
      </w:pPr>
      <w:r w:rsidRPr="001E6429">
        <w:rPr>
          <w:rFonts w:ascii="Times New Roman" w:eastAsia="Calibri" w:hAnsi="Times New Roman" w:cs="Times New Roman"/>
          <w:sz w:val="24"/>
        </w:rPr>
        <w:t>Каджаева М.Р.Финансовая грамотность. Методические рекомендации: учеб.пособие для студ.учреждений сред.профессиональное  образования/М.2023г.</w:t>
      </w:r>
    </w:p>
    <w:p w:rsidR="001E6429" w:rsidRPr="001E6429" w:rsidRDefault="001E6429" w:rsidP="001E6429">
      <w:pPr>
        <w:widowControl w:val="0"/>
        <w:tabs>
          <w:tab w:val="left" w:pos="1048"/>
        </w:tabs>
        <w:autoSpaceDE w:val="0"/>
        <w:autoSpaceDN w:val="0"/>
        <w:spacing w:after="0" w:line="276" w:lineRule="auto"/>
        <w:ind w:firstLine="737"/>
        <w:jc w:val="both"/>
        <w:rPr>
          <w:rFonts w:ascii="Times New Roman" w:eastAsia="Calibri" w:hAnsi="Times New Roman" w:cs="Times New Roman"/>
          <w:sz w:val="24"/>
        </w:rPr>
      </w:pPr>
      <w:r w:rsidRPr="001E6429">
        <w:rPr>
          <w:rFonts w:ascii="Times New Roman" w:eastAsia="Calibri" w:hAnsi="Times New Roman" w:cs="Times New Roman"/>
          <w:sz w:val="24"/>
        </w:rPr>
        <w:t>4.Каджаева М.Р. Финансовая грамотность. Практикум; учеб. пособие для студ.учрежденийсред.профессиональноеобразования/ФОРА -2023г.</w:t>
      </w:r>
    </w:p>
    <w:p w:rsidR="001E6429" w:rsidRPr="001E6429" w:rsidRDefault="001E6429" w:rsidP="001E6429">
      <w:pPr>
        <w:widowControl w:val="0"/>
        <w:tabs>
          <w:tab w:val="left" w:pos="1048"/>
        </w:tabs>
        <w:autoSpaceDE w:val="0"/>
        <w:autoSpaceDN w:val="0"/>
        <w:spacing w:after="0" w:line="276" w:lineRule="auto"/>
        <w:ind w:firstLine="737"/>
        <w:jc w:val="both"/>
        <w:rPr>
          <w:rFonts w:ascii="Times New Roman" w:eastAsia="Calibri" w:hAnsi="Times New Roman" w:cs="Times New Roman"/>
          <w:sz w:val="24"/>
        </w:rPr>
      </w:pPr>
      <w:r w:rsidRPr="001E6429">
        <w:rPr>
          <w:rFonts w:ascii="Times New Roman" w:eastAsia="Calibri" w:hAnsi="Times New Roman" w:cs="Times New Roman"/>
          <w:sz w:val="24"/>
        </w:rPr>
        <w:t>5.ФлицлерА.В.Основы финансовой грамотности: учебное пособие для среднего профессионального образования – Москва: ИздательствоЮрайт,2022г.</w:t>
      </w:r>
    </w:p>
    <w:p w:rsidR="001E6429" w:rsidRPr="001E6429" w:rsidRDefault="001E6429" w:rsidP="001E6429">
      <w:pPr>
        <w:widowControl w:val="0"/>
        <w:tabs>
          <w:tab w:val="left" w:pos="709"/>
          <w:tab w:val="left" w:pos="1134"/>
          <w:tab w:val="left" w:pos="1560"/>
        </w:tabs>
        <w:autoSpaceDE w:val="0"/>
        <w:autoSpaceDN w:val="0"/>
        <w:spacing w:after="0" w:line="276" w:lineRule="auto"/>
        <w:ind w:firstLine="737"/>
        <w:contextualSpacing/>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6.Банковские услуги и отношения людей с банками: курс лекций. Электронный ресурс М:2021г..</w:t>
      </w:r>
    </w:p>
    <w:p w:rsidR="001E6429" w:rsidRPr="001E6429" w:rsidRDefault="001E6429" w:rsidP="001E6429">
      <w:pPr>
        <w:widowControl w:val="0"/>
        <w:tabs>
          <w:tab w:val="left" w:pos="709"/>
          <w:tab w:val="left" w:pos="1134"/>
          <w:tab w:val="left" w:pos="1560"/>
        </w:tabs>
        <w:autoSpaceDE w:val="0"/>
        <w:autoSpaceDN w:val="0"/>
        <w:spacing w:after="0" w:line="276" w:lineRule="auto"/>
        <w:ind w:firstLine="737"/>
        <w:contextualSpacing/>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7.Романова И.Б., Айнуллова Д.Г. Налоги и налогообложение: теория и практика .ТРИН-2020г.</w:t>
      </w:r>
    </w:p>
    <w:p w:rsidR="001E6429" w:rsidRPr="001E6429" w:rsidRDefault="001E6429" w:rsidP="001E6429">
      <w:pPr>
        <w:widowControl w:val="0"/>
        <w:tabs>
          <w:tab w:val="left" w:pos="709"/>
          <w:tab w:val="left" w:pos="1134"/>
          <w:tab w:val="left" w:pos="1560"/>
        </w:tabs>
        <w:autoSpaceDE w:val="0"/>
        <w:autoSpaceDN w:val="0"/>
        <w:spacing w:before="100" w:beforeAutospacing="1" w:after="100" w:afterAutospacing="1" w:line="276" w:lineRule="auto"/>
        <w:ind w:firstLine="737"/>
        <w:contextualSpacing/>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8.Рынок ценных бумаг: учебник / под общ. ред. Н.И. Берзона. 4-е изд., перераб. и доп.М.:Юрайт,2016.</w:t>
      </w:r>
    </w:p>
    <w:p w:rsidR="001E6429" w:rsidRPr="001E6429" w:rsidRDefault="001E6429" w:rsidP="001E6429">
      <w:pPr>
        <w:widowControl w:val="0"/>
        <w:tabs>
          <w:tab w:val="left" w:pos="709"/>
          <w:tab w:val="left" w:pos="1134"/>
          <w:tab w:val="left" w:pos="1560"/>
        </w:tabs>
        <w:autoSpaceDE w:val="0"/>
        <w:autoSpaceDN w:val="0"/>
        <w:spacing w:before="100" w:beforeAutospacing="1" w:after="100" w:afterAutospacing="1" w:line="276" w:lineRule="auto"/>
        <w:ind w:firstLine="737"/>
        <w:contextualSpacing/>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9.Управление персоналом организации: учебник / под ред.А.Я.Кибанова.3-еизд.,перераб.идоп.М.:ИНФРА-М,2020г.</w:t>
      </w:r>
    </w:p>
    <w:p w:rsidR="001E6429" w:rsidRPr="001E6429" w:rsidRDefault="001E6429" w:rsidP="001E6429">
      <w:pPr>
        <w:widowControl w:val="0"/>
        <w:tabs>
          <w:tab w:val="left" w:pos="709"/>
          <w:tab w:val="left" w:pos="1134"/>
          <w:tab w:val="left" w:pos="1560"/>
        </w:tabs>
        <w:autoSpaceDE w:val="0"/>
        <w:autoSpaceDN w:val="0"/>
        <w:spacing w:before="100" w:beforeAutospacing="1" w:after="100" w:afterAutospacing="1" w:line="276" w:lineRule="auto"/>
        <w:ind w:firstLine="737"/>
        <w:contextualSpacing/>
        <w:jc w:val="both"/>
        <w:rPr>
          <w:rFonts w:ascii="Times New Roman" w:eastAsia="Calibri" w:hAnsi="Times New Roman" w:cs="Times New Roman"/>
          <w:sz w:val="24"/>
          <w:szCs w:val="24"/>
          <w:lang w:eastAsia="ru-RU"/>
        </w:rPr>
      </w:pPr>
      <w:r w:rsidRPr="001E6429">
        <w:rPr>
          <w:rFonts w:ascii="Times New Roman" w:eastAsia="Calibri" w:hAnsi="Times New Roman" w:cs="Times New Roman"/>
          <w:sz w:val="24"/>
          <w:szCs w:val="24"/>
          <w:lang w:eastAsia="ru-RU"/>
        </w:rPr>
        <w:t xml:space="preserve">10.Финансовые пирамиды и финансовое мошенничество: курс лекций [Электронный ресурс]. Режим доступа: </w:t>
      </w:r>
      <w:hyperlink r:id="rId9" w:history="1">
        <w:r w:rsidRPr="001E6429">
          <w:rPr>
            <w:rFonts w:ascii="Times New Roman" w:eastAsia="Calibri" w:hAnsi="Times New Roman" w:cs="Times New Roman"/>
            <w:color w:val="0563C1"/>
            <w:u w:val="single"/>
          </w:rPr>
          <w:t>https://fmc.hse.ru/vaginvideo</w:t>
        </w:r>
      </w:hyperlink>
    </w:p>
    <w:p w:rsidR="001E6429" w:rsidRPr="001E6429" w:rsidRDefault="001E6429" w:rsidP="001E6429">
      <w:pPr>
        <w:widowControl w:val="0"/>
        <w:tabs>
          <w:tab w:val="left" w:pos="709"/>
          <w:tab w:val="left" w:pos="1134"/>
          <w:tab w:val="left" w:pos="1560"/>
        </w:tabs>
        <w:autoSpaceDE w:val="0"/>
        <w:autoSpaceDN w:val="0"/>
        <w:spacing w:before="100" w:beforeAutospacing="1" w:after="100" w:afterAutospacing="1" w:line="276" w:lineRule="auto"/>
        <w:ind w:firstLine="737"/>
        <w:contextualSpacing/>
        <w:jc w:val="both"/>
        <w:rPr>
          <w:rFonts w:ascii="Times New Roman" w:eastAsia="Calibri" w:hAnsi="Times New Roman" w:cs="Times New Roman"/>
          <w:sz w:val="24"/>
          <w:szCs w:val="24"/>
          <w:lang w:eastAsia="ru-RU"/>
        </w:rPr>
      </w:pPr>
    </w:p>
    <w:p w:rsidR="001E6429" w:rsidRPr="001E6429" w:rsidRDefault="001E6429" w:rsidP="001E6429">
      <w:pPr>
        <w:widowControl w:val="0"/>
        <w:tabs>
          <w:tab w:val="left" w:pos="709"/>
          <w:tab w:val="left" w:pos="1134"/>
          <w:tab w:val="left" w:pos="1560"/>
        </w:tabs>
        <w:autoSpaceDE w:val="0"/>
        <w:autoSpaceDN w:val="0"/>
        <w:spacing w:before="100" w:beforeAutospacing="1" w:after="100" w:afterAutospacing="1" w:line="276" w:lineRule="auto"/>
        <w:ind w:firstLine="737"/>
        <w:contextualSpacing/>
        <w:jc w:val="both"/>
        <w:rPr>
          <w:rFonts w:ascii="Times New Roman" w:eastAsia="Calibri" w:hAnsi="Times New Roman" w:cs="Times New Roman"/>
          <w:sz w:val="24"/>
          <w:szCs w:val="24"/>
          <w:lang w:eastAsia="ru-RU"/>
        </w:rPr>
      </w:pPr>
    </w:p>
    <w:p w:rsidR="001E6429" w:rsidRPr="001E6429" w:rsidRDefault="001E6429" w:rsidP="001E6429">
      <w:pPr>
        <w:widowControl w:val="0"/>
        <w:tabs>
          <w:tab w:val="left" w:pos="709"/>
          <w:tab w:val="left" w:pos="1134"/>
          <w:tab w:val="left" w:pos="1560"/>
        </w:tabs>
        <w:autoSpaceDE w:val="0"/>
        <w:autoSpaceDN w:val="0"/>
        <w:spacing w:before="100" w:beforeAutospacing="1" w:after="100" w:afterAutospacing="1" w:line="240" w:lineRule="auto"/>
        <w:contextualSpacing/>
        <w:jc w:val="both"/>
        <w:rPr>
          <w:rFonts w:ascii="Times New Roman" w:eastAsia="Calibri" w:hAnsi="Times New Roman" w:cs="Times New Roman"/>
        </w:rPr>
      </w:pPr>
    </w:p>
    <w:p w:rsidR="001E6429" w:rsidRPr="001E6429" w:rsidRDefault="001E6429" w:rsidP="001E6429">
      <w:pPr>
        <w:keepNext/>
        <w:spacing w:after="120" w:line="240" w:lineRule="auto"/>
        <w:jc w:val="center"/>
        <w:outlineLvl w:val="0"/>
        <w:rPr>
          <w:rFonts w:ascii="Times New Roman ??????????" w:eastAsia="Calibri" w:hAnsi="Times New Roman ??????????" w:cs="Times New Roman"/>
          <w:b/>
          <w:bCs/>
          <w:caps/>
          <w:kern w:val="32"/>
          <w:sz w:val="24"/>
          <w:szCs w:val="24"/>
          <w:lang w:eastAsia="ru-RU"/>
        </w:rPr>
      </w:pPr>
      <w:r w:rsidRPr="001E6429">
        <w:rPr>
          <w:rFonts w:ascii="Times New Roman ??????????" w:eastAsia="Calibri" w:hAnsi="Times New Roman ??????????" w:cs="Times New Roman"/>
          <w:b/>
          <w:bCs/>
          <w:caps/>
          <w:kern w:val="32"/>
          <w:sz w:val="24"/>
          <w:szCs w:val="24"/>
          <w:lang w:eastAsia="ru-RU"/>
        </w:rPr>
        <w:lastRenderedPageBreak/>
        <w:t xml:space="preserve">4. Контроль и оценка результатов </w:t>
      </w:r>
      <w:r w:rsidRPr="001E6429">
        <w:rPr>
          <w:rFonts w:ascii="Times New Roman ??????????" w:eastAsia="Calibri" w:hAnsi="Times New Roman ??????????" w:cs="Times New Roman"/>
          <w:b/>
          <w:bCs/>
          <w:caps/>
          <w:kern w:val="32"/>
          <w:sz w:val="24"/>
          <w:szCs w:val="24"/>
          <w:lang w:eastAsia="ru-RU"/>
        </w:rPr>
        <w:br/>
        <w:t>освоения ДИСЦИПЛИНЫ</w:t>
      </w:r>
    </w:p>
    <w:p w:rsidR="001E6429" w:rsidRPr="001E6429" w:rsidRDefault="001E6429" w:rsidP="001E6429">
      <w:pPr>
        <w:widowControl w:val="0"/>
        <w:autoSpaceDE w:val="0"/>
        <w:autoSpaceDN w:val="0"/>
        <w:spacing w:before="9" w:after="0" w:line="240" w:lineRule="auto"/>
        <w:rPr>
          <w:rFonts w:ascii="Times New Roman" w:eastAsia="Calibri" w:hAnsi="Times New Roman" w:cs="Times New Roman"/>
          <w:b/>
          <w:sz w:val="23"/>
          <w:szCs w:val="24"/>
        </w:rPr>
      </w:pPr>
    </w:p>
    <w:tbl>
      <w:tblPr>
        <w:tblW w:w="1006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0"/>
        <w:gridCol w:w="3483"/>
        <w:gridCol w:w="2442"/>
      </w:tblGrid>
      <w:tr w:rsidR="001E6429" w:rsidRPr="001E6429" w:rsidTr="00833E87">
        <w:trPr>
          <w:trHeight w:val="285"/>
        </w:trPr>
        <w:tc>
          <w:tcPr>
            <w:tcW w:w="4140" w:type="dxa"/>
            <w:vAlign w:val="center"/>
          </w:tcPr>
          <w:p w:rsidR="001E6429" w:rsidRPr="001E6429" w:rsidRDefault="001E6429" w:rsidP="001E6429">
            <w:pPr>
              <w:suppressAutoHyphens/>
              <w:spacing w:after="0" w:line="276" w:lineRule="auto"/>
              <w:contextualSpacing/>
              <w:jc w:val="center"/>
              <w:rPr>
                <w:rFonts w:ascii="Times New Roman" w:eastAsia="Calibri" w:hAnsi="Times New Roman" w:cs="Times New Roman"/>
                <w:b/>
                <w:iCs/>
                <w:sz w:val="24"/>
                <w:szCs w:val="24"/>
              </w:rPr>
            </w:pPr>
            <w:r w:rsidRPr="001E6429">
              <w:rPr>
                <w:rFonts w:ascii="Times New Roman" w:eastAsia="Calibri" w:hAnsi="Times New Roman" w:cs="Times New Roman"/>
                <w:b/>
                <w:iCs/>
                <w:sz w:val="24"/>
                <w:szCs w:val="24"/>
              </w:rPr>
              <w:t>Результаты обучения</w:t>
            </w:r>
          </w:p>
        </w:tc>
        <w:tc>
          <w:tcPr>
            <w:tcW w:w="3483" w:type="dxa"/>
            <w:vAlign w:val="center"/>
          </w:tcPr>
          <w:p w:rsidR="001E6429" w:rsidRPr="001E6429" w:rsidRDefault="001E6429" w:rsidP="001E6429">
            <w:pPr>
              <w:suppressAutoHyphens/>
              <w:spacing w:after="0" w:line="276" w:lineRule="auto"/>
              <w:contextualSpacing/>
              <w:jc w:val="center"/>
              <w:rPr>
                <w:rFonts w:ascii="Times New Roman" w:eastAsia="Calibri" w:hAnsi="Times New Roman" w:cs="Times New Roman"/>
                <w:b/>
                <w:sz w:val="24"/>
                <w:szCs w:val="24"/>
              </w:rPr>
            </w:pPr>
            <w:r w:rsidRPr="001E6429">
              <w:rPr>
                <w:rFonts w:ascii="Times New Roman" w:eastAsia="Calibri" w:hAnsi="Times New Roman" w:cs="Times New Roman"/>
                <w:b/>
                <w:iCs/>
                <w:sz w:val="24"/>
                <w:szCs w:val="24"/>
              </w:rPr>
              <w:t>Показатели освоенности компетенций</w:t>
            </w:r>
          </w:p>
        </w:tc>
        <w:tc>
          <w:tcPr>
            <w:tcW w:w="2442" w:type="dxa"/>
            <w:vAlign w:val="center"/>
          </w:tcPr>
          <w:p w:rsidR="001E6429" w:rsidRPr="001E6429" w:rsidRDefault="001E6429" w:rsidP="001E6429">
            <w:pPr>
              <w:suppressAutoHyphens/>
              <w:spacing w:after="0" w:line="276" w:lineRule="auto"/>
              <w:contextualSpacing/>
              <w:jc w:val="center"/>
              <w:rPr>
                <w:rFonts w:ascii="Times New Roman" w:eastAsia="Calibri" w:hAnsi="Times New Roman" w:cs="Times New Roman"/>
                <w:b/>
                <w:sz w:val="24"/>
                <w:szCs w:val="24"/>
              </w:rPr>
            </w:pPr>
            <w:r w:rsidRPr="001E6429">
              <w:rPr>
                <w:rFonts w:ascii="Times New Roman" w:eastAsia="Calibri" w:hAnsi="Times New Roman" w:cs="Times New Roman"/>
                <w:b/>
                <w:sz w:val="24"/>
                <w:szCs w:val="24"/>
              </w:rPr>
              <w:t>Методы оценки</w:t>
            </w:r>
          </w:p>
        </w:tc>
      </w:tr>
      <w:tr w:rsidR="001E6429" w:rsidRPr="001E6429" w:rsidTr="00833E87">
        <w:trPr>
          <w:trHeight w:val="285"/>
        </w:trPr>
        <w:tc>
          <w:tcPr>
            <w:tcW w:w="4140" w:type="dxa"/>
          </w:tcPr>
          <w:p w:rsidR="001E6429" w:rsidRPr="001E6429" w:rsidRDefault="001E6429" w:rsidP="001E6429">
            <w:pPr>
              <w:widowControl w:val="0"/>
              <w:autoSpaceDE w:val="0"/>
              <w:autoSpaceDN w:val="0"/>
              <w:spacing w:after="0" w:line="240" w:lineRule="auto"/>
              <w:ind w:left="110"/>
              <w:rPr>
                <w:rFonts w:ascii="Times New Roman" w:eastAsia="Calibri" w:hAnsi="Times New Roman" w:cs="Times New Roman"/>
                <w:b/>
                <w:i/>
              </w:rPr>
            </w:pPr>
            <w:r w:rsidRPr="001E6429">
              <w:rPr>
                <w:rFonts w:ascii="Times New Roman" w:eastAsia="Calibri" w:hAnsi="Times New Roman" w:cs="Times New Roman"/>
                <w:b/>
                <w:i/>
              </w:rPr>
              <w:t>Знает:</w:t>
            </w:r>
          </w:p>
          <w:p w:rsidR="001E6429" w:rsidRPr="001E6429" w:rsidRDefault="001E6429" w:rsidP="001E6429">
            <w:pPr>
              <w:tabs>
                <w:tab w:val="left" w:pos="816"/>
              </w:tabs>
              <w:spacing w:after="0" w:line="240" w:lineRule="auto"/>
              <w:ind w:left="110" w:right="129"/>
              <w:rPr>
                <w:rFonts w:ascii="Times New Roman" w:eastAsia="Calibri" w:hAnsi="Times New Roman" w:cs="Times New Roman"/>
              </w:rPr>
            </w:pPr>
            <w:r w:rsidRPr="001E6429">
              <w:rPr>
                <w:rFonts w:ascii="Times New Roman" w:eastAsia="Calibri" w:hAnsi="Times New Roman" w:cs="Times New Roman"/>
              </w:rPr>
              <w:t>- актуальный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профессиональный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социальный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контекст,</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w:t>
            </w:r>
            <w:r w:rsidRPr="001E6429">
              <w:rPr>
                <w:rFonts w:ascii="Times New Roman" w:eastAsia="Calibri" w:hAnsi="Times New Roman" w:cs="Times New Roman"/>
                <w:spacing w:val="51"/>
              </w:rPr>
              <w:t xml:space="preserve"> </w:t>
            </w:r>
            <w:r w:rsidRPr="001E6429">
              <w:rPr>
                <w:rFonts w:ascii="Times New Roman" w:eastAsia="Calibri" w:hAnsi="Times New Roman" w:cs="Times New Roman"/>
              </w:rPr>
              <w:t>котором</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работаешь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живешь;</w:t>
            </w:r>
          </w:p>
          <w:p w:rsidR="001E6429" w:rsidRPr="001E6429" w:rsidRDefault="001E6429" w:rsidP="001E6429">
            <w:pPr>
              <w:tabs>
                <w:tab w:val="left" w:pos="479"/>
                <w:tab w:val="left" w:pos="816"/>
                <w:tab w:val="left" w:pos="1442"/>
                <w:tab w:val="left" w:pos="1998"/>
                <w:tab w:val="left" w:pos="2999"/>
                <w:tab w:val="left" w:pos="3720"/>
              </w:tabs>
              <w:spacing w:after="0" w:line="240" w:lineRule="auto"/>
              <w:ind w:left="110" w:right="129"/>
              <w:rPr>
                <w:rFonts w:ascii="Times New Roman" w:eastAsia="Calibri" w:hAnsi="Times New Roman" w:cs="Times New Roman"/>
              </w:rPr>
            </w:pPr>
            <w:r w:rsidRPr="001E6429">
              <w:rPr>
                <w:rFonts w:ascii="Times New Roman" w:eastAsia="Calibri" w:hAnsi="Times New Roman" w:cs="Times New Roman"/>
              </w:rPr>
              <w:t>- основные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источники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информации</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и ресурсы для решения задач 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профессиональном и социальном</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контексте;</w:t>
            </w:r>
          </w:p>
          <w:p w:rsidR="001E6429" w:rsidRPr="001E6429" w:rsidRDefault="001E6429" w:rsidP="001E6429">
            <w:pPr>
              <w:widowControl w:val="0"/>
              <w:autoSpaceDE w:val="0"/>
              <w:autoSpaceDN w:val="0"/>
              <w:spacing w:after="0" w:line="240" w:lineRule="auto"/>
              <w:ind w:left="110" w:right="129"/>
              <w:rPr>
                <w:rFonts w:ascii="Times New Roman" w:eastAsia="Calibri" w:hAnsi="Times New Roman" w:cs="Times New Roman"/>
                <w:spacing w:val="1"/>
              </w:rPr>
            </w:pPr>
            <w:r w:rsidRPr="001E6429">
              <w:rPr>
                <w:rFonts w:ascii="Times New Roman" w:eastAsia="Calibri" w:hAnsi="Times New Roman" w:cs="Times New Roman"/>
              </w:rPr>
              <w:t>- алгоритмы выполнения работ 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профессиональной и смежных областях;</w:t>
            </w:r>
            <w:r w:rsidRPr="001E6429">
              <w:rPr>
                <w:rFonts w:ascii="Times New Roman" w:eastAsia="Calibri" w:hAnsi="Times New Roman" w:cs="Times New Roman"/>
                <w:spacing w:val="1"/>
              </w:rPr>
              <w:t xml:space="preserve"> </w:t>
            </w:r>
          </w:p>
          <w:p w:rsidR="001E6429" w:rsidRPr="001E6429" w:rsidRDefault="001E6429" w:rsidP="001E6429">
            <w:pPr>
              <w:widowControl w:val="0"/>
              <w:autoSpaceDE w:val="0"/>
              <w:autoSpaceDN w:val="0"/>
              <w:spacing w:after="0" w:line="240" w:lineRule="auto"/>
              <w:ind w:left="110" w:right="129"/>
              <w:rPr>
                <w:rFonts w:ascii="Times New Roman" w:eastAsia="Calibri" w:hAnsi="Times New Roman" w:cs="Times New Roman"/>
                <w:spacing w:val="1"/>
              </w:rPr>
            </w:pP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критерии оценки результатов принятого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решения в профессиональной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деятельности,</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для</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личностного</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развития</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достижения</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финансового благополучия;</w:t>
            </w:r>
            <w:r w:rsidRPr="001E6429">
              <w:rPr>
                <w:rFonts w:ascii="Times New Roman" w:eastAsia="Calibri" w:hAnsi="Times New Roman" w:cs="Times New Roman"/>
                <w:spacing w:val="1"/>
              </w:rPr>
              <w:t xml:space="preserve"> </w:t>
            </w:r>
          </w:p>
          <w:p w:rsidR="001E6429" w:rsidRPr="001E6429" w:rsidRDefault="001E6429" w:rsidP="001E6429">
            <w:pPr>
              <w:widowControl w:val="0"/>
              <w:autoSpaceDE w:val="0"/>
              <w:autoSpaceDN w:val="0"/>
              <w:spacing w:after="0" w:line="240" w:lineRule="auto"/>
              <w:ind w:left="110" w:right="129"/>
              <w:rPr>
                <w:rFonts w:ascii="Times New Roman" w:eastAsia="Calibri" w:hAnsi="Times New Roman" w:cs="Times New Roman"/>
              </w:rPr>
            </w:pPr>
            <w:r w:rsidRPr="001E6429">
              <w:rPr>
                <w:rFonts w:ascii="Times New Roman" w:eastAsia="Calibri" w:hAnsi="Times New Roman" w:cs="Times New Roman"/>
                <w:spacing w:val="1"/>
              </w:rPr>
              <w:t xml:space="preserve">- </w:t>
            </w:r>
            <w:r w:rsidRPr="001E6429">
              <w:rPr>
                <w:rFonts w:ascii="Times New Roman" w:eastAsia="Calibri" w:hAnsi="Times New Roman" w:cs="Times New Roman"/>
                <w:spacing w:val="-1"/>
              </w:rPr>
              <w:t>информационные</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источники, используемые</w:t>
            </w:r>
            <w:r w:rsidRPr="001E6429">
              <w:rPr>
                <w:rFonts w:ascii="Times New Roman" w:eastAsia="Calibri" w:hAnsi="Times New Roman" w:cs="Times New Roman"/>
                <w:spacing w:val="-12"/>
              </w:rPr>
              <w:t xml:space="preserve"> </w:t>
            </w:r>
            <w:r w:rsidRPr="001E6429">
              <w:rPr>
                <w:rFonts w:ascii="Times New Roman" w:eastAsia="Calibri" w:hAnsi="Times New Roman" w:cs="Times New Roman"/>
              </w:rPr>
              <w:t>в</w:t>
            </w:r>
            <w:r w:rsidRPr="001E6429">
              <w:rPr>
                <w:rFonts w:ascii="Times New Roman" w:eastAsia="Calibri" w:hAnsi="Times New Roman" w:cs="Times New Roman"/>
                <w:spacing w:val="-11"/>
              </w:rPr>
              <w:t xml:space="preserve"> </w:t>
            </w:r>
            <w:r w:rsidRPr="001E6429">
              <w:rPr>
                <w:rFonts w:ascii="Times New Roman" w:eastAsia="Calibri" w:hAnsi="Times New Roman" w:cs="Times New Roman"/>
              </w:rPr>
              <w:t xml:space="preserve">профессиональной деятельности; </w:t>
            </w:r>
          </w:p>
          <w:p w:rsidR="001E6429" w:rsidRPr="001E6429" w:rsidRDefault="001E6429" w:rsidP="001E6429">
            <w:pPr>
              <w:widowControl w:val="0"/>
              <w:autoSpaceDE w:val="0"/>
              <w:autoSpaceDN w:val="0"/>
              <w:spacing w:after="0" w:line="240" w:lineRule="auto"/>
              <w:ind w:left="110" w:right="129"/>
              <w:rPr>
                <w:rFonts w:ascii="Times New Roman" w:eastAsia="Calibri" w:hAnsi="Times New Roman" w:cs="Times New Roman"/>
              </w:rPr>
            </w:pPr>
            <w:r w:rsidRPr="001E6429">
              <w:rPr>
                <w:rFonts w:ascii="Times New Roman" w:eastAsia="Calibri" w:hAnsi="Times New Roman" w:cs="Times New Roman"/>
              </w:rPr>
              <w:t>- для решения задач</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личностного развития 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финансового</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благополучия;</w:t>
            </w:r>
          </w:p>
          <w:p w:rsidR="001E6429" w:rsidRPr="001E6429" w:rsidRDefault="001E6429" w:rsidP="001E6429">
            <w:pPr>
              <w:tabs>
                <w:tab w:val="left" w:pos="816"/>
              </w:tabs>
              <w:spacing w:after="0" w:line="240" w:lineRule="auto"/>
              <w:ind w:left="110" w:right="129"/>
              <w:rPr>
                <w:rFonts w:ascii="Times New Roman" w:eastAsia="Calibri" w:hAnsi="Times New Roman" w:cs="Times New Roman"/>
              </w:rPr>
            </w:pPr>
            <w:r w:rsidRPr="001E6429">
              <w:rPr>
                <w:rFonts w:ascii="Times New Roman" w:eastAsia="Calibri" w:hAnsi="Times New Roman" w:cs="Times New Roman"/>
              </w:rPr>
              <w:t>- формат</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представления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результатов поиска информации;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возможности использования различных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цифровых средств при решении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профессиональных задач, задач</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личностного развития и финансового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благополучия;</w:t>
            </w:r>
          </w:p>
          <w:p w:rsidR="001E6429" w:rsidRPr="001E6429" w:rsidRDefault="001E6429" w:rsidP="001E6429">
            <w:pPr>
              <w:tabs>
                <w:tab w:val="left" w:pos="816"/>
                <w:tab w:val="left" w:pos="2231"/>
              </w:tabs>
              <w:spacing w:after="0" w:line="240" w:lineRule="auto"/>
              <w:ind w:left="109" w:right="129"/>
              <w:rPr>
                <w:rFonts w:ascii="Times New Roman" w:eastAsia="Calibri" w:hAnsi="Times New Roman" w:cs="Times New Roman"/>
              </w:rPr>
            </w:pPr>
            <w:r w:rsidRPr="001E6429">
              <w:rPr>
                <w:rFonts w:ascii="Times New Roman" w:eastAsia="Calibri" w:hAnsi="Times New Roman" w:cs="Times New Roman"/>
              </w:rPr>
              <w:t>- актуальную нормативно-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правовую базу, регламентирующую</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профессиональную деятельность,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предпринимательство</w:t>
            </w:r>
            <w:r w:rsidRPr="001E6429">
              <w:rPr>
                <w:rFonts w:ascii="Times New Roman" w:eastAsia="Calibri" w:hAnsi="Times New Roman" w:cs="Times New Roman"/>
                <w:spacing w:val="-9"/>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9"/>
              </w:rPr>
              <w:t xml:space="preserve"> </w:t>
            </w:r>
            <w:r w:rsidRPr="001E6429">
              <w:rPr>
                <w:rFonts w:ascii="Times New Roman" w:eastAsia="Calibri" w:hAnsi="Times New Roman" w:cs="Times New Roman"/>
              </w:rPr>
              <w:t>личное</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финансовое планирование;</w:t>
            </w:r>
          </w:p>
          <w:p w:rsidR="001E6429" w:rsidRPr="001E6429" w:rsidRDefault="001E6429" w:rsidP="001E6429">
            <w:pPr>
              <w:tabs>
                <w:tab w:val="left" w:pos="816"/>
                <w:tab w:val="left" w:pos="2374"/>
                <w:tab w:val="left" w:pos="2856"/>
                <w:tab w:val="left" w:pos="3712"/>
              </w:tabs>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t xml:space="preserve">- возможные </w:t>
            </w:r>
            <w:r w:rsidRPr="001E6429">
              <w:rPr>
                <w:rFonts w:ascii="Times New Roman" w:eastAsia="Calibri" w:hAnsi="Times New Roman" w:cs="Times New Roman"/>
                <w:spacing w:val="-1"/>
              </w:rPr>
              <w:t>траектории</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 xml:space="preserve">профессионального развития </w:t>
            </w:r>
            <w:r w:rsidRPr="001E6429">
              <w:rPr>
                <w:rFonts w:ascii="Times New Roman" w:eastAsia="Calibri" w:hAnsi="Times New Roman" w:cs="Times New Roman"/>
                <w:spacing w:val="-3"/>
              </w:rPr>
              <w:t>и</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самообразования;</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t>- различие между наличными 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безналичными</w:t>
            </w:r>
            <w:r w:rsidRPr="001E6429">
              <w:rPr>
                <w:rFonts w:ascii="Times New Roman" w:eastAsia="Calibri" w:hAnsi="Times New Roman" w:cs="Times New Roman"/>
                <w:spacing w:val="-12"/>
              </w:rPr>
              <w:t xml:space="preserve"> </w:t>
            </w:r>
            <w:r w:rsidRPr="001E6429">
              <w:rPr>
                <w:rFonts w:ascii="Times New Roman" w:eastAsia="Calibri" w:hAnsi="Times New Roman" w:cs="Times New Roman"/>
              </w:rPr>
              <w:t>платежами,</w:t>
            </w:r>
            <w:r w:rsidRPr="001E6429">
              <w:rPr>
                <w:rFonts w:ascii="Times New Roman" w:eastAsia="Calibri" w:hAnsi="Times New Roman" w:cs="Times New Roman"/>
                <w:spacing w:val="-11"/>
              </w:rPr>
              <w:t xml:space="preserve"> </w:t>
            </w:r>
            <w:r w:rsidRPr="001E6429">
              <w:rPr>
                <w:rFonts w:ascii="Times New Roman" w:eastAsia="Calibri" w:hAnsi="Times New Roman" w:cs="Times New Roman"/>
              </w:rPr>
              <w:t>порядок</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использования их при оплате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покупки;</w:t>
            </w:r>
          </w:p>
          <w:p w:rsidR="001E6429" w:rsidRPr="001E6429" w:rsidRDefault="001E6429" w:rsidP="001E6429">
            <w:pPr>
              <w:tabs>
                <w:tab w:val="left" w:pos="816"/>
              </w:tabs>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t>- понятие</w:t>
            </w:r>
            <w:r w:rsidRPr="001E6429">
              <w:rPr>
                <w:rFonts w:ascii="Times New Roman" w:eastAsia="Calibri" w:hAnsi="Times New Roman" w:cs="Times New Roman"/>
                <w:spacing w:val="28"/>
              </w:rPr>
              <w:t xml:space="preserve"> </w:t>
            </w:r>
            <w:r w:rsidRPr="001E6429">
              <w:rPr>
                <w:rFonts w:ascii="Times New Roman" w:eastAsia="Calibri" w:hAnsi="Times New Roman" w:cs="Times New Roman"/>
              </w:rPr>
              <w:t>инфляции,</w:t>
            </w:r>
            <w:r w:rsidRPr="001E6429">
              <w:rPr>
                <w:rFonts w:ascii="Times New Roman" w:eastAsia="Calibri" w:hAnsi="Times New Roman" w:cs="Times New Roman"/>
                <w:spacing w:val="29"/>
              </w:rPr>
              <w:t xml:space="preserve"> </w:t>
            </w:r>
            <w:r w:rsidRPr="001E6429">
              <w:rPr>
                <w:rFonts w:ascii="Times New Roman" w:eastAsia="Calibri" w:hAnsi="Times New Roman" w:cs="Times New Roman"/>
              </w:rPr>
              <w:t>ее</w:t>
            </w:r>
            <w:r w:rsidRPr="001E6429">
              <w:rPr>
                <w:rFonts w:ascii="Times New Roman" w:eastAsia="Calibri" w:hAnsi="Times New Roman" w:cs="Times New Roman"/>
                <w:spacing w:val="29"/>
              </w:rPr>
              <w:t xml:space="preserve"> </w:t>
            </w:r>
            <w:r w:rsidRPr="001E6429">
              <w:rPr>
                <w:rFonts w:ascii="Times New Roman" w:eastAsia="Calibri" w:hAnsi="Times New Roman" w:cs="Times New Roman"/>
              </w:rPr>
              <w:t>влияние</w:t>
            </w:r>
            <w:r w:rsidRPr="001E6429">
              <w:rPr>
                <w:rFonts w:ascii="Times New Roman" w:eastAsia="Calibri" w:hAnsi="Times New Roman" w:cs="Times New Roman"/>
                <w:spacing w:val="28"/>
              </w:rPr>
              <w:t xml:space="preserve"> </w:t>
            </w:r>
            <w:r w:rsidRPr="001E6429">
              <w:rPr>
                <w:rFonts w:ascii="Times New Roman" w:eastAsia="Calibri" w:hAnsi="Times New Roman" w:cs="Times New Roman"/>
              </w:rPr>
              <w:t>на</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решение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задач в профессии, личном</w:t>
            </w:r>
            <w:r w:rsidRPr="001E6429">
              <w:rPr>
                <w:rFonts w:ascii="Times New Roman" w:eastAsia="Calibri" w:hAnsi="Times New Roman" w:cs="Times New Roman"/>
                <w:spacing w:val="50"/>
              </w:rPr>
              <w:t xml:space="preserve"> </w:t>
            </w:r>
            <w:r w:rsidRPr="001E6429">
              <w:rPr>
                <w:rFonts w:ascii="Times New Roman" w:eastAsia="Calibri" w:hAnsi="Times New Roman" w:cs="Times New Roman"/>
              </w:rPr>
              <w:t>планировании;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понятие иностранной валюты и валютного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курса;</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t>-структуру</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личных</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доходов</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расходов,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правила</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составления</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t>личного и семейного бюджета;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особенности различных банковских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продуктов и возможности их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использования</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в</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spacing w:val="-1"/>
              </w:rPr>
              <w:t xml:space="preserve">профессиональной, </w:t>
            </w:r>
            <w:r w:rsidRPr="001E6429">
              <w:rPr>
                <w:rFonts w:ascii="Times New Roman" w:eastAsia="Calibri" w:hAnsi="Times New Roman" w:cs="Times New Roman"/>
              </w:rPr>
              <w:t>предпринимательской</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деятельности и для управления личными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финансами;</w:t>
            </w:r>
          </w:p>
          <w:p w:rsidR="001E6429" w:rsidRPr="001E6429" w:rsidRDefault="001E6429" w:rsidP="001E6429">
            <w:pPr>
              <w:widowControl w:val="0"/>
              <w:tabs>
                <w:tab w:val="left" w:pos="5976"/>
              </w:tabs>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lastRenderedPageBreak/>
              <w:t>- базовые</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характеристики</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риски</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основных</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финансовых инструментов для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предпринимательской</w:t>
            </w:r>
            <w:r w:rsidRPr="001E6429">
              <w:rPr>
                <w:rFonts w:ascii="Times New Roman" w:eastAsia="Calibri" w:hAnsi="Times New Roman" w:cs="Times New Roman"/>
                <w:spacing w:val="-10"/>
              </w:rPr>
              <w:t xml:space="preserve"> </w:t>
            </w:r>
            <w:r w:rsidRPr="001E6429">
              <w:rPr>
                <w:rFonts w:ascii="Times New Roman" w:eastAsia="Calibri" w:hAnsi="Times New Roman" w:cs="Times New Roman"/>
              </w:rPr>
              <w:t>деятельности и управления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личными</w:t>
            </w:r>
            <w:r w:rsidRPr="001E6429">
              <w:rPr>
                <w:rFonts w:ascii="Times New Roman" w:eastAsia="Calibri" w:hAnsi="Times New Roman" w:cs="Times New Roman"/>
                <w:spacing w:val="-9"/>
              </w:rPr>
              <w:t xml:space="preserve"> </w:t>
            </w:r>
            <w:r w:rsidRPr="001E6429">
              <w:rPr>
                <w:rFonts w:ascii="Times New Roman" w:eastAsia="Calibri" w:hAnsi="Times New Roman" w:cs="Times New Roman"/>
              </w:rPr>
              <w:t>финансами;</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spacing w:val="-47"/>
              </w:rPr>
            </w:pPr>
            <w:r w:rsidRPr="001E6429">
              <w:rPr>
                <w:rFonts w:ascii="Times New Roman" w:eastAsia="Calibri" w:hAnsi="Times New Roman" w:cs="Times New Roman"/>
              </w:rPr>
              <w:t>- систему и полномочия государственных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органов в сферах профессиональной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деятельности, предпринимательской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деятельности</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защиты</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прав</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потребителей;</w:t>
            </w:r>
            <w:r w:rsidRPr="001E6429">
              <w:rPr>
                <w:rFonts w:ascii="Times New Roman" w:eastAsia="Calibri" w:hAnsi="Times New Roman" w:cs="Times New Roman"/>
                <w:spacing w:val="-47"/>
              </w:rPr>
              <w:t xml:space="preserve"> </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особенности работы в малых и больших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группах, работы в команде, организации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коллективной</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работы;</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t>- принципы</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организации</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 xml:space="preserve">проектной </w:t>
            </w:r>
            <w:r w:rsidRPr="001E6429">
              <w:rPr>
                <w:rFonts w:ascii="Times New Roman" w:eastAsia="Calibri" w:hAnsi="Times New Roman" w:cs="Times New Roman"/>
                <w:spacing w:val="-1"/>
              </w:rPr>
              <w:t xml:space="preserve">деятельности; </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t>- принципы коллектива;</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t>- правила</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оформления</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документов</w:t>
            </w:r>
            <w:r w:rsidRPr="001E6429">
              <w:rPr>
                <w:rFonts w:ascii="Times New Roman" w:eastAsia="Calibri" w:hAnsi="Times New Roman" w:cs="Times New Roman"/>
                <w:spacing w:val="-5"/>
              </w:rPr>
              <w:t xml:space="preserve"> и</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построения устных сообщений на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государственном</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языке;</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t xml:space="preserve">- </w:t>
            </w:r>
            <w:r w:rsidRPr="001E6429">
              <w:rPr>
                <w:rFonts w:ascii="Times New Roman" w:eastAsia="Calibri" w:hAnsi="Times New Roman" w:cs="Times New Roman"/>
                <w:spacing w:val="-1"/>
              </w:rPr>
              <w:t xml:space="preserve">правила </w:t>
            </w:r>
            <w:r w:rsidRPr="001E6429">
              <w:rPr>
                <w:rFonts w:ascii="Times New Roman" w:eastAsia="Calibri" w:hAnsi="Times New Roman" w:cs="Times New Roman"/>
              </w:rPr>
              <w:t>безопасности;</w:t>
            </w:r>
          </w:p>
          <w:p w:rsidR="001E6429" w:rsidRPr="001E6429" w:rsidRDefault="001E6429" w:rsidP="001E6429">
            <w:pPr>
              <w:widowControl w:val="0"/>
              <w:autoSpaceDE w:val="0"/>
              <w:autoSpaceDN w:val="0"/>
              <w:spacing w:after="0" w:line="240" w:lineRule="auto"/>
              <w:ind w:left="107" w:right="129"/>
              <w:rPr>
                <w:rFonts w:ascii="Times New Roman" w:eastAsia="Calibri" w:hAnsi="Times New Roman" w:cs="Times New Roman"/>
              </w:rPr>
            </w:pPr>
            <w:r w:rsidRPr="001E6429">
              <w:rPr>
                <w:rFonts w:ascii="Times New Roman" w:eastAsia="Calibri" w:hAnsi="Times New Roman" w:cs="Times New Roman"/>
              </w:rPr>
              <w:t xml:space="preserve">- </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принципы</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производства</w:t>
            </w:r>
          </w:p>
        </w:tc>
        <w:tc>
          <w:tcPr>
            <w:tcW w:w="3483" w:type="dxa"/>
          </w:tcPr>
          <w:p w:rsidR="001E6429" w:rsidRPr="001E6429" w:rsidRDefault="001E6429" w:rsidP="001E6429">
            <w:pPr>
              <w:widowControl w:val="0"/>
              <w:numPr>
                <w:ilvl w:val="0"/>
                <w:numId w:val="5"/>
              </w:numPr>
              <w:tabs>
                <w:tab w:val="left" w:pos="224"/>
              </w:tabs>
              <w:autoSpaceDE w:val="0"/>
              <w:autoSpaceDN w:val="0"/>
              <w:spacing w:after="0" w:line="240" w:lineRule="auto"/>
              <w:ind w:right="46"/>
              <w:rPr>
                <w:rFonts w:ascii="Times New Roman" w:eastAsia="Calibri" w:hAnsi="Times New Roman" w:cs="Times New Roman"/>
              </w:rPr>
            </w:pPr>
            <w:r w:rsidRPr="001E6429">
              <w:rPr>
                <w:rFonts w:ascii="Times New Roman" w:eastAsia="Calibri" w:hAnsi="Times New Roman" w:cs="Times New Roman"/>
              </w:rPr>
              <w:lastRenderedPageBreak/>
              <w:t>демонстрирует</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знания</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особенностей</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профессионального и социального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контекста;</w:t>
            </w:r>
          </w:p>
          <w:p w:rsidR="001E6429" w:rsidRPr="001E6429" w:rsidRDefault="001E6429" w:rsidP="001E6429">
            <w:pPr>
              <w:widowControl w:val="0"/>
              <w:numPr>
                <w:ilvl w:val="0"/>
                <w:numId w:val="5"/>
              </w:numPr>
              <w:tabs>
                <w:tab w:val="left" w:pos="224"/>
              </w:tabs>
              <w:autoSpaceDE w:val="0"/>
              <w:autoSpaceDN w:val="0"/>
              <w:spacing w:after="0" w:line="240" w:lineRule="auto"/>
              <w:ind w:right="117"/>
              <w:rPr>
                <w:rFonts w:ascii="Times New Roman" w:eastAsia="Calibri" w:hAnsi="Times New Roman" w:cs="Times New Roman"/>
              </w:rPr>
            </w:pPr>
            <w:r w:rsidRPr="001E6429">
              <w:rPr>
                <w:rFonts w:ascii="Times New Roman" w:eastAsia="Calibri" w:hAnsi="Times New Roman" w:cs="Times New Roman"/>
              </w:rPr>
              <w:t>ориентируется в источниках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информации</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ресурсах</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для</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решения</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задач в профессиональном 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социальном</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контексте;</w:t>
            </w:r>
          </w:p>
          <w:p w:rsidR="001E6429" w:rsidRPr="001E6429" w:rsidRDefault="001E6429" w:rsidP="001E6429">
            <w:pPr>
              <w:widowControl w:val="0"/>
              <w:numPr>
                <w:ilvl w:val="0"/>
                <w:numId w:val="5"/>
              </w:numPr>
              <w:tabs>
                <w:tab w:val="left" w:pos="224"/>
              </w:tabs>
              <w:autoSpaceDE w:val="0"/>
              <w:autoSpaceDN w:val="0"/>
              <w:spacing w:after="0" w:line="240" w:lineRule="auto"/>
              <w:ind w:right="131"/>
              <w:rPr>
                <w:rFonts w:ascii="Times New Roman" w:eastAsia="Calibri" w:hAnsi="Times New Roman" w:cs="Times New Roman"/>
              </w:rPr>
            </w:pPr>
            <w:r w:rsidRPr="001E6429">
              <w:rPr>
                <w:rFonts w:ascii="Times New Roman" w:eastAsia="Calibri" w:hAnsi="Times New Roman" w:cs="Times New Roman"/>
              </w:rPr>
              <w:t>способен сформулировать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алгоритм выполнения работ 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профессиональной</w:t>
            </w:r>
            <w:r w:rsidRPr="001E6429">
              <w:rPr>
                <w:rFonts w:ascii="Times New Roman" w:eastAsia="Calibri" w:hAnsi="Times New Roman" w:cs="Times New Roman"/>
                <w:spacing w:val="-10"/>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10"/>
              </w:rPr>
              <w:t xml:space="preserve"> </w:t>
            </w:r>
            <w:r w:rsidRPr="001E6429">
              <w:rPr>
                <w:rFonts w:ascii="Times New Roman" w:eastAsia="Calibri" w:hAnsi="Times New Roman" w:cs="Times New Roman"/>
              </w:rPr>
              <w:t>смежных</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областях;</w:t>
            </w:r>
          </w:p>
          <w:p w:rsidR="001E6429" w:rsidRPr="001E6429" w:rsidRDefault="001E6429" w:rsidP="001E6429">
            <w:pPr>
              <w:widowControl w:val="0"/>
              <w:autoSpaceDE w:val="0"/>
              <w:autoSpaceDN w:val="0"/>
              <w:spacing w:after="0" w:line="240" w:lineRule="auto"/>
              <w:ind w:left="108" w:right="92"/>
              <w:rPr>
                <w:rFonts w:ascii="Times New Roman" w:eastAsia="Calibri" w:hAnsi="Times New Roman" w:cs="Times New Roman"/>
              </w:rPr>
            </w:pPr>
            <w:r w:rsidRPr="001E6429">
              <w:rPr>
                <w:rFonts w:ascii="Times New Roman" w:eastAsia="Calibri" w:hAnsi="Times New Roman" w:cs="Times New Roman"/>
              </w:rPr>
              <w:t>-может назвать критерии оценки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результатов принятого решения 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spacing w:val="-1"/>
              </w:rPr>
              <w:t xml:space="preserve">профессиональной </w:t>
            </w:r>
            <w:r w:rsidRPr="001E6429">
              <w:rPr>
                <w:rFonts w:ascii="Times New Roman" w:eastAsia="Calibri" w:hAnsi="Times New Roman" w:cs="Times New Roman"/>
              </w:rPr>
              <w:t>деятельности, для</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личностного развития и достижения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финансового</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благополучия;</w:t>
            </w:r>
          </w:p>
          <w:p w:rsidR="001E6429" w:rsidRPr="001E6429" w:rsidRDefault="001E6429" w:rsidP="001E6429">
            <w:pPr>
              <w:widowControl w:val="0"/>
              <w:numPr>
                <w:ilvl w:val="0"/>
                <w:numId w:val="5"/>
              </w:numPr>
              <w:tabs>
                <w:tab w:val="left" w:pos="226"/>
              </w:tabs>
              <w:autoSpaceDE w:val="0"/>
              <w:autoSpaceDN w:val="0"/>
              <w:spacing w:after="0" w:line="240" w:lineRule="auto"/>
              <w:ind w:left="108" w:right="48"/>
              <w:rPr>
                <w:rFonts w:ascii="Times New Roman" w:eastAsia="Calibri" w:hAnsi="Times New Roman" w:cs="Times New Roman"/>
              </w:rPr>
            </w:pPr>
            <w:r w:rsidRPr="001E6429">
              <w:rPr>
                <w:rFonts w:ascii="Times New Roman" w:eastAsia="Calibri" w:hAnsi="Times New Roman" w:cs="Times New Roman"/>
              </w:rPr>
              <w:t>может объяснить, как пользоваться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цифровыми</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средствами</w:t>
            </w:r>
            <w:r w:rsidRPr="001E6429">
              <w:rPr>
                <w:rFonts w:ascii="Times New Roman" w:eastAsia="Calibri" w:hAnsi="Times New Roman" w:cs="Times New Roman"/>
                <w:spacing w:val="39"/>
              </w:rPr>
              <w:t xml:space="preserve"> </w:t>
            </w:r>
            <w:r w:rsidRPr="001E6429">
              <w:rPr>
                <w:rFonts w:ascii="Times New Roman" w:eastAsia="Calibri" w:hAnsi="Times New Roman" w:cs="Times New Roman"/>
              </w:rPr>
              <w:t>при</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решении</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профессиональных задач, задач</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личностного развития и финансового</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благополучия; демонстрирует знания</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о том, как представлять результаты</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поиска</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информации;</w:t>
            </w:r>
          </w:p>
          <w:p w:rsidR="001E6429" w:rsidRPr="001E6429" w:rsidRDefault="001E6429" w:rsidP="001E6429">
            <w:pPr>
              <w:widowControl w:val="0"/>
              <w:numPr>
                <w:ilvl w:val="0"/>
                <w:numId w:val="5"/>
              </w:numPr>
              <w:tabs>
                <w:tab w:val="left" w:pos="226"/>
              </w:tabs>
              <w:autoSpaceDE w:val="0"/>
              <w:autoSpaceDN w:val="0"/>
              <w:spacing w:after="0" w:line="240" w:lineRule="auto"/>
              <w:ind w:left="108" w:right="94"/>
              <w:rPr>
                <w:rFonts w:ascii="Times New Roman" w:eastAsia="Calibri" w:hAnsi="Times New Roman" w:cs="Times New Roman"/>
              </w:rPr>
            </w:pPr>
            <w:r w:rsidRPr="001E6429">
              <w:rPr>
                <w:rFonts w:ascii="Times New Roman" w:eastAsia="Calibri" w:hAnsi="Times New Roman" w:cs="Times New Roman"/>
              </w:rPr>
              <w:t>может охарактеризовать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возможности различных цифровых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средств, используемых для решения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профессиональных задач, задач</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личностного</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развития</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финансового</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благополучия;</w:t>
            </w:r>
          </w:p>
          <w:p w:rsidR="001E6429" w:rsidRPr="001E6429" w:rsidRDefault="001E6429" w:rsidP="001E6429">
            <w:pPr>
              <w:widowControl w:val="0"/>
              <w:numPr>
                <w:ilvl w:val="0"/>
                <w:numId w:val="5"/>
              </w:numPr>
              <w:tabs>
                <w:tab w:val="left" w:pos="226"/>
              </w:tabs>
              <w:autoSpaceDE w:val="0"/>
              <w:autoSpaceDN w:val="0"/>
              <w:spacing w:after="0" w:line="240" w:lineRule="auto"/>
              <w:ind w:left="108" w:right="213"/>
              <w:rPr>
                <w:rFonts w:ascii="Times New Roman" w:eastAsia="Calibri" w:hAnsi="Times New Roman" w:cs="Times New Roman"/>
              </w:rPr>
            </w:pPr>
            <w:r w:rsidRPr="001E6429">
              <w:rPr>
                <w:rFonts w:ascii="Times New Roman" w:eastAsia="Calibri" w:hAnsi="Times New Roman" w:cs="Times New Roman"/>
              </w:rPr>
              <w:t>ориентируется в нормативно-правовой</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базе,</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регламентирующей</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профессиональную деятельность,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предпринимательство и личное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финансовое</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планирование;</w:t>
            </w:r>
          </w:p>
          <w:p w:rsidR="001E6429" w:rsidRPr="001E6429" w:rsidRDefault="001E6429" w:rsidP="001E6429">
            <w:pPr>
              <w:widowControl w:val="0"/>
              <w:numPr>
                <w:ilvl w:val="0"/>
                <w:numId w:val="5"/>
              </w:numPr>
              <w:tabs>
                <w:tab w:val="left" w:pos="226"/>
              </w:tabs>
              <w:autoSpaceDE w:val="0"/>
              <w:autoSpaceDN w:val="0"/>
              <w:spacing w:after="0" w:line="240" w:lineRule="auto"/>
              <w:ind w:left="108" w:right="131"/>
              <w:rPr>
                <w:rFonts w:ascii="Times New Roman" w:eastAsia="Calibri" w:hAnsi="Times New Roman" w:cs="Times New Roman"/>
              </w:rPr>
            </w:pPr>
            <w:r w:rsidRPr="001E6429">
              <w:rPr>
                <w:rFonts w:ascii="Times New Roman" w:eastAsia="Calibri" w:hAnsi="Times New Roman" w:cs="Times New Roman"/>
              </w:rPr>
              <w:t>способен</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определить</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возможные</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траектории профессионального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развития</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самообразования;</w:t>
            </w:r>
          </w:p>
          <w:p w:rsidR="001E6429" w:rsidRPr="001E6429" w:rsidRDefault="001E6429" w:rsidP="001E6429">
            <w:pPr>
              <w:widowControl w:val="0"/>
              <w:numPr>
                <w:ilvl w:val="0"/>
                <w:numId w:val="5"/>
              </w:numPr>
              <w:tabs>
                <w:tab w:val="left" w:pos="224"/>
              </w:tabs>
              <w:autoSpaceDE w:val="0"/>
              <w:autoSpaceDN w:val="0"/>
              <w:spacing w:after="0" w:line="240" w:lineRule="auto"/>
              <w:ind w:right="131"/>
              <w:rPr>
                <w:rFonts w:ascii="Times New Roman" w:eastAsia="Calibri" w:hAnsi="Times New Roman" w:cs="Times New Roman"/>
              </w:rPr>
            </w:pPr>
            <w:r w:rsidRPr="001E6429">
              <w:rPr>
                <w:rFonts w:ascii="Times New Roman" w:eastAsia="Calibri" w:hAnsi="Times New Roman" w:cs="Times New Roman"/>
              </w:rPr>
              <w:t>способен</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определить</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наиболее</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подходящие способы оплаты</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товаров и услуг в конкретных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ситуациях;</w:t>
            </w:r>
          </w:p>
          <w:p w:rsidR="001E6429" w:rsidRPr="001E6429" w:rsidRDefault="001E6429" w:rsidP="001E6429">
            <w:pPr>
              <w:widowControl w:val="0"/>
              <w:numPr>
                <w:ilvl w:val="0"/>
                <w:numId w:val="5"/>
              </w:numPr>
              <w:tabs>
                <w:tab w:val="left" w:pos="224"/>
              </w:tabs>
              <w:autoSpaceDE w:val="0"/>
              <w:autoSpaceDN w:val="0"/>
              <w:spacing w:after="0" w:line="240" w:lineRule="auto"/>
              <w:ind w:right="155"/>
              <w:rPr>
                <w:rFonts w:ascii="Times New Roman" w:eastAsia="Calibri" w:hAnsi="Times New Roman" w:cs="Times New Roman"/>
              </w:rPr>
            </w:pPr>
            <w:r w:rsidRPr="001E6429">
              <w:rPr>
                <w:rFonts w:ascii="Times New Roman" w:eastAsia="Calibri" w:hAnsi="Times New Roman" w:cs="Times New Roman"/>
              </w:rPr>
              <w:t>демонстрирует</w:t>
            </w:r>
            <w:r w:rsidRPr="001E6429">
              <w:rPr>
                <w:rFonts w:ascii="Times New Roman" w:eastAsia="Calibri" w:hAnsi="Times New Roman" w:cs="Times New Roman"/>
                <w:spacing w:val="-12"/>
              </w:rPr>
              <w:t xml:space="preserve"> </w:t>
            </w:r>
            <w:r w:rsidRPr="001E6429">
              <w:rPr>
                <w:rFonts w:ascii="Times New Roman" w:eastAsia="Calibri" w:hAnsi="Times New Roman" w:cs="Times New Roman"/>
              </w:rPr>
              <w:t>понимание</w:t>
            </w:r>
            <w:r w:rsidRPr="001E6429">
              <w:rPr>
                <w:rFonts w:ascii="Times New Roman" w:eastAsia="Calibri" w:hAnsi="Times New Roman" w:cs="Times New Roman"/>
                <w:spacing w:val="-12"/>
              </w:rPr>
              <w:t xml:space="preserve"> </w:t>
            </w:r>
            <w:r w:rsidRPr="001E6429">
              <w:rPr>
                <w:rFonts w:ascii="Times New Roman" w:eastAsia="Calibri" w:hAnsi="Times New Roman" w:cs="Times New Roman"/>
              </w:rPr>
              <w:t>влияния</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инфляции на решение финансовых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 xml:space="preserve">задач в профессии, </w:t>
            </w:r>
            <w:r w:rsidRPr="001E6429">
              <w:rPr>
                <w:rFonts w:ascii="Times New Roman" w:eastAsia="Calibri" w:hAnsi="Times New Roman" w:cs="Times New Roman"/>
              </w:rPr>
              <w:lastRenderedPageBreak/>
              <w:t>личном</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планировании;</w:t>
            </w:r>
          </w:p>
          <w:p w:rsidR="001E6429" w:rsidRPr="001E6429" w:rsidRDefault="001E6429" w:rsidP="001E6429">
            <w:pPr>
              <w:widowControl w:val="0"/>
              <w:autoSpaceDE w:val="0"/>
              <w:autoSpaceDN w:val="0"/>
              <w:spacing w:after="0" w:line="240" w:lineRule="auto"/>
              <w:ind w:left="107"/>
              <w:rPr>
                <w:rFonts w:ascii="Times New Roman" w:eastAsia="Calibri" w:hAnsi="Times New Roman" w:cs="Times New Roman"/>
              </w:rPr>
            </w:pPr>
            <w:r w:rsidRPr="001E6429">
              <w:rPr>
                <w:rFonts w:ascii="Times New Roman" w:eastAsia="Calibri" w:hAnsi="Times New Roman" w:cs="Times New Roman"/>
              </w:rPr>
              <w:t>- демонстрирует понимание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валютных курсов и порядка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проведения</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расчетов</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по</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обмену одной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валюты</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на другую;</w:t>
            </w:r>
          </w:p>
          <w:p w:rsidR="001E6429" w:rsidRPr="001E6429" w:rsidRDefault="001E6429" w:rsidP="001E6429">
            <w:pPr>
              <w:widowControl w:val="0"/>
              <w:numPr>
                <w:ilvl w:val="0"/>
                <w:numId w:val="4"/>
              </w:numPr>
              <w:tabs>
                <w:tab w:val="left" w:pos="224"/>
              </w:tabs>
              <w:autoSpaceDE w:val="0"/>
              <w:autoSpaceDN w:val="0"/>
              <w:spacing w:after="0" w:line="240" w:lineRule="auto"/>
              <w:ind w:right="188"/>
              <w:rPr>
                <w:rFonts w:ascii="Times New Roman" w:eastAsia="Calibri" w:hAnsi="Times New Roman" w:cs="Times New Roman"/>
              </w:rPr>
            </w:pPr>
            <w:r w:rsidRPr="001E6429">
              <w:rPr>
                <w:rFonts w:ascii="Times New Roman" w:eastAsia="Calibri" w:hAnsi="Times New Roman" w:cs="Times New Roman"/>
              </w:rPr>
              <w:t>демонстрирует</w:t>
            </w:r>
            <w:r w:rsidRPr="001E6429">
              <w:rPr>
                <w:rFonts w:ascii="Times New Roman" w:eastAsia="Calibri" w:hAnsi="Times New Roman" w:cs="Times New Roman"/>
                <w:spacing w:val="-12"/>
              </w:rPr>
              <w:t xml:space="preserve"> </w:t>
            </w:r>
            <w:r w:rsidRPr="001E6429">
              <w:rPr>
                <w:rFonts w:ascii="Times New Roman" w:eastAsia="Calibri" w:hAnsi="Times New Roman" w:cs="Times New Roman"/>
              </w:rPr>
              <w:t>понимание</w:t>
            </w:r>
            <w:r w:rsidRPr="001E6429">
              <w:rPr>
                <w:rFonts w:ascii="Times New Roman" w:eastAsia="Calibri" w:hAnsi="Times New Roman" w:cs="Times New Roman"/>
                <w:spacing w:val="-11"/>
              </w:rPr>
              <w:t xml:space="preserve"> </w:t>
            </w:r>
            <w:r w:rsidRPr="001E6429">
              <w:rPr>
                <w:rFonts w:ascii="Times New Roman" w:eastAsia="Calibri" w:hAnsi="Times New Roman" w:cs="Times New Roman"/>
              </w:rPr>
              <w:t>правил</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составления личного и семейного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 xml:space="preserve">бюджета; </w:t>
            </w:r>
          </w:p>
          <w:p w:rsidR="001E6429" w:rsidRPr="001E6429" w:rsidRDefault="001E6429" w:rsidP="001E6429">
            <w:pPr>
              <w:widowControl w:val="0"/>
              <w:tabs>
                <w:tab w:val="left" w:pos="224"/>
              </w:tabs>
              <w:autoSpaceDE w:val="0"/>
              <w:autoSpaceDN w:val="0"/>
              <w:spacing w:after="0" w:line="240" w:lineRule="auto"/>
              <w:ind w:left="107" w:right="188"/>
              <w:rPr>
                <w:rFonts w:ascii="Times New Roman" w:eastAsia="Calibri" w:hAnsi="Times New Roman" w:cs="Times New Roman"/>
              </w:rPr>
            </w:pPr>
            <w:r w:rsidRPr="001E6429">
              <w:rPr>
                <w:rFonts w:ascii="Times New Roman" w:eastAsia="Calibri" w:hAnsi="Times New Roman" w:cs="Times New Roman"/>
              </w:rPr>
              <w:t>- способен назвать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банковские продукты, описать их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особенности и возможности для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предпринимательской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деятельности и для управления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личными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 xml:space="preserve">финансами; </w:t>
            </w:r>
          </w:p>
          <w:p w:rsidR="001E6429" w:rsidRPr="001E6429" w:rsidRDefault="001E6429" w:rsidP="001E6429">
            <w:pPr>
              <w:widowControl w:val="0"/>
              <w:numPr>
                <w:ilvl w:val="0"/>
                <w:numId w:val="4"/>
              </w:numPr>
              <w:tabs>
                <w:tab w:val="left" w:pos="224"/>
              </w:tabs>
              <w:autoSpaceDE w:val="0"/>
              <w:autoSpaceDN w:val="0"/>
              <w:spacing w:after="0" w:line="240" w:lineRule="auto"/>
              <w:ind w:right="188"/>
              <w:rPr>
                <w:rFonts w:ascii="Times New Roman" w:eastAsia="Calibri" w:hAnsi="Times New Roman" w:cs="Times New Roman"/>
              </w:rPr>
            </w:pPr>
            <w:r w:rsidRPr="001E6429">
              <w:rPr>
                <w:rFonts w:ascii="Times New Roman" w:eastAsia="Calibri" w:hAnsi="Times New Roman" w:cs="Times New Roman"/>
              </w:rPr>
              <w:t>способен назвать базовые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характеристики и риски основных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финансовых инструментов для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spacing w:val="-1"/>
              </w:rPr>
              <w:t xml:space="preserve">предпринимательской </w:t>
            </w:r>
            <w:r w:rsidRPr="001E6429">
              <w:rPr>
                <w:rFonts w:ascii="Times New Roman" w:eastAsia="Calibri" w:hAnsi="Times New Roman" w:cs="Times New Roman"/>
              </w:rPr>
              <w:t>деятельности</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и, управления личными финансами;</w:t>
            </w:r>
            <w:r w:rsidRPr="001E6429">
              <w:rPr>
                <w:rFonts w:ascii="Times New Roman" w:eastAsia="Calibri" w:hAnsi="Times New Roman" w:cs="Times New Roman"/>
                <w:spacing w:val="1"/>
              </w:rPr>
              <w:t xml:space="preserve"> </w:t>
            </w:r>
          </w:p>
          <w:p w:rsidR="001E6429" w:rsidRPr="001E6429" w:rsidRDefault="001E6429" w:rsidP="001E6429">
            <w:pPr>
              <w:widowControl w:val="0"/>
              <w:numPr>
                <w:ilvl w:val="0"/>
                <w:numId w:val="4"/>
              </w:numPr>
              <w:tabs>
                <w:tab w:val="left" w:pos="224"/>
              </w:tabs>
              <w:autoSpaceDE w:val="0"/>
              <w:autoSpaceDN w:val="0"/>
              <w:spacing w:after="0" w:line="240" w:lineRule="auto"/>
              <w:ind w:right="188"/>
              <w:rPr>
                <w:rFonts w:ascii="Times New Roman" w:eastAsia="Calibri" w:hAnsi="Times New Roman" w:cs="Times New Roman"/>
              </w:rPr>
            </w:pPr>
            <w:r w:rsidRPr="001E6429">
              <w:rPr>
                <w:rFonts w:ascii="Times New Roman" w:eastAsia="Calibri" w:hAnsi="Times New Roman" w:cs="Times New Roman"/>
              </w:rPr>
              <w:t>демонстрирует знания 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государственных органах и их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полномочиях</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в</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профессиональной</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предпринимательской сферах, 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также в сфере защиты прав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потребителей;</w:t>
            </w:r>
          </w:p>
          <w:p w:rsidR="001E6429" w:rsidRPr="001E6429" w:rsidRDefault="001E6429" w:rsidP="001E6429">
            <w:pPr>
              <w:widowControl w:val="0"/>
              <w:numPr>
                <w:ilvl w:val="0"/>
                <w:numId w:val="4"/>
              </w:numPr>
              <w:tabs>
                <w:tab w:val="left" w:pos="224"/>
              </w:tabs>
              <w:autoSpaceDE w:val="0"/>
              <w:autoSpaceDN w:val="0"/>
              <w:spacing w:after="0" w:line="240" w:lineRule="auto"/>
              <w:ind w:right="137"/>
              <w:rPr>
                <w:rFonts w:ascii="Times New Roman" w:eastAsia="Calibri" w:hAnsi="Times New Roman" w:cs="Times New Roman"/>
              </w:rPr>
            </w:pPr>
            <w:r w:rsidRPr="001E6429">
              <w:rPr>
                <w:rFonts w:ascii="Times New Roman" w:eastAsia="Calibri" w:hAnsi="Times New Roman" w:cs="Times New Roman"/>
              </w:rPr>
              <w:t>способен охарактеризовать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особенности работы в малых 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больших</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группах,</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работы</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в</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команде,</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организации коллективной работы;</w:t>
            </w:r>
            <w:r w:rsidRPr="001E6429">
              <w:rPr>
                <w:rFonts w:ascii="Times New Roman" w:eastAsia="Calibri" w:hAnsi="Times New Roman" w:cs="Times New Roman"/>
                <w:spacing w:val="1"/>
              </w:rPr>
              <w:t xml:space="preserve"> </w:t>
            </w:r>
          </w:p>
          <w:p w:rsidR="001E6429" w:rsidRPr="001E6429" w:rsidRDefault="001E6429" w:rsidP="001E6429">
            <w:pPr>
              <w:widowControl w:val="0"/>
              <w:numPr>
                <w:ilvl w:val="0"/>
                <w:numId w:val="4"/>
              </w:numPr>
              <w:tabs>
                <w:tab w:val="left" w:pos="224"/>
              </w:tabs>
              <w:autoSpaceDE w:val="0"/>
              <w:autoSpaceDN w:val="0"/>
              <w:spacing w:after="0" w:line="240" w:lineRule="auto"/>
              <w:ind w:right="137"/>
              <w:rPr>
                <w:rFonts w:ascii="Times New Roman" w:eastAsia="Calibri" w:hAnsi="Times New Roman" w:cs="Times New Roman"/>
              </w:rPr>
            </w:pPr>
            <w:r w:rsidRPr="001E6429">
              <w:rPr>
                <w:rFonts w:ascii="Times New Roman" w:eastAsia="Calibri" w:hAnsi="Times New Roman" w:cs="Times New Roman"/>
              </w:rPr>
              <w:t>демонстрирует представление 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принципах организации проектной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деятельности;</w:t>
            </w:r>
          </w:p>
          <w:p w:rsidR="001E6429" w:rsidRPr="001E6429" w:rsidRDefault="001E6429" w:rsidP="001E6429">
            <w:pPr>
              <w:widowControl w:val="0"/>
              <w:numPr>
                <w:ilvl w:val="0"/>
                <w:numId w:val="4"/>
              </w:numPr>
              <w:tabs>
                <w:tab w:val="left" w:pos="274"/>
              </w:tabs>
              <w:autoSpaceDE w:val="0"/>
              <w:autoSpaceDN w:val="0"/>
              <w:spacing w:after="0" w:line="240" w:lineRule="auto"/>
              <w:ind w:right="395"/>
              <w:rPr>
                <w:rFonts w:ascii="Times New Roman" w:eastAsia="Calibri" w:hAnsi="Times New Roman" w:cs="Times New Roman"/>
              </w:rPr>
            </w:pPr>
            <w:r w:rsidRPr="001E6429">
              <w:rPr>
                <w:rFonts w:ascii="Times New Roman" w:eastAsia="Calibri" w:hAnsi="Times New Roman" w:cs="Times New Roman"/>
              </w:rPr>
              <w:t>демонстрирует</w:t>
            </w:r>
            <w:r w:rsidRPr="001E6429">
              <w:rPr>
                <w:rFonts w:ascii="Times New Roman" w:eastAsia="Calibri" w:hAnsi="Times New Roman" w:cs="Times New Roman"/>
                <w:spacing w:val="-11"/>
              </w:rPr>
              <w:t xml:space="preserve"> </w:t>
            </w:r>
            <w:r w:rsidRPr="001E6429">
              <w:rPr>
                <w:rFonts w:ascii="Times New Roman" w:eastAsia="Calibri" w:hAnsi="Times New Roman" w:cs="Times New Roman"/>
              </w:rPr>
              <w:t>представление</w:t>
            </w:r>
            <w:r w:rsidRPr="001E6429">
              <w:rPr>
                <w:rFonts w:ascii="Times New Roman" w:eastAsia="Calibri" w:hAnsi="Times New Roman" w:cs="Times New Roman"/>
                <w:spacing w:val="-11"/>
              </w:rPr>
              <w:t xml:space="preserve"> </w:t>
            </w:r>
            <w:r w:rsidRPr="001E6429">
              <w:rPr>
                <w:rFonts w:ascii="Times New Roman" w:eastAsia="Calibri" w:hAnsi="Times New Roman" w:cs="Times New Roman"/>
              </w:rPr>
              <w:t>о</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принципах взаимодействия 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коллективе;</w:t>
            </w:r>
          </w:p>
          <w:p w:rsidR="001E6429" w:rsidRPr="001E6429" w:rsidRDefault="001E6429" w:rsidP="001E6429">
            <w:pPr>
              <w:widowControl w:val="0"/>
              <w:numPr>
                <w:ilvl w:val="0"/>
                <w:numId w:val="4"/>
              </w:numPr>
              <w:tabs>
                <w:tab w:val="left" w:pos="274"/>
              </w:tabs>
              <w:autoSpaceDE w:val="0"/>
              <w:autoSpaceDN w:val="0"/>
              <w:spacing w:after="0" w:line="240" w:lineRule="auto"/>
              <w:ind w:right="395"/>
              <w:rPr>
                <w:rFonts w:ascii="Times New Roman" w:eastAsia="Calibri" w:hAnsi="Times New Roman" w:cs="Times New Roman"/>
              </w:rPr>
            </w:pPr>
            <w:r w:rsidRPr="001E6429">
              <w:rPr>
                <w:rFonts w:ascii="Times New Roman" w:eastAsia="Calibri" w:hAnsi="Times New Roman" w:cs="Times New Roman"/>
              </w:rPr>
              <w:t>демонстрирует знание правил</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оформления документов 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построения устных сообщений на</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государственном языке РФ;</w:t>
            </w:r>
            <w:r w:rsidRPr="001E6429">
              <w:rPr>
                <w:rFonts w:ascii="Times New Roman" w:eastAsia="Calibri" w:hAnsi="Times New Roman" w:cs="Times New Roman"/>
                <w:spacing w:val="1"/>
              </w:rPr>
              <w:t xml:space="preserve"> </w:t>
            </w:r>
          </w:p>
          <w:p w:rsidR="001E6429" w:rsidRPr="001E6429" w:rsidRDefault="001E6429" w:rsidP="001E6429">
            <w:pPr>
              <w:widowControl w:val="0"/>
              <w:numPr>
                <w:ilvl w:val="0"/>
                <w:numId w:val="4"/>
              </w:numPr>
              <w:tabs>
                <w:tab w:val="left" w:pos="274"/>
              </w:tabs>
              <w:autoSpaceDE w:val="0"/>
              <w:autoSpaceDN w:val="0"/>
              <w:spacing w:after="0" w:line="240" w:lineRule="auto"/>
              <w:ind w:right="395"/>
              <w:rPr>
                <w:rFonts w:ascii="Times New Roman" w:eastAsia="Calibri" w:hAnsi="Times New Roman" w:cs="Times New Roman"/>
              </w:rPr>
            </w:pPr>
            <w:r w:rsidRPr="001E6429">
              <w:rPr>
                <w:rFonts w:ascii="Times New Roman" w:eastAsia="Calibri" w:hAnsi="Times New Roman" w:cs="Times New Roman"/>
              </w:rPr>
              <w:t>демонстрирует знание правил</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экологической безопасности;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демонстрирует</w:t>
            </w:r>
            <w:r w:rsidRPr="001E6429">
              <w:rPr>
                <w:rFonts w:ascii="Times New Roman" w:eastAsia="Calibri" w:hAnsi="Times New Roman" w:cs="Times New Roman"/>
                <w:spacing w:val="-10"/>
              </w:rPr>
              <w:t xml:space="preserve"> </w:t>
            </w:r>
            <w:r w:rsidRPr="001E6429">
              <w:rPr>
                <w:rFonts w:ascii="Times New Roman" w:eastAsia="Calibri" w:hAnsi="Times New Roman" w:cs="Times New Roman"/>
              </w:rPr>
              <w:t>знание</w:t>
            </w:r>
            <w:r w:rsidRPr="001E6429">
              <w:rPr>
                <w:rFonts w:ascii="Times New Roman" w:eastAsia="Calibri" w:hAnsi="Times New Roman" w:cs="Times New Roman"/>
                <w:spacing w:val="-9"/>
              </w:rPr>
              <w:t xml:space="preserve"> </w:t>
            </w:r>
            <w:r w:rsidRPr="001E6429">
              <w:rPr>
                <w:rFonts w:ascii="Times New Roman" w:eastAsia="Calibri" w:hAnsi="Times New Roman" w:cs="Times New Roman"/>
              </w:rPr>
              <w:t>принципов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бережливого</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производства.</w:t>
            </w:r>
          </w:p>
        </w:tc>
        <w:tc>
          <w:tcPr>
            <w:tcW w:w="2442" w:type="dxa"/>
          </w:tcPr>
          <w:p w:rsidR="001E6429" w:rsidRPr="001E6429" w:rsidRDefault="001E6429" w:rsidP="001E6429">
            <w:pPr>
              <w:suppressAutoHyphens/>
              <w:spacing w:after="0" w:line="240" w:lineRule="auto"/>
              <w:ind w:left="37"/>
              <w:contextualSpacing/>
              <w:rPr>
                <w:rFonts w:ascii="Times New Roman" w:eastAsia="Calibri" w:hAnsi="Times New Roman" w:cs="Times New Roman"/>
              </w:rPr>
            </w:pPr>
            <w:r w:rsidRPr="001E6429">
              <w:rPr>
                <w:rFonts w:ascii="Times New Roman" w:eastAsia="Calibri" w:hAnsi="Times New Roman" w:cs="Times New Roman"/>
              </w:rPr>
              <w:lastRenderedPageBreak/>
              <w:t>Экспертное наблюдение выполнения практических работ и видов работ по практике</w:t>
            </w:r>
          </w:p>
          <w:p w:rsidR="001E6429" w:rsidRPr="001E6429" w:rsidRDefault="001E6429" w:rsidP="001E6429">
            <w:pPr>
              <w:widowControl w:val="0"/>
              <w:autoSpaceDE w:val="0"/>
              <w:autoSpaceDN w:val="0"/>
              <w:spacing w:before="54" w:after="0" w:line="240" w:lineRule="auto"/>
              <w:ind w:left="37"/>
              <w:rPr>
                <w:rFonts w:ascii="Times New Roman" w:eastAsia="Calibri" w:hAnsi="Times New Roman" w:cs="Times New Roman"/>
                <w:i/>
              </w:rPr>
            </w:pPr>
            <w:r w:rsidRPr="001E6429">
              <w:rPr>
                <w:rFonts w:ascii="Times New Roman" w:eastAsia="Calibri" w:hAnsi="Times New Roman" w:cs="Times New Roman"/>
              </w:rPr>
              <w:t>Диагностика (тестирование, контрольные работы</w:t>
            </w:r>
            <w:r w:rsidRPr="001E6429">
              <w:rPr>
                <w:rFonts w:ascii="Times New Roman" w:eastAsia="Calibri" w:hAnsi="Times New Roman" w:cs="Times New Roman"/>
                <w:i/>
              </w:rPr>
              <w:t>)</w:t>
            </w:r>
          </w:p>
          <w:p w:rsidR="001E6429" w:rsidRPr="001E6429" w:rsidRDefault="001E6429" w:rsidP="001E6429">
            <w:pPr>
              <w:widowControl w:val="0"/>
              <w:autoSpaceDE w:val="0"/>
              <w:autoSpaceDN w:val="0"/>
              <w:spacing w:before="54" w:after="0" w:line="240" w:lineRule="auto"/>
              <w:ind w:left="37"/>
              <w:rPr>
                <w:rFonts w:ascii="Times New Roman" w:eastAsia="Calibri" w:hAnsi="Times New Roman" w:cs="Times New Roman"/>
                <w:b/>
              </w:rPr>
            </w:pPr>
            <w:r w:rsidRPr="001E6429">
              <w:rPr>
                <w:rFonts w:ascii="Times New Roman" w:eastAsia="Calibri" w:hAnsi="Times New Roman" w:cs="Times New Roman"/>
              </w:rPr>
              <w:t>Диф.зачет</w:t>
            </w:r>
          </w:p>
        </w:tc>
      </w:tr>
      <w:tr w:rsidR="001E6429" w:rsidRPr="001E6429" w:rsidTr="00833E87">
        <w:trPr>
          <w:trHeight w:val="285"/>
        </w:trPr>
        <w:tc>
          <w:tcPr>
            <w:tcW w:w="4140" w:type="dxa"/>
          </w:tcPr>
          <w:p w:rsidR="001E6429" w:rsidRPr="001E6429" w:rsidRDefault="001E6429" w:rsidP="001E6429">
            <w:pPr>
              <w:widowControl w:val="0"/>
              <w:tabs>
                <w:tab w:val="left" w:pos="6804"/>
              </w:tabs>
              <w:autoSpaceDE w:val="0"/>
              <w:autoSpaceDN w:val="0"/>
              <w:spacing w:after="0" w:line="240" w:lineRule="auto"/>
              <w:ind w:left="107"/>
              <w:rPr>
                <w:rFonts w:ascii="Times New Roman" w:eastAsia="Calibri" w:hAnsi="Times New Roman" w:cs="Times New Roman"/>
                <w:b/>
              </w:rPr>
            </w:pPr>
            <w:r w:rsidRPr="001E6429">
              <w:rPr>
                <w:rFonts w:ascii="Times New Roman" w:eastAsia="Calibri" w:hAnsi="Times New Roman" w:cs="Times New Roman"/>
                <w:b/>
              </w:rPr>
              <w:lastRenderedPageBreak/>
              <w:t>Умеет:</w:t>
            </w:r>
          </w:p>
          <w:p w:rsidR="001E6429" w:rsidRPr="001E6429" w:rsidRDefault="001E6429" w:rsidP="001E6429">
            <w:pPr>
              <w:widowControl w:val="0"/>
              <w:tabs>
                <w:tab w:val="left" w:pos="816"/>
                <w:tab w:val="left" w:pos="2498"/>
                <w:tab w:val="left" w:pos="3782"/>
                <w:tab w:val="left" w:pos="6804"/>
              </w:tabs>
              <w:autoSpaceDE w:val="0"/>
              <w:autoSpaceDN w:val="0"/>
              <w:spacing w:after="0" w:line="240" w:lineRule="auto"/>
              <w:ind w:left="164" w:right="36"/>
              <w:rPr>
                <w:rFonts w:ascii="Times New Roman" w:eastAsia="Calibri" w:hAnsi="Times New Roman" w:cs="Times New Roman"/>
              </w:rPr>
            </w:pPr>
            <w:r w:rsidRPr="001E6429">
              <w:rPr>
                <w:rFonts w:ascii="Times New Roman" w:eastAsia="Calibri" w:hAnsi="Times New Roman" w:cs="Times New Roman"/>
              </w:rPr>
              <w:t xml:space="preserve">- определять задачу </w:t>
            </w:r>
            <w:r w:rsidRPr="001E6429">
              <w:rPr>
                <w:rFonts w:ascii="Times New Roman" w:eastAsia="Calibri" w:hAnsi="Times New Roman" w:cs="Times New Roman"/>
                <w:spacing w:val="-4"/>
              </w:rPr>
              <w:t>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профессиональном</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и/или социальном</w:t>
            </w:r>
            <w:r w:rsidRPr="001E6429">
              <w:rPr>
                <w:rFonts w:ascii="Times New Roman" w:eastAsia="Calibri" w:hAnsi="Times New Roman" w:cs="Times New Roman"/>
                <w:spacing w:val="-10"/>
              </w:rPr>
              <w:t xml:space="preserve"> </w:t>
            </w:r>
            <w:r w:rsidRPr="001E6429">
              <w:rPr>
                <w:rFonts w:ascii="Times New Roman" w:eastAsia="Calibri" w:hAnsi="Times New Roman" w:cs="Times New Roman"/>
              </w:rPr>
              <w:t>контексте;</w:t>
            </w:r>
          </w:p>
          <w:p w:rsidR="001E6429" w:rsidRPr="001E6429" w:rsidRDefault="001E6429" w:rsidP="001E6429">
            <w:pPr>
              <w:widowControl w:val="0"/>
              <w:tabs>
                <w:tab w:val="left" w:pos="816"/>
                <w:tab w:val="left" w:pos="6804"/>
              </w:tabs>
              <w:autoSpaceDE w:val="0"/>
              <w:autoSpaceDN w:val="0"/>
              <w:spacing w:after="0" w:line="240" w:lineRule="auto"/>
              <w:ind w:left="164" w:right="37"/>
              <w:rPr>
                <w:rFonts w:ascii="Times New Roman" w:eastAsia="Calibri" w:hAnsi="Times New Roman" w:cs="Times New Roman"/>
              </w:rPr>
            </w:pPr>
            <w:r w:rsidRPr="001E6429">
              <w:rPr>
                <w:rFonts w:ascii="Times New Roman" w:eastAsia="Calibri" w:hAnsi="Times New Roman" w:cs="Times New Roman"/>
              </w:rPr>
              <w:t>- выявлять</w:t>
            </w:r>
            <w:r w:rsidRPr="001E6429">
              <w:rPr>
                <w:rFonts w:ascii="Times New Roman" w:eastAsia="Calibri" w:hAnsi="Times New Roman" w:cs="Times New Roman"/>
                <w:spacing w:val="21"/>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22"/>
              </w:rPr>
              <w:t xml:space="preserve"> </w:t>
            </w:r>
            <w:r w:rsidRPr="001E6429">
              <w:rPr>
                <w:rFonts w:ascii="Times New Roman" w:eastAsia="Calibri" w:hAnsi="Times New Roman" w:cs="Times New Roman"/>
              </w:rPr>
              <w:t>отбирать</w:t>
            </w:r>
            <w:r w:rsidRPr="001E6429">
              <w:rPr>
                <w:rFonts w:ascii="Times New Roman" w:eastAsia="Calibri" w:hAnsi="Times New Roman" w:cs="Times New Roman"/>
                <w:spacing w:val="21"/>
              </w:rPr>
              <w:t xml:space="preserve"> </w:t>
            </w:r>
            <w:r w:rsidRPr="001E6429">
              <w:rPr>
                <w:rFonts w:ascii="Times New Roman" w:eastAsia="Calibri" w:hAnsi="Times New Roman" w:cs="Times New Roman"/>
              </w:rPr>
              <w:t>информацию,</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необходимую</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для решения задачи;</w:t>
            </w:r>
          </w:p>
          <w:p w:rsidR="001E6429" w:rsidRPr="001E6429" w:rsidRDefault="001E6429" w:rsidP="001E6429">
            <w:pPr>
              <w:widowControl w:val="0"/>
              <w:tabs>
                <w:tab w:val="left" w:pos="816"/>
                <w:tab w:val="left" w:pos="6804"/>
              </w:tabs>
              <w:autoSpaceDE w:val="0"/>
              <w:autoSpaceDN w:val="0"/>
              <w:spacing w:after="0" w:line="240" w:lineRule="auto"/>
              <w:ind w:left="164"/>
              <w:rPr>
                <w:rFonts w:ascii="Times New Roman" w:eastAsia="Calibri" w:hAnsi="Times New Roman" w:cs="Times New Roman"/>
              </w:rPr>
            </w:pPr>
            <w:r w:rsidRPr="001E6429">
              <w:rPr>
                <w:rFonts w:ascii="Times New Roman" w:eastAsia="Calibri" w:hAnsi="Times New Roman" w:cs="Times New Roman"/>
              </w:rPr>
              <w:t>- составлять</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план</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действий;</w:t>
            </w:r>
          </w:p>
          <w:p w:rsidR="001E6429" w:rsidRPr="001E6429" w:rsidRDefault="001E6429" w:rsidP="001E6429">
            <w:pPr>
              <w:widowControl w:val="0"/>
              <w:tabs>
                <w:tab w:val="left" w:pos="816"/>
                <w:tab w:val="left" w:pos="6804"/>
              </w:tabs>
              <w:autoSpaceDE w:val="0"/>
              <w:autoSpaceDN w:val="0"/>
              <w:spacing w:after="0" w:line="240" w:lineRule="auto"/>
              <w:ind w:left="164"/>
              <w:rPr>
                <w:rFonts w:ascii="Times New Roman" w:eastAsia="Calibri" w:hAnsi="Times New Roman" w:cs="Times New Roman"/>
              </w:rPr>
            </w:pPr>
            <w:r w:rsidRPr="001E6429">
              <w:rPr>
                <w:rFonts w:ascii="Times New Roman" w:eastAsia="Calibri" w:hAnsi="Times New Roman" w:cs="Times New Roman"/>
              </w:rPr>
              <w:t>- определять</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необходимые</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ресурсы;</w:t>
            </w:r>
          </w:p>
          <w:p w:rsidR="001E6429" w:rsidRPr="001E6429" w:rsidRDefault="001E6429" w:rsidP="001E6429">
            <w:pPr>
              <w:widowControl w:val="0"/>
              <w:tabs>
                <w:tab w:val="left" w:pos="215"/>
                <w:tab w:val="left" w:pos="6804"/>
              </w:tabs>
              <w:autoSpaceDE w:val="0"/>
              <w:autoSpaceDN w:val="0"/>
              <w:spacing w:after="0" w:line="240" w:lineRule="auto"/>
              <w:ind w:left="164"/>
              <w:rPr>
                <w:rFonts w:ascii="Times New Roman" w:eastAsia="Calibri" w:hAnsi="Times New Roman" w:cs="Times New Roman"/>
              </w:rPr>
            </w:pPr>
            <w:r w:rsidRPr="001E6429">
              <w:rPr>
                <w:rFonts w:ascii="Times New Roman" w:eastAsia="Calibri" w:hAnsi="Times New Roman" w:cs="Times New Roman"/>
              </w:rPr>
              <w:t>- реализовывать</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составленный</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план;</w:t>
            </w:r>
          </w:p>
          <w:p w:rsidR="001E6429" w:rsidRPr="001E6429" w:rsidRDefault="001E6429" w:rsidP="001E6429">
            <w:pPr>
              <w:widowControl w:val="0"/>
              <w:tabs>
                <w:tab w:val="left" w:pos="816"/>
                <w:tab w:val="left" w:pos="6804"/>
              </w:tabs>
              <w:autoSpaceDE w:val="0"/>
              <w:autoSpaceDN w:val="0"/>
              <w:spacing w:after="0" w:line="240" w:lineRule="auto"/>
              <w:ind w:left="164" w:right="35"/>
              <w:rPr>
                <w:rFonts w:ascii="Times New Roman" w:eastAsia="Calibri" w:hAnsi="Times New Roman" w:cs="Times New Roman"/>
              </w:rPr>
            </w:pPr>
            <w:r w:rsidRPr="001E6429">
              <w:rPr>
                <w:rFonts w:ascii="Times New Roman" w:eastAsia="Calibri" w:hAnsi="Times New Roman" w:cs="Times New Roman"/>
              </w:rPr>
              <w:lastRenderedPageBreak/>
              <w:t>- оценивать результат и последствия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своих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действий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(самостоятельно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или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помощью</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наставника);</w:t>
            </w:r>
          </w:p>
          <w:p w:rsidR="001E6429" w:rsidRPr="001E6429" w:rsidRDefault="001E6429" w:rsidP="001E6429">
            <w:pPr>
              <w:widowControl w:val="0"/>
              <w:tabs>
                <w:tab w:val="left" w:pos="816"/>
                <w:tab w:val="left" w:pos="6804"/>
              </w:tabs>
              <w:autoSpaceDE w:val="0"/>
              <w:autoSpaceDN w:val="0"/>
              <w:spacing w:after="0" w:line="240" w:lineRule="auto"/>
              <w:ind w:left="164" w:right="36"/>
              <w:rPr>
                <w:rFonts w:ascii="Times New Roman" w:eastAsia="Calibri" w:hAnsi="Times New Roman" w:cs="Times New Roman"/>
              </w:rPr>
            </w:pPr>
            <w:r w:rsidRPr="001E6429">
              <w:rPr>
                <w:rFonts w:ascii="Times New Roman" w:eastAsia="Calibri" w:hAnsi="Times New Roman" w:cs="Times New Roman"/>
              </w:rPr>
              <w:t>- определять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задачи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для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сбора</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информации;</w:t>
            </w:r>
          </w:p>
          <w:p w:rsidR="001E6429" w:rsidRPr="001E6429" w:rsidRDefault="001E6429" w:rsidP="001E6429">
            <w:pPr>
              <w:widowControl w:val="0"/>
              <w:tabs>
                <w:tab w:val="left" w:pos="816"/>
                <w:tab w:val="left" w:pos="6804"/>
              </w:tabs>
              <w:autoSpaceDE w:val="0"/>
              <w:autoSpaceDN w:val="0"/>
              <w:spacing w:after="0" w:line="240" w:lineRule="auto"/>
              <w:ind w:left="164" w:right="36"/>
              <w:rPr>
                <w:rFonts w:ascii="Times New Roman" w:eastAsia="Calibri" w:hAnsi="Times New Roman" w:cs="Times New Roman"/>
              </w:rPr>
            </w:pPr>
            <w:r w:rsidRPr="001E6429">
              <w:rPr>
                <w:rFonts w:ascii="Times New Roman" w:eastAsia="Calibri" w:hAnsi="Times New Roman" w:cs="Times New Roman"/>
              </w:rPr>
              <w:t>- планировать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процесс</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поиска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осуществлять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выбор</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необходимых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источников</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информации;</w:t>
            </w:r>
          </w:p>
          <w:p w:rsidR="001E6429" w:rsidRPr="001E6429" w:rsidRDefault="001E6429" w:rsidP="001E6429">
            <w:pPr>
              <w:widowControl w:val="0"/>
              <w:tabs>
                <w:tab w:val="left" w:pos="816"/>
                <w:tab w:val="left" w:pos="2021"/>
                <w:tab w:val="left" w:pos="2381"/>
                <w:tab w:val="left" w:pos="3141"/>
                <w:tab w:val="left" w:pos="3417"/>
                <w:tab w:val="left" w:pos="6804"/>
              </w:tabs>
              <w:autoSpaceDE w:val="0"/>
              <w:autoSpaceDN w:val="0"/>
              <w:spacing w:after="0" w:line="240" w:lineRule="auto"/>
              <w:ind w:left="164" w:right="34"/>
              <w:rPr>
                <w:rFonts w:ascii="Times New Roman" w:eastAsia="Calibri" w:hAnsi="Times New Roman" w:cs="Times New Roman"/>
              </w:rPr>
            </w:pPr>
            <w:r w:rsidRPr="001E6429">
              <w:rPr>
                <w:rFonts w:ascii="Times New Roman" w:eastAsia="Calibri" w:hAnsi="Times New Roman" w:cs="Times New Roman"/>
              </w:rPr>
              <w:t>- оформлять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результаты</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поиска,</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применять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средства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информационных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 xml:space="preserve">технологий для </w:t>
            </w:r>
            <w:r w:rsidRPr="001E6429">
              <w:rPr>
                <w:rFonts w:ascii="Times New Roman" w:eastAsia="Calibri" w:hAnsi="Times New Roman" w:cs="Times New Roman"/>
                <w:spacing w:val="-1"/>
              </w:rPr>
              <w:t>решения</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профессиональных</w:t>
            </w:r>
            <w:r w:rsidRPr="001E6429">
              <w:rPr>
                <w:rFonts w:ascii="Times New Roman" w:eastAsia="Calibri" w:hAnsi="Times New Roman" w:cs="Times New Roman"/>
              </w:rPr>
              <w:tab/>
              <w:t xml:space="preserve"> задач, </w:t>
            </w:r>
            <w:r w:rsidRPr="001E6429">
              <w:rPr>
                <w:rFonts w:ascii="Times New Roman" w:eastAsia="Calibri" w:hAnsi="Times New Roman" w:cs="Times New Roman"/>
                <w:spacing w:val="-1"/>
              </w:rPr>
              <w:t>задач</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личностного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развития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финансового</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благополучия;</w:t>
            </w:r>
          </w:p>
          <w:p w:rsidR="001E6429" w:rsidRPr="001E6429" w:rsidRDefault="001E6429" w:rsidP="001E6429">
            <w:pPr>
              <w:widowControl w:val="0"/>
              <w:tabs>
                <w:tab w:val="left" w:pos="815"/>
                <w:tab w:val="left" w:pos="6804"/>
              </w:tabs>
              <w:autoSpaceDE w:val="0"/>
              <w:autoSpaceDN w:val="0"/>
              <w:spacing w:after="0" w:line="240" w:lineRule="auto"/>
              <w:ind w:left="164" w:right="129"/>
              <w:rPr>
                <w:rFonts w:ascii="Times New Roman" w:eastAsia="Calibri" w:hAnsi="Times New Roman" w:cs="Times New Roman"/>
              </w:rPr>
            </w:pPr>
            <w:r w:rsidRPr="001E6429">
              <w:rPr>
                <w:rFonts w:ascii="Times New Roman" w:eastAsia="Calibri" w:hAnsi="Times New Roman" w:cs="Times New Roman"/>
              </w:rPr>
              <w:t>- использовать различные цифровые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средства при решении профессиональных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задач,</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задач</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личностного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развития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финансового</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благополучия;</w:t>
            </w:r>
          </w:p>
          <w:p w:rsidR="001E6429" w:rsidRPr="001E6429" w:rsidRDefault="001E6429" w:rsidP="001E6429">
            <w:pPr>
              <w:widowControl w:val="0"/>
              <w:tabs>
                <w:tab w:val="left" w:pos="447"/>
                <w:tab w:val="left" w:pos="6804"/>
              </w:tabs>
              <w:autoSpaceDE w:val="0"/>
              <w:autoSpaceDN w:val="0"/>
              <w:spacing w:after="0" w:line="240" w:lineRule="auto"/>
              <w:ind w:left="164" w:right="129"/>
              <w:rPr>
                <w:rFonts w:ascii="Times New Roman" w:eastAsia="Calibri" w:hAnsi="Times New Roman" w:cs="Times New Roman"/>
              </w:rPr>
            </w:pPr>
            <w:r w:rsidRPr="001E6429">
              <w:rPr>
                <w:rFonts w:ascii="Times New Roman" w:eastAsia="Calibri" w:hAnsi="Times New Roman" w:cs="Times New Roman"/>
              </w:rPr>
              <w:t>-определять актуальность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нормативно-правовой</w:t>
            </w:r>
            <w:r w:rsidRPr="001E6429">
              <w:rPr>
                <w:rFonts w:ascii="Times New Roman" w:eastAsia="Calibri" w:hAnsi="Times New Roman" w:cs="Times New Roman"/>
                <w:spacing w:val="-13"/>
              </w:rPr>
              <w:t xml:space="preserve"> </w:t>
            </w:r>
            <w:r w:rsidRPr="001E6429">
              <w:rPr>
                <w:rFonts w:ascii="Times New Roman" w:eastAsia="Calibri" w:hAnsi="Times New Roman" w:cs="Times New Roman"/>
              </w:rPr>
              <w:t>документации</w:t>
            </w:r>
            <w:r w:rsidRPr="001E6429">
              <w:rPr>
                <w:rFonts w:ascii="Times New Roman" w:eastAsia="Calibri" w:hAnsi="Times New Roman" w:cs="Times New Roman"/>
                <w:spacing w:val="-12"/>
              </w:rPr>
              <w:t xml:space="preserve"> </w:t>
            </w:r>
            <w:r w:rsidRPr="001E6429">
              <w:rPr>
                <w:rFonts w:ascii="Times New Roman" w:eastAsia="Calibri" w:hAnsi="Times New Roman" w:cs="Times New Roman"/>
              </w:rPr>
              <w:t>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профессиональной деятельности, для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ведения предпринимательской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деятельности и личного финансового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планирования;</w:t>
            </w:r>
          </w:p>
          <w:p w:rsidR="001E6429" w:rsidRPr="001E6429" w:rsidRDefault="001E6429" w:rsidP="001E6429">
            <w:pPr>
              <w:widowControl w:val="0"/>
              <w:tabs>
                <w:tab w:val="left" w:pos="816"/>
                <w:tab w:val="left" w:pos="6804"/>
              </w:tabs>
              <w:autoSpaceDE w:val="0"/>
              <w:autoSpaceDN w:val="0"/>
              <w:spacing w:after="0" w:line="240" w:lineRule="auto"/>
              <w:ind w:left="164" w:right="94"/>
              <w:rPr>
                <w:rFonts w:ascii="Times New Roman" w:eastAsia="Calibri" w:hAnsi="Times New Roman" w:cs="Times New Roman"/>
              </w:rPr>
            </w:pPr>
            <w:r w:rsidRPr="001E6429">
              <w:rPr>
                <w:rFonts w:ascii="Times New Roman" w:eastAsia="Calibri" w:hAnsi="Times New Roman" w:cs="Times New Roman"/>
              </w:rPr>
              <w:t>- определять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выстраивать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траектории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личностного развития;</w:t>
            </w:r>
          </w:p>
          <w:p w:rsidR="001E6429" w:rsidRPr="001E6429" w:rsidRDefault="001E6429" w:rsidP="001E6429">
            <w:pPr>
              <w:widowControl w:val="0"/>
              <w:tabs>
                <w:tab w:val="left" w:pos="6804"/>
              </w:tabs>
              <w:autoSpaceDE w:val="0"/>
              <w:autoSpaceDN w:val="0"/>
              <w:spacing w:after="0" w:line="240" w:lineRule="auto"/>
              <w:ind w:left="164" w:right="306"/>
              <w:rPr>
                <w:rFonts w:ascii="Times New Roman" w:eastAsia="Calibri" w:hAnsi="Times New Roman" w:cs="Times New Roman"/>
              </w:rPr>
            </w:pPr>
            <w:r w:rsidRPr="001E6429">
              <w:rPr>
                <w:rFonts w:ascii="Times New Roman" w:eastAsia="Calibri" w:hAnsi="Times New Roman" w:cs="Times New Roman"/>
              </w:rPr>
              <w:t>- осуществлять наличные и безналичные</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платежи,</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сравнивать</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различные</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способы</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оплаты товаров и услуг, соблюдать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требования</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финансовой</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безопасности;</w:t>
            </w:r>
          </w:p>
          <w:p w:rsidR="001E6429" w:rsidRPr="001E6429" w:rsidRDefault="001E6429" w:rsidP="001E6429">
            <w:pPr>
              <w:widowControl w:val="0"/>
              <w:tabs>
                <w:tab w:val="left" w:pos="816"/>
                <w:tab w:val="left" w:pos="6804"/>
              </w:tabs>
              <w:autoSpaceDE w:val="0"/>
              <w:autoSpaceDN w:val="0"/>
              <w:spacing w:after="0" w:line="240" w:lineRule="auto"/>
              <w:ind w:left="164" w:right="92"/>
              <w:rPr>
                <w:rFonts w:ascii="Times New Roman" w:eastAsia="Calibri" w:hAnsi="Times New Roman" w:cs="Times New Roman"/>
              </w:rPr>
            </w:pPr>
            <w:r w:rsidRPr="001E6429">
              <w:rPr>
                <w:rFonts w:ascii="Times New Roman" w:eastAsia="Calibri" w:hAnsi="Times New Roman" w:cs="Times New Roman"/>
              </w:rPr>
              <w:t>- учитывать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инфляцию</w:t>
            </w:r>
            <w:r w:rsidRPr="001E6429">
              <w:rPr>
                <w:rFonts w:ascii="Times New Roman" w:eastAsia="Calibri" w:hAnsi="Times New Roman" w:cs="Times New Roman"/>
                <w:spacing w:val="51"/>
              </w:rPr>
              <w:t xml:space="preserve"> </w:t>
            </w:r>
            <w:r w:rsidRPr="001E6429">
              <w:rPr>
                <w:rFonts w:ascii="Times New Roman" w:eastAsia="Calibri" w:hAnsi="Times New Roman" w:cs="Times New Roman"/>
              </w:rPr>
              <w:t>при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решении финансовых задач в профессии,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личном</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планировании;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производить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расчеты</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по</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валютнообменным</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операциям;</w:t>
            </w:r>
          </w:p>
          <w:p w:rsidR="001E6429" w:rsidRPr="001E6429" w:rsidRDefault="001E6429" w:rsidP="001E6429">
            <w:pPr>
              <w:widowControl w:val="0"/>
              <w:tabs>
                <w:tab w:val="left" w:pos="6804"/>
              </w:tabs>
              <w:autoSpaceDE w:val="0"/>
              <w:autoSpaceDN w:val="0"/>
              <w:spacing w:after="0" w:line="240" w:lineRule="auto"/>
              <w:ind w:left="164" w:right="321"/>
              <w:rPr>
                <w:rFonts w:ascii="Times New Roman" w:eastAsia="Calibri" w:hAnsi="Times New Roman" w:cs="Times New Roman"/>
              </w:rPr>
            </w:pPr>
            <w:r w:rsidRPr="001E6429">
              <w:rPr>
                <w:rFonts w:ascii="Times New Roman" w:eastAsia="Calibri" w:hAnsi="Times New Roman" w:cs="Times New Roman"/>
              </w:rPr>
              <w:t>- планировать</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личные</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доходы</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расходы,</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принимать финансовые решения,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составлять</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личный бюджет;</w:t>
            </w:r>
          </w:p>
          <w:p w:rsidR="001E6429" w:rsidRPr="001E6429" w:rsidRDefault="001E6429" w:rsidP="001E6429">
            <w:pPr>
              <w:widowControl w:val="0"/>
              <w:tabs>
                <w:tab w:val="left" w:pos="816"/>
                <w:tab w:val="left" w:pos="2680"/>
                <w:tab w:val="left" w:pos="6804"/>
              </w:tabs>
              <w:autoSpaceDE w:val="0"/>
              <w:autoSpaceDN w:val="0"/>
              <w:spacing w:after="0" w:line="240" w:lineRule="auto"/>
              <w:ind w:left="164" w:right="92"/>
              <w:rPr>
                <w:rFonts w:ascii="Times New Roman" w:eastAsia="Calibri" w:hAnsi="Times New Roman" w:cs="Times New Roman"/>
              </w:rPr>
            </w:pPr>
            <w:r w:rsidRPr="001E6429">
              <w:rPr>
                <w:rFonts w:ascii="Times New Roman" w:eastAsia="Calibri" w:hAnsi="Times New Roman" w:cs="Times New Roman"/>
              </w:rPr>
              <w:t xml:space="preserve">- использовать </w:t>
            </w:r>
            <w:r w:rsidRPr="001E6429">
              <w:rPr>
                <w:rFonts w:ascii="Times New Roman" w:eastAsia="Calibri" w:hAnsi="Times New Roman" w:cs="Times New Roman"/>
                <w:spacing w:val="-1"/>
              </w:rPr>
              <w:t>разнообразие</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финансовых инструментов для управления</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личными финансами в целях достижения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финансового</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благополучия,</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с</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учетом финансовой</w:t>
            </w:r>
            <w:r w:rsidRPr="001E6429">
              <w:rPr>
                <w:rFonts w:ascii="Times New Roman" w:eastAsia="Calibri" w:hAnsi="Times New Roman" w:cs="Times New Roman"/>
                <w:spacing w:val="-11"/>
              </w:rPr>
              <w:t xml:space="preserve"> </w:t>
            </w:r>
            <w:r w:rsidRPr="001E6429">
              <w:rPr>
                <w:rFonts w:ascii="Times New Roman" w:eastAsia="Calibri" w:hAnsi="Times New Roman" w:cs="Times New Roman"/>
              </w:rPr>
              <w:t>безопасности;</w:t>
            </w:r>
          </w:p>
          <w:p w:rsidR="001E6429" w:rsidRPr="001E6429" w:rsidRDefault="001E6429" w:rsidP="001E6429">
            <w:pPr>
              <w:widowControl w:val="0"/>
              <w:tabs>
                <w:tab w:val="left" w:pos="816"/>
                <w:tab w:val="left" w:pos="6804"/>
              </w:tabs>
              <w:autoSpaceDE w:val="0"/>
              <w:autoSpaceDN w:val="0"/>
              <w:spacing w:after="0" w:line="240" w:lineRule="auto"/>
              <w:ind w:left="164" w:right="740"/>
              <w:rPr>
                <w:rFonts w:ascii="Times New Roman" w:eastAsia="Calibri" w:hAnsi="Times New Roman" w:cs="Times New Roman"/>
              </w:rPr>
            </w:pPr>
            <w:r w:rsidRPr="001E6429">
              <w:rPr>
                <w:rFonts w:ascii="Times New Roman" w:eastAsia="Calibri" w:hAnsi="Times New Roman" w:cs="Times New Roman"/>
              </w:rPr>
              <w:t>- выявлять</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сильные</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слабые</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стороны</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бизнес-идеи;</w:t>
            </w:r>
          </w:p>
          <w:p w:rsidR="001E6429" w:rsidRPr="001E6429" w:rsidRDefault="001E6429" w:rsidP="001E6429">
            <w:pPr>
              <w:widowControl w:val="0"/>
              <w:tabs>
                <w:tab w:val="left" w:pos="816"/>
                <w:tab w:val="left" w:pos="6804"/>
              </w:tabs>
              <w:autoSpaceDE w:val="0"/>
              <w:autoSpaceDN w:val="0"/>
              <w:spacing w:after="0" w:line="240" w:lineRule="auto"/>
              <w:ind w:left="164" w:right="94"/>
              <w:rPr>
                <w:rFonts w:ascii="Times New Roman" w:eastAsia="Calibri" w:hAnsi="Times New Roman" w:cs="Times New Roman"/>
              </w:rPr>
            </w:pPr>
            <w:r w:rsidRPr="001E6429">
              <w:rPr>
                <w:rFonts w:ascii="Times New Roman" w:eastAsia="Calibri" w:hAnsi="Times New Roman" w:cs="Times New Roman"/>
              </w:rPr>
              <w:t>- грамотно проводить презентацию</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идеи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открытия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собственного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дела</w:t>
            </w:r>
            <w:r w:rsidRPr="001E6429">
              <w:rPr>
                <w:rFonts w:ascii="Times New Roman" w:eastAsia="Calibri" w:hAnsi="Times New Roman" w:cs="Times New Roman"/>
                <w:spacing w:val="51"/>
              </w:rPr>
              <w:t xml:space="preserve"> </w:t>
            </w:r>
            <w:r w:rsidRPr="001E6429">
              <w:rPr>
                <w:rFonts w:ascii="Times New Roman" w:eastAsia="Calibri" w:hAnsi="Times New Roman" w:cs="Times New Roman"/>
              </w:rPr>
              <w:t>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области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профессиональной деятельности;</w:t>
            </w:r>
          </w:p>
          <w:p w:rsidR="001E6429" w:rsidRPr="001E6429" w:rsidRDefault="001E6429" w:rsidP="001E6429">
            <w:pPr>
              <w:widowControl w:val="0"/>
              <w:tabs>
                <w:tab w:val="left" w:pos="816"/>
                <w:tab w:val="left" w:pos="2919"/>
                <w:tab w:val="left" w:pos="6804"/>
              </w:tabs>
              <w:autoSpaceDE w:val="0"/>
              <w:autoSpaceDN w:val="0"/>
              <w:spacing w:after="0" w:line="240" w:lineRule="auto"/>
              <w:ind w:left="164" w:right="92"/>
              <w:rPr>
                <w:rFonts w:ascii="Times New Roman" w:eastAsia="Calibri" w:hAnsi="Times New Roman" w:cs="Times New Roman"/>
              </w:rPr>
            </w:pPr>
            <w:r w:rsidRPr="001E6429">
              <w:rPr>
                <w:rFonts w:ascii="Times New Roman" w:eastAsia="Calibri" w:hAnsi="Times New Roman" w:cs="Times New Roman"/>
              </w:rPr>
              <w:t xml:space="preserve">- определять </w:t>
            </w:r>
            <w:r w:rsidRPr="001E6429">
              <w:rPr>
                <w:rFonts w:ascii="Times New Roman" w:eastAsia="Calibri" w:hAnsi="Times New Roman" w:cs="Times New Roman"/>
                <w:spacing w:val="-1"/>
              </w:rPr>
              <w:t xml:space="preserve">источники </w:t>
            </w:r>
            <w:r w:rsidRPr="001E6429">
              <w:rPr>
                <w:rFonts w:ascii="Times New Roman" w:eastAsia="Calibri" w:hAnsi="Times New Roman" w:cs="Times New Roman"/>
              </w:rPr>
              <w:t>финансирования</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для</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реализации бизнес-идеи;</w:t>
            </w:r>
          </w:p>
          <w:p w:rsidR="001E6429" w:rsidRPr="001E6429" w:rsidRDefault="001E6429" w:rsidP="001E6429">
            <w:pPr>
              <w:widowControl w:val="0"/>
              <w:tabs>
                <w:tab w:val="left" w:pos="816"/>
                <w:tab w:val="left" w:pos="3647"/>
                <w:tab w:val="left" w:pos="6804"/>
              </w:tabs>
              <w:autoSpaceDE w:val="0"/>
              <w:autoSpaceDN w:val="0"/>
              <w:spacing w:after="0" w:line="240" w:lineRule="auto"/>
              <w:ind w:left="164" w:right="158"/>
              <w:rPr>
                <w:rFonts w:ascii="Times New Roman" w:eastAsia="Calibri" w:hAnsi="Times New Roman" w:cs="Times New Roman"/>
              </w:rPr>
            </w:pPr>
            <w:r w:rsidRPr="001E6429">
              <w:rPr>
                <w:rFonts w:ascii="Times New Roman" w:eastAsia="Calibri" w:hAnsi="Times New Roman" w:cs="Times New Roman"/>
              </w:rPr>
              <w:t>- производить основные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финансовые расчеты в сферах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предпринимательской</w:t>
            </w:r>
            <w:r w:rsidRPr="001E6429">
              <w:rPr>
                <w:rFonts w:ascii="Times New Roman" w:eastAsia="Calibri" w:hAnsi="Times New Roman" w:cs="Times New Roman"/>
                <w:spacing w:val="-10"/>
              </w:rPr>
              <w:t xml:space="preserve"> </w:t>
            </w:r>
            <w:r w:rsidRPr="001E6429">
              <w:rPr>
                <w:rFonts w:ascii="Times New Roman" w:eastAsia="Calibri" w:hAnsi="Times New Roman" w:cs="Times New Roman"/>
              </w:rPr>
              <w:t xml:space="preserve">деятельности </w:t>
            </w:r>
            <w:r w:rsidRPr="001E6429">
              <w:rPr>
                <w:rFonts w:ascii="Times New Roman" w:eastAsia="Calibri" w:hAnsi="Times New Roman" w:cs="Times New Roman"/>
                <w:spacing w:val="-3"/>
              </w:rPr>
              <w:t>и</w:t>
            </w:r>
            <w:r w:rsidRPr="001E6429">
              <w:rPr>
                <w:rFonts w:ascii="Times New Roman" w:eastAsia="Calibri" w:hAnsi="Times New Roman" w:cs="Times New Roman"/>
              </w:rPr>
              <w:t xml:space="preserve"> планирования</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личных</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финансов;</w:t>
            </w:r>
          </w:p>
          <w:p w:rsidR="001E6429" w:rsidRPr="001E6429" w:rsidRDefault="001E6429" w:rsidP="001E6429">
            <w:pPr>
              <w:widowControl w:val="0"/>
              <w:tabs>
                <w:tab w:val="left" w:pos="816"/>
                <w:tab w:val="left" w:pos="1648"/>
                <w:tab w:val="left" w:pos="2398"/>
                <w:tab w:val="left" w:pos="6804"/>
              </w:tabs>
              <w:autoSpaceDE w:val="0"/>
              <w:autoSpaceDN w:val="0"/>
              <w:spacing w:after="0" w:line="240" w:lineRule="auto"/>
              <w:ind w:left="164" w:right="95"/>
              <w:rPr>
                <w:rFonts w:ascii="Times New Roman" w:eastAsia="Calibri" w:hAnsi="Times New Roman" w:cs="Times New Roman"/>
              </w:rPr>
            </w:pPr>
            <w:r w:rsidRPr="001E6429">
              <w:rPr>
                <w:rFonts w:ascii="Times New Roman" w:eastAsia="Calibri" w:hAnsi="Times New Roman" w:cs="Times New Roman"/>
              </w:rPr>
              <w:t>- оценивать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финансовые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риски,</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lastRenderedPageBreak/>
              <w:t xml:space="preserve">связанные с </w:t>
            </w:r>
            <w:r w:rsidRPr="001E6429">
              <w:rPr>
                <w:rFonts w:ascii="Times New Roman" w:eastAsia="Calibri" w:hAnsi="Times New Roman" w:cs="Times New Roman"/>
                <w:spacing w:val="-1"/>
              </w:rPr>
              <w:t>осуществлением</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предпринимательской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деятельности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планирования</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личных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w:t>
            </w:r>
          </w:p>
          <w:p w:rsidR="001E6429" w:rsidRPr="001E6429" w:rsidRDefault="001E6429" w:rsidP="001E6429">
            <w:pPr>
              <w:widowControl w:val="0"/>
              <w:tabs>
                <w:tab w:val="left" w:pos="816"/>
                <w:tab w:val="left" w:pos="6804"/>
              </w:tabs>
              <w:autoSpaceDE w:val="0"/>
              <w:autoSpaceDN w:val="0"/>
              <w:spacing w:after="0" w:line="240" w:lineRule="auto"/>
              <w:ind w:left="164"/>
              <w:rPr>
                <w:rFonts w:ascii="Times New Roman" w:eastAsia="Calibri" w:hAnsi="Times New Roman" w:cs="Times New Roman"/>
              </w:rPr>
            </w:pPr>
            <w:r w:rsidRPr="001E6429">
              <w:rPr>
                <w:rFonts w:ascii="Times New Roman" w:eastAsia="Calibri" w:hAnsi="Times New Roman" w:cs="Times New Roman"/>
              </w:rPr>
              <w:t>- работать</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в</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коллективе</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команде;</w:t>
            </w:r>
          </w:p>
          <w:p w:rsidR="001E6429" w:rsidRPr="001E6429" w:rsidRDefault="001E6429" w:rsidP="001E6429">
            <w:pPr>
              <w:widowControl w:val="0"/>
              <w:tabs>
                <w:tab w:val="left" w:pos="589"/>
                <w:tab w:val="left" w:pos="3713"/>
                <w:tab w:val="left" w:pos="6804"/>
              </w:tabs>
              <w:autoSpaceDE w:val="0"/>
              <w:autoSpaceDN w:val="0"/>
              <w:spacing w:after="0" w:line="240" w:lineRule="auto"/>
              <w:ind w:left="164" w:right="94"/>
              <w:rPr>
                <w:rFonts w:ascii="Times New Roman" w:eastAsia="Calibri" w:hAnsi="Times New Roman" w:cs="Times New Roman"/>
              </w:rPr>
            </w:pPr>
            <w:r w:rsidRPr="001E6429">
              <w:rPr>
                <w:rFonts w:ascii="Times New Roman" w:eastAsia="Calibri" w:hAnsi="Times New Roman" w:cs="Times New Roman"/>
              </w:rPr>
              <w:t>- взаимодействовать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коллегами,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руководством,</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клиентами,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ходе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 xml:space="preserve">профессиональной </w:t>
            </w:r>
            <w:r w:rsidRPr="001E6429">
              <w:rPr>
                <w:rFonts w:ascii="Times New Roman" w:eastAsia="Calibri" w:hAnsi="Times New Roman" w:cs="Times New Roman"/>
                <w:spacing w:val="-5"/>
              </w:rPr>
              <w:t xml:space="preserve">и </w:t>
            </w:r>
            <w:r w:rsidRPr="001E6429">
              <w:rPr>
                <w:rFonts w:ascii="Times New Roman" w:eastAsia="Calibri" w:hAnsi="Times New Roman" w:cs="Times New Roman"/>
              </w:rPr>
              <w:t xml:space="preserve">предпринимательской </w:t>
            </w:r>
            <w:r w:rsidRPr="001E6429">
              <w:rPr>
                <w:rFonts w:ascii="Times New Roman" w:eastAsia="Calibri" w:hAnsi="Times New Roman" w:cs="Times New Roman"/>
                <w:spacing w:val="-1"/>
              </w:rPr>
              <w:t>деятельности</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грамотно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излагать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свои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мысли,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формулировать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собственное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мнение,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обосновывать свою позицию в учебных 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практических</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ситуациях;</w:t>
            </w:r>
          </w:p>
          <w:p w:rsidR="001E6429" w:rsidRPr="001E6429" w:rsidRDefault="001E6429" w:rsidP="001E6429">
            <w:pPr>
              <w:widowControl w:val="0"/>
              <w:tabs>
                <w:tab w:val="left" w:pos="816"/>
                <w:tab w:val="left" w:pos="1553"/>
                <w:tab w:val="left" w:pos="2208"/>
                <w:tab w:val="left" w:pos="6804"/>
              </w:tabs>
              <w:autoSpaceDE w:val="0"/>
              <w:autoSpaceDN w:val="0"/>
              <w:spacing w:after="0" w:line="240" w:lineRule="auto"/>
              <w:ind w:left="164" w:right="94"/>
              <w:rPr>
                <w:rFonts w:ascii="Times New Roman" w:eastAsia="Calibri" w:hAnsi="Times New Roman" w:cs="Times New Roman"/>
              </w:rPr>
            </w:pPr>
            <w:r w:rsidRPr="001E6429">
              <w:rPr>
                <w:rFonts w:ascii="Times New Roman" w:eastAsia="Calibri" w:hAnsi="Times New Roman" w:cs="Times New Roman"/>
              </w:rPr>
              <w:t>- проявлять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толерантность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 xml:space="preserve">в коллективе; </w:t>
            </w:r>
          </w:p>
          <w:p w:rsidR="001E6429" w:rsidRPr="001E6429" w:rsidRDefault="001E6429" w:rsidP="001E6429">
            <w:pPr>
              <w:widowControl w:val="0"/>
              <w:tabs>
                <w:tab w:val="left" w:pos="816"/>
                <w:tab w:val="left" w:pos="1553"/>
                <w:tab w:val="left" w:pos="2208"/>
                <w:tab w:val="left" w:pos="6804"/>
              </w:tabs>
              <w:autoSpaceDE w:val="0"/>
              <w:autoSpaceDN w:val="0"/>
              <w:spacing w:after="0" w:line="240" w:lineRule="auto"/>
              <w:ind w:left="164" w:right="94"/>
              <w:rPr>
                <w:rFonts w:ascii="Times New Roman" w:eastAsia="Calibri" w:hAnsi="Times New Roman" w:cs="Times New Roman"/>
              </w:rPr>
            </w:pPr>
            <w:r w:rsidRPr="001E6429">
              <w:rPr>
                <w:rFonts w:ascii="Times New Roman" w:eastAsia="Calibri" w:hAnsi="Times New Roman" w:cs="Times New Roman"/>
              </w:rPr>
              <w:t>- оформлять</w:t>
            </w:r>
            <w:r w:rsidRPr="001E6429">
              <w:rPr>
                <w:rFonts w:ascii="Times New Roman" w:eastAsia="Calibri" w:hAnsi="Times New Roman" w:cs="Times New Roman"/>
                <w:spacing w:val="51"/>
              </w:rPr>
              <w:t xml:space="preserve"> </w:t>
            </w:r>
            <w:r w:rsidRPr="001E6429">
              <w:rPr>
                <w:rFonts w:ascii="Times New Roman" w:eastAsia="Calibri" w:hAnsi="Times New Roman" w:cs="Times New Roman"/>
              </w:rPr>
              <w:t>документы,</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 xml:space="preserve">связанные с </w:t>
            </w:r>
            <w:r w:rsidRPr="001E6429">
              <w:rPr>
                <w:rFonts w:ascii="Times New Roman" w:eastAsia="Calibri" w:hAnsi="Times New Roman" w:cs="Times New Roman"/>
                <w:spacing w:val="-1"/>
              </w:rPr>
              <w:t>профессиональной</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деятельностью и деловой коммуникацией,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на</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государственном</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языке</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РФ;</w:t>
            </w:r>
          </w:p>
          <w:p w:rsidR="001E6429" w:rsidRPr="001E6429" w:rsidRDefault="001E6429" w:rsidP="001E6429">
            <w:pPr>
              <w:widowControl w:val="0"/>
              <w:tabs>
                <w:tab w:val="left" w:pos="816"/>
                <w:tab w:val="left" w:pos="6804"/>
              </w:tabs>
              <w:autoSpaceDE w:val="0"/>
              <w:autoSpaceDN w:val="0"/>
              <w:spacing w:after="0" w:line="240" w:lineRule="auto"/>
              <w:ind w:left="164" w:right="96"/>
              <w:rPr>
                <w:rFonts w:ascii="Times New Roman" w:eastAsia="Calibri" w:hAnsi="Times New Roman" w:cs="Times New Roman"/>
              </w:rPr>
            </w:pPr>
            <w:r w:rsidRPr="001E6429">
              <w:rPr>
                <w:rFonts w:ascii="Times New Roman" w:eastAsia="Calibri" w:hAnsi="Times New Roman" w:cs="Times New Roman"/>
              </w:rPr>
              <w:t>- соблюдать нормы экологической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безопасности;</w:t>
            </w:r>
          </w:p>
          <w:p w:rsidR="001E6429" w:rsidRPr="001E6429" w:rsidRDefault="001E6429" w:rsidP="001E6429">
            <w:pPr>
              <w:widowControl w:val="0"/>
              <w:autoSpaceDE w:val="0"/>
              <w:autoSpaceDN w:val="0"/>
              <w:spacing w:after="0" w:line="240" w:lineRule="auto"/>
              <w:ind w:left="164"/>
              <w:rPr>
                <w:rFonts w:ascii="Times New Roman" w:eastAsia="Calibri" w:hAnsi="Times New Roman" w:cs="Times New Roman"/>
                <w:b/>
                <w:i/>
              </w:rPr>
            </w:pPr>
            <w:r w:rsidRPr="001E6429">
              <w:rPr>
                <w:rFonts w:ascii="Times New Roman" w:eastAsia="Calibri" w:hAnsi="Times New Roman" w:cs="Times New Roman"/>
              </w:rPr>
              <w:t xml:space="preserve">- определять </w:t>
            </w:r>
            <w:r w:rsidRPr="001E6429">
              <w:rPr>
                <w:rFonts w:ascii="Times New Roman" w:eastAsia="Calibri" w:hAnsi="Times New Roman" w:cs="Times New Roman"/>
                <w:spacing w:val="-1"/>
              </w:rPr>
              <w:t>направления</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 xml:space="preserve">ресурсосбережения в </w:t>
            </w:r>
            <w:r w:rsidRPr="001E6429">
              <w:rPr>
                <w:rFonts w:ascii="Times New Roman" w:eastAsia="Calibri" w:hAnsi="Times New Roman" w:cs="Times New Roman"/>
                <w:spacing w:val="-1"/>
              </w:rPr>
              <w:t>рамках</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профессиональной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деятельности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профессии (специальности), осуществлять</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работу</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соблюдением</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принципов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бережливого</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производства.</w:t>
            </w:r>
          </w:p>
        </w:tc>
        <w:tc>
          <w:tcPr>
            <w:tcW w:w="3483" w:type="dxa"/>
          </w:tcPr>
          <w:p w:rsidR="001E6429" w:rsidRPr="001E6429" w:rsidRDefault="001E6429" w:rsidP="001E6429">
            <w:pPr>
              <w:widowControl w:val="0"/>
              <w:numPr>
                <w:ilvl w:val="0"/>
                <w:numId w:val="3"/>
              </w:numPr>
              <w:tabs>
                <w:tab w:val="left" w:pos="224"/>
                <w:tab w:val="left" w:pos="6804"/>
              </w:tabs>
              <w:autoSpaceDE w:val="0"/>
              <w:autoSpaceDN w:val="0"/>
              <w:spacing w:after="0" w:line="240" w:lineRule="auto"/>
              <w:ind w:right="68"/>
              <w:rPr>
                <w:rFonts w:ascii="Times New Roman" w:eastAsia="Calibri" w:hAnsi="Times New Roman" w:cs="Times New Roman"/>
              </w:rPr>
            </w:pPr>
            <w:r w:rsidRPr="001E6429">
              <w:rPr>
                <w:rFonts w:ascii="Times New Roman" w:eastAsia="Calibri" w:hAnsi="Times New Roman" w:cs="Times New Roman"/>
              </w:rPr>
              <w:lastRenderedPageBreak/>
              <w:t>определяет задачу 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профессиональном</w:t>
            </w:r>
            <w:r w:rsidRPr="001E6429">
              <w:rPr>
                <w:rFonts w:ascii="Times New Roman" w:eastAsia="Calibri" w:hAnsi="Times New Roman" w:cs="Times New Roman"/>
                <w:spacing w:val="-13"/>
              </w:rPr>
              <w:t xml:space="preserve"> </w:t>
            </w:r>
            <w:r w:rsidRPr="001E6429">
              <w:rPr>
                <w:rFonts w:ascii="Times New Roman" w:eastAsia="Calibri" w:hAnsi="Times New Roman" w:cs="Times New Roman"/>
              </w:rPr>
              <w:t>и/или</w:t>
            </w:r>
            <w:r w:rsidRPr="001E6429">
              <w:rPr>
                <w:rFonts w:ascii="Times New Roman" w:eastAsia="Calibri" w:hAnsi="Times New Roman" w:cs="Times New Roman"/>
                <w:spacing w:val="-12"/>
              </w:rPr>
              <w:t xml:space="preserve"> </w:t>
            </w:r>
            <w:r w:rsidRPr="001E6429">
              <w:rPr>
                <w:rFonts w:ascii="Times New Roman" w:eastAsia="Calibri" w:hAnsi="Times New Roman" w:cs="Times New Roman"/>
              </w:rPr>
              <w:t>социальном</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контексте;</w:t>
            </w:r>
          </w:p>
          <w:p w:rsidR="001E6429" w:rsidRPr="001E6429" w:rsidRDefault="001E6429" w:rsidP="001E6429">
            <w:pPr>
              <w:widowControl w:val="0"/>
              <w:numPr>
                <w:ilvl w:val="0"/>
                <w:numId w:val="3"/>
              </w:numPr>
              <w:tabs>
                <w:tab w:val="left" w:pos="224"/>
                <w:tab w:val="left" w:pos="6804"/>
              </w:tabs>
              <w:autoSpaceDE w:val="0"/>
              <w:autoSpaceDN w:val="0"/>
              <w:spacing w:after="0" w:line="240" w:lineRule="auto"/>
              <w:ind w:right="131"/>
              <w:rPr>
                <w:rFonts w:ascii="Times New Roman" w:eastAsia="Calibri" w:hAnsi="Times New Roman" w:cs="Times New Roman"/>
              </w:rPr>
            </w:pPr>
            <w:r w:rsidRPr="001E6429">
              <w:rPr>
                <w:rFonts w:ascii="Times New Roman" w:eastAsia="Calibri" w:hAnsi="Times New Roman" w:cs="Times New Roman"/>
              </w:rPr>
              <w:t>осуществляет поиск и отбор</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информации, необходимой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для</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решения задачи;</w:t>
            </w:r>
          </w:p>
          <w:p w:rsidR="001E6429" w:rsidRPr="001E6429" w:rsidRDefault="001E6429" w:rsidP="001E6429">
            <w:pPr>
              <w:widowControl w:val="0"/>
              <w:numPr>
                <w:ilvl w:val="0"/>
                <w:numId w:val="3"/>
              </w:numPr>
              <w:tabs>
                <w:tab w:val="left" w:pos="224"/>
                <w:tab w:val="left" w:pos="6804"/>
              </w:tabs>
              <w:autoSpaceDE w:val="0"/>
              <w:autoSpaceDN w:val="0"/>
              <w:spacing w:after="0" w:line="240" w:lineRule="auto"/>
              <w:ind w:right="131"/>
              <w:rPr>
                <w:rFonts w:ascii="Times New Roman" w:eastAsia="Calibri" w:hAnsi="Times New Roman" w:cs="Times New Roman"/>
              </w:rPr>
            </w:pPr>
            <w:r w:rsidRPr="001E6429">
              <w:rPr>
                <w:rFonts w:ascii="Times New Roman" w:eastAsia="Calibri" w:hAnsi="Times New Roman" w:cs="Times New Roman"/>
              </w:rPr>
              <w:t>осуществляет планирование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действий для решения задачи;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lastRenderedPageBreak/>
              <w:t>определяет</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ресурсы</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для</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решения</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задачи;</w:t>
            </w:r>
          </w:p>
          <w:p w:rsidR="001E6429" w:rsidRPr="001E6429" w:rsidRDefault="001E6429" w:rsidP="001E6429">
            <w:pPr>
              <w:widowControl w:val="0"/>
              <w:numPr>
                <w:ilvl w:val="0"/>
                <w:numId w:val="3"/>
              </w:numPr>
              <w:tabs>
                <w:tab w:val="left" w:pos="224"/>
                <w:tab w:val="left" w:pos="5101"/>
                <w:tab w:val="left" w:pos="6804"/>
              </w:tabs>
              <w:autoSpaceDE w:val="0"/>
              <w:autoSpaceDN w:val="0"/>
              <w:spacing w:after="0" w:line="240" w:lineRule="auto"/>
              <w:ind w:right="131"/>
              <w:rPr>
                <w:rFonts w:ascii="Times New Roman" w:eastAsia="Calibri" w:hAnsi="Times New Roman" w:cs="Times New Roman"/>
              </w:rPr>
            </w:pPr>
            <w:r w:rsidRPr="001E6429">
              <w:rPr>
                <w:rFonts w:ascii="Times New Roman" w:eastAsia="Calibri" w:hAnsi="Times New Roman" w:cs="Times New Roman"/>
              </w:rPr>
              <w:t>выполняет составленный план;</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оценивает</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полученный</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результат;</w:t>
            </w:r>
          </w:p>
          <w:p w:rsidR="001E6429" w:rsidRPr="001E6429" w:rsidRDefault="001E6429" w:rsidP="001E6429">
            <w:pPr>
              <w:widowControl w:val="0"/>
              <w:numPr>
                <w:ilvl w:val="0"/>
                <w:numId w:val="3"/>
              </w:numPr>
              <w:tabs>
                <w:tab w:val="left" w:pos="224"/>
                <w:tab w:val="left" w:pos="5101"/>
                <w:tab w:val="left" w:pos="6804"/>
              </w:tabs>
              <w:autoSpaceDE w:val="0"/>
              <w:autoSpaceDN w:val="0"/>
              <w:spacing w:after="0" w:line="240" w:lineRule="auto"/>
              <w:ind w:right="131"/>
              <w:rPr>
                <w:rFonts w:ascii="Times New Roman" w:eastAsia="Calibri" w:hAnsi="Times New Roman" w:cs="Times New Roman"/>
              </w:rPr>
            </w:pPr>
            <w:r w:rsidRPr="001E6429">
              <w:rPr>
                <w:rFonts w:ascii="Times New Roman" w:eastAsia="Calibri" w:hAnsi="Times New Roman" w:cs="Times New Roman"/>
              </w:rPr>
              <w:t>определяет</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задачи</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для</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сбора</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информации;</w:t>
            </w:r>
          </w:p>
          <w:p w:rsidR="001E6429" w:rsidRPr="001E6429" w:rsidRDefault="001E6429" w:rsidP="001E6429">
            <w:pPr>
              <w:widowControl w:val="0"/>
              <w:numPr>
                <w:ilvl w:val="0"/>
                <w:numId w:val="3"/>
              </w:numPr>
              <w:tabs>
                <w:tab w:val="left" w:pos="224"/>
                <w:tab w:val="left" w:pos="6804"/>
              </w:tabs>
              <w:autoSpaceDE w:val="0"/>
              <w:autoSpaceDN w:val="0"/>
              <w:spacing w:after="0" w:line="240" w:lineRule="auto"/>
              <w:ind w:right="249"/>
              <w:rPr>
                <w:rFonts w:ascii="Times New Roman" w:eastAsia="Calibri" w:hAnsi="Times New Roman" w:cs="Times New Roman"/>
              </w:rPr>
            </w:pPr>
            <w:r w:rsidRPr="001E6429">
              <w:rPr>
                <w:rFonts w:ascii="Times New Roman" w:eastAsia="Calibri" w:hAnsi="Times New Roman" w:cs="Times New Roman"/>
              </w:rPr>
              <w:t>планирует процесс поиска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информации</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осуществлять</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выбор</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необходимых</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источников;</w:t>
            </w:r>
          </w:p>
          <w:p w:rsidR="001E6429" w:rsidRPr="001E6429" w:rsidRDefault="001E6429" w:rsidP="001E6429">
            <w:pPr>
              <w:widowControl w:val="0"/>
              <w:numPr>
                <w:ilvl w:val="0"/>
                <w:numId w:val="3"/>
              </w:numPr>
              <w:tabs>
                <w:tab w:val="left" w:pos="224"/>
                <w:tab w:val="left" w:pos="6804"/>
              </w:tabs>
              <w:autoSpaceDE w:val="0"/>
              <w:autoSpaceDN w:val="0"/>
              <w:spacing w:after="0" w:line="240" w:lineRule="auto"/>
              <w:ind w:right="72"/>
              <w:rPr>
                <w:rFonts w:ascii="Times New Roman" w:eastAsia="Calibri" w:hAnsi="Times New Roman" w:cs="Times New Roman"/>
              </w:rPr>
            </w:pPr>
            <w:r w:rsidRPr="001E6429">
              <w:rPr>
                <w:rFonts w:ascii="Times New Roman" w:eastAsia="Calibri" w:hAnsi="Times New Roman" w:cs="Times New Roman"/>
              </w:rPr>
              <w:t>представляет результаты поиска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информации для решения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профессиональных задач, задач</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личностного развития и финансового</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благополучия</w:t>
            </w:r>
            <w:r w:rsidRPr="001E6429">
              <w:rPr>
                <w:rFonts w:ascii="Times New Roman" w:eastAsia="Calibri" w:hAnsi="Times New Roman" w:cs="Times New Roman"/>
                <w:spacing w:val="-9"/>
              </w:rPr>
              <w:t xml:space="preserve"> </w:t>
            </w:r>
            <w:r w:rsidRPr="001E6429">
              <w:rPr>
                <w:rFonts w:ascii="Times New Roman" w:eastAsia="Calibri" w:hAnsi="Times New Roman" w:cs="Times New Roman"/>
              </w:rPr>
              <w:t>с</w:t>
            </w:r>
            <w:r w:rsidRPr="001E6429">
              <w:rPr>
                <w:rFonts w:ascii="Times New Roman" w:eastAsia="Calibri" w:hAnsi="Times New Roman" w:cs="Times New Roman"/>
                <w:spacing w:val="-9"/>
              </w:rPr>
              <w:t xml:space="preserve"> </w:t>
            </w:r>
            <w:r w:rsidRPr="001E6429">
              <w:rPr>
                <w:rFonts w:ascii="Times New Roman" w:eastAsia="Calibri" w:hAnsi="Times New Roman" w:cs="Times New Roman"/>
              </w:rPr>
              <w:t>применением</w:t>
            </w:r>
            <w:r w:rsidRPr="001E6429">
              <w:rPr>
                <w:rFonts w:ascii="Times New Roman" w:eastAsia="Calibri" w:hAnsi="Times New Roman" w:cs="Times New Roman"/>
                <w:spacing w:val="-9"/>
              </w:rPr>
              <w:t xml:space="preserve"> </w:t>
            </w:r>
            <w:r w:rsidRPr="001E6429">
              <w:rPr>
                <w:rFonts w:ascii="Times New Roman" w:eastAsia="Calibri" w:hAnsi="Times New Roman" w:cs="Times New Roman"/>
              </w:rPr>
              <w:t>средств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информационных</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технологий;</w:t>
            </w:r>
          </w:p>
          <w:p w:rsidR="001E6429" w:rsidRPr="001E6429" w:rsidRDefault="001E6429" w:rsidP="001E6429">
            <w:pPr>
              <w:widowControl w:val="0"/>
              <w:numPr>
                <w:ilvl w:val="0"/>
                <w:numId w:val="3"/>
              </w:numPr>
              <w:tabs>
                <w:tab w:val="left" w:pos="224"/>
                <w:tab w:val="left" w:pos="6804"/>
              </w:tabs>
              <w:autoSpaceDE w:val="0"/>
              <w:autoSpaceDN w:val="0"/>
              <w:spacing w:after="0" w:line="240" w:lineRule="auto"/>
              <w:ind w:right="55"/>
              <w:rPr>
                <w:rFonts w:ascii="Times New Roman" w:eastAsia="Calibri" w:hAnsi="Times New Roman" w:cs="Times New Roman"/>
              </w:rPr>
            </w:pPr>
            <w:r w:rsidRPr="001E6429">
              <w:rPr>
                <w:rFonts w:ascii="Times New Roman" w:eastAsia="Calibri" w:hAnsi="Times New Roman" w:cs="Times New Roman"/>
              </w:rPr>
              <w:t>демонстрирует</w:t>
            </w:r>
            <w:r w:rsidRPr="001E6429">
              <w:rPr>
                <w:rFonts w:ascii="Times New Roman" w:eastAsia="Calibri" w:hAnsi="Times New Roman" w:cs="Times New Roman"/>
                <w:spacing w:val="-11"/>
              </w:rPr>
              <w:t xml:space="preserve"> </w:t>
            </w:r>
            <w:r w:rsidRPr="001E6429">
              <w:rPr>
                <w:rFonts w:ascii="Times New Roman" w:eastAsia="Calibri" w:hAnsi="Times New Roman" w:cs="Times New Roman"/>
              </w:rPr>
              <w:t>умение</w:t>
            </w:r>
            <w:r w:rsidRPr="001E6429">
              <w:rPr>
                <w:rFonts w:ascii="Times New Roman" w:eastAsia="Calibri" w:hAnsi="Times New Roman" w:cs="Times New Roman"/>
                <w:spacing w:val="-10"/>
              </w:rPr>
              <w:t xml:space="preserve"> </w:t>
            </w:r>
            <w:r w:rsidRPr="001E6429">
              <w:rPr>
                <w:rFonts w:ascii="Times New Roman" w:eastAsia="Calibri" w:hAnsi="Times New Roman" w:cs="Times New Roman"/>
              </w:rPr>
              <w:t>пользоваться</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цифровыми средствами при решении</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профессиональных задач, задач</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личностного развития и финансового</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благополучия;</w:t>
            </w:r>
          </w:p>
          <w:p w:rsidR="001E6429" w:rsidRPr="001E6429" w:rsidRDefault="001E6429" w:rsidP="001E6429">
            <w:pPr>
              <w:widowControl w:val="0"/>
              <w:numPr>
                <w:ilvl w:val="0"/>
                <w:numId w:val="3"/>
              </w:numPr>
              <w:tabs>
                <w:tab w:val="left" w:pos="224"/>
                <w:tab w:val="left" w:pos="6804"/>
              </w:tabs>
              <w:autoSpaceDE w:val="0"/>
              <w:autoSpaceDN w:val="0"/>
              <w:spacing w:after="0" w:line="240" w:lineRule="auto"/>
              <w:ind w:right="55"/>
              <w:rPr>
                <w:rFonts w:ascii="Times New Roman" w:eastAsia="Calibri" w:hAnsi="Times New Roman" w:cs="Times New Roman"/>
              </w:rPr>
            </w:pPr>
            <w:r w:rsidRPr="001E6429">
              <w:rPr>
                <w:rFonts w:ascii="Times New Roman" w:eastAsia="Calibri" w:hAnsi="Times New Roman" w:cs="Times New Roman"/>
              </w:rPr>
              <w:t>спользует</w:t>
            </w:r>
            <w:r w:rsidRPr="001E6429">
              <w:rPr>
                <w:rFonts w:ascii="Times New Roman" w:eastAsia="Calibri" w:hAnsi="Times New Roman" w:cs="Times New Roman"/>
                <w:spacing w:val="-10"/>
              </w:rPr>
              <w:t xml:space="preserve"> </w:t>
            </w:r>
            <w:r w:rsidRPr="001E6429">
              <w:rPr>
                <w:rFonts w:ascii="Times New Roman" w:eastAsia="Calibri" w:hAnsi="Times New Roman" w:cs="Times New Roman"/>
              </w:rPr>
              <w:t xml:space="preserve">актуальную </w:t>
            </w:r>
            <w:r w:rsidRPr="001E6429">
              <w:rPr>
                <w:rFonts w:ascii="Times New Roman" w:eastAsia="Calibri" w:hAnsi="Times New Roman" w:cs="Times New Roman"/>
                <w:spacing w:val="-1"/>
              </w:rPr>
              <w:t xml:space="preserve">нормативно-правовую </w:t>
            </w:r>
            <w:r w:rsidRPr="001E6429">
              <w:rPr>
                <w:rFonts w:ascii="Times New Roman" w:eastAsia="Calibri" w:hAnsi="Times New Roman" w:cs="Times New Roman"/>
              </w:rPr>
              <w:t>документацию</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в профессиональной деятельности,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для</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ведения</w:t>
            </w:r>
            <w:r w:rsidRPr="001E6429">
              <w:rPr>
                <w:rFonts w:ascii="Times New Roman" w:eastAsia="Calibri" w:hAnsi="Times New Roman" w:cs="Times New Roman"/>
                <w:spacing w:val="-4"/>
              </w:rPr>
              <w:t xml:space="preserve"> </w:t>
            </w:r>
            <w:r w:rsidRPr="001E6429">
              <w:rPr>
                <w:rFonts w:ascii="Times New Roman" w:eastAsia="Calibri" w:hAnsi="Times New Roman" w:cs="Times New Roman"/>
              </w:rPr>
              <w:t>предпринимательской деятельности</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и</w:t>
            </w:r>
            <w:r w:rsidRPr="001E6429">
              <w:rPr>
                <w:rFonts w:ascii="Times New Roman" w:eastAsia="Calibri" w:hAnsi="Times New Roman" w:cs="Times New Roman"/>
                <w:spacing w:val="-3"/>
              </w:rPr>
              <w:t xml:space="preserve"> </w:t>
            </w:r>
            <w:r w:rsidRPr="001E6429">
              <w:rPr>
                <w:rFonts w:ascii="Times New Roman" w:eastAsia="Calibri" w:hAnsi="Times New Roman" w:cs="Times New Roman"/>
              </w:rPr>
              <w:t>личного</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финансового</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планирования;</w:t>
            </w:r>
          </w:p>
          <w:p w:rsidR="001E6429" w:rsidRPr="001E6429" w:rsidRDefault="001E6429" w:rsidP="001E6429">
            <w:pPr>
              <w:widowControl w:val="0"/>
              <w:tabs>
                <w:tab w:val="left" w:pos="6804"/>
              </w:tabs>
              <w:autoSpaceDE w:val="0"/>
              <w:autoSpaceDN w:val="0"/>
              <w:spacing w:after="0" w:line="240" w:lineRule="auto"/>
              <w:ind w:left="107" w:right="131"/>
              <w:rPr>
                <w:rFonts w:ascii="Times New Roman" w:eastAsia="Calibri" w:hAnsi="Times New Roman" w:cs="Times New Roman"/>
              </w:rPr>
            </w:pPr>
            <w:r w:rsidRPr="001E6429">
              <w:rPr>
                <w:rFonts w:ascii="Times New Roman" w:eastAsia="Calibri" w:hAnsi="Times New Roman" w:cs="Times New Roman"/>
              </w:rPr>
              <w:t>- планирует</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траектории</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профессионального</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и личностного развития;</w:t>
            </w:r>
          </w:p>
          <w:p w:rsidR="001E6429" w:rsidRPr="001E6429" w:rsidRDefault="001E6429" w:rsidP="001E6429">
            <w:pPr>
              <w:widowControl w:val="0"/>
              <w:tabs>
                <w:tab w:val="left" w:pos="224"/>
              </w:tabs>
              <w:autoSpaceDE w:val="0"/>
              <w:autoSpaceDN w:val="0"/>
              <w:spacing w:after="0" w:line="240" w:lineRule="auto"/>
              <w:ind w:left="107" w:right="131"/>
              <w:rPr>
                <w:rFonts w:ascii="Times New Roman" w:eastAsia="Calibri" w:hAnsi="Times New Roman" w:cs="Times New Roman"/>
              </w:rPr>
            </w:pPr>
            <w:r w:rsidRPr="001E6429">
              <w:rPr>
                <w:rFonts w:ascii="Times New Roman" w:eastAsia="Calibri" w:hAnsi="Times New Roman" w:cs="Times New Roman"/>
              </w:rPr>
              <w:t>выполняет задания по выбору и</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использованию различных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платежных инструментов 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конкретной ситуации с учетом</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правил</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финансовой безопасности;</w:t>
            </w:r>
          </w:p>
          <w:p w:rsidR="001E6429" w:rsidRPr="001E6429" w:rsidRDefault="001E6429" w:rsidP="001E6429">
            <w:pPr>
              <w:widowControl w:val="0"/>
              <w:numPr>
                <w:ilvl w:val="0"/>
                <w:numId w:val="2"/>
              </w:numPr>
              <w:tabs>
                <w:tab w:val="left" w:pos="224"/>
                <w:tab w:val="left" w:pos="6804"/>
              </w:tabs>
              <w:autoSpaceDE w:val="0"/>
              <w:autoSpaceDN w:val="0"/>
              <w:spacing w:after="0" w:line="240" w:lineRule="auto"/>
              <w:ind w:right="131"/>
              <w:rPr>
                <w:rFonts w:ascii="Times New Roman" w:eastAsia="Calibri" w:hAnsi="Times New Roman" w:cs="Times New Roman"/>
              </w:rPr>
            </w:pPr>
            <w:r w:rsidRPr="001E6429">
              <w:rPr>
                <w:rFonts w:ascii="Times New Roman" w:eastAsia="Calibri" w:hAnsi="Times New Roman" w:cs="Times New Roman"/>
              </w:rPr>
              <w:t>учитывает инфляцию при решении</w:t>
            </w:r>
            <w:r w:rsidRPr="001E6429">
              <w:rPr>
                <w:rFonts w:ascii="Times New Roman" w:eastAsia="Calibri" w:hAnsi="Times New Roman" w:cs="Times New Roman"/>
                <w:spacing w:val="-48"/>
              </w:rPr>
              <w:t xml:space="preserve"> </w:t>
            </w:r>
            <w:r w:rsidRPr="001E6429">
              <w:rPr>
                <w:rFonts w:ascii="Times New Roman" w:eastAsia="Calibri" w:hAnsi="Times New Roman" w:cs="Times New Roman"/>
              </w:rPr>
              <w:t>финансовых задач в профессии,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личном</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планировании;</w:t>
            </w:r>
          </w:p>
          <w:p w:rsidR="001E6429" w:rsidRPr="001E6429" w:rsidRDefault="001E6429" w:rsidP="001E6429">
            <w:pPr>
              <w:widowControl w:val="0"/>
              <w:numPr>
                <w:ilvl w:val="0"/>
                <w:numId w:val="2"/>
              </w:numPr>
              <w:tabs>
                <w:tab w:val="left" w:pos="224"/>
                <w:tab w:val="left" w:pos="6804"/>
              </w:tabs>
              <w:autoSpaceDE w:val="0"/>
              <w:autoSpaceDN w:val="0"/>
              <w:spacing w:after="0" w:line="240" w:lineRule="auto"/>
              <w:ind w:right="131"/>
              <w:rPr>
                <w:rFonts w:ascii="Times New Roman" w:eastAsia="Calibri" w:hAnsi="Times New Roman" w:cs="Times New Roman"/>
              </w:rPr>
            </w:pPr>
            <w:r w:rsidRPr="001E6429">
              <w:rPr>
                <w:rFonts w:ascii="Times New Roman" w:eastAsia="Calibri" w:hAnsi="Times New Roman" w:cs="Times New Roman"/>
              </w:rPr>
              <w:t>производит расчеты по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валютнообменным операциям;</w:t>
            </w:r>
            <w:r w:rsidRPr="001E6429">
              <w:rPr>
                <w:rFonts w:ascii="Times New Roman" w:eastAsia="Calibri" w:hAnsi="Times New Roman" w:cs="Times New Roman"/>
                <w:spacing w:val="1"/>
              </w:rPr>
              <w:t xml:space="preserve"> </w:t>
            </w:r>
          </w:p>
          <w:p w:rsidR="001E6429" w:rsidRPr="001E6429" w:rsidRDefault="001E6429" w:rsidP="001E6429">
            <w:pPr>
              <w:widowControl w:val="0"/>
              <w:numPr>
                <w:ilvl w:val="0"/>
                <w:numId w:val="2"/>
              </w:numPr>
              <w:tabs>
                <w:tab w:val="left" w:pos="224"/>
                <w:tab w:val="left" w:pos="6804"/>
              </w:tabs>
              <w:autoSpaceDE w:val="0"/>
              <w:autoSpaceDN w:val="0"/>
              <w:spacing w:after="0" w:line="240" w:lineRule="auto"/>
              <w:ind w:right="131"/>
              <w:rPr>
                <w:rFonts w:ascii="Times New Roman" w:eastAsia="Calibri" w:hAnsi="Times New Roman" w:cs="Times New Roman"/>
              </w:rPr>
            </w:pPr>
            <w:r w:rsidRPr="001E6429">
              <w:rPr>
                <w:rFonts w:ascii="Times New Roman" w:eastAsia="Calibri" w:hAnsi="Times New Roman" w:cs="Times New Roman"/>
              </w:rPr>
              <w:t>планирует личные доходы 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расходы, принимает финансовые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решения, составляет личный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 xml:space="preserve">бюджет; </w:t>
            </w:r>
          </w:p>
          <w:p w:rsidR="001E6429" w:rsidRPr="001E6429" w:rsidRDefault="001E6429" w:rsidP="001E6429">
            <w:pPr>
              <w:widowControl w:val="0"/>
              <w:numPr>
                <w:ilvl w:val="0"/>
                <w:numId w:val="2"/>
              </w:numPr>
              <w:tabs>
                <w:tab w:val="left" w:pos="224"/>
                <w:tab w:val="left" w:pos="6804"/>
              </w:tabs>
              <w:autoSpaceDE w:val="0"/>
              <w:autoSpaceDN w:val="0"/>
              <w:spacing w:after="0" w:line="240" w:lineRule="auto"/>
              <w:ind w:right="131"/>
              <w:rPr>
                <w:rFonts w:ascii="Times New Roman" w:eastAsia="Calibri" w:hAnsi="Times New Roman" w:cs="Times New Roman"/>
              </w:rPr>
            </w:pPr>
            <w:r w:rsidRPr="001E6429">
              <w:rPr>
                <w:rFonts w:ascii="Times New Roman" w:eastAsia="Calibri" w:hAnsi="Times New Roman" w:cs="Times New Roman"/>
              </w:rPr>
              <w:t>выполняет практические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задания, основанные на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использовании разнообразных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финансовых инструментов для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управления</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личными</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финансами</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целях достижения финансового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благополучия</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с</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учетом финансовой безопасности;</w:t>
            </w:r>
          </w:p>
          <w:p w:rsidR="001E6429" w:rsidRPr="001E6429" w:rsidRDefault="001E6429" w:rsidP="001E6429">
            <w:pPr>
              <w:widowControl w:val="0"/>
              <w:tabs>
                <w:tab w:val="left" w:pos="6804"/>
              </w:tabs>
              <w:autoSpaceDE w:val="0"/>
              <w:autoSpaceDN w:val="0"/>
              <w:spacing w:after="0" w:line="240" w:lineRule="auto"/>
              <w:ind w:left="107" w:right="131"/>
              <w:rPr>
                <w:rFonts w:ascii="Times New Roman" w:eastAsia="Calibri" w:hAnsi="Times New Roman" w:cs="Times New Roman"/>
              </w:rPr>
            </w:pPr>
            <w:r w:rsidRPr="001E6429">
              <w:rPr>
                <w:rFonts w:ascii="Times New Roman" w:eastAsia="Calibri" w:hAnsi="Times New Roman" w:cs="Times New Roman"/>
                <w:spacing w:val="-1"/>
              </w:rPr>
              <w:t xml:space="preserve">- анализирует </w:t>
            </w:r>
            <w:r w:rsidRPr="001E6429">
              <w:rPr>
                <w:rFonts w:ascii="Times New Roman" w:eastAsia="Calibri" w:hAnsi="Times New Roman" w:cs="Times New Roman"/>
              </w:rPr>
              <w:t xml:space="preserve">бизнес-идею; </w:t>
            </w:r>
          </w:p>
          <w:p w:rsidR="001E6429" w:rsidRPr="001E6429" w:rsidRDefault="001E6429" w:rsidP="001E6429">
            <w:pPr>
              <w:widowControl w:val="0"/>
              <w:tabs>
                <w:tab w:val="left" w:pos="6804"/>
              </w:tabs>
              <w:autoSpaceDE w:val="0"/>
              <w:autoSpaceDN w:val="0"/>
              <w:spacing w:after="0" w:line="240" w:lineRule="auto"/>
              <w:ind w:left="107" w:right="131"/>
              <w:rPr>
                <w:rFonts w:ascii="Times New Roman" w:eastAsia="Calibri" w:hAnsi="Times New Roman" w:cs="Times New Roman"/>
                <w:spacing w:val="1"/>
              </w:rPr>
            </w:pPr>
            <w:r w:rsidRPr="001E6429">
              <w:rPr>
                <w:rFonts w:ascii="Times New Roman" w:eastAsia="Calibri" w:hAnsi="Times New Roman" w:cs="Times New Roman"/>
              </w:rPr>
              <w:t>- проводит</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презентацию бизнес-</w:t>
            </w:r>
            <w:r w:rsidRPr="001E6429">
              <w:rPr>
                <w:rFonts w:ascii="Times New Roman" w:eastAsia="Calibri" w:hAnsi="Times New Roman" w:cs="Times New Roman"/>
              </w:rPr>
              <w:lastRenderedPageBreak/>
              <w:t>идеи открытия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собственного дела в области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профессиональной деятельности;</w:t>
            </w:r>
            <w:r w:rsidRPr="001E6429">
              <w:rPr>
                <w:rFonts w:ascii="Times New Roman" w:eastAsia="Calibri" w:hAnsi="Times New Roman" w:cs="Times New Roman"/>
                <w:spacing w:val="1"/>
              </w:rPr>
              <w:t xml:space="preserve"> </w:t>
            </w:r>
          </w:p>
          <w:p w:rsidR="001E6429" w:rsidRPr="001E6429" w:rsidRDefault="001E6429" w:rsidP="001E6429">
            <w:pPr>
              <w:widowControl w:val="0"/>
              <w:tabs>
                <w:tab w:val="left" w:pos="6804"/>
              </w:tabs>
              <w:autoSpaceDE w:val="0"/>
              <w:autoSpaceDN w:val="0"/>
              <w:spacing w:after="0" w:line="240" w:lineRule="auto"/>
              <w:ind w:left="107" w:right="131"/>
              <w:rPr>
                <w:rFonts w:ascii="Times New Roman" w:eastAsia="Calibri" w:hAnsi="Times New Roman" w:cs="Times New Roman"/>
                <w:spacing w:val="1"/>
              </w:rPr>
            </w:pP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предлагает возможные источники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финансирования для реализации бизнес-идеи;</w:t>
            </w:r>
            <w:r w:rsidRPr="001E6429">
              <w:rPr>
                <w:rFonts w:ascii="Times New Roman" w:eastAsia="Calibri" w:hAnsi="Times New Roman" w:cs="Times New Roman"/>
                <w:spacing w:val="1"/>
              </w:rPr>
              <w:t xml:space="preserve"> </w:t>
            </w:r>
          </w:p>
          <w:p w:rsidR="001E6429" w:rsidRPr="001E6429" w:rsidRDefault="001E6429" w:rsidP="001E6429">
            <w:pPr>
              <w:widowControl w:val="0"/>
              <w:tabs>
                <w:tab w:val="left" w:pos="6804"/>
              </w:tabs>
              <w:autoSpaceDE w:val="0"/>
              <w:autoSpaceDN w:val="0"/>
              <w:spacing w:after="0" w:line="240" w:lineRule="auto"/>
              <w:ind w:left="107" w:right="131"/>
              <w:rPr>
                <w:rFonts w:ascii="Times New Roman" w:eastAsia="Calibri" w:hAnsi="Times New Roman" w:cs="Times New Roman"/>
              </w:rPr>
            </w:pP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проводит финансовые расчеты,</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включая анализ расходов,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необходимых для достижения цели,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выполняет практические задания,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основанные</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на</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ситуациях,</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связанных</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с</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различными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финансовыми решениями, составляет личный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 xml:space="preserve">бюджет; </w:t>
            </w:r>
          </w:p>
          <w:p w:rsidR="001E6429" w:rsidRPr="001E6429" w:rsidRDefault="001E6429" w:rsidP="001E6429">
            <w:pPr>
              <w:widowControl w:val="0"/>
              <w:tabs>
                <w:tab w:val="left" w:pos="6804"/>
              </w:tabs>
              <w:autoSpaceDE w:val="0"/>
              <w:autoSpaceDN w:val="0"/>
              <w:spacing w:after="0" w:line="240" w:lineRule="auto"/>
              <w:ind w:left="107" w:right="131"/>
              <w:rPr>
                <w:rFonts w:ascii="Times New Roman" w:eastAsia="Calibri" w:hAnsi="Times New Roman" w:cs="Times New Roman"/>
                <w:spacing w:val="1"/>
              </w:rPr>
            </w:pPr>
            <w:r w:rsidRPr="001E6429">
              <w:rPr>
                <w:rFonts w:ascii="Times New Roman" w:eastAsia="Calibri" w:hAnsi="Times New Roman" w:cs="Times New Roman"/>
              </w:rPr>
              <w:t>- выполняет практические</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задания, основанные на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использовании разнообразных</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финансовых инструментов для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управления</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личными</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финансами</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целях достижения финансового</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благополучия</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с</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учетом финансовой безопасности;</w:t>
            </w:r>
            <w:r w:rsidRPr="001E6429">
              <w:rPr>
                <w:rFonts w:ascii="Times New Roman" w:eastAsia="Calibri" w:hAnsi="Times New Roman" w:cs="Times New Roman"/>
                <w:spacing w:val="1"/>
              </w:rPr>
              <w:t xml:space="preserve"> </w:t>
            </w:r>
          </w:p>
          <w:p w:rsidR="001E6429" w:rsidRPr="001E6429" w:rsidRDefault="001E6429" w:rsidP="001E6429">
            <w:pPr>
              <w:widowControl w:val="0"/>
              <w:tabs>
                <w:tab w:val="left" w:pos="6804"/>
              </w:tabs>
              <w:autoSpaceDE w:val="0"/>
              <w:autoSpaceDN w:val="0"/>
              <w:spacing w:after="0" w:line="240" w:lineRule="auto"/>
              <w:ind w:left="107" w:right="131"/>
              <w:rPr>
                <w:rFonts w:ascii="Times New Roman" w:eastAsia="Calibri" w:hAnsi="Times New Roman" w:cs="Times New Roman"/>
              </w:rPr>
            </w:pPr>
            <w:r w:rsidRPr="001E6429">
              <w:rPr>
                <w:rFonts w:ascii="Times New Roman" w:eastAsia="Calibri" w:hAnsi="Times New Roman" w:cs="Times New Roman"/>
                <w:spacing w:val="1"/>
              </w:rPr>
              <w:t xml:space="preserve">- </w:t>
            </w:r>
            <w:r w:rsidRPr="001E6429">
              <w:rPr>
                <w:rFonts w:ascii="Times New Roman" w:eastAsia="Calibri" w:hAnsi="Times New Roman" w:cs="Times New Roman"/>
                <w:spacing w:val="-1"/>
              </w:rPr>
              <w:t xml:space="preserve">анализирует </w:t>
            </w:r>
            <w:r w:rsidRPr="001E6429">
              <w:rPr>
                <w:rFonts w:ascii="Times New Roman" w:eastAsia="Calibri" w:hAnsi="Times New Roman" w:cs="Times New Roman"/>
              </w:rPr>
              <w:t xml:space="preserve">бизнес-идею; </w:t>
            </w:r>
          </w:p>
          <w:p w:rsidR="001E6429" w:rsidRPr="001E6429" w:rsidRDefault="001E6429" w:rsidP="001E6429">
            <w:pPr>
              <w:widowControl w:val="0"/>
              <w:tabs>
                <w:tab w:val="left" w:pos="6804"/>
              </w:tabs>
              <w:autoSpaceDE w:val="0"/>
              <w:autoSpaceDN w:val="0"/>
              <w:spacing w:after="0" w:line="240" w:lineRule="auto"/>
              <w:ind w:left="107" w:right="131"/>
              <w:rPr>
                <w:rFonts w:ascii="Times New Roman" w:eastAsia="Calibri" w:hAnsi="Times New Roman" w:cs="Times New Roman"/>
                <w:spacing w:val="1"/>
              </w:rPr>
            </w:pPr>
            <w:r w:rsidRPr="001E6429">
              <w:rPr>
                <w:rFonts w:ascii="Times New Roman" w:eastAsia="Calibri" w:hAnsi="Times New Roman" w:cs="Times New Roman"/>
              </w:rPr>
              <w:t>- проводит</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презентацию бизнес-идеи, открытия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собственного дела в области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профессиональной деятельности;</w:t>
            </w:r>
            <w:r w:rsidRPr="001E6429">
              <w:rPr>
                <w:rFonts w:ascii="Times New Roman" w:eastAsia="Calibri" w:hAnsi="Times New Roman" w:cs="Times New Roman"/>
                <w:spacing w:val="1"/>
              </w:rPr>
              <w:t xml:space="preserve"> </w:t>
            </w:r>
          </w:p>
          <w:p w:rsidR="001E6429" w:rsidRPr="001E6429" w:rsidRDefault="001E6429" w:rsidP="001E6429">
            <w:pPr>
              <w:widowControl w:val="0"/>
              <w:tabs>
                <w:tab w:val="left" w:pos="6804"/>
              </w:tabs>
              <w:autoSpaceDE w:val="0"/>
              <w:autoSpaceDN w:val="0"/>
              <w:spacing w:after="0" w:line="240" w:lineRule="auto"/>
              <w:ind w:left="107" w:right="131"/>
              <w:rPr>
                <w:rFonts w:ascii="Times New Roman" w:eastAsia="Calibri" w:hAnsi="Times New Roman" w:cs="Times New Roman"/>
                <w:spacing w:val="-47"/>
              </w:rPr>
            </w:pP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предлагает возможные источники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финансирования для реализации бизнес-идеи;</w:t>
            </w:r>
            <w:r w:rsidRPr="001E6429">
              <w:rPr>
                <w:rFonts w:ascii="Times New Roman" w:eastAsia="Calibri" w:hAnsi="Times New Roman" w:cs="Times New Roman"/>
                <w:spacing w:val="-47"/>
              </w:rPr>
              <w:t xml:space="preserve"> </w:t>
            </w:r>
          </w:p>
          <w:p w:rsidR="001E6429" w:rsidRPr="001E6429" w:rsidRDefault="001E6429" w:rsidP="001E6429">
            <w:pPr>
              <w:widowControl w:val="0"/>
              <w:tabs>
                <w:tab w:val="left" w:pos="6804"/>
              </w:tabs>
              <w:autoSpaceDE w:val="0"/>
              <w:autoSpaceDN w:val="0"/>
              <w:spacing w:after="0" w:line="240" w:lineRule="auto"/>
              <w:ind w:left="107" w:right="131"/>
              <w:rPr>
                <w:rFonts w:ascii="Times New Roman" w:eastAsia="Calibri" w:hAnsi="Times New Roman" w:cs="Times New Roman"/>
              </w:rPr>
            </w:pP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проводит</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финансовые</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расчет, включая анализ расходов,</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необходимых для достижения цели,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выполняет практические задания,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основанные</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на</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ситуациях,</w:t>
            </w:r>
            <w:r w:rsidRPr="001E6429">
              <w:rPr>
                <w:rFonts w:ascii="Times New Roman" w:eastAsia="Calibri" w:hAnsi="Times New Roman" w:cs="Times New Roman"/>
                <w:spacing w:val="-6"/>
              </w:rPr>
              <w:t xml:space="preserve"> </w:t>
            </w:r>
            <w:r w:rsidRPr="001E6429">
              <w:rPr>
                <w:rFonts w:ascii="Times New Roman" w:eastAsia="Calibri" w:hAnsi="Times New Roman" w:cs="Times New Roman"/>
              </w:rPr>
              <w:t>связанных</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с</w:t>
            </w:r>
            <w:r w:rsidRPr="001E6429">
              <w:rPr>
                <w:rFonts w:ascii="Times New Roman" w:eastAsia="Calibri" w:hAnsi="Times New Roman" w:cs="Times New Roman"/>
                <w:spacing w:val="-2"/>
              </w:rPr>
              <w:t xml:space="preserve"> </w:t>
            </w:r>
            <w:r w:rsidRPr="001E6429">
              <w:rPr>
                <w:rFonts w:ascii="Times New Roman" w:eastAsia="Calibri" w:hAnsi="Times New Roman" w:cs="Times New Roman"/>
              </w:rPr>
              <w:t>различными</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финансовыми.</w:t>
            </w:r>
          </w:p>
        </w:tc>
        <w:tc>
          <w:tcPr>
            <w:tcW w:w="2442" w:type="dxa"/>
          </w:tcPr>
          <w:p w:rsidR="001E6429" w:rsidRPr="001E6429" w:rsidRDefault="001E6429" w:rsidP="001E6429">
            <w:pPr>
              <w:widowControl w:val="0"/>
              <w:tabs>
                <w:tab w:val="left" w:pos="6804"/>
              </w:tabs>
              <w:autoSpaceDE w:val="0"/>
              <w:autoSpaceDN w:val="0"/>
              <w:spacing w:after="0" w:line="240" w:lineRule="auto"/>
              <w:ind w:left="108" w:right="831"/>
              <w:rPr>
                <w:rFonts w:ascii="Times New Roman" w:eastAsia="Calibri" w:hAnsi="Times New Roman" w:cs="Times New Roman"/>
              </w:rPr>
            </w:pPr>
            <w:r w:rsidRPr="001E6429">
              <w:rPr>
                <w:rFonts w:ascii="Times New Roman" w:eastAsia="Calibri" w:hAnsi="Times New Roman" w:cs="Times New Roman"/>
                <w:spacing w:val="-1"/>
              </w:rPr>
              <w:lastRenderedPageBreak/>
              <w:t xml:space="preserve">Оценка </w:t>
            </w:r>
            <w:r w:rsidRPr="001E6429">
              <w:rPr>
                <w:rFonts w:ascii="Times New Roman" w:eastAsia="Calibri" w:hAnsi="Times New Roman" w:cs="Times New Roman"/>
              </w:rPr>
              <w:t>результатов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устного опроса;</w:t>
            </w:r>
          </w:p>
          <w:p w:rsidR="001E6429" w:rsidRPr="001E6429" w:rsidRDefault="001E6429" w:rsidP="001E6429">
            <w:pPr>
              <w:widowControl w:val="0"/>
              <w:tabs>
                <w:tab w:val="left" w:pos="6804"/>
              </w:tabs>
              <w:autoSpaceDE w:val="0"/>
              <w:autoSpaceDN w:val="0"/>
              <w:spacing w:after="0" w:line="240" w:lineRule="auto"/>
              <w:rPr>
                <w:rFonts w:ascii="Times New Roman" w:eastAsia="Calibri" w:hAnsi="Times New Roman" w:cs="Times New Roman"/>
                <w:b/>
              </w:rPr>
            </w:pPr>
          </w:p>
          <w:p w:rsidR="001E6429" w:rsidRPr="001E6429" w:rsidRDefault="001E6429" w:rsidP="001E6429">
            <w:pPr>
              <w:widowControl w:val="0"/>
              <w:tabs>
                <w:tab w:val="left" w:pos="6804"/>
              </w:tabs>
              <w:autoSpaceDE w:val="0"/>
              <w:autoSpaceDN w:val="0"/>
              <w:spacing w:after="0" w:line="240" w:lineRule="auto"/>
              <w:ind w:left="108" w:right="831"/>
              <w:rPr>
                <w:rFonts w:ascii="Times New Roman" w:eastAsia="Calibri" w:hAnsi="Times New Roman" w:cs="Times New Roman"/>
              </w:rPr>
            </w:pPr>
            <w:r w:rsidRPr="001E6429">
              <w:rPr>
                <w:rFonts w:ascii="Times New Roman" w:eastAsia="Calibri" w:hAnsi="Times New Roman" w:cs="Times New Roman"/>
                <w:spacing w:val="-1"/>
              </w:rPr>
              <w:t xml:space="preserve">Оценка </w:t>
            </w:r>
            <w:r w:rsidRPr="001E6429">
              <w:rPr>
                <w:rFonts w:ascii="Times New Roman" w:eastAsia="Calibri" w:hAnsi="Times New Roman" w:cs="Times New Roman"/>
              </w:rPr>
              <w:t>результатов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практической</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работы;</w:t>
            </w:r>
          </w:p>
          <w:p w:rsidR="001E6429" w:rsidRPr="001E6429" w:rsidRDefault="001E6429" w:rsidP="001E6429">
            <w:pPr>
              <w:widowControl w:val="0"/>
              <w:tabs>
                <w:tab w:val="left" w:pos="6804"/>
              </w:tabs>
              <w:autoSpaceDE w:val="0"/>
              <w:autoSpaceDN w:val="0"/>
              <w:spacing w:after="0" w:line="240" w:lineRule="auto"/>
              <w:rPr>
                <w:rFonts w:ascii="Times New Roman" w:eastAsia="Calibri" w:hAnsi="Times New Roman" w:cs="Times New Roman"/>
                <w:b/>
              </w:rPr>
            </w:pPr>
          </w:p>
          <w:p w:rsidR="001E6429" w:rsidRPr="001E6429" w:rsidRDefault="001E6429" w:rsidP="001E6429">
            <w:pPr>
              <w:widowControl w:val="0"/>
              <w:tabs>
                <w:tab w:val="left" w:pos="6804"/>
              </w:tabs>
              <w:autoSpaceDE w:val="0"/>
              <w:autoSpaceDN w:val="0"/>
              <w:spacing w:after="0" w:line="240" w:lineRule="auto"/>
              <w:ind w:left="108" w:right="831"/>
              <w:rPr>
                <w:rFonts w:ascii="Times New Roman" w:eastAsia="Calibri" w:hAnsi="Times New Roman" w:cs="Times New Roman"/>
              </w:rPr>
            </w:pPr>
            <w:r w:rsidRPr="001E6429">
              <w:rPr>
                <w:rFonts w:ascii="Times New Roman" w:eastAsia="Calibri" w:hAnsi="Times New Roman" w:cs="Times New Roman"/>
                <w:spacing w:val="-1"/>
              </w:rPr>
              <w:t xml:space="preserve">Оценка </w:t>
            </w:r>
            <w:r w:rsidRPr="001E6429">
              <w:rPr>
                <w:rFonts w:ascii="Times New Roman" w:eastAsia="Calibri" w:hAnsi="Times New Roman" w:cs="Times New Roman"/>
              </w:rPr>
              <w:t>результатов</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тестирования;</w:t>
            </w:r>
          </w:p>
          <w:p w:rsidR="001E6429" w:rsidRPr="001E6429" w:rsidRDefault="001E6429" w:rsidP="001E6429">
            <w:pPr>
              <w:widowControl w:val="0"/>
              <w:tabs>
                <w:tab w:val="left" w:pos="6804"/>
              </w:tabs>
              <w:autoSpaceDE w:val="0"/>
              <w:autoSpaceDN w:val="0"/>
              <w:spacing w:after="0" w:line="240" w:lineRule="auto"/>
              <w:rPr>
                <w:rFonts w:ascii="Times New Roman" w:eastAsia="Calibri" w:hAnsi="Times New Roman" w:cs="Times New Roman"/>
                <w:b/>
              </w:rPr>
            </w:pPr>
          </w:p>
          <w:p w:rsidR="001E6429" w:rsidRPr="001E6429" w:rsidRDefault="001E6429" w:rsidP="001E6429">
            <w:pPr>
              <w:widowControl w:val="0"/>
              <w:tabs>
                <w:tab w:val="left" w:pos="6804"/>
              </w:tabs>
              <w:autoSpaceDE w:val="0"/>
              <w:autoSpaceDN w:val="0"/>
              <w:spacing w:after="0" w:line="240" w:lineRule="auto"/>
              <w:ind w:left="108" w:right="216"/>
              <w:rPr>
                <w:rFonts w:ascii="Times New Roman" w:eastAsia="Calibri" w:hAnsi="Times New Roman" w:cs="Times New Roman"/>
              </w:rPr>
            </w:pPr>
            <w:r w:rsidRPr="001E6429">
              <w:rPr>
                <w:rFonts w:ascii="Times New Roman" w:eastAsia="Calibri" w:hAnsi="Times New Roman" w:cs="Times New Roman"/>
              </w:rPr>
              <w:t>Самооценка</w:t>
            </w:r>
            <w:r w:rsidRPr="001E6429">
              <w:rPr>
                <w:rFonts w:ascii="Times New Roman" w:eastAsia="Calibri" w:hAnsi="Times New Roman" w:cs="Times New Roman"/>
                <w:spacing w:val="-8"/>
              </w:rPr>
              <w:t xml:space="preserve"> </w:t>
            </w:r>
            <w:r w:rsidRPr="001E6429">
              <w:rPr>
                <w:rFonts w:ascii="Times New Roman" w:eastAsia="Calibri" w:hAnsi="Times New Roman" w:cs="Times New Roman"/>
              </w:rPr>
              <w:t>своего</w:t>
            </w:r>
            <w:r w:rsidRPr="001E6429">
              <w:rPr>
                <w:rFonts w:ascii="Times New Roman" w:eastAsia="Calibri" w:hAnsi="Times New Roman" w:cs="Times New Roman"/>
                <w:spacing w:val="-7"/>
              </w:rPr>
              <w:t xml:space="preserve"> </w:t>
            </w:r>
            <w:r w:rsidRPr="001E6429">
              <w:rPr>
                <w:rFonts w:ascii="Times New Roman" w:eastAsia="Calibri" w:hAnsi="Times New Roman" w:cs="Times New Roman"/>
              </w:rPr>
              <w:t>знания,</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осуществляемая</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обучающимися;</w:t>
            </w:r>
          </w:p>
          <w:p w:rsidR="001E6429" w:rsidRPr="001E6429" w:rsidRDefault="001E6429" w:rsidP="001E6429">
            <w:pPr>
              <w:widowControl w:val="0"/>
              <w:tabs>
                <w:tab w:val="left" w:pos="6804"/>
              </w:tabs>
              <w:autoSpaceDE w:val="0"/>
              <w:autoSpaceDN w:val="0"/>
              <w:spacing w:after="0" w:line="240" w:lineRule="auto"/>
              <w:rPr>
                <w:rFonts w:ascii="Times New Roman" w:eastAsia="Calibri" w:hAnsi="Times New Roman" w:cs="Times New Roman"/>
                <w:b/>
              </w:rPr>
            </w:pPr>
          </w:p>
          <w:p w:rsidR="001E6429" w:rsidRPr="001E6429" w:rsidRDefault="001E6429" w:rsidP="001E6429">
            <w:pPr>
              <w:widowControl w:val="0"/>
              <w:autoSpaceDE w:val="0"/>
              <w:autoSpaceDN w:val="0"/>
              <w:spacing w:after="0" w:line="240" w:lineRule="auto"/>
              <w:ind w:left="108"/>
              <w:rPr>
                <w:rFonts w:ascii="Times New Roman" w:eastAsia="Calibri" w:hAnsi="Times New Roman" w:cs="Times New Roman"/>
              </w:rPr>
            </w:pPr>
            <w:r w:rsidRPr="001E6429">
              <w:rPr>
                <w:rFonts w:ascii="Times New Roman" w:eastAsia="Calibri" w:hAnsi="Times New Roman" w:cs="Times New Roman"/>
              </w:rPr>
              <w:t>Экспертное наблюдение за</w:t>
            </w:r>
            <w:r w:rsidRPr="001E6429">
              <w:rPr>
                <w:rFonts w:ascii="Times New Roman" w:eastAsia="Calibri" w:hAnsi="Times New Roman" w:cs="Times New Roman"/>
                <w:spacing w:val="1"/>
              </w:rPr>
              <w:t xml:space="preserve"> </w:t>
            </w:r>
            <w:r w:rsidRPr="001E6429">
              <w:rPr>
                <w:rFonts w:ascii="Times New Roman" w:eastAsia="Calibri" w:hAnsi="Times New Roman" w:cs="Times New Roman"/>
              </w:rPr>
              <w:t>ходом</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выполнения</w:t>
            </w:r>
            <w:r w:rsidRPr="001E6429">
              <w:rPr>
                <w:rFonts w:ascii="Times New Roman" w:eastAsia="Calibri" w:hAnsi="Times New Roman" w:cs="Times New Roman"/>
                <w:spacing w:val="-5"/>
              </w:rPr>
              <w:t xml:space="preserve"> </w:t>
            </w:r>
            <w:r w:rsidRPr="001E6429">
              <w:rPr>
                <w:rFonts w:ascii="Times New Roman" w:eastAsia="Calibri" w:hAnsi="Times New Roman" w:cs="Times New Roman"/>
              </w:rPr>
              <w:t>учебных</w:t>
            </w:r>
            <w:r w:rsidRPr="001E6429">
              <w:rPr>
                <w:rFonts w:ascii="Times New Roman" w:eastAsia="Calibri" w:hAnsi="Times New Roman" w:cs="Times New Roman"/>
                <w:spacing w:val="-47"/>
              </w:rPr>
              <w:t xml:space="preserve"> </w:t>
            </w:r>
            <w:r w:rsidRPr="001E6429">
              <w:rPr>
                <w:rFonts w:ascii="Times New Roman" w:eastAsia="Calibri" w:hAnsi="Times New Roman" w:cs="Times New Roman"/>
              </w:rPr>
              <w:t>заданий</w:t>
            </w:r>
          </w:p>
          <w:p w:rsidR="001E6429" w:rsidRPr="001E6429" w:rsidRDefault="001E6429" w:rsidP="001E6429">
            <w:pPr>
              <w:widowControl w:val="0"/>
              <w:autoSpaceDE w:val="0"/>
              <w:autoSpaceDN w:val="0"/>
              <w:spacing w:after="0" w:line="240" w:lineRule="auto"/>
              <w:ind w:left="108"/>
              <w:rPr>
                <w:rFonts w:ascii="Times New Roman" w:eastAsia="Calibri" w:hAnsi="Times New Roman" w:cs="Times New Roman"/>
              </w:rPr>
            </w:pPr>
          </w:p>
          <w:p w:rsidR="001E6429" w:rsidRPr="001E6429" w:rsidRDefault="001E6429" w:rsidP="001E6429">
            <w:pPr>
              <w:widowControl w:val="0"/>
              <w:autoSpaceDE w:val="0"/>
              <w:autoSpaceDN w:val="0"/>
              <w:spacing w:after="0" w:line="240" w:lineRule="auto"/>
              <w:ind w:left="108"/>
              <w:rPr>
                <w:rFonts w:ascii="Times New Roman" w:eastAsia="Calibri" w:hAnsi="Times New Roman" w:cs="Times New Roman"/>
                <w:spacing w:val="-1"/>
              </w:rPr>
            </w:pPr>
            <w:r w:rsidRPr="001E6429">
              <w:rPr>
                <w:rFonts w:ascii="Times New Roman" w:eastAsia="Calibri" w:hAnsi="Times New Roman" w:cs="Times New Roman"/>
              </w:rPr>
              <w:t>Диф.зачет</w:t>
            </w:r>
          </w:p>
        </w:tc>
      </w:tr>
    </w:tbl>
    <w:p w:rsidR="001E6429" w:rsidRPr="001E6429" w:rsidRDefault="001E6429" w:rsidP="001E6429">
      <w:pPr>
        <w:spacing w:after="0" w:line="240" w:lineRule="auto"/>
        <w:rPr>
          <w:rFonts w:ascii="Times New Roman" w:eastAsia="Calibri" w:hAnsi="Times New Roman" w:cs="Times New Roman"/>
          <w:sz w:val="24"/>
          <w:szCs w:val="24"/>
        </w:rPr>
      </w:pPr>
    </w:p>
    <w:p w:rsidR="001E6429" w:rsidRPr="001E6429" w:rsidRDefault="001E6429" w:rsidP="001E6429">
      <w:pPr>
        <w:spacing w:after="0" w:line="240" w:lineRule="auto"/>
        <w:rPr>
          <w:rFonts w:ascii="Calibri" w:eastAsia="Calibri" w:hAnsi="Calibri" w:cs="Times New Roman"/>
          <w:lang w:eastAsia="ru-RU"/>
        </w:rPr>
      </w:pPr>
    </w:p>
    <w:p w:rsidR="001E6429" w:rsidRPr="001E6429" w:rsidRDefault="001E6429" w:rsidP="001E6429">
      <w:pPr>
        <w:spacing w:after="0" w:line="240" w:lineRule="auto"/>
        <w:rPr>
          <w:rFonts w:ascii="Calibri" w:eastAsia="Calibri" w:hAnsi="Calibri" w:cs="Times New Roman"/>
          <w:lang w:eastAsia="ru-RU"/>
        </w:rPr>
      </w:pPr>
    </w:p>
    <w:p w:rsidR="001E6429" w:rsidRPr="001E6429" w:rsidRDefault="001E6429" w:rsidP="001E6429">
      <w:pPr>
        <w:spacing w:after="0" w:line="240" w:lineRule="auto"/>
        <w:rPr>
          <w:rFonts w:ascii="Calibri" w:eastAsia="Calibri" w:hAnsi="Calibri" w:cs="Times New Roman"/>
          <w:lang w:eastAsia="ru-RU"/>
        </w:rPr>
      </w:pPr>
    </w:p>
    <w:p w:rsidR="001E6429" w:rsidRPr="001E6429" w:rsidRDefault="001E6429" w:rsidP="001E6429">
      <w:pPr>
        <w:tabs>
          <w:tab w:val="left" w:pos="3660"/>
        </w:tabs>
        <w:spacing w:after="0" w:line="240" w:lineRule="auto"/>
        <w:rPr>
          <w:rFonts w:ascii="Times New Roman" w:eastAsia="Calibri" w:hAnsi="Times New Roman" w:cs="Times New Roman"/>
          <w:b/>
          <w:sz w:val="24"/>
          <w:szCs w:val="24"/>
          <w:lang w:eastAsia="ru-RU"/>
        </w:rPr>
      </w:pPr>
    </w:p>
    <w:p w:rsidR="001E6429" w:rsidRPr="001E6429" w:rsidRDefault="001E6429" w:rsidP="001E6429">
      <w:pPr>
        <w:spacing w:after="0" w:line="240" w:lineRule="auto"/>
        <w:rPr>
          <w:rFonts w:ascii="Times New Roman" w:eastAsia="Calibri" w:hAnsi="Times New Roman" w:cs="Times New Roman"/>
          <w:b/>
          <w:bCs/>
          <w:sz w:val="24"/>
          <w:szCs w:val="24"/>
        </w:rPr>
      </w:pPr>
    </w:p>
    <w:sectPr w:rsidR="001E6429" w:rsidRPr="001E6429" w:rsidSect="001E642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Полужирный">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1" w:rsidRDefault="001E6429">
    <w:pPr>
      <w:pStyle w:val="af3"/>
      <w:spacing w:line="14" w:lineRule="auto"/>
      <w:rPr>
        <w:sz w:val="20"/>
      </w:rPr>
    </w:pPr>
    <w:r>
      <w:rPr>
        <w:noProof/>
      </w:rPr>
      <mc:AlternateContent>
        <mc:Choice Requires="wps">
          <w:drawing>
            <wp:anchor distT="0" distB="0" distL="114300" distR="114300" simplePos="0" relativeHeight="251659264" behindDoc="1" locked="0" layoutInCell="1" allowOverlap="1" wp14:anchorId="08890D42" wp14:editId="0CCE51A8">
              <wp:simplePos x="0" y="0"/>
              <wp:positionH relativeFrom="page">
                <wp:posOffset>9792970</wp:posOffset>
              </wp:positionH>
              <wp:positionV relativeFrom="page">
                <wp:posOffset>6627495</wp:posOffset>
              </wp:positionV>
              <wp:extent cx="219710" cy="165735"/>
              <wp:effectExtent l="127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821" w:rsidRDefault="001E6429">
                          <w:pPr>
                            <w:spacing w:line="245" w:lineRule="exact"/>
                            <w:ind w:left="60"/>
                          </w:pPr>
                          <w:r>
                            <w:fldChar w:fldCharType="begin"/>
                          </w:r>
                          <w:r>
                            <w:instrText xml:space="preserve"> PAGE </w:instrText>
                          </w:r>
                          <w:r>
                            <w:fldChar w:fldCharType="separate"/>
                          </w:r>
                          <w:r>
                            <w:rPr>
                              <w:noProof/>
                            </w:rPr>
                            <w:t>14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90D42" id="_x0000_t202" coordsize="21600,21600" o:spt="202" path="m,l,21600r21600,l21600,xe">
              <v:stroke joinstyle="miter"/>
              <v:path gradientshapeok="t" o:connecttype="rect"/>
            </v:shapetype>
            <v:shape id="Надпись 1" o:spid="_x0000_s1026" type="#_x0000_t202" style="position:absolute;left:0;text-align:left;margin-left:771.1pt;margin-top:521.85pt;width:17.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" filled="f" stroked="f">
              <v:textbox inset="0,0,0,0">
                <w:txbxContent>
                  <w:p w:rsidR="00AD5821" w:rsidRDefault="001E6429">
                    <w:pPr>
                      <w:spacing w:line="245" w:lineRule="exact"/>
                      <w:ind w:left="60"/>
                    </w:pPr>
                    <w:r>
                      <w:fldChar w:fldCharType="begin"/>
                    </w:r>
                    <w:r>
                      <w:instrText xml:space="preserve"> PAGE </w:instrText>
                    </w:r>
                    <w:r>
                      <w:fldChar w:fldCharType="separate"/>
                    </w:r>
                    <w:r>
                      <w:rPr>
                        <w:noProof/>
                      </w:rPr>
                      <w:t>14</w:t>
                    </w:r>
                    <w:r>
                      <w:rPr>
                        <w:noProof/>
                      </w:rPr>
                      <w:fldChar w:fldCharType="end"/>
                    </w:r>
                  </w:p>
                </w:txbxContent>
              </v:textbox>
              <w10:wrap anchorx="page" anchory="page"/>
            </v:shape>
          </w:pict>
        </mc:Fallback>
      </mc:AlternateContent>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1" w:rsidRDefault="001E6429">
    <w:pPr>
      <w:pStyle w:val="ac"/>
      <w:jc w:val="center"/>
    </w:pPr>
    <w:r>
      <w:fldChar w:fldCharType="begin"/>
    </w:r>
    <w:r>
      <w:instrText xml:space="preserve"> PAGE   \* MERGEFORMAT </w:instrText>
    </w:r>
    <w:r>
      <w:fldChar w:fldCharType="separate"/>
    </w:r>
    <w:r>
      <w:rPr>
        <w:noProof/>
      </w:rPr>
      <w:t>48</w:t>
    </w:r>
    <w:r>
      <w:rPr>
        <w:noProof/>
      </w:rPr>
      <w:fldChar w:fldCharType="end"/>
    </w:r>
  </w:p>
  <w:p w:rsidR="00AD5821" w:rsidRDefault="001E6429">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1" w:rsidRDefault="001E6429">
    <w:pPr>
      <w:pStyle w:val="ac"/>
      <w:jc w:val="center"/>
    </w:pPr>
    <w:r>
      <w:fldChar w:fldCharType="begin"/>
    </w:r>
    <w:r>
      <w:instrText>PAGE   \* MERGEFORMAT</w:instrText>
    </w:r>
    <w:r>
      <w:fldChar w:fldCharType="separate"/>
    </w:r>
    <w:r>
      <w:rPr>
        <w:noProof/>
      </w:rPr>
      <w:t>1</w:t>
    </w:r>
    <w:r>
      <w:rPr>
        <w:noProof/>
      </w:rPr>
      <w:fldChar w:fldCharType="end"/>
    </w:r>
  </w:p>
  <w:p w:rsidR="00AD5821" w:rsidRDefault="001E6429">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1" w:rsidRDefault="001E6429">
    <w:pPr>
      <w:pStyle w:val="ac"/>
      <w:jc w:val="center"/>
    </w:pPr>
    <w:r>
      <w:fldChar w:fldCharType="begin"/>
    </w:r>
    <w:r>
      <w:instrText xml:space="preserve"> PAGE   \* MERGEFORMAT </w:instrText>
    </w:r>
    <w:r>
      <w:fldChar w:fldCharType="separate"/>
    </w:r>
    <w:r>
      <w:rPr>
        <w:noProof/>
      </w:rPr>
      <w:t>48</w:t>
    </w:r>
    <w:r>
      <w:rPr>
        <w:noProof/>
      </w:rPr>
      <w:fldChar w:fldCharType="end"/>
    </w:r>
  </w:p>
  <w:p w:rsidR="00AD5821" w:rsidRDefault="001E6429">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1069"/>
        </w:tabs>
        <w:ind w:left="1069" w:hanging="360"/>
      </w:pPr>
    </w:lvl>
  </w:abstractNum>
  <w:abstractNum w:abstractNumId="1" w15:restartNumberingAfterBreak="0">
    <w:nsid w:val="0000005B"/>
    <w:multiLevelType w:val="singleLevel"/>
    <w:tmpl w:val="E2A21FA8"/>
    <w:name w:val="WW8Num95"/>
    <w:lvl w:ilvl="0">
      <w:start w:val="1"/>
      <w:numFmt w:val="decimal"/>
      <w:lvlText w:val="%1."/>
      <w:lvlJc w:val="left"/>
      <w:pPr>
        <w:tabs>
          <w:tab w:val="num" w:pos="0"/>
        </w:tabs>
        <w:ind w:left="720" w:hanging="360"/>
      </w:pPr>
      <w:rPr>
        <w:rFonts w:ascii="Times New Roman" w:eastAsia="SimSun" w:hAnsi="Times New Roman" w:cs="Times New Roman"/>
        <w:b w:val="0"/>
        <w:bCs/>
        <w:i w:val="0"/>
        <w:sz w:val="24"/>
        <w:szCs w:val="24"/>
      </w:rPr>
    </w:lvl>
  </w:abstractNum>
  <w:abstractNum w:abstractNumId="2"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C82317"/>
    <w:multiLevelType w:val="hybridMultilevel"/>
    <w:tmpl w:val="BA221C94"/>
    <w:lvl w:ilvl="0" w:tplc="DA6A9670">
      <w:numFmt w:val="bullet"/>
      <w:lvlText w:val="-"/>
      <w:lvlJc w:val="left"/>
      <w:pPr>
        <w:ind w:left="107" w:hanging="117"/>
      </w:pPr>
      <w:rPr>
        <w:rFonts w:ascii="Times New Roman" w:eastAsia="Times New Roman" w:hAnsi="Times New Roman" w:hint="default"/>
        <w:w w:val="100"/>
        <w:sz w:val="20"/>
      </w:rPr>
    </w:lvl>
    <w:lvl w:ilvl="1" w:tplc="F65A8CEA">
      <w:numFmt w:val="bullet"/>
      <w:lvlText w:val="•"/>
      <w:lvlJc w:val="left"/>
      <w:pPr>
        <w:ind w:left="429" w:hanging="117"/>
      </w:pPr>
      <w:rPr>
        <w:rFonts w:hint="default"/>
      </w:rPr>
    </w:lvl>
    <w:lvl w:ilvl="2" w:tplc="763C7046">
      <w:numFmt w:val="bullet"/>
      <w:lvlText w:val="•"/>
      <w:lvlJc w:val="left"/>
      <w:pPr>
        <w:ind w:left="759" w:hanging="117"/>
      </w:pPr>
      <w:rPr>
        <w:rFonts w:hint="default"/>
      </w:rPr>
    </w:lvl>
    <w:lvl w:ilvl="3" w:tplc="CEE6E750">
      <w:numFmt w:val="bullet"/>
      <w:lvlText w:val="•"/>
      <w:lvlJc w:val="left"/>
      <w:pPr>
        <w:ind w:left="1089" w:hanging="117"/>
      </w:pPr>
      <w:rPr>
        <w:rFonts w:hint="default"/>
      </w:rPr>
    </w:lvl>
    <w:lvl w:ilvl="4" w:tplc="7F647C20">
      <w:numFmt w:val="bullet"/>
      <w:lvlText w:val="•"/>
      <w:lvlJc w:val="left"/>
      <w:pPr>
        <w:ind w:left="1419" w:hanging="117"/>
      </w:pPr>
      <w:rPr>
        <w:rFonts w:hint="default"/>
      </w:rPr>
    </w:lvl>
    <w:lvl w:ilvl="5" w:tplc="45CC25AC">
      <w:numFmt w:val="bullet"/>
      <w:lvlText w:val="•"/>
      <w:lvlJc w:val="left"/>
      <w:pPr>
        <w:ind w:left="1749" w:hanging="117"/>
      </w:pPr>
      <w:rPr>
        <w:rFonts w:hint="default"/>
      </w:rPr>
    </w:lvl>
    <w:lvl w:ilvl="6" w:tplc="97BC6B50">
      <w:numFmt w:val="bullet"/>
      <w:lvlText w:val="•"/>
      <w:lvlJc w:val="left"/>
      <w:pPr>
        <w:ind w:left="2078" w:hanging="117"/>
      </w:pPr>
      <w:rPr>
        <w:rFonts w:hint="default"/>
      </w:rPr>
    </w:lvl>
    <w:lvl w:ilvl="7" w:tplc="48A67514">
      <w:numFmt w:val="bullet"/>
      <w:lvlText w:val="•"/>
      <w:lvlJc w:val="left"/>
      <w:pPr>
        <w:ind w:left="2408" w:hanging="117"/>
      </w:pPr>
      <w:rPr>
        <w:rFonts w:hint="default"/>
      </w:rPr>
    </w:lvl>
    <w:lvl w:ilvl="8" w:tplc="FCAE366C">
      <w:numFmt w:val="bullet"/>
      <w:lvlText w:val="•"/>
      <w:lvlJc w:val="left"/>
      <w:pPr>
        <w:ind w:left="2738" w:hanging="117"/>
      </w:pPr>
      <w:rPr>
        <w:rFonts w:hint="default"/>
      </w:rPr>
    </w:lvl>
  </w:abstractNum>
  <w:abstractNum w:abstractNumId="4" w15:restartNumberingAfterBreak="0">
    <w:nsid w:val="07F31ED3"/>
    <w:multiLevelType w:val="hybridMultilevel"/>
    <w:tmpl w:val="8126055E"/>
    <w:lvl w:ilvl="0" w:tplc="633A02B6">
      <w:numFmt w:val="bullet"/>
      <w:lvlText w:val="-"/>
      <w:lvlJc w:val="left"/>
      <w:pPr>
        <w:ind w:left="107" w:hanging="117"/>
      </w:pPr>
      <w:rPr>
        <w:rFonts w:ascii="Times New Roman" w:eastAsia="Times New Roman" w:hAnsi="Times New Roman" w:hint="default"/>
        <w:w w:val="100"/>
        <w:sz w:val="20"/>
      </w:rPr>
    </w:lvl>
    <w:lvl w:ilvl="1" w:tplc="73A63AAA">
      <w:numFmt w:val="bullet"/>
      <w:lvlText w:val="•"/>
      <w:lvlJc w:val="left"/>
      <w:pPr>
        <w:ind w:left="429" w:hanging="117"/>
      </w:pPr>
      <w:rPr>
        <w:rFonts w:hint="default"/>
      </w:rPr>
    </w:lvl>
    <w:lvl w:ilvl="2" w:tplc="1938E7EE">
      <w:numFmt w:val="bullet"/>
      <w:lvlText w:val="•"/>
      <w:lvlJc w:val="left"/>
      <w:pPr>
        <w:ind w:left="759" w:hanging="117"/>
      </w:pPr>
      <w:rPr>
        <w:rFonts w:hint="default"/>
      </w:rPr>
    </w:lvl>
    <w:lvl w:ilvl="3" w:tplc="193EAC32">
      <w:numFmt w:val="bullet"/>
      <w:lvlText w:val="•"/>
      <w:lvlJc w:val="left"/>
      <w:pPr>
        <w:ind w:left="1089" w:hanging="117"/>
      </w:pPr>
      <w:rPr>
        <w:rFonts w:hint="default"/>
      </w:rPr>
    </w:lvl>
    <w:lvl w:ilvl="4" w:tplc="7F94F46C">
      <w:numFmt w:val="bullet"/>
      <w:lvlText w:val="•"/>
      <w:lvlJc w:val="left"/>
      <w:pPr>
        <w:ind w:left="1419" w:hanging="117"/>
      </w:pPr>
      <w:rPr>
        <w:rFonts w:hint="default"/>
      </w:rPr>
    </w:lvl>
    <w:lvl w:ilvl="5" w:tplc="7A047D48">
      <w:numFmt w:val="bullet"/>
      <w:lvlText w:val="•"/>
      <w:lvlJc w:val="left"/>
      <w:pPr>
        <w:ind w:left="1749" w:hanging="117"/>
      </w:pPr>
      <w:rPr>
        <w:rFonts w:hint="default"/>
      </w:rPr>
    </w:lvl>
    <w:lvl w:ilvl="6" w:tplc="ADD45368">
      <w:numFmt w:val="bullet"/>
      <w:lvlText w:val="•"/>
      <w:lvlJc w:val="left"/>
      <w:pPr>
        <w:ind w:left="2078" w:hanging="117"/>
      </w:pPr>
      <w:rPr>
        <w:rFonts w:hint="default"/>
      </w:rPr>
    </w:lvl>
    <w:lvl w:ilvl="7" w:tplc="314A58AE">
      <w:numFmt w:val="bullet"/>
      <w:lvlText w:val="•"/>
      <w:lvlJc w:val="left"/>
      <w:pPr>
        <w:ind w:left="2408" w:hanging="117"/>
      </w:pPr>
      <w:rPr>
        <w:rFonts w:hint="default"/>
      </w:rPr>
    </w:lvl>
    <w:lvl w:ilvl="8" w:tplc="80BE817A">
      <w:numFmt w:val="bullet"/>
      <w:lvlText w:val="•"/>
      <w:lvlJc w:val="left"/>
      <w:pPr>
        <w:ind w:left="2738" w:hanging="117"/>
      </w:pPr>
      <w:rPr>
        <w:rFonts w:hint="default"/>
      </w:rPr>
    </w:lvl>
  </w:abstractNum>
  <w:abstractNum w:abstractNumId="5" w15:restartNumberingAfterBreak="0">
    <w:nsid w:val="33CF4902"/>
    <w:multiLevelType w:val="hybridMultilevel"/>
    <w:tmpl w:val="4CACE320"/>
    <w:lvl w:ilvl="0" w:tplc="C6FADE86">
      <w:start w:val="1"/>
      <w:numFmt w:val="decimal"/>
      <w:lvlText w:val="%1."/>
      <w:lvlJc w:val="left"/>
      <w:pPr>
        <w:ind w:left="340" w:hanging="424"/>
      </w:pPr>
      <w:rPr>
        <w:rFonts w:ascii="Times New Roman" w:eastAsia="Times New Roman" w:hAnsi="Times New Roman" w:cs="Times New Roman" w:hint="default"/>
        <w:w w:val="100"/>
        <w:sz w:val="24"/>
        <w:szCs w:val="24"/>
      </w:rPr>
    </w:lvl>
    <w:lvl w:ilvl="1" w:tplc="35AC65E8">
      <w:numFmt w:val="bullet"/>
      <w:lvlText w:val="•"/>
      <w:lvlJc w:val="left"/>
      <w:pPr>
        <w:ind w:left="1330" w:hanging="424"/>
      </w:pPr>
      <w:rPr>
        <w:rFonts w:hint="default"/>
      </w:rPr>
    </w:lvl>
    <w:lvl w:ilvl="2" w:tplc="F874FE46">
      <w:numFmt w:val="bullet"/>
      <w:lvlText w:val="•"/>
      <w:lvlJc w:val="left"/>
      <w:pPr>
        <w:ind w:left="2321" w:hanging="424"/>
      </w:pPr>
      <w:rPr>
        <w:rFonts w:hint="default"/>
      </w:rPr>
    </w:lvl>
    <w:lvl w:ilvl="3" w:tplc="6F928DEE">
      <w:numFmt w:val="bullet"/>
      <w:lvlText w:val="•"/>
      <w:lvlJc w:val="left"/>
      <w:pPr>
        <w:ind w:left="3311" w:hanging="424"/>
      </w:pPr>
      <w:rPr>
        <w:rFonts w:hint="default"/>
      </w:rPr>
    </w:lvl>
    <w:lvl w:ilvl="4" w:tplc="65E0BA92">
      <w:numFmt w:val="bullet"/>
      <w:lvlText w:val="•"/>
      <w:lvlJc w:val="left"/>
      <w:pPr>
        <w:ind w:left="4302" w:hanging="424"/>
      </w:pPr>
      <w:rPr>
        <w:rFonts w:hint="default"/>
      </w:rPr>
    </w:lvl>
    <w:lvl w:ilvl="5" w:tplc="F438B1C8">
      <w:numFmt w:val="bullet"/>
      <w:lvlText w:val="•"/>
      <w:lvlJc w:val="left"/>
      <w:pPr>
        <w:ind w:left="5293" w:hanging="424"/>
      </w:pPr>
      <w:rPr>
        <w:rFonts w:hint="default"/>
      </w:rPr>
    </w:lvl>
    <w:lvl w:ilvl="6" w:tplc="E1A655FC">
      <w:numFmt w:val="bullet"/>
      <w:lvlText w:val="•"/>
      <w:lvlJc w:val="left"/>
      <w:pPr>
        <w:ind w:left="6283" w:hanging="424"/>
      </w:pPr>
      <w:rPr>
        <w:rFonts w:hint="default"/>
      </w:rPr>
    </w:lvl>
    <w:lvl w:ilvl="7" w:tplc="26F046EC">
      <w:numFmt w:val="bullet"/>
      <w:lvlText w:val="•"/>
      <w:lvlJc w:val="left"/>
      <w:pPr>
        <w:ind w:left="7274" w:hanging="424"/>
      </w:pPr>
      <w:rPr>
        <w:rFonts w:hint="default"/>
      </w:rPr>
    </w:lvl>
    <w:lvl w:ilvl="8" w:tplc="53B47F92">
      <w:numFmt w:val="bullet"/>
      <w:lvlText w:val="•"/>
      <w:lvlJc w:val="left"/>
      <w:pPr>
        <w:ind w:left="8264" w:hanging="424"/>
      </w:pPr>
      <w:rPr>
        <w:rFonts w:hint="default"/>
      </w:rPr>
    </w:lvl>
  </w:abstractNum>
  <w:abstractNum w:abstractNumId="6" w15:restartNumberingAfterBreak="0">
    <w:nsid w:val="42E45BD7"/>
    <w:multiLevelType w:val="hybridMultilevel"/>
    <w:tmpl w:val="2DE2BEC8"/>
    <w:lvl w:ilvl="0" w:tplc="A9F82F4A">
      <w:numFmt w:val="bullet"/>
      <w:lvlText w:val="-"/>
      <w:lvlJc w:val="left"/>
      <w:pPr>
        <w:ind w:left="107" w:hanging="117"/>
      </w:pPr>
      <w:rPr>
        <w:rFonts w:ascii="Times New Roman" w:eastAsia="Times New Roman" w:hAnsi="Times New Roman" w:hint="default"/>
        <w:w w:val="100"/>
        <w:sz w:val="20"/>
      </w:rPr>
    </w:lvl>
    <w:lvl w:ilvl="1" w:tplc="AC3273EE">
      <w:numFmt w:val="bullet"/>
      <w:lvlText w:val="•"/>
      <w:lvlJc w:val="left"/>
      <w:pPr>
        <w:ind w:left="429" w:hanging="117"/>
      </w:pPr>
      <w:rPr>
        <w:rFonts w:hint="default"/>
      </w:rPr>
    </w:lvl>
    <w:lvl w:ilvl="2" w:tplc="D7FECEEA">
      <w:numFmt w:val="bullet"/>
      <w:lvlText w:val="•"/>
      <w:lvlJc w:val="left"/>
      <w:pPr>
        <w:ind w:left="759" w:hanging="117"/>
      </w:pPr>
      <w:rPr>
        <w:rFonts w:hint="default"/>
      </w:rPr>
    </w:lvl>
    <w:lvl w:ilvl="3" w:tplc="6FDCD334">
      <w:numFmt w:val="bullet"/>
      <w:lvlText w:val="•"/>
      <w:lvlJc w:val="left"/>
      <w:pPr>
        <w:ind w:left="1089" w:hanging="117"/>
      </w:pPr>
      <w:rPr>
        <w:rFonts w:hint="default"/>
      </w:rPr>
    </w:lvl>
    <w:lvl w:ilvl="4" w:tplc="F65E2EF8">
      <w:numFmt w:val="bullet"/>
      <w:lvlText w:val="•"/>
      <w:lvlJc w:val="left"/>
      <w:pPr>
        <w:ind w:left="1419" w:hanging="117"/>
      </w:pPr>
      <w:rPr>
        <w:rFonts w:hint="default"/>
      </w:rPr>
    </w:lvl>
    <w:lvl w:ilvl="5" w:tplc="24F2B058">
      <w:numFmt w:val="bullet"/>
      <w:lvlText w:val="•"/>
      <w:lvlJc w:val="left"/>
      <w:pPr>
        <w:ind w:left="1749" w:hanging="117"/>
      </w:pPr>
      <w:rPr>
        <w:rFonts w:hint="default"/>
      </w:rPr>
    </w:lvl>
    <w:lvl w:ilvl="6" w:tplc="D586ECC6">
      <w:numFmt w:val="bullet"/>
      <w:lvlText w:val="•"/>
      <w:lvlJc w:val="left"/>
      <w:pPr>
        <w:ind w:left="2078" w:hanging="117"/>
      </w:pPr>
      <w:rPr>
        <w:rFonts w:hint="default"/>
      </w:rPr>
    </w:lvl>
    <w:lvl w:ilvl="7" w:tplc="121E57A8">
      <w:numFmt w:val="bullet"/>
      <w:lvlText w:val="•"/>
      <w:lvlJc w:val="left"/>
      <w:pPr>
        <w:ind w:left="2408" w:hanging="117"/>
      </w:pPr>
      <w:rPr>
        <w:rFonts w:hint="default"/>
      </w:rPr>
    </w:lvl>
    <w:lvl w:ilvl="8" w:tplc="2408CB2E">
      <w:numFmt w:val="bullet"/>
      <w:lvlText w:val="•"/>
      <w:lvlJc w:val="left"/>
      <w:pPr>
        <w:ind w:left="2738" w:hanging="117"/>
      </w:pPr>
      <w:rPr>
        <w:rFonts w:hint="default"/>
      </w:rPr>
    </w:lvl>
  </w:abstractNum>
  <w:abstractNum w:abstractNumId="7" w15:restartNumberingAfterBreak="0">
    <w:nsid w:val="43887C33"/>
    <w:multiLevelType w:val="hybridMultilevel"/>
    <w:tmpl w:val="11A8B4A4"/>
    <w:lvl w:ilvl="0" w:tplc="A55AE496">
      <w:numFmt w:val="bullet"/>
      <w:lvlText w:val="-"/>
      <w:lvlJc w:val="left"/>
      <w:pPr>
        <w:ind w:left="107" w:hanging="117"/>
      </w:pPr>
      <w:rPr>
        <w:rFonts w:ascii="Times New Roman" w:eastAsia="Times New Roman" w:hAnsi="Times New Roman" w:hint="default"/>
        <w:w w:val="100"/>
        <w:sz w:val="20"/>
      </w:rPr>
    </w:lvl>
    <w:lvl w:ilvl="1" w:tplc="F670D944">
      <w:numFmt w:val="bullet"/>
      <w:lvlText w:val="•"/>
      <w:lvlJc w:val="left"/>
      <w:pPr>
        <w:ind w:left="429" w:hanging="117"/>
      </w:pPr>
      <w:rPr>
        <w:rFonts w:hint="default"/>
      </w:rPr>
    </w:lvl>
    <w:lvl w:ilvl="2" w:tplc="ADA4DDAA">
      <w:numFmt w:val="bullet"/>
      <w:lvlText w:val="•"/>
      <w:lvlJc w:val="left"/>
      <w:pPr>
        <w:ind w:left="759" w:hanging="117"/>
      </w:pPr>
      <w:rPr>
        <w:rFonts w:hint="default"/>
      </w:rPr>
    </w:lvl>
    <w:lvl w:ilvl="3" w:tplc="5D3C5088">
      <w:numFmt w:val="bullet"/>
      <w:lvlText w:val="•"/>
      <w:lvlJc w:val="left"/>
      <w:pPr>
        <w:ind w:left="1089" w:hanging="117"/>
      </w:pPr>
      <w:rPr>
        <w:rFonts w:hint="default"/>
      </w:rPr>
    </w:lvl>
    <w:lvl w:ilvl="4" w:tplc="E2846532">
      <w:numFmt w:val="bullet"/>
      <w:lvlText w:val="•"/>
      <w:lvlJc w:val="left"/>
      <w:pPr>
        <w:ind w:left="1419" w:hanging="117"/>
      </w:pPr>
      <w:rPr>
        <w:rFonts w:hint="default"/>
      </w:rPr>
    </w:lvl>
    <w:lvl w:ilvl="5" w:tplc="90360A9A">
      <w:numFmt w:val="bullet"/>
      <w:lvlText w:val="•"/>
      <w:lvlJc w:val="left"/>
      <w:pPr>
        <w:ind w:left="1749" w:hanging="117"/>
      </w:pPr>
      <w:rPr>
        <w:rFonts w:hint="default"/>
      </w:rPr>
    </w:lvl>
    <w:lvl w:ilvl="6" w:tplc="F508E3E6">
      <w:numFmt w:val="bullet"/>
      <w:lvlText w:val="•"/>
      <w:lvlJc w:val="left"/>
      <w:pPr>
        <w:ind w:left="2078" w:hanging="117"/>
      </w:pPr>
      <w:rPr>
        <w:rFonts w:hint="default"/>
      </w:rPr>
    </w:lvl>
    <w:lvl w:ilvl="7" w:tplc="95E62BA4">
      <w:numFmt w:val="bullet"/>
      <w:lvlText w:val="•"/>
      <w:lvlJc w:val="left"/>
      <w:pPr>
        <w:ind w:left="2408" w:hanging="117"/>
      </w:pPr>
      <w:rPr>
        <w:rFonts w:hint="default"/>
      </w:rPr>
    </w:lvl>
    <w:lvl w:ilvl="8" w:tplc="7980A192">
      <w:numFmt w:val="bullet"/>
      <w:lvlText w:val="•"/>
      <w:lvlJc w:val="left"/>
      <w:pPr>
        <w:ind w:left="2738" w:hanging="117"/>
      </w:pPr>
      <w:rPr>
        <w:rFonts w:hint="default"/>
      </w:rPr>
    </w:lvl>
  </w:abstractNum>
  <w:num w:numId="1">
    <w:abstractNumId w:val="2"/>
  </w:num>
  <w:num w:numId="2">
    <w:abstractNumId w:val="6"/>
  </w:num>
  <w:num w:numId="3">
    <w:abstractNumId w:val="3"/>
  </w:num>
  <w:num w:numId="4">
    <w:abstractNumId w:val="4"/>
  </w:num>
  <w:num w:numId="5">
    <w:abstractNumId w:val="7"/>
  </w:num>
  <w:num w:numId="6">
    <w:abstractNumId w:val="5"/>
    <w:lvlOverride w:ilvl="0">
      <w:startOverride w:val="1"/>
    </w:lvlOverride>
    <w:lvlOverride w:ilvl="1"/>
    <w:lvlOverride w:ilvl="2"/>
    <w:lvlOverride w:ilvl="3"/>
    <w:lvlOverride w:ilvl="4"/>
    <w:lvlOverride w:ilvl="5"/>
    <w:lvlOverride w:ilvl="6"/>
    <w:lvlOverride w:ilvl="7"/>
    <w:lvlOverride w:ilvl="8"/>
  </w:num>
  <w:numIdMacAtCleanup w:val="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varovohk">
    <w15:presenceInfo w15:providerId="None" w15:userId="Uvarovoh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429"/>
    <w:rsid w:val="00135457"/>
    <w:rsid w:val="001C616D"/>
    <w:rsid w:val="001E6429"/>
    <w:rsid w:val="005909A7"/>
    <w:rsid w:val="00D75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711C"/>
  <w15:chartTrackingRefBased/>
  <w15:docId w15:val="{3DABD41D-5F03-4D47-835C-25533B70D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E6429"/>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1E642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1E6429"/>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1E6429"/>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6429"/>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1E6429"/>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1E6429"/>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1E6429"/>
    <w:rPr>
      <w:rFonts w:ascii="Times New Roman" w:eastAsia="Times New Roman" w:hAnsi="Times New Roman" w:cs="Times New Roman"/>
      <w:b/>
      <w:bCs/>
      <w:sz w:val="24"/>
      <w:szCs w:val="24"/>
      <w:lang w:val="x-none" w:eastAsia="x-none"/>
    </w:rPr>
  </w:style>
  <w:style w:type="numbering" w:customStyle="1" w:styleId="11">
    <w:name w:val="Нет списка1"/>
    <w:next w:val="a2"/>
    <w:uiPriority w:val="99"/>
    <w:semiHidden/>
    <w:unhideWhenUsed/>
    <w:rsid w:val="001E6429"/>
  </w:style>
  <w:style w:type="table" w:styleId="a3">
    <w:name w:val="Table Grid"/>
    <w:basedOn w:val="a1"/>
    <w:uiPriority w:val="39"/>
    <w:rsid w:val="001E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1"/>
    <w:basedOn w:val="a"/>
    <w:link w:val="a5"/>
    <w:uiPriority w:val="34"/>
    <w:qFormat/>
    <w:rsid w:val="001E6429"/>
    <w:pPr>
      <w:spacing w:after="0" w:line="240" w:lineRule="auto"/>
      <w:ind w:left="720"/>
      <w:contextualSpacing/>
    </w:pPr>
  </w:style>
  <w:style w:type="table" w:customStyle="1" w:styleId="12">
    <w:name w:val="Сетка таблицы1"/>
    <w:basedOn w:val="a1"/>
    <w:next w:val="a3"/>
    <w:uiPriority w:val="39"/>
    <w:rsid w:val="001E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1E6429"/>
    <w:rPr>
      <w:sz w:val="16"/>
      <w:szCs w:val="16"/>
    </w:rPr>
  </w:style>
  <w:style w:type="paragraph" w:styleId="a7">
    <w:name w:val="annotation text"/>
    <w:basedOn w:val="a"/>
    <w:link w:val="a8"/>
    <w:uiPriority w:val="99"/>
    <w:unhideWhenUsed/>
    <w:rsid w:val="001E6429"/>
    <w:pPr>
      <w:spacing w:after="0" w:line="240" w:lineRule="auto"/>
    </w:pPr>
    <w:rPr>
      <w:sz w:val="20"/>
      <w:szCs w:val="20"/>
    </w:rPr>
  </w:style>
  <w:style w:type="character" w:customStyle="1" w:styleId="a8">
    <w:name w:val="Текст примечания Знак"/>
    <w:basedOn w:val="a0"/>
    <w:link w:val="a7"/>
    <w:uiPriority w:val="99"/>
    <w:rsid w:val="001E6429"/>
    <w:rPr>
      <w:sz w:val="20"/>
      <w:szCs w:val="20"/>
    </w:rPr>
  </w:style>
  <w:style w:type="paragraph" w:styleId="a9">
    <w:name w:val="annotation subject"/>
    <w:basedOn w:val="a7"/>
    <w:next w:val="a7"/>
    <w:link w:val="aa"/>
    <w:uiPriority w:val="99"/>
    <w:unhideWhenUsed/>
    <w:rsid w:val="001E6429"/>
    <w:rPr>
      <w:b/>
      <w:bCs/>
    </w:rPr>
  </w:style>
  <w:style w:type="character" w:customStyle="1" w:styleId="aa">
    <w:name w:val="Тема примечания Знак"/>
    <w:basedOn w:val="a8"/>
    <w:link w:val="a9"/>
    <w:uiPriority w:val="99"/>
    <w:rsid w:val="001E6429"/>
    <w:rPr>
      <w:b/>
      <w:bCs/>
      <w:sz w:val="20"/>
      <w:szCs w:val="20"/>
    </w:rPr>
  </w:style>
  <w:style w:type="table" w:customStyle="1" w:styleId="110">
    <w:name w:val="Сетка таблицы11"/>
    <w:basedOn w:val="a1"/>
    <w:uiPriority w:val="39"/>
    <w:rsid w:val="001E6429"/>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1E6429"/>
    <w:pPr>
      <w:spacing w:after="0" w:line="240" w:lineRule="auto"/>
    </w:pPr>
  </w:style>
  <w:style w:type="paragraph" w:styleId="ac">
    <w:name w:val="header"/>
    <w:basedOn w:val="a"/>
    <w:link w:val="ad"/>
    <w:uiPriority w:val="99"/>
    <w:unhideWhenUsed/>
    <w:rsid w:val="001E6429"/>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E6429"/>
  </w:style>
  <w:style w:type="paragraph" w:styleId="ae">
    <w:name w:val="footer"/>
    <w:aliases w:val="Нижний колонтитул Знак Знак Знак,Нижний колонтитул1,Нижний колонтитул Знак Знак"/>
    <w:basedOn w:val="a"/>
    <w:link w:val="af"/>
    <w:unhideWhenUsed/>
    <w:rsid w:val="001E6429"/>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rsid w:val="001E6429"/>
  </w:style>
  <w:style w:type="character" w:customStyle="1" w:styleId="13">
    <w:name w:val="Гиперссылка1"/>
    <w:basedOn w:val="a0"/>
    <w:uiPriority w:val="99"/>
    <w:unhideWhenUsed/>
    <w:rsid w:val="001E6429"/>
    <w:rPr>
      <w:color w:val="0563C1"/>
      <w:u w:val="single"/>
    </w:rPr>
  </w:style>
  <w:style w:type="character" w:customStyle="1" w:styleId="14">
    <w:name w:val="Неразрешенное упоминание1"/>
    <w:basedOn w:val="a0"/>
    <w:uiPriority w:val="99"/>
    <w:semiHidden/>
    <w:unhideWhenUsed/>
    <w:rsid w:val="001E6429"/>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1 Знак"/>
    <w:link w:val="a4"/>
    <w:uiPriority w:val="34"/>
    <w:qFormat/>
    <w:locked/>
    <w:rsid w:val="001E6429"/>
  </w:style>
  <w:style w:type="paragraph" w:customStyle="1" w:styleId="ConsPlusNormal">
    <w:name w:val="ConsPlusNormal"/>
    <w:uiPriority w:val="99"/>
    <w:qFormat/>
    <w:rsid w:val="001E642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qFormat/>
    <w:rsid w:val="001E6429"/>
    <w:pPr>
      <w:spacing w:after="0" w:line="240" w:lineRule="auto"/>
    </w:pPr>
    <w:rPr>
      <w:rFonts w:ascii="Times New Roman" w:eastAsia="Times New Roman" w:hAnsi="Times New Roman" w:cs="Times New Roman"/>
      <w:sz w:val="20"/>
      <w:szCs w:val="20"/>
      <w:lang w:val="x-none" w:eastAsia="x-none"/>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qFormat/>
    <w:rsid w:val="001E6429"/>
    <w:rPr>
      <w:rFonts w:ascii="Times New Roman" w:eastAsia="Times New Roman" w:hAnsi="Times New Roman" w:cs="Times New Roman"/>
      <w:sz w:val="20"/>
      <w:szCs w:val="20"/>
      <w:lang w:val="x-none" w:eastAsia="x-none"/>
    </w:rPr>
  </w:style>
  <w:style w:type="character" w:styleId="af2">
    <w:name w:val="footnote reference"/>
    <w:aliases w:val="Знак сноски-FN,Ciae niinee-FN,AЗнак сноски зел,Знак Знак7"/>
    <w:link w:val="15"/>
    <w:uiPriority w:val="99"/>
    <w:rsid w:val="001E6429"/>
    <w:rPr>
      <w:rFonts w:cs="Times New Roman"/>
      <w:vertAlign w:val="superscript"/>
    </w:rPr>
  </w:style>
  <w:style w:type="paragraph" w:styleId="af3">
    <w:name w:val="Body Text"/>
    <w:basedOn w:val="a"/>
    <w:link w:val="af4"/>
    <w:uiPriority w:val="99"/>
    <w:unhideWhenUsed/>
    <w:qFormat/>
    <w:rsid w:val="001E6429"/>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uiPriority w:val="99"/>
    <w:rsid w:val="001E6429"/>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rsid w:val="001E6429"/>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rsid w:val="001E6429"/>
    <w:rPr>
      <w:rFonts w:ascii="Segoe UI" w:hAnsi="Segoe UI" w:cs="Segoe UI"/>
      <w:sz w:val="18"/>
      <w:szCs w:val="18"/>
    </w:rPr>
  </w:style>
  <w:style w:type="paragraph" w:customStyle="1" w:styleId="Default">
    <w:name w:val="Default"/>
    <w:uiPriority w:val="99"/>
    <w:rsid w:val="001E642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6">
    <w:name w:val="Подзаголовок1"/>
    <w:basedOn w:val="a"/>
    <w:next w:val="a"/>
    <w:uiPriority w:val="99"/>
    <w:qFormat/>
    <w:rsid w:val="001E6429"/>
    <w:pPr>
      <w:numPr>
        <w:ilvl w:val="1"/>
      </w:numPr>
    </w:pPr>
    <w:rPr>
      <w:rFonts w:eastAsia="Times New Roman"/>
      <w:color w:val="5A5A5A"/>
      <w:spacing w:val="15"/>
    </w:rPr>
  </w:style>
  <w:style w:type="character" w:customStyle="1" w:styleId="af7">
    <w:name w:val="Подзаголовок Знак"/>
    <w:basedOn w:val="a0"/>
    <w:link w:val="af8"/>
    <w:uiPriority w:val="99"/>
    <w:rsid w:val="001E6429"/>
    <w:rPr>
      <w:rFonts w:eastAsia="Times New Roman"/>
      <w:color w:val="5A5A5A"/>
      <w:spacing w:val="15"/>
    </w:rPr>
  </w:style>
  <w:style w:type="character" w:customStyle="1" w:styleId="17">
    <w:name w:val="Просмотренная гиперссылка1"/>
    <w:basedOn w:val="a0"/>
    <w:uiPriority w:val="99"/>
    <w:unhideWhenUsed/>
    <w:rsid w:val="001E6429"/>
    <w:rPr>
      <w:color w:val="954F72"/>
      <w:u w:val="single"/>
    </w:rPr>
  </w:style>
  <w:style w:type="paragraph" w:styleId="18">
    <w:name w:val="toc 1"/>
    <w:basedOn w:val="a"/>
    <w:next w:val="a"/>
    <w:autoRedefine/>
    <w:uiPriority w:val="39"/>
    <w:unhideWhenUsed/>
    <w:rsid w:val="001E6429"/>
    <w:pPr>
      <w:tabs>
        <w:tab w:val="right" w:leader="dot" w:pos="9639"/>
      </w:tabs>
      <w:spacing w:before="120" w:after="0" w:line="276" w:lineRule="auto"/>
    </w:pPr>
    <w:rPr>
      <w:rFonts w:ascii="Times New Roman" w:hAnsi="Times New Roman" w:cs="Times New Roman"/>
      <w:b/>
      <w:bCs/>
      <w:noProof/>
    </w:rPr>
  </w:style>
  <w:style w:type="numbering" w:customStyle="1" w:styleId="111">
    <w:name w:val="Нет списка11"/>
    <w:next w:val="a2"/>
    <w:uiPriority w:val="99"/>
    <w:semiHidden/>
    <w:unhideWhenUsed/>
    <w:rsid w:val="001E6429"/>
  </w:style>
  <w:style w:type="table" w:customStyle="1" w:styleId="TableNormal">
    <w:name w:val="Table Normal"/>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1E6429"/>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1E6429"/>
  </w:style>
  <w:style w:type="table" w:customStyle="1" w:styleId="TableNormal12">
    <w:name w:val="Table Normal12"/>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uiPriority w:val="99"/>
    <w:qFormat/>
    <w:rsid w:val="001E6429"/>
    <w:rPr>
      <w:rFonts w:ascii="Times New Roman" w:hAnsi="Times New Roman" w:cs="Times New Roman" w:hint="default"/>
      <w:i/>
      <w:iCs w:val="0"/>
    </w:rPr>
  </w:style>
  <w:style w:type="paragraph" w:customStyle="1" w:styleId="msonormal0">
    <w:name w:val="msonormal"/>
    <w:basedOn w:val="a"/>
    <w:uiPriority w:val="99"/>
    <w:rsid w:val="001E6429"/>
    <w:pPr>
      <w:spacing w:after="200" w:line="276" w:lineRule="auto"/>
    </w:pPr>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1E6429"/>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1E6429"/>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99"/>
    <w:unhideWhenUsed/>
    <w:rsid w:val="001E6429"/>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unhideWhenUsed/>
    <w:rsid w:val="001E6429"/>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unhideWhenUsed/>
    <w:rsid w:val="001E6429"/>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unhideWhenUsed/>
    <w:rsid w:val="001E6429"/>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unhideWhenUsed/>
    <w:rsid w:val="001E6429"/>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unhideWhenUsed/>
    <w:rsid w:val="001E6429"/>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unhideWhenUsed/>
    <w:rsid w:val="001E6429"/>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1E6429"/>
    <w:rPr>
      <w:rFonts w:ascii="Calibri" w:eastAsia="Times New Roman" w:hAnsi="Calibri" w:cs="Times New Roman"/>
      <w:lang w:val="ru-RU" w:eastAsia="ru-RU"/>
    </w:rPr>
  </w:style>
  <w:style w:type="paragraph" w:styleId="afb">
    <w:name w:val="endnote text"/>
    <w:basedOn w:val="a"/>
    <w:link w:val="afc"/>
    <w:uiPriority w:val="99"/>
    <w:semiHidden/>
    <w:unhideWhenUsed/>
    <w:rsid w:val="001E6429"/>
    <w:pPr>
      <w:spacing w:after="0" w:line="240" w:lineRule="auto"/>
    </w:pPr>
    <w:rPr>
      <w:rFonts w:ascii="Calibri" w:eastAsia="Times New Roman" w:hAnsi="Calibri" w:cs="Times New Roman"/>
      <w:sz w:val="20"/>
      <w:szCs w:val="20"/>
      <w:lang w:val="x-none" w:eastAsia="x-none"/>
    </w:rPr>
  </w:style>
  <w:style w:type="character" w:customStyle="1" w:styleId="afc">
    <w:name w:val="Текст концевой сноски Знак"/>
    <w:basedOn w:val="a0"/>
    <w:link w:val="afb"/>
    <w:uiPriority w:val="99"/>
    <w:semiHidden/>
    <w:rsid w:val="001E6429"/>
    <w:rPr>
      <w:rFonts w:ascii="Calibri" w:eastAsia="Times New Roman" w:hAnsi="Calibri" w:cs="Times New Roman"/>
      <w:sz w:val="20"/>
      <w:szCs w:val="20"/>
      <w:lang w:val="x-none" w:eastAsia="x-none"/>
    </w:rPr>
  </w:style>
  <w:style w:type="paragraph" w:styleId="22">
    <w:name w:val="List 2"/>
    <w:basedOn w:val="a"/>
    <w:uiPriority w:val="99"/>
    <w:unhideWhenUsed/>
    <w:rsid w:val="001E6429"/>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iPriority w:val="99"/>
    <w:unhideWhenUsed/>
    <w:rsid w:val="001E6429"/>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1E6429"/>
    <w:rPr>
      <w:rFonts w:ascii="Times New Roman" w:eastAsia="Times New Roman" w:hAnsi="Times New Roman" w:cs="Times New Roman"/>
      <w:sz w:val="24"/>
      <w:szCs w:val="24"/>
      <w:lang w:val="x-none" w:eastAsia="x-none"/>
    </w:rPr>
  </w:style>
  <w:style w:type="paragraph" w:styleId="25">
    <w:name w:val="Body Text Indent 2"/>
    <w:basedOn w:val="a"/>
    <w:link w:val="26"/>
    <w:uiPriority w:val="99"/>
    <w:unhideWhenUsed/>
    <w:rsid w:val="001E6429"/>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rsid w:val="001E6429"/>
    <w:rPr>
      <w:rFonts w:ascii="Times New Roman" w:eastAsia="Times New Roman" w:hAnsi="Times New Roman" w:cs="Times New Roman"/>
      <w:sz w:val="24"/>
      <w:szCs w:val="24"/>
      <w:lang w:val="x-none" w:eastAsia="x-none"/>
    </w:rPr>
  </w:style>
  <w:style w:type="paragraph" w:customStyle="1" w:styleId="afd">
    <w:name w:val="Внимание"/>
    <w:basedOn w:val="a"/>
    <w:next w:val="a"/>
    <w:uiPriority w:val="99"/>
    <w:rsid w:val="001E6429"/>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rsid w:val="001E6429"/>
  </w:style>
  <w:style w:type="paragraph" w:customStyle="1" w:styleId="aff">
    <w:name w:val="Внимание: недобросовестность!"/>
    <w:basedOn w:val="afd"/>
    <w:next w:val="a"/>
    <w:uiPriority w:val="99"/>
    <w:rsid w:val="001E6429"/>
  </w:style>
  <w:style w:type="paragraph" w:customStyle="1" w:styleId="aff0">
    <w:name w:val="Дочерний элемент списка"/>
    <w:basedOn w:val="a"/>
    <w:next w:val="a"/>
    <w:uiPriority w:val="99"/>
    <w:rsid w:val="001E6429"/>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1E6429"/>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1"/>
    <w:next w:val="a"/>
    <w:uiPriority w:val="99"/>
    <w:rsid w:val="001E6429"/>
    <w:pPr>
      <w:shd w:val="clear" w:color="auto" w:fill="ECE9D8"/>
    </w:pPr>
    <w:rPr>
      <w:b/>
      <w:bCs/>
      <w:color w:val="0058A9"/>
    </w:rPr>
  </w:style>
  <w:style w:type="paragraph" w:customStyle="1" w:styleId="aff2">
    <w:name w:val="Заголовок группы контролов"/>
    <w:basedOn w:val="a"/>
    <w:next w:val="a"/>
    <w:uiPriority w:val="99"/>
    <w:rsid w:val="001E6429"/>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1E6429"/>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4">
    <w:name w:val="Заголовок распахивающейся части диалога"/>
    <w:basedOn w:val="a"/>
    <w:next w:val="a"/>
    <w:uiPriority w:val="99"/>
    <w:rsid w:val="001E6429"/>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rsid w:val="001E6429"/>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rsid w:val="001E6429"/>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rsid w:val="001E6429"/>
    <w:pPr>
      <w:spacing w:after="0"/>
      <w:jc w:val="left"/>
    </w:pPr>
  </w:style>
  <w:style w:type="paragraph" w:customStyle="1" w:styleId="aff8">
    <w:name w:val="Интерактивный заголовок"/>
    <w:basedOn w:val="1a"/>
    <w:next w:val="a"/>
    <w:uiPriority w:val="99"/>
    <w:rsid w:val="001E6429"/>
    <w:rPr>
      <w:u w:val="single"/>
    </w:rPr>
  </w:style>
  <w:style w:type="paragraph" w:customStyle="1" w:styleId="aff9">
    <w:name w:val="Текст информации об изменениях"/>
    <w:basedOn w:val="a"/>
    <w:next w:val="a"/>
    <w:uiPriority w:val="99"/>
    <w:rsid w:val="001E6429"/>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rsid w:val="001E6429"/>
    <w:pPr>
      <w:shd w:val="clear" w:color="auto" w:fill="EAEFED"/>
      <w:spacing w:before="180"/>
      <w:ind w:left="360" w:right="360" w:firstLine="0"/>
    </w:pPr>
  </w:style>
  <w:style w:type="paragraph" w:customStyle="1" w:styleId="affb">
    <w:name w:val="Текст (справка)"/>
    <w:basedOn w:val="a"/>
    <w:next w:val="a"/>
    <w:uiPriority w:val="99"/>
    <w:rsid w:val="001E6429"/>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rsid w:val="001E6429"/>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rsid w:val="001E6429"/>
    <w:rPr>
      <w:i/>
      <w:iCs/>
    </w:rPr>
  </w:style>
  <w:style w:type="paragraph" w:customStyle="1" w:styleId="affe">
    <w:name w:val="Текст (лев. подпись)"/>
    <w:basedOn w:val="a"/>
    <w:next w:val="a"/>
    <w:uiPriority w:val="99"/>
    <w:rsid w:val="001E6429"/>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rsid w:val="001E6429"/>
    <w:rPr>
      <w:sz w:val="14"/>
      <w:szCs w:val="14"/>
    </w:rPr>
  </w:style>
  <w:style w:type="paragraph" w:customStyle="1" w:styleId="afff0">
    <w:name w:val="Текст (прав. подпись)"/>
    <w:basedOn w:val="a"/>
    <w:next w:val="a"/>
    <w:uiPriority w:val="99"/>
    <w:rsid w:val="001E6429"/>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rsid w:val="001E6429"/>
    <w:rPr>
      <w:sz w:val="14"/>
      <w:szCs w:val="14"/>
    </w:rPr>
  </w:style>
  <w:style w:type="paragraph" w:customStyle="1" w:styleId="afff2">
    <w:name w:val="Комментарий пользователя"/>
    <w:basedOn w:val="affc"/>
    <w:next w:val="a"/>
    <w:uiPriority w:val="99"/>
    <w:rsid w:val="001E6429"/>
    <w:pPr>
      <w:shd w:val="clear" w:color="auto" w:fill="FFDFE0"/>
      <w:jc w:val="left"/>
    </w:pPr>
  </w:style>
  <w:style w:type="paragraph" w:customStyle="1" w:styleId="afff3">
    <w:name w:val="Куда обратиться?"/>
    <w:basedOn w:val="afd"/>
    <w:next w:val="a"/>
    <w:uiPriority w:val="99"/>
    <w:rsid w:val="001E6429"/>
  </w:style>
  <w:style w:type="paragraph" w:customStyle="1" w:styleId="afff4">
    <w:name w:val="Моноширинный"/>
    <w:basedOn w:val="a"/>
    <w:next w:val="a"/>
    <w:uiPriority w:val="99"/>
    <w:rsid w:val="001E6429"/>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rsid w:val="001E6429"/>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rsid w:val="001E6429"/>
    <w:pPr>
      <w:ind w:firstLine="118"/>
    </w:pPr>
  </w:style>
  <w:style w:type="paragraph" w:customStyle="1" w:styleId="afff7">
    <w:name w:val="Нормальный (таблица)"/>
    <w:basedOn w:val="a"/>
    <w:next w:val="a"/>
    <w:uiPriority w:val="99"/>
    <w:rsid w:val="001E6429"/>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rsid w:val="001E6429"/>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rsid w:val="001E6429"/>
    <w:pPr>
      <w:ind w:left="140"/>
    </w:pPr>
  </w:style>
  <w:style w:type="paragraph" w:customStyle="1" w:styleId="afffa">
    <w:name w:val="Переменная часть"/>
    <w:basedOn w:val="aff1"/>
    <w:next w:val="a"/>
    <w:uiPriority w:val="99"/>
    <w:rsid w:val="001E6429"/>
    <w:rPr>
      <w:sz w:val="18"/>
      <w:szCs w:val="18"/>
    </w:rPr>
  </w:style>
  <w:style w:type="paragraph" w:customStyle="1" w:styleId="afffb">
    <w:name w:val="Подвал для информации об изменениях"/>
    <w:basedOn w:val="1"/>
    <w:next w:val="a"/>
    <w:uiPriority w:val="99"/>
    <w:rsid w:val="001E6429"/>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c">
    <w:name w:val="Подзаголовок для информации об изменениях"/>
    <w:basedOn w:val="aff9"/>
    <w:next w:val="a"/>
    <w:uiPriority w:val="99"/>
    <w:rsid w:val="001E6429"/>
    <w:rPr>
      <w:b/>
      <w:bCs/>
    </w:rPr>
  </w:style>
  <w:style w:type="paragraph" w:customStyle="1" w:styleId="afffd">
    <w:name w:val="Подчёркнуный текст"/>
    <w:basedOn w:val="a"/>
    <w:next w:val="a"/>
    <w:uiPriority w:val="99"/>
    <w:rsid w:val="001E6429"/>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rsid w:val="001E6429"/>
    <w:rPr>
      <w:sz w:val="20"/>
      <w:szCs w:val="20"/>
    </w:rPr>
  </w:style>
  <w:style w:type="paragraph" w:customStyle="1" w:styleId="affff">
    <w:name w:val="Прижатый влево"/>
    <w:basedOn w:val="a"/>
    <w:next w:val="a"/>
    <w:uiPriority w:val="99"/>
    <w:rsid w:val="001E6429"/>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rsid w:val="001E6429"/>
  </w:style>
  <w:style w:type="paragraph" w:customStyle="1" w:styleId="affff1">
    <w:name w:val="Примечание."/>
    <w:basedOn w:val="afd"/>
    <w:next w:val="a"/>
    <w:uiPriority w:val="99"/>
    <w:rsid w:val="001E6429"/>
  </w:style>
  <w:style w:type="paragraph" w:customStyle="1" w:styleId="affff2">
    <w:name w:val="Словарная статья"/>
    <w:basedOn w:val="a"/>
    <w:next w:val="a"/>
    <w:uiPriority w:val="99"/>
    <w:rsid w:val="001E6429"/>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rsid w:val="001E6429"/>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rsid w:val="001E6429"/>
    <w:pPr>
      <w:ind w:firstLine="500"/>
    </w:pPr>
  </w:style>
  <w:style w:type="paragraph" w:customStyle="1" w:styleId="affff5">
    <w:name w:val="Текст ЭР (см. также)"/>
    <w:basedOn w:val="a"/>
    <w:next w:val="a"/>
    <w:uiPriority w:val="99"/>
    <w:rsid w:val="001E6429"/>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rsid w:val="001E6429"/>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rsid w:val="001E6429"/>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rsid w:val="001E6429"/>
    <w:pPr>
      <w:jc w:val="center"/>
    </w:pPr>
  </w:style>
  <w:style w:type="paragraph" w:customStyle="1" w:styleId="-">
    <w:name w:val="ЭР-содержание (правое окно)"/>
    <w:basedOn w:val="a"/>
    <w:next w:val="a"/>
    <w:uiPriority w:val="99"/>
    <w:rsid w:val="001E6429"/>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rsid w:val="001E64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1E6429"/>
    <w:rPr>
      <w:rFonts w:ascii="Times New Roman" w:hAnsi="Times New Roman" w:cs="Times New Roman" w:hint="default"/>
    </w:rPr>
  </w:style>
  <w:style w:type="character" w:styleId="affffa">
    <w:name w:val="endnote reference"/>
    <w:uiPriority w:val="99"/>
    <w:semiHidden/>
    <w:unhideWhenUsed/>
    <w:rsid w:val="001E6429"/>
    <w:rPr>
      <w:rFonts w:ascii="Times New Roman" w:hAnsi="Times New Roman" w:cs="Times New Roman" w:hint="default"/>
      <w:vertAlign w:val="superscript"/>
    </w:rPr>
  </w:style>
  <w:style w:type="character" w:customStyle="1" w:styleId="blk">
    <w:name w:val="blk"/>
    <w:uiPriority w:val="99"/>
    <w:rsid w:val="001E6429"/>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1E6429"/>
    <w:rPr>
      <w:rFonts w:ascii="Times New Roman" w:hAnsi="Times New Roman" w:cs="Times New Roman" w:hint="default"/>
      <w:sz w:val="20"/>
      <w:lang w:val="x-none" w:eastAsia="ru-RU"/>
    </w:rPr>
  </w:style>
  <w:style w:type="character" w:customStyle="1" w:styleId="112">
    <w:name w:val="Текст примечания Знак11"/>
    <w:uiPriority w:val="99"/>
    <w:rsid w:val="001E6429"/>
    <w:rPr>
      <w:rFonts w:ascii="Times New Roman" w:hAnsi="Times New Roman" w:cs="Times New Roman" w:hint="default"/>
      <w:sz w:val="20"/>
      <w:szCs w:val="20"/>
    </w:rPr>
  </w:style>
  <w:style w:type="character" w:customStyle="1" w:styleId="1b">
    <w:name w:val="Текст примечания Знак1"/>
    <w:uiPriority w:val="99"/>
    <w:rsid w:val="001E6429"/>
    <w:rPr>
      <w:rFonts w:ascii="Times New Roman" w:hAnsi="Times New Roman" w:cs="Times New Roman" w:hint="default"/>
      <w:sz w:val="20"/>
      <w:szCs w:val="20"/>
    </w:rPr>
  </w:style>
  <w:style w:type="character" w:customStyle="1" w:styleId="113">
    <w:name w:val="Тема примечания Знак11"/>
    <w:uiPriority w:val="99"/>
    <w:rsid w:val="001E6429"/>
    <w:rPr>
      <w:rFonts w:ascii="Times New Roman" w:hAnsi="Times New Roman" w:cs="Times New Roman" w:hint="default"/>
      <w:b/>
      <w:bCs/>
      <w:sz w:val="20"/>
      <w:szCs w:val="20"/>
    </w:rPr>
  </w:style>
  <w:style w:type="character" w:customStyle="1" w:styleId="1c">
    <w:name w:val="Тема примечания Знак1"/>
    <w:uiPriority w:val="99"/>
    <w:rsid w:val="001E6429"/>
    <w:rPr>
      <w:rFonts w:ascii="Times New Roman" w:hAnsi="Times New Roman" w:cs="Times New Roman" w:hint="default"/>
      <w:b/>
      <w:bCs/>
      <w:sz w:val="20"/>
      <w:szCs w:val="20"/>
    </w:rPr>
  </w:style>
  <w:style w:type="character" w:customStyle="1" w:styleId="apple-converted-space">
    <w:name w:val="apple-converted-space"/>
    <w:uiPriority w:val="99"/>
    <w:rsid w:val="001E6429"/>
  </w:style>
  <w:style w:type="character" w:customStyle="1" w:styleId="affffb">
    <w:name w:val="Цветовое выделение"/>
    <w:uiPriority w:val="99"/>
    <w:rsid w:val="001E6429"/>
    <w:rPr>
      <w:b/>
      <w:bCs w:val="0"/>
      <w:color w:val="26282F"/>
    </w:rPr>
  </w:style>
  <w:style w:type="character" w:customStyle="1" w:styleId="affffc">
    <w:name w:val="Гипертекстовая ссылка"/>
    <w:uiPriority w:val="99"/>
    <w:rsid w:val="001E6429"/>
    <w:rPr>
      <w:b/>
      <w:bCs w:val="0"/>
      <w:color w:val="106BBE"/>
    </w:rPr>
  </w:style>
  <w:style w:type="character" w:customStyle="1" w:styleId="affffd">
    <w:name w:val="Активная гипертекстовая ссылка"/>
    <w:uiPriority w:val="99"/>
    <w:rsid w:val="001E6429"/>
    <w:rPr>
      <w:b/>
      <w:bCs w:val="0"/>
      <w:color w:val="106BBE"/>
      <w:u w:val="single"/>
    </w:rPr>
  </w:style>
  <w:style w:type="character" w:customStyle="1" w:styleId="affffe">
    <w:name w:val="Выделение для Базового Поиска"/>
    <w:uiPriority w:val="99"/>
    <w:rsid w:val="001E6429"/>
    <w:rPr>
      <w:b/>
      <w:bCs w:val="0"/>
      <w:color w:val="0058A9"/>
    </w:rPr>
  </w:style>
  <w:style w:type="character" w:customStyle="1" w:styleId="afffff">
    <w:name w:val="Выделение для Базового Поиска (курсив)"/>
    <w:uiPriority w:val="99"/>
    <w:rsid w:val="001E6429"/>
    <w:rPr>
      <w:b/>
      <w:bCs w:val="0"/>
      <w:i/>
      <w:iCs w:val="0"/>
      <w:color w:val="0058A9"/>
    </w:rPr>
  </w:style>
  <w:style w:type="character" w:customStyle="1" w:styleId="afffff0">
    <w:name w:val="Заголовок своего сообщения"/>
    <w:uiPriority w:val="99"/>
    <w:rsid w:val="001E6429"/>
    <w:rPr>
      <w:b/>
      <w:bCs w:val="0"/>
      <w:color w:val="26282F"/>
    </w:rPr>
  </w:style>
  <w:style w:type="character" w:customStyle="1" w:styleId="afffff1">
    <w:name w:val="Заголовок чужого сообщения"/>
    <w:uiPriority w:val="99"/>
    <w:rsid w:val="001E6429"/>
    <w:rPr>
      <w:b/>
      <w:bCs w:val="0"/>
      <w:color w:val="FF0000"/>
    </w:rPr>
  </w:style>
  <w:style w:type="character" w:customStyle="1" w:styleId="afffff2">
    <w:name w:val="Найденные слова"/>
    <w:uiPriority w:val="99"/>
    <w:rsid w:val="001E6429"/>
    <w:rPr>
      <w:b/>
      <w:bCs w:val="0"/>
      <w:color w:val="26282F"/>
      <w:shd w:val="clear" w:color="auto" w:fill="FFF580"/>
    </w:rPr>
  </w:style>
  <w:style w:type="character" w:customStyle="1" w:styleId="afffff3">
    <w:name w:val="Не вступил в силу"/>
    <w:uiPriority w:val="99"/>
    <w:rsid w:val="001E6429"/>
    <w:rPr>
      <w:b/>
      <w:bCs w:val="0"/>
      <w:color w:val="000000"/>
      <w:shd w:val="clear" w:color="auto" w:fill="D8EDE8"/>
    </w:rPr>
  </w:style>
  <w:style w:type="character" w:customStyle="1" w:styleId="afffff4">
    <w:name w:val="Опечатки"/>
    <w:uiPriority w:val="99"/>
    <w:rsid w:val="001E6429"/>
    <w:rPr>
      <w:color w:val="FF0000"/>
    </w:rPr>
  </w:style>
  <w:style w:type="character" w:customStyle="1" w:styleId="afffff5">
    <w:name w:val="Продолжение ссылки"/>
    <w:uiPriority w:val="99"/>
    <w:rsid w:val="001E6429"/>
  </w:style>
  <w:style w:type="character" w:customStyle="1" w:styleId="afffff6">
    <w:name w:val="Сравнение редакций"/>
    <w:uiPriority w:val="99"/>
    <w:rsid w:val="001E6429"/>
    <w:rPr>
      <w:b/>
      <w:bCs w:val="0"/>
      <w:color w:val="26282F"/>
    </w:rPr>
  </w:style>
  <w:style w:type="character" w:customStyle="1" w:styleId="afffff7">
    <w:name w:val="Сравнение редакций. Добавленный фрагмент"/>
    <w:uiPriority w:val="99"/>
    <w:rsid w:val="001E6429"/>
    <w:rPr>
      <w:color w:val="000000"/>
      <w:shd w:val="clear" w:color="auto" w:fill="C1D7FF"/>
    </w:rPr>
  </w:style>
  <w:style w:type="character" w:customStyle="1" w:styleId="afffff8">
    <w:name w:val="Сравнение редакций. Удаленный фрагмент"/>
    <w:uiPriority w:val="99"/>
    <w:rsid w:val="001E6429"/>
    <w:rPr>
      <w:color w:val="000000"/>
      <w:shd w:val="clear" w:color="auto" w:fill="C4C413"/>
    </w:rPr>
  </w:style>
  <w:style w:type="character" w:customStyle="1" w:styleId="afffff9">
    <w:name w:val="Ссылка на утративший силу документ"/>
    <w:uiPriority w:val="99"/>
    <w:rsid w:val="001E6429"/>
    <w:rPr>
      <w:b/>
      <w:bCs w:val="0"/>
      <w:color w:val="749232"/>
    </w:rPr>
  </w:style>
  <w:style w:type="character" w:customStyle="1" w:styleId="afffffa">
    <w:name w:val="Утратил силу"/>
    <w:uiPriority w:val="99"/>
    <w:rsid w:val="001E6429"/>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1E6429"/>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99"/>
    <w:rsid w:val="001E642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1E6429"/>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99"/>
    <w:semiHidden/>
    <w:qFormat/>
    <w:rsid w:val="001E642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uiPriority w:val="99"/>
    <w:qFormat/>
    <w:rsid w:val="001E6429"/>
    <w:rPr>
      <w:b/>
      <w:bCs/>
    </w:rPr>
  </w:style>
  <w:style w:type="character" w:styleId="afffffd">
    <w:name w:val="Subtle Emphasis"/>
    <w:uiPriority w:val="99"/>
    <w:qFormat/>
    <w:rsid w:val="001E6429"/>
    <w:rPr>
      <w:i/>
      <w:iCs/>
      <w:color w:val="404040"/>
    </w:rPr>
  </w:style>
  <w:style w:type="paragraph" w:styleId="afffffe">
    <w:name w:val="TOC Heading"/>
    <w:basedOn w:val="1"/>
    <w:next w:val="a"/>
    <w:uiPriority w:val="99"/>
    <w:unhideWhenUsed/>
    <w:qFormat/>
    <w:rsid w:val="001E6429"/>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1E6429"/>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28"/>
    <w:uiPriority w:val="99"/>
    <w:qFormat/>
    <w:rsid w:val="001E6429"/>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0">
    <w:name w:val="Заголовок Знак"/>
    <w:basedOn w:val="a0"/>
    <w:uiPriority w:val="99"/>
    <w:rsid w:val="001E6429"/>
    <w:rPr>
      <w:rFonts w:asciiTheme="majorHAnsi" w:eastAsiaTheme="majorEastAsia" w:hAnsiTheme="majorHAnsi" w:cstheme="majorBidi"/>
      <w:spacing w:val="-10"/>
      <w:kern w:val="28"/>
      <w:sz w:val="56"/>
      <w:szCs w:val="56"/>
    </w:rPr>
  </w:style>
  <w:style w:type="character" w:customStyle="1" w:styleId="28">
    <w:name w:val="Заголовок Знак2"/>
    <w:link w:val="affffff"/>
    <w:uiPriority w:val="99"/>
    <w:rsid w:val="001E6429"/>
    <w:rPr>
      <w:rFonts w:ascii="Segoe UI" w:eastAsia="Segoe UI" w:hAnsi="Segoe UI" w:cs="Segoe UI"/>
      <w:kern w:val="28"/>
      <w:sz w:val="24"/>
      <w:szCs w:val="24"/>
      <w:lang w:eastAsia="ru-RU"/>
    </w:rPr>
  </w:style>
  <w:style w:type="paragraph" w:customStyle="1" w:styleId="120">
    <w:name w:val="таблСлева12"/>
    <w:basedOn w:val="a"/>
    <w:uiPriority w:val="99"/>
    <w:qFormat/>
    <w:rsid w:val="001E6429"/>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uiPriority w:val="99"/>
    <w:rsid w:val="001E642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1E6429"/>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1E6429"/>
    <w:rPr>
      <w:color w:val="605E5C"/>
      <w:shd w:val="clear" w:color="auto" w:fill="E1DFDD"/>
    </w:rPr>
  </w:style>
  <w:style w:type="character" w:customStyle="1" w:styleId="2a">
    <w:name w:val="Основной текст (2)_"/>
    <w:link w:val="2b"/>
    <w:uiPriority w:val="99"/>
    <w:locked/>
    <w:rsid w:val="001E6429"/>
    <w:rPr>
      <w:sz w:val="28"/>
      <w:shd w:val="clear" w:color="auto" w:fill="FFFFFF"/>
    </w:rPr>
  </w:style>
  <w:style w:type="paragraph" w:customStyle="1" w:styleId="2b">
    <w:name w:val="Основной текст (2)"/>
    <w:basedOn w:val="a"/>
    <w:link w:val="2a"/>
    <w:uiPriority w:val="99"/>
    <w:rsid w:val="001E6429"/>
    <w:pPr>
      <w:widowControl w:val="0"/>
      <w:shd w:val="clear" w:color="auto" w:fill="FFFFFF"/>
      <w:spacing w:before="360" w:after="0" w:line="240" w:lineRule="atLeast"/>
      <w:jc w:val="both"/>
    </w:pPr>
    <w:rPr>
      <w:sz w:val="28"/>
    </w:rPr>
  </w:style>
  <w:style w:type="character" w:customStyle="1" w:styleId="c7">
    <w:name w:val="c7"/>
    <w:uiPriority w:val="99"/>
    <w:rsid w:val="001E6429"/>
    <w:rPr>
      <w:rFonts w:cs="Times New Roman"/>
    </w:rPr>
  </w:style>
  <w:style w:type="paragraph" w:customStyle="1" w:styleId="xl63">
    <w:name w:val="xl63"/>
    <w:basedOn w:val="a"/>
    <w:uiPriority w:val="99"/>
    <w:rsid w:val="001E64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uiPriority w:val="99"/>
    <w:rsid w:val="001E642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uiPriority w:val="99"/>
    <w:rsid w:val="001E64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uiPriority w:val="99"/>
    <w:rsid w:val="001E64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1E6429"/>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uiPriority w:val="99"/>
    <w:rsid w:val="001E642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rsid w:val="001E642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rsid w:val="001E642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uiPriority w:val="99"/>
    <w:rsid w:val="001E642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uiPriority w:val="99"/>
    <w:rsid w:val="001E642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uiPriority w:val="99"/>
    <w:rsid w:val="001E642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uiPriority w:val="99"/>
    <w:rsid w:val="001E642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rsid w:val="001E642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uiPriority w:val="99"/>
    <w:rsid w:val="001E642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uiPriority w:val="99"/>
    <w:rsid w:val="001E642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uiPriority w:val="99"/>
    <w:rsid w:val="001E642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uiPriority w:val="99"/>
    <w:rsid w:val="001E64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uiPriority w:val="99"/>
    <w:rsid w:val="001E642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uiPriority w:val="99"/>
    <w:rsid w:val="001E64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uiPriority w:val="99"/>
    <w:rsid w:val="001E642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uiPriority w:val="99"/>
    <w:rsid w:val="001E642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uiPriority w:val="99"/>
    <w:rsid w:val="001E64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uiPriority w:val="99"/>
    <w:rsid w:val="001E642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uiPriority w:val="99"/>
    <w:rsid w:val="001E642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uiPriority w:val="99"/>
    <w:rsid w:val="001E642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uiPriority w:val="99"/>
    <w:rsid w:val="001E642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uiPriority w:val="99"/>
    <w:rsid w:val="001E642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uiPriority w:val="99"/>
    <w:rsid w:val="001E642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uiPriority w:val="99"/>
    <w:rsid w:val="001E642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uiPriority w:val="99"/>
    <w:rsid w:val="001E6429"/>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uiPriority w:val="99"/>
    <w:rsid w:val="001E642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uiPriority w:val="99"/>
    <w:rsid w:val="001E64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uiPriority w:val="99"/>
    <w:rsid w:val="001E64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uiPriority w:val="99"/>
    <w:rsid w:val="001E64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uiPriority w:val="99"/>
    <w:rsid w:val="001E64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uiPriority w:val="99"/>
    <w:rsid w:val="001E642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uiPriority w:val="99"/>
    <w:rsid w:val="001E642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1E642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uiPriority w:val="99"/>
    <w:rsid w:val="001E642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uiPriority w:val="99"/>
    <w:rsid w:val="001E6429"/>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rsid w:val="001E642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uiPriority w:val="99"/>
    <w:rsid w:val="001E642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uiPriority w:val="99"/>
    <w:rsid w:val="001E642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uiPriority w:val="99"/>
    <w:rsid w:val="001E6429"/>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uiPriority w:val="99"/>
    <w:rsid w:val="001E642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rsid w:val="001E642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rsid w:val="001E642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uiPriority w:val="99"/>
    <w:rsid w:val="001E6429"/>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uiPriority w:val="99"/>
    <w:rsid w:val="001E642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rsid w:val="001E642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rsid w:val="001E642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uiPriority w:val="99"/>
    <w:rsid w:val="001E6429"/>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uiPriority w:val="99"/>
    <w:rsid w:val="001E6429"/>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uiPriority w:val="99"/>
    <w:rsid w:val="001E6429"/>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uiPriority w:val="99"/>
    <w:rsid w:val="001E6429"/>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uiPriority w:val="99"/>
    <w:rsid w:val="001E642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uiPriority w:val="99"/>
    <w:rsid w:val="001E642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uiPriority w:val="99"/>
    <w:rsid w:val="001E642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uiPriority w:val="99"/>
    <w:rsid w:val="001E642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uiPriority w:val="99"/>
    <w:rsid w:val="001E6429"/>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uiPriority w:val="99"/>
    <w:rsid w:val="001E6429"/>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uiPriority w:val="99"/>
    <w:rsid w:val="001E6429"/>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uiPriority w:val="99"/>
    <w:rsid w:val="001E6429"/>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uiPriority w:val="99"/>
    <w:rsid w:val="001E6429"/>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uiPriority w:val="99"/>
    <w:rsid w:val="001E6429"/>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uiPriority w:val="99"/>
    <w:rsid w:val="001E6429"/>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uiPriority w:val="99"/>
    <w:rsid w:val="001E642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uiPriority w:val="99"/>
    <w:rsid w:val="001E6429"/>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uiPriority w:val="99"/>
    <w:rsid w:val="001E6429"/>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uiPriority w:val="99"/>
    <w:rsid w:val="001E642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uiPriority w:val="99"/>
    <w:rsid w:val="001E642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uiPriority w:val="99"/>
    <w:rsid w:val="001E642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uiPriority w:val="99"/>
    <w:rsid w:val="001E642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uiPriority w:val="99"/>
    <w:rsid w:val="001E642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uiPriority w:val="99"/>
    <w:rsid w:val="001E642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uiPriority w:val="99"/>
    <w:rsid w:val="001E6429"/>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uiPriority w:val="99"/>
    <w:rsid w:val="001E642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uiPriority w:val="99"/>
    <w:rsid w:val="001E6429"/>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uiPriority w:val="99"/>
    <w:rsid w:val="001E642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uiPriority w:val="99"/>
    <w:rsid w:val="001E642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uiPriority w:val="99"/>
    <w:rsid w:val="001E6429"/>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uiPriority w:val="99"/>
    <w:rsid w:val="001E642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uiPriority w:val="99"/>
    <w:rsid w:val="001E6429"/>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uiPriority w:val="99"/>
    <w:rsid w:val="001E642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uiPriority w:val="99"/>
    <w:rsid w:val="001E6429"/>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uiPriority w:val="99"/>
    <w:rsid w:val="001E6429"/>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uiPriority w:val="99"/>
    <w:rsid w:val="001E6429"/>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uiPriority w:val="99"/>
    <w:rsid w:val="001E6429"/>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rsid w:val="001E6429"/>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rsid w:val="001E64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1E6429"/>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rsid w:val="001E6429"/>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rsid w:val="001E6429"/>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rsid w:val="001E642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rsid w:val="001E642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uiPriority w:val="99"/>
    <w:rsid w:val="001E642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uiPriority w:val="99"/>
    <w:rsid w:val="001E642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uiPriority w:val="99"/>
    <w:rsid w:val="001E642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uiPriority w:val="99"/>
    <w:rsid w:val="001E642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uiPriority w:val="99"/>
    <w:rsid w:val="001E642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uiPriority w:val="99"/>
    <w:rsid w:val="001E642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uiPriority w:val="99"/>
    <w:rsid w:val="001E6429"/>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uiPriority w:val="99"/>
    <w:rsid w:val="001E6429"/>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uiPriority w:val="99"/>
    <w:rsid w:val="001E6429"/>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uiPriority w:val="99"/>
    <w:rsid w:val="001E6429"/>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uiPriority w:val="99"/>
    <w:rsid w:val="001E6429"/>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uiPriority w:val="99"/>
    <w:rsid w:val="001E6429"/>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uiPriority w:val="99"/>
    <w:rsid w:val="001E6429"/>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uiPriority w:val="99"/>
    <w:rsid w:val="001E6429"/>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uiPriority w:val="99"/>
    <w:rsid w:val="001E6429"/>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uiPriority w:val="99"/>
    <w:rsid w:val="001E6429"/>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uiPriority w:val="99"/>
    <w:rsid w:val="001E6429"/>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uiPriority w:val="99"/>
    <w:rsid w:val="001E6429"/>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uiPriority w:val="99"/>
    <w:rsid w:val="001E6429"/>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uiPriority w:val="99"/>
    <w:rsid w:val="001E64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uiPriority w:val="99"/>
    <w:rsid w:val="001E6429"/>
  </w:style>
  <w:style w:type="paragraph" w:customStyle="1" w:styleId="c18">
    <w:name w:val="c18"/>
    <w:basedOn w:val="a"/>
    <w:uiPriority w:val="99"/>
    <w:rsid w:val="001E64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uiPriority w:val="99"/>
    <w:rsid w:val="001E6429"/>
  </w:style>
  <w:style w:type="numbering" w:customStyle="1" w:styleId="2c">
    <w:name w:val="Нет списка2"/>
    <w:next w:val="a2"/>
    <w:uiPriority w:val="99"/>
    <w:semiHidden/>
    <w:unhideWhenUsed/>
    <w:rsid w:val="001E6429"/>
  </w:style>
  <w:style w:type="character" w:customStyle="1" w:styleId="c21">
    <w:name w:val="c21"/>
    <w:basedOn w:val="a0"/>
    <w:uiPriority w:val="99"/>
    <w:rsid w:val="001E6429"/>
  </w:style>
  <w:style w:type="paragraph" w:customStyle="1" w:styleId="xl177">
    <w:name w:val="xl177"/>
    <w:basedOn w:val="a"/>
    <w:uiPriority w:val="99"/>
    <w:rsid w:val="001E64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uiPriority w:val="99"/>
    <w:rsid w:val="001E64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uiPriority w:val="99"/>
    <w:rsid w:val="001E642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uiPriority w:val="99"/>
    <w:rsid w:val="001E6429"/>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99"/>
    <w:rsid w:val="001E6429"/>
    <w:rPr>
      <w:rFonts w:ascii="Calibri Light" w:eastAsia="Times New Roman" w:hAnsi="Calibri Light" w:cs="Times New Roman"/>
      <w:spacing w:val="-10"/>
      <w:kern w:val="28"/>
      <w:sz w:val="56"/>
      <w:szCs w:val="56"/>
    </w:rPr>
  </w:style>
  <w:style w:type="paragraph" w:styleId="affffff1">
    <w:name w:val="No Spacing"/>
    <w:link w:val="affffff2"/>
    <w:uiPriority w:val="1"/>
    <w:qFormat/>
    <w:rsid w:val="001E6429"/>
    <w:pPr>
      <w:spacing w:after="0" w:line="240" w:lineRule="auto"/>
    </w:pPr>
    <w:rPr>
      <w:rFonts w:ascii="Calibri" w:eastAsia="Times New Roman" w:hAnsi="Calibri" w:cs="Times New Roman"/>
      <w:lang w:eastAsia="ru-RU"/>
    </w:rPr>
  </w:style>
  <w:style w:type="paragraph" w:customStyle="1" w:styleId="1e">
    <w:name w:val="Обычный (веб)1"/>
    <w:basedOn w:val="a"/>
    <w:next w:val="afa"/>
    <w:uiPriority w:val="99"/>
    <w:qFormat/>
    <w:rsid w:val="001E6429"/>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1E6429"/>
    <w:rPr>
      <w:color w:val="605E5C"/>
      <w:shd w:val="clear" w:color="auto" w:fill="E1DFDD"/>
    </w:rPr>
  </w:style>
  <w:style w:type="table" w:customStyle="1" w:styleId="34">
    <w:name w:val="Сетка таблицы3"/>
    <w:basedOn w:val="a1"/>
    <w:next w:val="a3"/>
    <w:uiPriority w:val="99"/>
    <w:rsid w:val="001E642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99"/>
    <w:rsid w:val="001E6429"/>
    <w:rPr>
      <w:rFonts w:ascii="Times New Roman" w:hAnsi="Times New Roman"/>
      <w:kern w:val="28"/>
      <w:sz w:val="24"/>
      <w:szCs w:val="24"/>
    </w:rPr>
  </w:style>
  <w:style w:type="table" w:customStyle="1" w:styleId="210">
    <w:name w:val="Сетка таблицы21"/>
    <w:basedOn w:val="a1"/>
    <w:next w:val="a3"/>
    <w:uiPriority w:val="39"/>
    <w:rsid w:val="001E64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1E6429"/>
    <w:rPr>
      <w:color w:val="605E5C"/>
      <w:shd w:val="clear" w:color="auto" w:fill="E1DFDD"/>
    </w:rPr>
  </w:style>
  <w:style w:type="paragraph" w:customStyle="1" w:styleId="ConsPlusCell">
    <w:name w:val="ConsPlusCell"/>
    <w:uiPriority w:val="99"/>
    <w:rsid w:val="001E6429"/>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2">
    <w:name w:val="Без интервала Знак"/>
    <w:link w:val="affffff1"/>
    <w:uiPriority w:val="1"/>
    <w:locked/>
    <w:rsid w:val="001E6429"/>
    <w:rPr>
      <w:rFonts w:ascii="Calibri" w:eastAsia="Times New Roman" w:hAnsi="Calibri" w:cs="Times New Roman"/>
      <w:lang w:eastAsia="ru-RU"/>
    </w:rPr>
  </w:style>
  <w:style w:type="character" w:customStyle="1" w:styleId="FontStyle11">
    <w:name w:val="Font Style11"/>
    <w:uiPriority w:val="99"/>
    <w:rsid w:val="001E6429"/>
    <w:rPr>
      <w:rFonts w:ascii="Times New Roman" w:hAnsi="Times New Roman" w:cs="Times New Roman"/>
      <w:sz w:val="22"/>
      <w:szCs w:val="22"/>
    </w:rPr>
  </w:style>
  <w:style w:type="character" w:customStyle="1" w:styleId="212pt">
    <w:name w:val="Основной текст (2) + 12 pt"/>
    <w:aliases w:val="Полужирный2,Курсив1"/>
    <w:uiPriority w:val="99"/>
    <w:rsid w:val="001E6429"/>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1E6429"/>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uiPriority w:val="99"/>
    <w:qFormat/>
    <w:rsid w:val="001E6429"/>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1">
    <w:name w:val="Раздел 1 Знак"/>
    <w:basedOn w:val="10"/>
    <w:link w:val="1f0"/>
    <w:rsid w:val="001E6429"/>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7"/>
    <w:link w:val="114"/>
    <w:uiPriority w:val="99"/>
    <w:rsid w:val="001E6429"/>
    <w:rPr>
      <w:rFonts w:ascii="Times New Roman Полужирный" w:eastAsia="Segoe UI" w:hAnsi="Times New Roman Полужирный" w:cs="Times New Roman"/>
      <w:b/>
      <w:bCs/>
      <w:color w:val="5A5A5A"/>
      <w:spacing w:val="15"/>
      <w:sz w:val="24"/>
      <w:szCs w:val="24"/>
      <w:lang w:eastAsia="ru-RU"/>
    </w:rPr>
  </w:style>
  <w:style w:type="table" w:customStyle="1" w:styleId="1111">
    <w:name w:val="Сетка таблицы111"/>
    <w:basedOn w:val="a1"/>
    <w:uiPriority w:val="59"/>
    <w:rsid w:val="001E6429"/>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rsid w:val="001E6429"/>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rsid w:val="001E6429"/>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1E64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сноски1"/>
    <w:basedOn w:val="a"/>
    <w:link w:val="af2"/>
    <w:uiPriority w:val="99"/>
    <w:rsid w:val="001E6429"/>
    <w:pPr>
      <w:spacing w:after="0" w:line="240" w:lineRule="auto"/>
    </w:pPr>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uiPriority w:val="99"/>
    <w:rsid w:val="001E6429"/>
  </w:style>
  <w:style w:type="character" w:customStyle="1" w:styleId="UnresolvedMention">
    <w:name w:val="Unresolved Mention"/>
    <w:basedOn w:val="a0"/>
    <w:uiPriority w:val="99"/>
    <w:semiHidden/>
    <w:unhideWhenUsed/>
    <w:rsid w:val="001E6429"/>
    <w:rPr>
      <w:color w:val="605E5C"/>
      <w:shd w:val="clear" w:color="auto" w:fill="E1DFDD"/>
    </w:rPr>
  </w:style>
  <w:style w:type="numbering" w:customStyle="1" w:styleId="35">
    <w:name w:val="Нет списка3"/>
    <w:next w:val="a2"/>
    <w:uiPriority w:val="99"/>
    <w:semiHidden/>
    <w:unhideWhenUsed/>
    <w:rsid w:val="001E6429"/>
  </w:style>
  <w:style w:type="table" w:customStyle="1" w:styleId="TableNormal14">
    <w:name w:val="Table Normal14"/>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1E64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1pt">
    <w:name w:val="Основной текст (2) + 11 pt"/>
    <w:rsid w:val="001E6429"/>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pt">
    <w:name w:val="Основной текст (2) + 9 pt"/>
    <w:rsid w:val="001E6429"/>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numbering" w:customStyle="1" w:styleId="44">
    <w:name w:val="Нет списка4"/>
    <w:next w:val="a2"/>
    <w:uiPriority w:val="99"/>
    <w:semiHidden/>
    <w:unhideWhenUsed/>
    <w:rsid w:val="001E6429"/>
  </w:style>
  <w:style w:type="table" w:customStyle="1" w:styleId="50">
    <w:name w:val="Сетка таблицы5"/>
    <w:basedOn w:val="a1"/>
    <w:next w:val="a3"/>
    <w:rsid w:val="001E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6429"/>
    <w:pPr>
      <w:suppressAutoHyphens/>
      <w:autoSpaceDN w:val="0"/>
      <w:spacing w:before="120" w:after="120" w:line="240" w:lineRule="auto"/>
      <w:ind w:firstLine="652"/>
      <w:textAlignment w:val="baseline"/>
    </w:pPr>
    <w:rPr>
      <w:rFonts w:ascii="Times New Roman" w:eastAsia="Times New Roman" w:hAnsi="Times New Roman" w:cs="Times New Roman"/>
      <w:kern w:val="3"/>
      <w:sz w:val="24"/>
      <w:szCs w:val="24"/>
      <w:lang w:eastAsia="ru-RU"/>
    </w:rPr>
  </w:style>
  <w:style w:type="numbering" w:customStyle="1" w:styleId="51">
    <w:name w:val="Нет списка5"/>
    <w:next w:val="a2"/>
    <w:uiPriority w:val="99"/>
    <w:semiHidden/>
    <w:unhideWhenUsed/>
    <w:rsid w:val="001E6429"/>
  </w:style>
  <w:style w:type="table" w:customStyle="1" w:styleId="60">
    <w:name w:val="Сетка таблицы6"/>
    <w:basedOn w:val="a1"/>
    <w:next w:val="a3"/>
    <w:rsid w:val="001E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Absatz-Standardschriftart1111111111111111111">
    <w:name w:val="WW-Absatz-Standardschriftart1111111111111111111"/>
    <w:rsid w:val="001E6429"/>
  </w:style>
  <w:style w:type="character" w:customStyle="1" w:styleId="52">
    <w:name w:val="Неразрешенное упоминание5"/>
    <w:basedOn w:val="a0"/>
    <w:uiPriority w:val="99"/>
    <w:semiHidden/>
    <w:unhideWhenUsed/>
    <w:rsid w:val="001E6429"/>
    <w:rPr>
      <w:color w:val="605E5C"/>
      <w:shd w:val="clear" w:color="auto" w:fill="E1DFDD"/>
    </w:rPr>
  </w:style>
  <w:style w:type="numbering" w:customStyle="1" w:styleId="61">
    <w:name w:val="Нет списка6"/>
    <w:next w:val="a2"/>
    <w:uiPriority w:val="99"/>
    <w:semiHidden/>
    <w:unhideWhenUsed/>
    <w:rsid w:val="001E6429"/>
  </w:style>
  <w:style w:type="table" w:customStyle="1" w:styleId="70">
    <w:name w:val="Сетка таблицы7"/>
    <w:basedOn w:val="a1"/>
    <w:next w:val="a3"/>
    <w:uiPriority w:val="99"/>
    <w:rsid w:val="001E642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1E642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1E6429"/>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6">
    <w:name w:val="Table Normal16"/>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20">
    <w:name w:val="Сетка таблицы22"/>
    <w:uiPriority w:val="99"/>
    <w:rsid w:val="001E642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uiPriority w:val="99"/>
    <w:semiHidden/>
    <w:rsid w:val="001E642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1">
    <w:name w:val="Таблица простая 311"/>
    <w:uiPriority w:val="99"/>
    <w:rsid w:val="001E6429"/>
    <w:pPr>
      <w:spacing w:after="0" w:line="240" w:lineRule="auto"/>
    </w:pPr>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1">
    <w:name w:val="Таблица простая 321"/>
    <w:uiPriority w:val="99"/>
    <w:rsid w:val="001E6429"/>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12">
    <w:name w:val="Сетка таблицы31"/>
    <w:uiPriority w:val="99"/>
    <w:rsid w:val="001E642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uiPriority w:val="99"/>
    <w:rsid w:val="001E642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1E6429"/>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1E642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Знак Знак3"/>
    <w:basedOn w:val="a"/>
    <w:rsid w:val="001E6429"/>
    <w:pPr>
      <w:tabs>
        <w:tab w:val="left" w:pos="708"/>
      </w:tabs>
      <w:spacing w:line="240" w:lineRule="exact"/>
    </w:pPr>
    <w:rPr>
      <w:rFonts w:ascii="Verdana" w:eastAsia="Calibri" w:hAnsi="Verdana" w:cs="Verdana"/>
      <w:sz w:val="20"/>
      <w:szCs w:val="20"/>
      <w:lang w:val="en-US"/>
    </w:rPr>
  </w:style>
  <w:style w:type="paragraph" w:styleId="affffff3">
    <w:name w:val="Body Text Indent"/>
    <w:basedOn w:val="a"/>
    <w:link w:val="affffff4"/>
    <w:unhideWhenUsed/>
    <w:rsid w:val="001E6429"/>
    <w:pPr>
      <w:spacing w:after="120" w:line="240" w:lineRule="auto"/>
      <w:ind w:left="283"/>
    </w:pPr>
    <w:rPr>
      <w:rFonts w:ascii="Calibri" w:eastAsia="Calibri" w:hAnsi="Calibri" w:cs="Times New Roman"/>
    </w:rPr>
  </w:style>
  <w:style w:type="character" w:customStyle="1" w:styleId="affffff4">
    <w:name w:val="Основной текст с отступом Знак"/>
    <w:basedOn w:val="a0"/>
    <w:link w:val="affffff3"/>
    <w:rsid w:val="001E6429"/>
    <w:rPr>
      <w:rFonts w:ascii="Calibri" w:eastAsia="Calibri" w:hAnsi="Calibri" w:cs="Times New Roman"/>
    </w:rPr>
  </w:style>
  <w:style w:type="paragraph" w:customStyle="1" w:styleId="313">
    <w:name w:val="Знак Знак31"/>
    <w:basedOn w:val="a"/>
    <w:rsid w:val="001E6429"/>
    <w:pPr>
      <w:tabs>
        <w:tab w:val="left" w:pos="708"/>
      </w:tabs>
      <w:spacing w:line="240" w:lineRule="exact"/>
    </w:pPr>
    <w:rPr>
      <w:rFonts w:ascii="Verdana" w:eastAsia="Times New Roman" w:hAnsi="Verdana" w:cs="Verdana"/>
      <w:sz w:val="20"/>
      <w:szCs w:val="20"/>
      <w:lang w:val="en-US"/>
    </w:rPr>
  </w:style>
  <w:style w:type="paragraph" w:customStyle="1" w:styleId="p18">
    <w:name w:val="p18"/>
    <w:basedOn w:val="a"/>
    <w:rsid w:val="001E6429"/>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71">
    <w:name w:val="Нет списка7"/>
    <w:next w:val="a2"/>
    <w:semiHidden/>
    <w:rsid w:val="001E6429"/>
  </w:style>
  <w:style w:type="character" w:customStyle="1" w:styleId="1f2">
    <w:name w:val="Основной шрифт абзаца1"/>
    <w:rsid w:val="001E6429"/>
  </w:style>
  <w:style w:type="character" w:customStyle="1" w:styleId="affffff5">
    <w:name w:val="Символ сноски"/>
    <w:rsid w:val="001E6429"/>
    <w:rPr>
      <w:vertAlign w:val="superscript"/>
    </w:rPr>
  </w:style>
  <w:style w:type="paragraph" w:styleId="affffff6">
    <w:name w:val="List"/>
    <w:basedOn w:val="af3"/>
    <w:rsid w:val="001E6429"/>
    <w:pPr>
      <w:widowControl/>
      <w:suppressAutoHyphens/>
      <w:snapToGrid/>
      <w:spacing w:before="0"/>
      <w:jc w:val="left"/>
    </w:pPr>
    <w:rPr>
      <w:sz w:val="28"/>
      <w:szCs w:val="28"/>
      <w:lang w:eastAsia="ar-SA"/>
    </w:rPr>
  </w:style>
  <w:style w:type="paragraph" w:customStyle="1" w:styleId="1f3">
    <w:name w:val="Название1"/>
    <w:basedOn w:val="a"/>
    <w:rsid w:val="001E6429"/>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f4">
    <w:name w:val="Указатель1"/>
    <w:basedOn w:val="a"/>
    <w:rsid w:val="001E6429"/>
    <w:pPr>
      <w:suppressLineNumbers/>
      <w:suppressAutoHyphens/>
      <w:spacing w:after="0" w:line="240" w:lineRule="auto"/>
    </w:pPr>
    <w:rPr>
      <w:rFonts w:ascii="Times New Roman" w:eastAsia="Times New Roman" w:hAnsi="Times New Roman" w:cs="Times New Roman"/>
      <w:sz w:val="28"/>
      <w:szCs w:val="28"/>
      <w:lang w:eastAsia="ar-SA"/>
    </w:rPr>
  </w:style>
  <w:style w:type="paragraph" w:customStyle="1" w:styleId="2d">
    <w:name w:val="Знак2"/>
    <w:basedOn w:val="a"/>
    <w:rsid w:val="001E6429"/>
    <w:pPr>
      <w:tabs>
        <w:tab w:val="left" w:pos="708"/>
      </w:tabs>
      <w:suppressAutoHyphens/>
      <w:spacing w:line="240" w:lineRule="exact"/>
    </w:pPr>
    <w:rPr>
      <w:rFonts w:ascii="Verdana" w:eastAsia="Times New Roman" w:hAnsi="Verdana" w:cs="Verdana"/>
      <w:sz w:val="20"/>
      <w:szCs w:val="20"/>
      <w:lang w:val="en-US" w:eastAsia="ar-SA"/>
    </w:rPr>
  </w:style>
  <w:style w:type="paragraph" w:customStyle="1" w:styleId="affffff7">
    <w:name w:val="Содержимое таблицы"/>
    <w:basedOn w:val="a"/>
    <w:rsid w:val="001E6429"/>
    <w:pPr>
      <w:suppressLineNumbers/>
      <w:suppressAutoHyphens/>
      <w:spacing w:after="0" w:line="240" w:lineRule="auto"/>
    </w:pPr>
    <w:rPr>
      <w:rFonts w:ascii="Times New Roman" w:eastAsia="Times New Roman" w:hAnsi="Times New Roman" w:cs="Times New Roman"/>
      <w:sz w:val="28"/>
      <w:szCs w:val="28"/>
      <w:lang w:eastAsia="ar-SA"/>
    </w:rPr>
  </w:style>
  <w:style w:type="paragraph" w:customStyle="1" w:styleId="affffff8">
    <w:name w:val="Заголовок таблицы"/>
    <w:basedOn w:val="affffff7"/>
    <w:rsid w:val="001E6429"/>
    <w:pPr>
      <w:jc w:val="center"/>
    </w:pPr>
    <w:rPr>
      <w:b/>
      <w:bCs/>
    </w:rPr>
  </w:style>
  <w:style w:type="paragraph" w:customStyle="1" w:styleId="affffff9">
    <w:name w:val="Содержимое врезки"/>
    <w:basedOn w:val="af3"/>
    <w:rsid w:val="001E6429"/>
    <w:pPr>
      <w:widowControl/>
      <w:suppressAutoHyphens/>
      <w:snapToGrid/>
      <w:spacing w:before="0"/>
      <w:jc w:val="left"/>
    </w:pPr>
    <w:rPr>
      <w:sz w:val="28"/>
      <w:szCs w:val="28"/>
      <w:lang w:eastAsia="ar-SA"/>
    </w:rPr>
  </w:style>
  <w:style w:type="table" w:customStyle="1" w:styleId="80">
    <w:name w:val="Сетка таблицы8"/>
    <w:basedOn w:val="a1"/>
    <w:next w:val="a3"/>
    <w:rsid w:val="001E642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
    <w:name w:val="Заголовок 11"/>
    <w:basedOn w:val="a"/>
    <w:next w:val="a"/>
    <w:rsid w:val="001E6429"/>
    <w:pPr>
      <w:keepNext/>
      <w:widowControl w:val="0"/>
      <w:suppressAutoHyphens/>
      <w:autoSpaceDE w:val="0"/>
      <w:spacing w:after="0" w:line="240" w:lineRule="auto"/>
      <w:ind w:firstLine="284"/>
      <w:outlineLvl w:val="0"/>
    </w:pPr>
    <w:rPr>
      <w:rFonts w:ascii="Times New Roman" w:eastAsia="Times New Roman" w:hAnsi="Times New Roman" w:cs="Times New Roman"/>
      <w:sz w:val="24"/>
      <w:szCs w:val="24"/>
      <w:lang w:eastAsia="hi-IN" w:bidi="hi-IN"/>
    </w:rPr>
  </w:style>
  <w:style w:type="paragraph" w:customStyle="1" w:styleId="affffffa">
    <w:name w:val="Базовый"/>
    <w:rsid w:val="001E6429"/>
    <w:pPr>
      <w:tabs>
        <w:tab w:val="left" w:pos="708"/>
      </w:tabs>
      <w:suppressAutoHyphens/>
      <w:spacing w:after="200" w:line="276" w:lineRule="auto"/>
    </w:pPr>
    <w:rPr>
      <w:rFonts w:ascii="Calibri" w:eastAsia="Times New Roman" w:hAnsi="Calibri" w:cs="Times New Roman"/>
      <w:lang w:eastAsia="ru-RU"/>
    </w:rPr>
  </w:style>
  <w:style w:type="paragraph" w:customStyle="1" w:styleId="Normal1">
    <w:name w:val="Normal1"/>
    <w:rsid w:val="001E6429"/>
    <w:pPr>
      <w:tabs>
        <w:tab w:val="left" w:pos="708"/>
      </w:tabs>
      <w:suppressAutoHyphens/>
      <w:spacing w:after="200" w:line="276" w:lineRule="auto"/>
    </w:pPr>
    <w:rPr>
      <w:rFonts w:ascii="Calibri" w:eastAsia="Times New Roman" w:hAnsi="Calibri" w:cs="Times New Roman"/>
      <w:lang w:eastAsia="ru-RU"/>
    </w:rPr>
  </w:style>
  <w:style w:type="paragraph" w:customStyle="1" w:styleId="1f5">
    <w:name w:val="1"/>
    <w:basedOn w:val="a"/>
    <w:rsid w:val="001E6429"/>
    <w:pPr>
      <w:tabs>
        <w:tab w:val="left" w:pos="708"/>
      </w:tabs>
      <w:spacing w:line="240" w:lineRule="exact"/>
    </w:pPr>
    <w:rPr>
      <w:rFonts w:ascii="Verdana" w:eastAsia="Times New Roman" w:hAnsi="Verdana" w:cs="Verdana"/>
      <w:sz w:val="20"/>
      <w:szCs w:val="20"/>
      <w:lang w:val="en-US"/>
    </w:rPr>
  </w:style>
  <w:style w:type="character" w:customStyle="1" w:styleId="c23">
    <w:name w:val="c23"/>
    <w:basedOn w:val="a0"/>
    <w:uiPriority w:val="99"/>
    <w:rsid w:val="001E6429"/>
    <w:rPr>
      <w:rFonts w:cs="Times New Roman"/>
    </w:rPr>
  </w:style>
  <w:style w:type="paragraph" w:customStyle="1" w:styleId="c28">
    <w:name w:val="c28"/>
    <w:basedOn w:val="a"/>
    <w:uiPriority w:val="99"/>
    <w:rsid w:val="001E6429"/>
    <w:pPr>
      <w:spacing w:before="100" w:beforeAutospacing="1" w:after="100" w:afterAutospacing="1" w:line="240" w:lineRule="auto"/>
    </w:pPr>
    <w:rPr>
      <w:rFonts w:ascii="Times New Roman" w:eastAsia="Calibri" w:hAnsi="Times New Roman" w:cs="Times New Roman"/>
      <w:sz w:val="24"/>
      <w:szCs w:val="24"/>
      <w:lang w:eastAsia="ru-RU"/>
    </w:rPr>
  </w:style>
  <w:style w:type="numbering" w:customStyle="1" w:styleId="81">
    <w:name w:val="Нет списка8"/>
    <w:next w:val="a2"/>
    <w:uiPriority w:val="99"/>
    <w:semiHidden/>
    <w:unhideWhenUsed/>
    <w:rsid w:val="001E6429"/>
  </w:style>
  <w:style w:type="table" w:customStyle="1" w:styleId="90">
    <w:name w:val="Сетка таблицы9"/>
    <w:basedOn w:val="a1"/>
    <w:next w:val="a3"/>
    <w:uiPriority w:val="99"/>
    <w:rsid w:val="001E642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uiPriority w:val="99"/>
    <w:rsid w:val="001E642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uiPriority w:val="99"/>
    <w:rsid w:val="001E6429"/>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7">
    <w:name w:val="Table Normal17"/>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99"/>
    <w:semiHidden/>
    <w:rsid w:val="001E64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20">
    <w:name w:val="Таблица простая 312"/>
    <w:uiPriority w:val="99"/>
    <w:rsid w:val="001E6429"/>
    <w:pPr>
      <w:spacing w:after="0" w:line="240" w:lineRule="auto"/>
    </w:pPr>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2">
    <w:name w:val="Таблица простая 322"/>
    <w:uiPriority w:val="99"/>
    <w:rsid w:val="001E6429"/>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212">
    <w:name w:val="Сетка таблицы212"/>
    <w:uiPriority w:val="99"/>
    <w:rsid w:val="001E642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6">
    <w:name w:val="Без интервала Знак1"/>
    <w:uiPriority w:val="99"/>
    <w:locked/>
    <w:rsid w:val="001E6429"/>
    <w:rPr>
      <w:sz w:val="22"/>
      <w:lang w:eastAsia="ru-RU"/>
    </w:rPr>
  </w:style>
  <w:style w:type="table" w:customStyle="1" w:styleId="1112">
    <w:name w:val="Сетка таблицы1112"/>
    <w:uiPriority w:val="99"/>
    <w:rsid w:val="001E6429"/>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1E642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7">
    <w:name w:val="Заголовок №1"/>
    <w:uiPriority w:val="99"/>
    <w:rsid w:val="001E6429"/>
    <w:rPr>
      <w:rFonts w:ascii="Franklin Gothic Medium" w:hAnsi="Franklin Gothic Medium"/>
      <w:spacing w:val="7"/>
      <w:sz w:val="36"/>
    </w:rPr>
  </w:style>
  <w:style w:type="paragraph" w:customStyle="1" w:styleId="1f8">
    <w:name w:val="Без интервала1"/>
    <w:uiPriority w:val="99"/>
    <w:rsid w:val="001E6429"/>
    <w:pPr>
      <w:spacing w:after="0" w:line="240" w:lineRule="auto"/>
    </w:pPr>
    <w:rPr>
      <w:rFonts w:ascii="Calibri" w:eastAsia="Calibri" w:hAnsi="Calibri" w:cs="Times New Roman"/>
      <w:lang w:eastAsia="ru-RU"/>
    </w:rPr>
  </w:style>
  <w:style w:type="paragraph" w:customStyle="1" w:styleId="45">
    <w:name w:val="Основной текст4"/>
    <w:basedOn w:val="a"/>
    <w:uiPriority w:val="99"/>
    <w:rsid w:val="001E6429"/>
    <w:pPr>
      <w:shd w:val="clear" w:color="auto" w:fill="FFFFFF"/>
      <w:spacing w:before="1080" w:after="0" w:line="240" w:lineRule="atLeast"/>
      <w:ind w:hanging="360"/>
    </w:pPr>
    <w:rPr>
      <w:rFonts w:ascii="Calibri" w:eastAsia="Calibri" w:hAnsi="Calibri" w:cs="Times New Roman"/>
      <w:color w:val="000000"/>
      <w:sz w:val="27"/>
      <w:szCs w:val="27"/>
      <w:lang w:eastAsia="ru-RU"/>
    </w:rPr>
  </w:style>
  <w:style w:type="numbering" w:customStyle="1" w:styleId="91">
    <w:name w:val="Нет списка9"/>
    <w:next w:val="a2"/>
    <w:uiPriority w:val="99"/>
    <w:semiHidden/>
    <w:unhideWhenUsed/>
    <w:rsid w:val="001E6429"/>
  </w:style>
  <w:style w:type="character" w:styleId="affffffb">
    <w:name w:val="Hyperlink"/>
    <w:basedOn w:val="a0"/>
    <w:uiPriority w:val="99"/>
    <w:semiHidden/>
    <w:unhideWhenUsed/>
    <w:rsid w:val="001E6429"/>
    <w:rPr>
      <w:color w:val="0563C1" w:themeColor="hyperlink"/>
      <w:u w:val="single"/>
    </w:rPr>
  </w:style>
  <w:style w:type="paragraph" w:styleId="af8">
    <w:name w:val="Subtitle"/>
    <w:basedOn w:val="a"/>
    <w:next w:val="a"/>
    <w:link w:val="af7"/>
    <w:uiPriority w:val="99"/>
    <w:qFormat/>
    <w:rsid w:val="001E6429"/>
    <w:pPr>
      <w:numPr>
        <w:ilvl w:val="1"/>
      </w:numPr>
    </w:pPr>
    <w:rPr>
      <w:rFonts w:eastAsia="Times New Roman"/>
      <w:color w:val="5A5A5A"/>
      <w:spacing w:val="15"/>
    </w:rPr>
  </w:style>
  <w:style w:type="character" w:customStyle="1" w:styleId="1f9">
    <w:name w:val="Подзаголовок Знак1"/>
    <w:basedOn w:val="a0"/>
    <w:link w:val="af8"/>
    <w:uiPriority w:val="11"/>
    <w:rsid w:val="001E6429"/>
    <w:rPr>
      <w:rFonts w:eastAsiaTheme="minorEastAsia"/>
      <w:color w:val="5A5A5A" w:themeColor="text1" w:themeTint="A5"/>
      <w:spacing w:val="15"/>
    </w:rPr>
  </w:style>
  <w:style w:type="character" w:styleId="affffffc">
    <w:name w:val="FollowedHyperlink"/>
    <w:basedOn w:val="a0"/>
    <w:uiPriority w:val="99"/>
    <w:semiHidden/>
    <w:unhideWhenUsed/>
    <w:rsid w:val="001E64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microsoft.com/office/2011/relationships/people" Target="people.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mc.hse.ru/vaginvid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3802</Words>
  <Characters>21678</Characters>
  <Application>Microsoft Office Word</Application>
  <DocSecurity>0</DocSecurity>
  <Lines>180</Lines>
  <Paragraphs>50</Paragraphs>
  <ScaleCrop>false</ScaleCrop>
  <Company/>
  <LinksUpToDate>false</LinksUpToDate>
  <CharactersWithSpaces>25430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Uvarovohk</dc:creator>
  <cp:keywords/>
  <dc:description/>
  <cp:lastModifiedBy>Uvarovohk</cp:lastModifiedBy>
  <cp:revision>1</cp:revision>
  <dcterms:created xsi:type="dcterms:W3CDTF">2024-11-25T10:33:00Z</dcterms:created>
  <dcterms:modified xsi:type="dcterms:W3CDTF">2024-11-25T10:41:00Z</dcterms:modified>
</cp:coreProperties>
</file>